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EA4D74" w14:textId="77777777" w:rsidR="001339A9" w:rsidRDefault="001339A9" w:rsidP="0016210D">
      <w:pPr>
        <w:jc w:val="center"/>
        <w:rPr>
          <w:rFonts w:ascii="Times New Roman" w:hAnsi="Times New Roman"/>
          <w:sz w:val="24"/>
        </w:rPr>
      </w:pPr>
    </w:p>
    <w:p w14:paraId="2CAA4DA2" w14:textId="77777777" w:rsidR="00226DA4" w:rsidRDefault="00226DA4" w:rsidP="0016210D">
      <w:pPr>
        <w:jc w:val="center"/>
        <w:rPr>
          <w:rFonts w:ascii="Times New Roman" w:hAnsi="Times New Roman"/>
          <w:sz w:val="24"/>
        </w:rPr>
        <w:sectPr w:rsidR="00226DA4">
          <w:headerReference w:type="default" r:id="rId11"/>
          <w:footerReference w:type="default" r:id="rId12"/>
          <w:footerReference w:type="first" r:id="rId13"/>
          <w:type w:val="continuous"/>
          <w:pgSz w:w="11906" w:h="16838"/>
          <w:pgMar w:top="1418" w:right="680" w:bottom="1418" w:left="1701" w:header="680" w:footer="680" w:gutter="0"/>
          <w:cols w:space="708"/>
          <w:docGrid w:linePitch="360"/>
        </w:sectPr>
      </w:pPr>
    </w:p>
    <w:p w14:paraId="1C71084F" w14:textId="77777777" w:rsidR="00B53DDE" w:rsidRPr="00B53DDE" w:rsidRDefault="00B53DDE" w:rsidP="0016210D">
      <w:pPr>
        <w:jc w:val="center"/>
        <w:rPr>
          <w:rFonts w:ascii="Times New Roman" w:hAnsi="Times New Roman"/>
          <w:sz w:val="24"/>
        </w:rPr>
      </w:pPr>
    </w:p>
    <w:p w14:paraId="37588AFA" w14:textId="791ED35B" w:rsidR="001339A9" w:rsidRPr="00B53DDE" w:rsidRDefault="0E342A5B" w:rsidP="0016210D">
      <w:pPr>
        <w:jc w:val="center"/>
        <w:rPr>
          <w:rFonts w:ascii="Times New Roman" w:hAnsi="Times New Roman"/>
          <w:b/>
          <w:bCs/>
          <w:sz w:val="32"/>
          <w:szCs w:val="32"/>
        </w:rPr>
      </w:pPr>
      <w:proofErr w:type="spellStart"/>
      <w:r w:rsidRPr="75CF7F17">
        <w:rPr>
          <w:rFonts w:ascii="Times New Roman" w:hAnsi="Times New Roman"/>
          <w:b/>
          <w:bCs/>
          <w:sz w:val="32"/>
          <w:szCs w:val="32"/>
        </w:rPr>
        <w:t>Inimgeeniuuringute</w:t>
      </w:r>
      <w:proofErr w:type="spellEnd"/>
      <w:r w:rsidRPr="75CF7F17">
        <w:rPr>
          <w:rFonts w:ascii="Times New Roman" w:hAnsi="Times New Roman"/>
          <w:b/>
          <w:bCs/>
          <w:sz w:val="32"/>
          <w:szCs w:val="32"/>
        </w:rPr>
        <w:t xml:space="preserve"> </w:t>
      </w:r>
      <w:r w:rsidR="3C43F0CC" w:rsidRPr="75CF7F17">
        <w:rPr>
          <w:rFonts w:ascii="Times New Roman" w:hAnsi="Times New Roman"/>
          <w:b/>
          <w:bCs/>
          <w:sz w:val="32"/>
          <w:szCs w:val="32"/>
        </w:rPr>
        <w:t xml:space="preserve">seaduse eelnõu </w:t>
      </w:r>
      <w:r w:rsidR="0140B875" w:rsidRPr="75CF7F17">
        <w:rPr>
          <w:rFonts w:ascii="Times New Roman" w:hAnsi="Times New Roman"/>
          <w:b/>
          <w:bCs/>
          <w:sz w:val="32"/>
          <w:szCs w:val="32"/>
        </w:rPr>
        <w:t>seletuskiri</w:t>
      </w:r>
    </w:p>
    <w:p w14:paraId="5AD86F36" w14:textId="77777777" w:rsidR="00B66D1B" w:rsidRPr="00B53DDE" w:rsidRDefault="00B66D1B" w:rsidP="0016210D">
      <w:pPr>
        <w:jc w:val="center"/>
        <w:rPr>
          <w:rFonts w:ascii="Times New Roman" w:hAnsi="Times New Roman"/>
          <w:sz w:val="24"/>
        </w:rPr>
      </w:pPr>
    </w:p>
    <w:p w14:paraId="3C2F5504" w14:textId="77777777" w:rsidR="00226DA4" w:rsidRDefault="00226DA4" w:rsidP="0016210D">
      <w:pPr>
        <w:rPr>
          <w:rFonts w:ascii="Times New Roman" w:hAnsi="Times New Roman"/>
          <w:b/>
          <w:sz w:val="24"/>
        </w:rPr>
        <w:sectPr w:rsidR="00226DA4">
          <w:headerReference w:type="default" r:id="rId14"/>
          <w:type w:val="continuous"/>
          <w:pgSz w:w="11906" w:h="16838"/>
          <w:pgMar w:top="1418" w:right="680" w:bottom="1418" w:left="1701" w:header="680" w:footer="680" w:gutter="0"/>
          <w:cols w:space="708"/>
          <w:formProt w:val="0"/>
          <w:docGrid w:linePitch="360"/>
        </w:sectPr>
      </w:pPr>
    </w:p>
    <w:p w14:paraId="7EDD5197" w14:textId="77777777" w:rsidR="00B66D1B" w:rsidRPr="00B66D1B" w:rsidRDefault="00B66D1B" w:rsidP="0016210D">
      <w:pPr>
        <w:jc w:val="left"/>
        <w:rPr>
          <w:rFonts w:ascii="Times New Roman" w:hAnsi="Times New Roman"/>
          <w:b/>
          <w:sz w:val="24"/>
        </w:rPr>
      </w:pPr>
    </w:p>
    <w:p w14:paraId="0B901794" w14:textId="77777777" w:rsidR="00D62171" w:rsidRPr="00995BFB" w:rsidRDefault="00290F58" w:rsidP="00721EB3">
      <w:pPr>
        <w:pStyle w:val="Loendilik"/>
        <w:numPr>
          <w:ilvl w:val="0"/>
          <w:numId w:val="9"/>
        </w:numPr>
        <w:ind w:left="0" w:firstLine="0"/>
        <w:rPr>
          <w:rFonts w:ascii="Times New Roman" w:hAnsi="Times New Roman"/>
          <w:b/>
          <w:sz w:val="24"/>
        </w:rPr>
      </w:pPr>
      <w:r w:rsidRPr="00995BFB">
        <w:rPr>
          <w:rFonts w:ascii="Times New Roman" w:hAnsi="Times New Roman"/>
          <w:b/>
          <w:sz w:val="24"/>
        </w:rPr>
        <w:t xml:space="preserve">Sissejuhatus </w:t>
      </w:r>
    </w:p>
    <w:p w14:paraId="31E536D9" w14:textId="77777777" w:rsidR="00002D9A" w:rsidRPr="00076EA4" w:rsidRDefault="00002D9A" w:rsidP="0016210D">
      <w:pPr>
        <w:rPr>
          <w:rFonts w:ascii="Times New Roman" w:hAnsi="Times New Roman"/>
          <w:sz w:val="24"/>
          <w:lang w:eastAsia="et-EE"/>
        </w:rPr>
      </w:pPr>
    </w:p>
    <w:p w14:paraId="4175F182" w14:textId="7D8426EF" w:rsidR="00D62171" w:rsidRPr="00076EA4" w:rsidRDefault="00D62171" w:rsidP="00721EB3">
      <w:pPr>
        <w:pStyle w:val="Loendilik"/>
        <w:numPr>
          <w:ilvl w:val="1"/>
          <w:numId w:val="9"/>
        </w:numPr>
        <w:ind w:left="0" w:firstLine="0"/>
        <w:rPr>
          <w:rFonts w:ascii="Times New Roman" w:hAnsi="Times New Roman"/>
          <w:b/>
          <w:bCs/>
          <w:sz w:val="24"/>
        </w:rPr>
      </w:pPr>
      <w:commentRangeStart w:id="1"/>
      <w:r w:rsidRPr="00076EA4">
        <w:rPr>
          <w:rFonts w:ascii="Times New Roman" w:hAnsi="Times New Roman"/>
          <w:b/>
          <w:bCs/>
          <w:sz w:val="24"/>
        </w:rPr>
        <w:t>Sisukokkuvõte</w:t>
      </w:r>
      <w:commentRangeEnd w:id="1"/>
      <w:r w:rsidR="000627E4">
        <w:rPr>
          <w:rStyle w:val="Kommentaariviide"/>
        </w:rPr>
        <w:commentReference w:id="1"/>
      </w:r>
    </w:p>
    <w:p w14:paraId="64BED76D" w14:textId="77777777" w:rsidR="00E53F55" w:rsidRPr="00076EA4" w:rsidRDefault="00E53F55" w:rsidP="0016210D">
      <w:pPr>
        <w:rPr>
          <w:rFonts w:ascii="Times New Roman" w:hAnsi="Times New Roman"/>
          <w:bCs/>
          <w:sz w:val="24"/>
        </w:rPr>
      </w:pPr>
    </w:p>
    <w:p w14:paraId="085B4A37" w14:textId="77777777" w:rsidR="00226DA4" w:rsidRDefault="00226DA4" w:rsidP="0016210D">
      <w:pPr>
        <w:rPr>
          <w:rFonts w:ascii="Times New Roman" w:hAnsi="Times New Roman"/>
          <w:sz w:val="24"/>
          <w:lang w:eastAsia="et-EE"/>
        </w:rPr>
        <w:sectPr w:rsidR="00226DA4">
          <w:headerReference w:type="default" r:id="rId19"/>
          <w:type w:val="continuous"/>
          <w:pgSz w:w="11906" w:h="16838"/>
          <w:pgMar w:top="1418" w:right="680" w:bottom="1418" w:left="1701" w:header="680" w:footer="680" w:gutter="0"/>
          <w:cols w:space="708"/>
          <w:docGrid w:linePitch="360"/>
        </w:sectPr>
      </w:pPr>
    </w:p>
    <w:p w14:paraId="584CBAA5" w14:textId="557EDD0A" w:rsidR="005503F1" w:rsidRDefault="671AC699" w:rsidP="4F8A9DAA">
      <w:pPr>
        <w:rPr>
          <w:rFonts w:ascii="Times New Roman" w:hAnsi="Times New Roman"/>
          <w:sz w:val="24"/>
          <w:lang w:eastAsia="et-EE"/>
        </w:rPr>
      </w:pPr>
      <w:bookmarkStart w:id="3" w:name="_Hlk153463976"/>
      <w:r w:rsidRPr="4F8A9DAA">
        <w:rPr>
          <w:rFonts w:ascii="Times New Roman" w:hAnsi="Times New Roman"/>
          <w:sz w:val="24"/>
          <w:lang w:eastAsia="et-EE"/>
        </w:rPr>
        <w:t xml:space="preserve">Eelnõuga kehtestatakse uus </w:t>
      </w:r>
      <w:proofErr w:type="spellStart"/>
      <w:r w:rsidRPr="4F8A9DAA">
        <w:rPr>
          <w:rFonts w:ascii="Times New Roman" w:hAnsi="Times New Roman"/>
          <w:sz w:val="24"/>
          <w:lang w:eastAsia="et-EE"/>
        </w:rPr>
        <w:t>inimgeeniuuringute</w:t>
      </w:r>
      <w:proofErr w:type="spellEnd"/>
      <w:r w:rsidRPr="4F8A9DAA">
        <w:rPr>
          <w:rFonts w:ascii="Times New Roman" w:hAnsi="Times New Roman"/>
          <w:sz w:val="24"/>
          <w:lang w:eastAsia="et-EE"/>
        </w:rPr>
        <w:t xml:space="preserve"> seaduse </w:t>
      </w:r>
      <w:r w:rsidR="0004707F" w:rsidRPr="4F8A9DAA">
        <w:rPr>
          <w:rFonts w:ascii="Times New Roman" w:hAnsi="Times New Roman"/>
          <w:sz w:val="24"/>
          <w:lang w:eastAsia="et-EE"/>
        </w:rPr>
        <w:t>(</w:t>
      </w:r>
      <w:r w:rsidRPr="4F8A9DAA">
        <w:rPr>
          <w:rFonts w:ascii="Times New Roman" w:hAnsi="Times New Roman"/>
          <w:sz w:val="24"/>
          <w:lang w:eastAsia="et-EE"/>
        </w:rPr>
        <w:t>IGUS) ajakohastatud terviktekst</w:t>
      </w:r>
      <w:r w:rsidR="13D9FF55" w:rsidRPr="4F8A9DAA">
        <w:rPr>
          <w:rFonts w:ascii="Times New Roman" w:hAnsi="Times New Roman"/>
          <w:sz w:val="24"/>
          <w:lang w:eastAsia="et-EE"/>
        </w:rPr>
        <w:t>,</w:t>
      </w:r>
      <w:r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samuti muudetakse </w:t>
      </w:r>
      <w:r w:rsidR="47F0948B" w:rsidRPr="4F8A9DAA">
        <w:rPr>
          <w:rFonts w:ascii="Times New Roman" w:hAnsi="Times New Roman"/>
          <w:sz w:val="24"/>
          <w:lang w:eastAsia="et-EE"/>
        </w:rPr>
        <w:t>eelnõu</w:t>
      </w:r>
      <w:r w:rsidR="0004707F" w:rsidRPr="4F8A9DAA">
        <w:rPr>
          <w:rFonts w:ascii="Times New Roman" w:hAnsi="Times New Roman"/>
          <w:sz w:val="24"/>
          <w:lang w:eastAsia="et-EE"/>
        </w:rPr>
        <w:t>ga</w:t>
      </w:r>
      <w:r w:rsidR="47F0948B"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teisi </w:t>
      </w:r>
      <w:r w:rsidR="556A0FDC" w:rsidRPr="4F8A9DAA">
        <w:rPr>
          <w:rFonts w:ascii="Times New Roman" w:hAnsi="Times New Roman"/>
          <w:sz w:val="24"/>
          <w:lang w:eastAsia="et-EE"/>
        </w:rPr>
        <w:t>tervishoiu</w:t>
      </w:r>
      <w:r w:rsidR="7ABE5AFF" w:rsidRPr="4F8A9DAA">
        <w:rPr>
          <w:rFonts w:ascii="Times New Roman" w:hAnsi="Times New Roman"/>
          <w:sz w:val="24"/>
          <w:lang w:eastAsia="et-EE"/>
        </w:rPr>
        <w:t>teenuste</w:t>
      </w:r>
      <w:r w:rsidR="556A0FDC" w:rsidRPr="4F8A9DAA">
        <w:rPr>
          <w:rFonts w:ascii="Times New Roman" w:hAnsi="Times New Roman"/>
          <w:sz w:val="24"/>
          <w:lang w:eastAsia="et-EE"/>
        </w:rPr>
        <w:t xml:space="preserve"> </w:t>
      </w:r>
      <w:r w:rsidR="3D7CBB9B" w:rsidRPr="4F8A9DAA">
        <w:rPr>
          <w:rFonts w:ascii="Times New Roman" w:hAnsi="Times New Roman"/>
          <w:sz w:val="24"/>
          <w:lang w:eastAsia="et-EE"/>
        </w:rPr>
        <w:t xml:space="preserve">rakendamisega seotud </w:t>
      </w:r>
      <w:r w:rsidR="47F0948B" w:rsidRPr="4F8A9DAA">
        <w:rPr>
          <w:rFonts w:ascii="Times New Roman" w:hAnsi="Times New Roman"/>
          <w:sz w:val="24"/>
          <w:lang w:eastAsia="et-EE"/>
        </w:rPr>
        <w:t>seadus</w:t>
      </w:r>
      <w:r w:rsidR="00AF0DC7" w:rsidRPr="4F8A9DAA">
        <w:rPr>
          <w:rFonts w:ascii="Times New Roman" w:hAnsi="Times New Roman"/>
          <w:sz w:val="24"/>
          <w:lang w:eastAsia="et-EE"/>
        </w:rPr>
        <w:t>i.</w:t>
      </w:r>
      <w:r w:rsidRPr="4F8A9DAA">
        <w:rPr>
          <w:rFonts w:ascii="Times New Roman" w:hAnsi="Times New Roman"/>
          <w:sz w:val="24"/>
          <w:lang w:eastAsia="et-EE"/>
        </w:rPr>
        <w:t xml:space="preserve"> </w:t>
      </w:r>
      <w:r w:rsidR="55AD03D1" w:rsidRPr="4F8A9DAA">
        <w:rPr>
          <w:rFonts w:ascii="Times New Roman" w:hAnsi="Times New Roman"/>
          <w:sz w:val="24"/>
          <w:lang w:eastAsia="et-EE"/>
        </w:rPr>
        <w:t>Kehtiv</w:t>
      </w:r>
      <w:r w:rsidR="4E2C7D6A" w:rsidRPr="4F8A9DAA">
        <w:rPr>
          <w:rFonts w:ascii="Times New Roman" w:hAnsi="Times New Roman"/>
          <w:sz w:val="24"/>
          <w:lang w:eastAsia="et-EE"/>
        </w:rPr>
        <w:t xml:space="preserve"> </w:t>
      </w:r>
      <w:r w:rsidR="64AEE1C0" w:rsidRPr="4F8A9DAA">
        <w:rPr>
          <w:rFonts w:ascii="Times New Roman" w:hAnsi="Times New Roman"/>
          <w:sz w:val="24"/>
          <w:lang w:eastAsia="et-EE"/>
        </w:rPr>
        <w:t>IGUS</w:t>
      </w:r>
      <w:r w:rsidR="18751038" w:rsidRPr="4F8A9DAA">
        <w:rPr>
          <w:rFonts w:ascii="Times New Roman" w:hAnsi="Times New Roman"/>
          <w:sz w:val="24"/>
          <w:lang w:eastAsia="et-EE"/>
        </w:rPr>
        <w:t xml:space="preserve"> tunnistatakse kehtetuks.</w:t>
      </w:r>
    </w:p>
    <w:p w14:paraId="4DC29DD7" w14:textId="77777777" w:rsidR="005503F1" w:rsidRDefault="005503F1" w:rsidP="6E341925">
      <w:pPr>
        <w:rPr>
          <w:rFonts w:ascii="Times New Roman" w:hAnsi="Times New Roman"/>
          <w:sz w:val="24"/>
          <w:lang w:eastAsia="et-EE"/>
        </w:rPr>
      </w:pPr>
    </w:p>
    <w:p w14:paraId="24E945CC" w14:textId="2D0B260B" w:rsidR="009D17E9" w:rsidRDefault="58D8127E" w:rsidP="4F8A9DAA">
      <w:pPr>
        <w:rPr>
          <w:rFonts w:ascii="Times New Roman" w:hAnsi="Times New Roman"/>
          <w:sz w:val="24"/>
          <w:lang w:eastAsia="et-EE"/>
        </w:rPr>
      </w:pPr>
      <w:r w:rsidRPr="4F8A9DAA">
        <w:rPr>
          <w:rFonts w:ascii="Times New Roman" w:hAnsi="Times New Roman"/>
          <w:sz w:val="24"/>
          <w:lang w:eastAsia="et-EE"/>
        </w:rPr>
        <w:t xml:space="preserve">Uue </w:t>
      </w:r>
      <w:r w:rsidR="4667E6AF" w:rsidRPr="4F8A9DAA">
        <w:rPr>
          <w:rFonts w:ascii="Times New Roman" w:hAnsi="Times New Roman"/>
          <w:sz w:val="24"/>
          <w:lang w:eastAsia="et-EE"/>
        </w:rPr>
        <w:t>IGUS-</w:t>
      </w:r>
      <w:r w:rsidR="00D558F7">
        <w:rPr>
          <w:rFonts w:ascii="Times New Roman" w:hAnsi="Times New Roman"/>
          <w:sz w:val="24"/>
          <w:lang w:eastAsia="et-EE"/>
        </w:rPr>
        <w:t>i</w:t>
      </w:r>
      <w:r w:rsidR="4667E6AF" w:rsidRPr="4F8A9DAA">
        <w:rPr>
          <w:rFonts w:ascii="Times New Roman" w:hAnsi="Times New Roman"/>
          <w:sz w:val="24"/>
          <w:lang w:eastAsia="et-EE"/>
        </w:rPr>
        <w:t xml:space="preserve"> eesmärk on muuta </w:t>
      </w:r>
      <w:proofErr w:type="spellStart"/>
      <w:r w:rsidR="4667E6AF" w:rsidRPr="4F8A9DAA">
        <w:rPr>
          <w:rFonts w:ascii="Times New Roman" w:hAnsi="Times New Roman"/>
          <w:sz w:val="24"/>
          <w:lang w:eastAsia="et-EE"/>
        </w:rPr>
        <w:t>inimgeeniuuringute</w:t>
      </w:r>
      <w:proofErr w:type="spellEnd"/>
      <w:r w:rsidR="4667E6AF" w:rsidRPr="4F8A9DAA">
        <w:rPr>
          <w:rFonts w:ascii="Times New Roman" w:hAnsi="Times New Roman"/>
          <w:sz w:val="24"/>
          <w:lang w:eastAsia="et-EE"/>
        </w:rPr>
        <w:t xml:space="preserve"> korraldus selgemaks ja kaasaegsemaks ning teha andmete töötlemine läbipaistvamaks. Seadus reguleerib täpsemalt Eesti geenivaramu andme</w:t>
      </w:r>
      <w:r w:rsidR="7942CD0B" w:rsidRPr="4F8A9DAA">
        <w:rPr>
          <w:rFonts w:ascii="Times New Roman" w:hAnsi="Times New Roman"/>
          <w:sz w:val="24"/>
          <w:lang w:eastAsia="et-EE"/>
        </w:rPr>
        <w:t xml:space="preserve">töötlusega praktikas tõusetunud küsimusi </w:t>
      </w:r>
      <w:r w:rsidR="4667E6AF" w:rsidRPr="4F8A9DAA">
        <w:rPr>
          <w:rFonts w:ascii="Times New Roman" w:hAnsi="Times New Roman"/>
          <w:sz w:val="24"/>
          <w:lang w:eastAsia="et-EE"/>
        </w:rPr>
        <w:t>– näiteks täpsustab</w:t>
      </w:r>
      <w:r w:rsidR="61C27F38" w:rsidRPr="4F8A9DAA">
        <w:rPr>
          <w:rFonts w:ascii="Times New Roman" w:hAnsi="Times New Roman"/>
          <w:sz w:val="24"/>
          <w:lang w:eastAsia="et-EE"/>
        </w:rPr>
        <w:t xml:space="preserve"> IGUS</w:t>
      </w:r>
      <w:r w:rsidR="4667E6AF" w:rsidRPr="4F8A9DAA">
        <w:rPr>
          <w:rFonts w:ascii="Times New Roman" w:hAnsi="Times New Roman"/>
          <w:sz w:val="24"/>
          <w:lang w:eastAsia="et-EE"/>
        </w:rPr>
        <w:t xml:space="preserve">, millised andmed geenivaramusse esitatakse, kes neid esitab ning kuidas saab geenidoonor </w:t>
      </w:r>
      <w:r w:rsidR="6145A257" w:rsidRPr="4F8A9DAA">
        <w:rPr>
          <w:rFonts w:ascii="Times New Roman" w:hAnsi="Times New Roman"/>
          <w:sz w:val="24"/>
          <w:lang w:eastAsia="et-EE"/>
        </w:rPr>
        <w:t>tahteavaldusi esitada</w:t>
      </w:r>
      <w:r w:rsidR="4667E6AF" w:rsidRPr="4F8A9DAA">
        <w:rPr>
          <w:rFonts w:ascii="Times New Roman" w:hAnsi="Times New Roman"/>
          <w:sz w:val="24"/>
          <w:lang w:eastAsia="et-EE"/>
        </w:rPr>
        <w:t>. Samuti luuakse õiguslik</w:t>
      </w:r>
      <w:r w:rsidR="3230672D" w:rsidRPr="4F8A9DAA">
        <w:rPr>
          <w:rFonts w:ascii="Times New Roman" w:hAnsi="Times New Roman"/>
          <w:sz w:val="24"/>
          <w:lang w:eastAsia="et-EE"/>
        </w:rPr>
        <w:t>ud</w:t>
      </w:r>
      <w:r w:rsidR="4667E6AF" w:rsidRPr="4F8A9DAA">
        <w:rPr>
          <w:rFonts w:ascii="Times New Roman" w:hAnsi="Times New Roman"/>
          <w:sz w:val="24"/>
          <w:lang w:eastAsia="et-EE"/>
        </w:rPr>
        <w:t xml:space="preserve"> alus</w:t>
      </w:r>
      <w:r w:rsidR="018094B9" w:rsidRPr="4F8A9DAA">
        <w:rPr>
          <w:rFonts w:ascii="Times New Roman" w:hAnsi="Times New Roman"/>
          <w:sz w:val="24"/>
          <w:lang w:eastAsia="et-EE"/>
        </w:rPr>
        <w:t>ed</w:t>
      </w:r>
      <w:r w:rsidR="4667E6AF" w:rsidRPr="4F8A9DAA">
        <w:rPr>
          <w:rFonts w:ascii="Times New Roman" w:hAnsi="Times New Roman"/>
          <w:sz w:val="24"/>
          <w:lang w:eastAsia="et-EE"/>
        </w:rPr>
        <w:t xml:space="preserve">, et geenidoonori terviseandmeid saaks täiendada riigi infosüsteemi kuuluvatest andmekogudest ja </w:t>
      </w:r>
      <w:r w:rsidR="0C072381" w:rsidRPr="4F8A9DAA">
        <w:rPr>
          <w:rFonts w:ascii="Times New Roman" w:hAnsi="Times New Roman"/>
          <w:sz w:val="24"/>
          <w:lang w:eastAsia="et-EE"/>
        </w:rPr>
        <w:t xml:space="preserve">geenidoonori tahteavaldusel tema </w:t>
      </w:r>
      <w:r w:rsidR="4667E6AF" w:rsidRPr="4F8A9DAA">
        <w:rPr>
          <w:rFonts w:ascii="Times New Roman" w:hAnsi="Times New Roman"/>
          <w:sz w:val="24"/>
          <w:lang w:eastAsia="et-EE"/>
        </w:rPr>
        <w:t>geneetilis</w:t>
      </w:r>
      <w:r w:rsidR="1FFB41A2" w:rsidRPr="4F8A9DAA">
        <w:rPr>
          <w:rFonts w:ascii="Times New Roman" w:hAnsi="Times New Roman"/>
          <w:sz w:val="24"/>
          <w:lang w:eastAsia="et-EE"/>
        </w:rPr>
        <w:t>i</w:t>
      </w:r>
      <w:r w:rsidR="4667E6AF" w:rsidRPr="4F8A9DAA">
        <w:rPr>
          <w:rFonts w:ascii="Times New Roman" w:hAnsi="Times New Roman"/>
          <w:sz w:val="24"/>
          <w:lang w:eastAsia="et-EE"/>
        </w:rPr>
        <w:t xml:space="preserve"> </w:t>
      </w:r>
      <w:r w:rsidR="0E16D7DB" w:rsidRPr="4F8A9DAA">
        <w:rPr>
          <w:rFonts w:ascii="Times New Roman" w:hAnsi="Times New Roman"/>
          <w:sz w:val="24"/>
          <w:lang w:eastAsia="et-EE"/>
        </w:rPr>
        <w:t xml:space="preserve">andmeid </w:t>
      </w:r>
      <w:r w:rsidR="4667E6AF" w:rsidRPr="4F8A9DAA">
        <w:rPr>
          <w:rFonts w:ascii="Times New Roman" w:hAnsi="Times New Roman"/>
          <w:sz w:val="24"/>
          <w:lang w:eastAsia="et-EE"/>
        </w:rPr>
        <w:t>edastada tervise infosüsteemi</w:t>
      </w:r>
      <w:r w:rsidR="7EB33239" w:rsidRPr="4F8A9DAA">
        <w:rPr>
          <w:rFonts w:ascii="Times New Roman" w:hAnsi="Times New Roman"/>
          <w:sz w:val="24"/>
          <w:lang w:eastAsia="et-EE"/>
        </w:rPr>
        <w:t xml:space="preserve"> personaalmeditsiini</w:t>
      </w:r>
      <w:r w:rsidR="4667E6AF" w:rsidRPr="4F8A9DAA">
        <w:rPr>
          <w:rFonts w:ascii="Times New Roman" w:hAnsi="Times New Roman"/>
          <w:sz w:val="24"/>
          <w:lang w:eastAsia="et-EE"/>
        </w:rPr>
        <w:t xml:space="preserve"> tervishoiuteenuste osutamiseks.</w:t>
      </w:r>
    </w:p>
    <w:bookmarkEnd w:id="3"/>
    <w:p w14:paraId="717519FB" w14:textId="468DBCEA" w:rsidR="009D17E9" w:rsidRDefault="009D17E9" w:rsidP="0C5AB650">
      <w:pPr>
        <w:rPr>
          <w:rFonts w:ascii="Times New Roman" w:hAnsi="Times New Roman"/>
          <w:sz w:val="24"/>
          <w:lang w:eastAsia="et-EE"/>
        </w:rPr>
      </w:pPr>
    </w:p>
    <w:p w14:paraId="124A5E52" w14:textId="7E7B06C6" w:rsidR="009D17E9" w:rsidRDefault="4667E6AF" w:rsidP="4F8A9DAA">
      <w:pPr>
        <w:rPr>
          <w:rFonts w:ascii="Times New Roman" w:hAnsi="Times New Roman"/>
          <w:sz w:val="24"/>
          <w:lang w:eastAsia="et-EE"/>
        </w:rPr>
      </w:pPr>
      <w:r w:rsidRPr="4F8A9DAA">
        <w:rPr>
          <w:rFonts w:ascii="Times New Roman" w:hAnsi="Times New Roman"/>
          <w:sz w:val="24"/>
          <w:lang w:eastAsia="et-EE"/>
        </w:rPr>
        <w:t xml:space="preserve">Lisaks võimaldatakse säilitada </w:t>
      </w:r>
      <w:r w:rsidR="011B9A71" w:rsidRPr="4F8A9DAA">
        <w:rPr>
          <w:rFonts w:ascii="Times New Roman" w:hAnsi="Times New Roman"/>
          <w:sz w:val="24"/>
          <w:lang w:eastAsia="et-EE"/>
        </w:rPr>
        <w:t xml:space="preserve">tervise infosüsteemis </w:t>
      </w:r>
      <w:r w:rsidRPr="4F8A9DAA">
        <w:rPr>
          <w:rFonts w:ascii="Times New Roman" w:hAnsi="Times New Roman"/>
          <w:sz w:val="24"/>
          <w:lang w:eastAsia="et-EE"/>
        </w:rPr>
        <w:t xml:space="preserve">toorandmeid, mis on vajalikud geneetiliste uuringute korduvaks kasutamiseks. Kuna tegemist on </w:t>
      </w:r>
      <w:r w:rsidR="6858A65C" w:rsidRPr="4F8A9DAA">
        <w:rPr>
          <w:rFonts w:ascii="Times New Roman" w:hAnsi="Times New Roman"/>
          <w:sz w:val="24"/>
          <w:lang w:eastAsia="et-EE"/>
        </w:rPr>
        <w:t xml:space="preserve">eriliiki </w:t>
      </w:r>
      <w:r w:rsidRPr="4F8A9DAA">
        <w:rPr>
          <w:rFonts w:ascii="Times New Roman" w:hAnsi="Times New Roman"/>
          <w:sz w:val="24"/>
          <w:lang w:eastAsia="et-EE"/>
        </w:rPr>
        <w:t>isikuandmetega</w:t>
      </w:r>
      <w:r w:rsidR="0C05B6B5" w:rsidRPr="4F8A9DAA">
        <w:rPr>
          <w:rFonts w:ascii="Times New Roman" w:hAnsi="Times New Roman"/>
          <w:sz w:val="24"/>
          <w:lang w:eastAsia="et-EE"/>
        </w:rPr>
        <w:t xml:space="preserve"> ja geneetilised andmed on oma olemuselt eriti tundlikud</w:t>
      </w:r>
      <w:r w:rsidRPr="4F8A9DAA">
        <w:rPr>
          <w:rFonts w:ascii="Times New Roman" w:hAnsi="Times New Roman"/>
          <w:sz w:val="24"/>
          <w:lang w:eastAsia="et-EE"/>
        </w:rPr>
        <w:t>, peab nende töötlemine toimuma selge</w:t>
      </w:r>
      <w:r w:rsidR="083ADAB1" w:rsidRPr="4F8A9DAA">
        <w:rPr>
          <w:rFonts w:ascii="Times New Roman" w:hAnsi="Times New Roman"/>
          <w:sz w:val="24"/>
          <w:lang w:eastAsia="et-EE"/>
        </w:rPr>
        <w:t>l</w:t>
      </w:r>
      <w:r w:rsidRPr="4F8A9DAA">
        <w:rPr>
          <w:rFonts w:ascii="Times New Roman" w:hAnsi="Times New Roman"/>
          <w:sz w:val="24"/>
          <w:lang w:eastAsia="et-EE"/>
        </w:rPr>
        <w:t xml:space="preserve"> õigusliku</w:t>
      </w:r>
      <w:r w:rsidR="2FCBE968" w:rsidRPr="4F8A9DAA">
        <w:rPr>
          <w:rFonts w:ascii="Times New Roman" w:hAnsi="Times New Roman"/>
          <w:sz w:val="24"/>
          <w:lang w:eastAsia="et-EE"/>
        </w:rPr>
        <w:t>l</w:t>
      </w:r>
      <w:r w:rsidRPr="4F8A9DAA">
        <w:rPr>
          <w:rFonts w:ascii="Times New Roman" w:hAnsi="Times New Roman"/>
          <w:sz w:val="24"/>
          <w:lang w:eastAsia="et-EE"/>
        </w:rPr>
        <w:t xml:space="preserve"> alusel.</w:t>
      </w:r>
    </w:p>
    <w:p w14:paraId="3E49DB56" w14:textId="77777777" w:rsidR="00822AFE" w:rsidRPr="00822AFE" w:rsidRDefault="00822AFE" w:rsidP="0016210D">
      <w:pPr>
        <w:rPr>
          <w:rFonts w:ascii="Times New Roman" w:hAnsi="Times New Roman"/>
          <w:sz w:val="24"/>
        </w:rPr>
      </w:pPr>
    </w:p>
    <w:p w14:paraId="15D8A2D4" w14:textId="42FE0A71" w:rsidR="009D17E9" w:rsidRPr="00822AFE" w:rsidRDefault="009D17E9" w:rsidP="4F8A9DAA">
      <w:pPr>
        <w:rPr>
          <w:rFonts w:ascii="Times New Roman" w:hAnsi="Times New Roman"/>
          <w:sz w:val="24"/>
        </w:rPr>
      </w:pPr>
      <w:r w:rsidRPr="4F8A9DAA">
        <w:rPr>
          <w:rFonts w:ascii="Times New Roman" w:hAnsi="Times New Roman"/>
          <w:sz w:val="24"/>
        </w:rPr>
        <w:t>Geneetiliste andmete töötlejatele teadusuuringutes</w:t>
      </w:r>
      <w:r w:rsidR="3B153F2C" w:rsidRPr="4F8A9DAA">
        <w:rPr>
          <w:rFonts w:ascii="Times New Roman" w:hAnsi="Times New Roman"/>
          <w:sz w:val="24"/>
        </w:rPr>
        <w:t xml:space="preserve"> väljaspool Eesti geenivaramut</w:t>
      </w:r>
      <w:r w:rsidRPr="4F8A9DAA">
        <w:rPr>
          <w:rFonts w:ascii="Times New Roman" w:hAnsi="Times New Roman"/>
          <w:sz w:val="24"/>
        </w:rPr>
        <w:t xml:space="preserve"> kehtestatakse täiendavad nõuded</w:t>
      </w:r>
      <w:r w:rsidR="00C60AB9">
        <w:rPr>
          <w:rFonts w:ascii="Times New Roman" w:hAnsi="Times New Roman"/>
          <w:sz w:val="24"/>
        </w:rPr>
        <w:t xml:space="preserve">, </w:t>
      </w:r>
      <w:r w:rsidRPr="4F8A9DAA">
        <w:rPr>
          <w:rFonts w:ascii="Times New Roman" w:hAnsi="Times New Roman"/>
          <w:sz w:val="24"/>
        </w:rPr>
        <w:t xml:space="preserve">mis ei suurenda tuntavalt uurija töökoormust. Enne andmete kasutamist peab teadlane esitama lihtsa teatise, mis muudab andmetöötluse läbipaistvamaks ja tõstab usaldust. Teatist pole vaja, kui andmeid töödeldakse juba riigi infosüsteemi kuuluvates </w:t>
      </w:r>
      <w:r w:rsidR="002721E5">
        <w:rPr>
          <w:rFonts w:ascii="Times New Roman" w:hAnsi="Times New Roman"/>
          <w:sz w:val="24"/>
        </w:rPr>
        <w:t>töötlus</w:t>
      </w:r>
      <w:r w:rsidRPr="4F8A9DAA">
        <w:rPr>
          <w:rFonts w:ascii="Times New Roman" w:hAnsi="Times New Roman"/>
          <w:sz w:val="24"/>
        </w:rPr>
        <w:t xml:space="preserve">keskkondades või seaduse alusel (nt geenivaramus). Samuti tuleb järgida edaspidi </w:t>
      </w:r>
      <w:r w:rsidR="5508EB95" w:rsidRPr="4F8A9DAA">
        <w:rPr>
          <w:rFonts w:ascii="Times New Roman" w:hAnsi="Times New Roman"/>
          <w:sz w:val="24"/>
        </w:rPr>
        <w:t xml:space="preserve">teadusuuringu läbiviimiseks kasutatavates </w:t>
      </w:r>
      <w:r w:rsidRPr="4F8A9DAA">
        <w:rPr>
          <w:rFonts w:ascii="Times New Roman" w:hAnsi="Times New Roman"/>
          <w:sz w:val="24"/>
        </w:rPr>
        <w:t xml:space="preserve">infosüsteemides küberturvalisuse seaduse </w:t>
      </w:r>
      <w:r w:rsidR="2045755C" w:rsidRPr="4F8A9DAA">
        <w:rPr>
          <w:rFonts w:ascii="Times New Roman" w:hAnsi="Times New Roman"/>
          <w:sz w:val="24"/>
        </w:rPr>
        <w:t>nõudeid</w:t>
      </w:r>
      <w:r w:rsidRPr="4F8A9DAA">
        <w:rPr>
          <w:rFonts w:ascii="Times New Roman" w:hAnsi="Times New Roman"/>
          <w:sz w:val="24"/>
        </w:rPr>
        <w:t>, mida niivõrd tundlike andmete puhul ilmselt võibki eeldada.</w:t>
      </w:r>
      <w:r w:rsidR="66827E20" w:rsidRPr="4F8A9DAA">
        <w:rPr>
          <w:rFonts w:ascii="Times New Roman" w:hAnsi="Times New Roman"/>
          <w:sz w:val="24"/>
        </w:rPr>
        <w:t xml:space="preserve"> Isikuandmete kaitse põhimõtteid</w:t>
      </w:r>
      <w:r w:rsidR="6A984C8E" w:rsidRPr="4F8A9DAA">
        <w:rPr>
          <w:rFonts w:ascii="Times New Roman" w:hAnsi="Times New Roman"/>
          <w:sz w:val="24"/>
        </w:rPr>
        <w:t>, sh andmekaitsespetsialisti määramise vajadust</w:t>
      </w:r>
      <w:r w:rsidR="66827E20" w:rsidRPr="4F8A9DAA">
        <w:rPr>
          <w:rFonts w:ascii="Times New Roman" w:hAnsi="Times New Roman"/>
          <w:sz w:val="24"/>
        </w:rPr>
        <w:t xml:space="preserve"> tuli geneetilist</w:t>
      </w:r>
      <w:r w:rsidR="612BBC97" w:rsidRPr="4F8A9DAA">
        <w:rPr>
          <w:rFonts w:ascii="Times New Roman" w:hAnsi="Times New Roman"/>
          <w:sz w:val="24"/>
        </w:rPr>
        <w:t xml:space="preserve">e andmete töötlejatel järgida juba kehtiva õiguse alusel. </w:t>
      </w:r>
    </w:p>
    <w:p w14:paraId="5EC8B0A5" w14:textId="77777777" w:rsidR="00C50997" w:rsidRPr="00822AFE" w:rsidRDefault="00C50997" w:rsidP="0016210D">
      <w:pPr>
        <w:rPr>
          <w:rFonts w:ascii="Times New Roman" w:hAnsi="Times New Roman"/>
          <w:sz w:val="24"/>
        </w:rPr>
      </w:pPr>
    </w:p>
    <w:p w14:paraId="7A29C21E" w14:textId="61BA01A0" w:rsidR="009D17E9" w:rsidRPr="00822AFE" w:rsidRDefault="009D17E9" w:rsidP="00F17EE0">
      <w:pPr>
        <w:spacing w:line="259" w:lineRule="auto"/>
        <w:rPr>
          <w:rFonts w:ascii="Times New Roman" w:hAnsi="Times New Roman"/>
          <w:sz w:val="24"/>
        </w:rPr>
      </w:pPr>
      <w:r w:rsidRPr="4F8A9DAA">
        <w:rPr>
          <w:rFonts w:ascii="Times New Roman" w:hAnsi="Times New Roman"/>
          <w:sz w:val="24"/>
        </w:rPr>
        <w:t xml:space="preserve">Terviseandmete </w:t>
      </w:r>
      <w:r w:rsidR="1954BE56" w:rsidRPr="4F8A9DAA">
        <w:rPr>
          <w:rFonts w:ascii="Times New Roman" w:hAnsi="Times New Roman"/>
          <w:sz w:val="24"/>
        </w:rPr>
        <w:t xml:space="preserve">ja geneetiliste andmete </w:t>
      </w:r>
      <w:r w:rsidR="0658877A" w:rsidRPr="4F8A9DAA">
        <w:rPr>
          <w:rFonts w:ascii="Times New Roman" w:hAnsi="Times New Roman"/>
          <w:sz w:val="24"/>
        </w:rPr>
        <w:t xml:space="preserve">töötlemist </w:t>
      </w:r>
      <w:r w:rsidRPr="4F8A9DAA">
        <w:rPr>
          <w:rFonts w:ascii="Times New Roman" w:hAnsi="Times New Roman"/>
          <w:sz w:val="24"/>
        </w:rPr>
        <w:t xml:space="preserve">teadusuuringutes hakkab koordineerima üks eetikakomitee, et muuta protsess kiiremaks ja selgemaks. Seni oli see killustatud ja ajamahukas. Määratakse ka maksimaalne tasu, mida komitee võib küsida. </w:t>
      </w:r>
      <w:r w:rsidR="38D29D77" w:rsidRPr="4F8A9DAA">
        <w:rPr>
          <w:rFonts w:ascii="Times New Roman" w:hAnsi="Times New Roman"/>
          <w:sz w:val="24"/>
        </w:rPr>
        <w:t xml:space="preserve">Eetikakomitee kooskõlastus jääb kehtima ka </w:t>
      </w:r>
      <w:r w:rsidR="00F17EE0">
        <w:rPr>
          <w:rFonts w:ascii="Times New Roman" w:hAnsi="Times New Roman"/>
          <w:sz w:val="24"/>
        </w:rPr>
        <w:t>kahe</w:t>
      </w:r>
      <w:r w:rsidR="00421B2F">
        <w:rPr>
          <w:rFonts w:ascii="Times New Roman" w:hAnsi="Times New Roman"/>
          <w:sz w:val="24"/>
        </w:rPr>
        <w:t xml:space="preserve"> </w:t>
      </w:r>
      <w:r w:rsidR="38D29D77" w:rsidRPr="4F8A9DAA">
        <w:rPr>
          <w:rFonts w:ascii="Times New Roman" w:hAnsi="Times New Roman"/>
          <w:sz w:val="24"/>
        </w:rPr>
        <w:t>eriti tundliku andmekogu -</w:t>
      </w:r>
      <w:r w:rsidRPr="4F8A9DAA">
        <w:rPr>
          <w:rFonts w:ascii="Times New Roman" w:hAnsi="Times New Roman"/>
          <w:sz w:val="24"/>
        </w:rPr>
        <w:t xml:space="preserve"> tervise infosüsteemi ja geenivaramu – </w:t>
      </w:r>
      <w:r w:rsidR="2381C790" w:rsidRPr="4F8A9DAA">
        <w:rPr>
          <w:rFonts w:ascii="Times New Roman" w:hAnsi="Times New Roman"/>
          <w:sz w:val="24"/>
        </w:rPr>
        <w:t xml:space="preserve">andmete töötlemiseks teadusuuringu läbiviimise </w:t>
      </w:r>
      <w:r w:rsidRPr="4F8A9DAA">
        <w:rPr>
          <w:rFonts w:ascii="Times New Roman" w:hAnsi="Times New Roman"/>
          <w:sz w:val="24"/>
        </w:rPr>
        <w:t>puhul. Andmeid antakse teadlastele kasutada</w:t>
      </w:r>
      <w:r w:rsidR="086BAE6F" w:rsidRPr="4F8A9DAA">
        <w:rPr>
          <w:rFonts w:ascii="Times New Roman" w:hAnsi="Times New Roman"/>
          <w:sz w:val="24"/>
        </w:rPr>
        <w:t xml:space="preserve"> pseudonüümitud kujul ja</w:t>
      </w:r>
      <w:r w:rsidRPr="4F8A9DAA">
        <w:rPr>
          <w:rFonts w:ascii="Times New Roman" w:hAnsi="Times New Roman"/>
          <w:sz w:val="24"/>
        </w:rPr>
        <w:t xml:space="preserve"> </w:t>
      </w:r>
      <w:commentRangeStart w:id="4"/>
      <w:r w:rsidR="1EEA8F8F" w:rsidRPr="4F8A9DAA">
        <w:rPr>
          <w:rFonts w:ascii="Times New Roman" w:hAnsi="Times New Roman"/>
          <w:sz w:val="24"/>
        </w:rPr>
        <w:t>reeglina</w:t>
      </w:r>
      <w:commentRangeEnd w:id="4"/>
      <w:r w:rsidR="005F34AC">
        <w:rPr>
          <w:rStyle w:val="Kommentaariviide"/>
        </w:rPr>
        <w:commentReference w:id="4"/>
      </w:r>
      <w:r w:rsidR="1EEA8F8F" w:rsidRPr="4F8A9DAA">
        <w:rPr>
          <w:rFonts w:ascii="Times New Roman" w:hAnsi="Times New Roman"/>
          <w:sz w:val="24"/>
        </w:rPr>
        <w:t xml:space="preserve"> </w:t>
      </w:r>
      <w:r w:rsidRPr="4F8A9DAA">
        <w:rPr>
          <w:rFonts w:ascii="Times New Roman" w:hAnsi="Times New Roman"/>
          <w:sz w:val="24"/>
        </w:rPr>
        <w:t xml:space="preserve">turvalises </w:t>
      </w:r>
      <w:r w:rsidR="44896E8A" w:rsidRPr="4F8A9DAA">
        <w:rPr>
          <w:rFonts w:ascii="Times New Roman" w:hAnsi="Times New Roman"/>
          <w:sz w:val="24"/>
        </w:rPr>
        <w:t>töötlus</w:t>
      </w:r>
      <w:r w:rsidRPr="4F8A9DAA">
        <w:rPr>
          <w:rFonts w:ascii="Times New Roman" w:hAnsi="Times New Roman"/>
          <w:sz w:val="24"/>
        </w:rPr>
        <w:t>keskkonnas, ilma neid</w:t>
      </w:r>
      <w:r w:rsidR="002A7E9D" w:rsidRPr="4F8A9DAA">
        <w:rPr>
          <w:rFonts w:ascii="Times New Roman" w:hAnsi="Times New Roman"/>
          <w:sz w:val="24"/>
        </w:rPr>
        <w:t xml:space="preserve"> uurijale</w:t>
      </w:r>
      <w:r w:rsidRPr="4F8A9DAA">
        <w:rPr>
          <w:rFonts w:ascii="Times New Roman" w:hAnsi="Times New Roman"/>
          <w:sz w:val="24"/>
        </w:rPr>
        <w:t xml:space="preserve"> väljastamata. </w:t>
      </w:r>
      <w:r w:rsidR="5798B3AC" w:rsidRPr="4F8A9DAA">
        <w:rPr>
          <w:rFonts w:ascii="Times New Roman" w:hAnsi="Times New Roman"/>
          <w:sz w:val="24"/>
        </w:rPr>
        <w:t xml:space="preserve">Andmete </w:t>
      </w:r>
      <w:r w:rsidR="6F24C74A" w:rsidRPr="4F8A9DAA">
        <w:rPr>
          <w:rFonts w:ascii="Times New Roman" w:hAnsi="Times New Roman"/>
          <w:sz w:val="24"/>
        </w:rPr>
        <w:t xml:space="preserve">kasutamisel või väljastamisel teadusuuringuks </w:t>
      </w:r>
      <w:r w:rsidRPr="4F8A9DAA">
        <w:rPr>
          <w:rFonts w:ascii="Times New Roman" w:hAnsi="Times New Roman"/>
          <w:sz w:val="24"/>
        </w:rPr>
        <w:t xml:space="preserve">määratakse selged tasud, </w:t>
      </w:r>
      <w:r w:rsidR="4D6C5F8F" w:rsidRPr="4F8A9DAA">
        <w:rPr>
          <w:rFonts w:ascii="Times New Roman" w:hAnsi="Times New Roman"/>
          <w:sz w:val="24"/>
        </w:rPr>
        <w:t xml:space="preserve">kuna </w:t>
      </w:r>
      <w:r w:rsidRPr="4F8A9DAA">
        <w:rPr>
          <w:rFonts w:ascii="Times New Roman" w:hAnsi="Times New Roman"/>
          <w:sz w:val="24"/>
        </w:rPr>
        <w:t>andmete</w:t>
      </w:r>
      <w:r w:rsidR="30EABC5C" w:rsidRPr="4F8A9DAA">
        <w:rPr>
          <w:rFonts w:ascii="Times New Roman" w:hAnsi="Times New Roman"/>
          <w:sz w:val="24"/>
        </w:rPr>
        <w:t xml:space="preserve"> loomise, </w:t>
      </w:r>
      <w:r w:rsidR="002A7E9D" w:rsidRPr="4F8A9DAA">
        <w:rPr>
          <w:rFonts w:ascii="Times New Roman" w:hAnsi="Times New Roman"/>
          <w:sz w:val="24"/>
        </w:rPr>
        <w:t>korrastamise</w:t>
      </w:r>
      <w:r w:rsidR="7652FF47" w:rsidRPr="4F8A9DAA">
        <w:rPr>
          <w:rFonts w:ascii="Times New Roman" w:hAnsi="Times New Roman"/>
          <w:sz w:val="24"/>
        </w:rPr>
        <w:t xml:space="preserve">, </w:t>
      </w:r>
      <w:r w:rsidRPr="4F8A9DAA">
        <w:rPr>
          <w:rFonts w:ascii="Times New Roman" w:hAnsi="Times New Roman"/>
          <w:sz w:val="24"/>
        </w:rPr>
        <w:t>ettevalmistamise</w:t>
      </w:r>
      <w:r w:rsidR="0AB54417" w:rsidRPr="4F8A9DAA">
        <w:rPr>
          <w:rFonts w:ascii="Times New Roman" w:hAnsi="Times New Roman"/>
          <w:sz w:val="24"/>
        </w:rPr>
        <w:t xml:space="preserve"> ja töötlemisega kaasnevad</w:t>
      </w:r>
      <w:r w:rsidRPr="4F8A9DAA">
        <w:rPr>
          <w:rFonts w:ascii="Times New Roman" w:hAnsi="Times New Roman"/>
          <w:sz w:val="24"/>
        </w:rPr>
        <w:t xml:space="preserve"> </w:t>
      </w:r>
      <w:r w:rsidR="00CA1640" w:rsidRPr="4F8A9DAA">
        <w:rPr>
          <w:rFonts w:ascii="Times New Roman" w:hAnsi="Times New Roman"/>
          <w:sz w:val="24"/>
        </w:rPr>
        <w:t xml:space="preserve">kulud </w:t>
      </w:r>
      <w:r w:rsidR="007C420F">
        <w:rPr>
          <w:rFonts w:ascii="Times New Roman" w:hAnsi="Times New Roman"/>
          <w:sz w:val="24"/>
        </w:rPr>
        <w:t xml:space="preserve">andmekogu </w:t>
      </w:r>
      <w:r w:rsidR="00CA1640" w:rsidRPr="4F8A9DAA">
        <w:rPr>
          <w:rFonts w:ascii="Times New Roman" w:hAnsi="Times New Roman"/>
          <w:sz w:val="24"/>
        </w:rPr>
        <w:t>vastutavale töötlejale</w:t>
      </w:r>
      <w:r w:rsidRPr="4F8A9DAA">
        <w:rPr>
          <w:rFonts w:ascii="Times New Roman" w:hAnsi="Times New Roman"/>
          <w:sz w:val="24"/>
        </w:rPr>
        <w:t>.</w:t>
      </w:r>
    </w:p>
    <w:p w14:paraId="4441C430" w14:textId="77777777" w:rsidR="00343525" w:rsidRPr="00822AFE" w:rsidRDefault="00343525" w:rsidP="0016210D">
      <w:pPr>
        <w:rPr>
          <w:rFonts w:ascii="Times New Roman" w:hAnsi="Times New Roman"/>
          <w:sz w:val="24"/>
        </w:rPr>
      </w:pPr>
    </w:p>
    <w:p w14:paraId="07D2EE7F" w14:textId="2F162FFC" w:rsidR="00C50997" w:rsidRDefault="002C0444" w:rsidP="0016210D">
      <w:pPr>
        <w:rPr>
          <w:rFonts w:ascii="Times New Roman" w:hAnsi="Times New Roman"/>
          <w:sz w:val="24"/>
        </w:rPr>
      </w:pPr>
      <w:r w:rsidRPr="00822AFE">
        <w:rPr>
          <w:rFonts w:ascii="Times New Roman" w:hAnsi="Times New Roman"/>
          <w:sz w:val="24"/>
        </w:rPr>
        <w:t xml:space="preserve">Lisaks </w:t>
      </w:r>
      <w:r w:rsidR="001909F6" w:rsidRPr="00822AFE">
        <w:rPr>
          <w:rFonts w:ascii="Times New Roman" w:hAnsi="Times New Roman"/>
          <w:sz w:val="24"/>
        </w:rPr>
        <w:t xml:space="preserve">sätestatakse </w:t>
      </w:r>
      <w:r w:rsidR="002A7E9D" w:rsidRPr="002A7E9D">
        <w:rPr>
          <w:rFonts w:ascii="Times New Roman" w:hAnsi="Times New Roman"/>
          <w:sz w:val="24"/>
        </w:rPr>
        <w:t xml:space="preserve">seadusesse ka keeld diskrimineerida inimesi nende DNA, geneetiliste omaduste või pärilike riskide alusel. Inimene saab sellise diskrimineerimise korral pöörduda </w:t>
      </w:r>
      <w:r w:rsidR="002A7E9D">
        <w:rPr>
          <w:rFonts w:ascii="Times New Roman" w:hAnsi="Times New Roman"/>
          <w:sz w:val="24"/>
        </w:rPr>
        <w:t xml:space="preserve">edaspidi </w:t>
      </w:r>
      <w:r w:rsidR="002A7E9D" w:rsidRPr="002A7E9D">
        <w:rPr>
          <w:rFonts w:ascii="Times New Roman" w:hAnsi="Times New Roman"/>
          <w:sz w:val="24"/>
        </w:rPr>
        <w:t>võrdõiguslikkuse voliniku poole</w:t>
      </w:r>
      <w:ins w:id="5" w:author="Maria Sults - JUSTDIGI" w:date="2025-08-19T14:01:00Z" w16du:dateUtc="2025-08-19T11:01:00Z">
        <w:r w:rsidR="000B68E9">
          <w:rPr>
            <w:rFonts w:ascii="Times New Roman" w:hAnsi="Times New Roman"/>
            <w:sz w:val="24"/>
          </w:rPr>
          <w:t xml:space="preserve">. </w:t>
        </w:r>
      </w:ins>
      <w:del w:id="6" w:author="Maria Sults - JUSTDIGI" w:date="2025-08-19T14:01:00Z" w16du:dateUtc="2025-08-19T11:01:00Z">
        <w:r w:rsidR="002A7E9D" w:rsidDel="000B68E9">
          <w:rPr>
            <w:rFonts w:ascii="Times New Roman" w:hAnsi="Times New Roman"/>
            <w:sz w:val="24"/>
          </w:rPr>
          <w:delText>, mis täna puudus</w:delText>
        </w:r>
      </w:del>
      <w:r w:rsidR="002A7E9D">
        <w:rPr>
          <w:rFonts w:ascii="Times New Roman" w:hAnsi="Times New Roman"/>
          <w:sz w:val="24"/>
        </w:rPr>
        <w:t>.</w:t>
      </w:r>
    </w:p>
    <w:p w14:paraId="6F384BB9" w14:textId="77777777" w:rsidR="009D17E9" w:rsidRPr="00393C20" w:rsidRDefault="009D17E9" w:rsidP="0016210D">
      <w:pPr>
        <w:rPr>
          <w:rFonts w:ascii="Times New Roman" w:hAnsi="Times New Roman"/>
          <w:sz w:val="24"/>
        </w:rPr>
      </w:pPr>
    </w:p>
    <w:p w14:paraId="24A18013" w14:textId="589ABE1E" w:rsidR="00E755E2" w:rsidRPr="00393C20" w:rsidRDefault="6356357F" w:rsidP="6E341925">
      <w:pPr>
        <w:rPr>
          <w:rFonts w:ascii="Times New Roman" w:hAnsi="Times New Roman"/>
          <w:sz w:val="24"/>
        </w:rPr>
      </w:pPr>
      <w:r w:rsidRPr="6E341925">
        <w:rPr>
          <w:rFonts w:ascii="Times New Roman" w:hAnsi="Times New Roman"/>
          <w:sz w:val="24"/>
        </w:rPr>
        <w:lastRenderedPageBreak/>
        <w:t xml:space="preserve">Geneetiliste andmete kliinilisse kasutusse võtmine ja </w:t>
      </w:r>
      <w:r w:rsidR="72FEFE9C" w:rsidRPr="6E341925">
        <w:rPr>
          <w:rFonts w:ascii="Times New Roman" w:hAnsi="Times New Roman"/>
          <w:sz w:val="24"/>
        </w:rPr>
        <w:t>ka riigi poolt täiendavate</w:t>
      </w:r>
      <w:r w:rsidRPr="6E341925">
        <w:rPr>
          <w:rFonts w:ascii="Times New Roman" w:hAnsi="Times New Roman"/>
          <w:sz w:val="24"/>
        </w:rPr>
        <w:t xml:space="preserve"> teenuste pakkumine</w:t>
      </w:r>
      <w:r w:rsidR="50F5E946" w:rsidRPr="6E341925">
        <w:rPr>
          <w:rFonts w:ascii="Times New Roman" w:hAnsi="Times New Roman"/>
          <w:sz w:val="24"/>
        </w:rPr>
        <w:t xml:space="preserve"> personaalmeditsiinis</w:t>
      </w:r>
      <w:r w:rsidRPr="6E341925">
        <w:rPr>
          <w:rFonts w:ascii="Times New Roman" w:hAnsi="Times New Roman"/>
          <w:sz w:val="24"/>
        </w:rPr>
        <w:t xml:space="preserve"> toob kaasa kulusid Tervisekassa eelarvesse. </w:t>
      </w:r>
    </w:p>
    <w:p w14:paraId="62BB0C74" w14:textId="77777777" w:rsidR="00E755E2" w:rsidRPr="00393C20" w:rsidRDefault="00E755E2" w:rsidP="0016210D">
      <w:pPr>
        <w:rPr>
          <w:rFonts w:ascii="Times New Roman" w:hAnsi="Times New Roman"/>
          <w:sz w:val="24"/>
        </w:rPr>
      </w:pPr>
    </w:p>
    <w:p w14:paraId="4DE053D1" w14:textId="4C7BD1D4" w:rsidR="007B31C9" w:rsidRDefault="00E755E2" w:rsidP="4F8A9DAA">
      <w:pPr>
        <w:rPr>
          <w:rFonts w:ascii="Times New Roman" w:hAnsi="Times New Roman"/>
          <w:sz w:val="24"/>
        </w:rPr>
      </w:pPr>
      <w:r w:rsidRPr="25373572">
        <w:rPr>
          <w:rFonts w:ascii="Times New Roman" w:hAnsi="Times New Roman"/>
          <w:sz w:val="24"/>
        </w:rPr>
        <w:t xml:space="preserve">Seadus jõustub </w:t>
      </w:r>
      <w:r w:rsidR="00D4766B" w:rsidRPr="25373572">
        <w:rPr>
          <w:rFonts w:ascii="Times New Roman" w:hAnsi="Times New Roman"/>
          <w:sz w:val="24"/>
        </w:rPr>
        <w:t>1. jaanuaril 2026.</w:t>
      </w:r>
      <w:r w:rsidR="00EB50E4" w:rsidRPr="25373572">
        <w:rPr>
          <w:rFonts w:ascii="Times New Roman" w:hAnsi="Times New Roman"/>
          <w:sz w:val="24"/>
        </w:rPr>
        <w:t xml:space="preserve"> T</w:t>
      </w:r>
      <w:r w:rsidR="007F21E2" w:rsidRPr="25373572">
        <w:rPr>
          <w:rFonts w:ascii="Times New Roman" w:hAnsi="Times New Roman"/>
          <w:sz w:val="24"/>
        </w:rPr>
        <w:t xml:space="preserve">eadusuuringutes geneetilisi andmeid töötleva isiku </w:t>
      </w:r>
      <w:r w:rsidR="00256871" w:rsidRPr="25373572">
        <w:rPr>
          <w:rFonts w:ascii="Times New Roman" w:hAnsi="Times New Roman"/>
          <w:sz w:val="24"/>
        </w:rPr>
        <w:t>majandustegevusteat</w:t>
      </w:r>
      <w:r w:rsidR="00AD1BE2" w:rsidRPr="25373572">
        <w:rPr>
          <w:rFonts w:ascii="Times New Roman" w:hAnsi="Times New Roman"/>
          <w:sz w:val="24"/>
        </w:rPr>
        <w:t xml:space="preserve">e </w:t>
      </w:r>
      <w:r w:rsidR="00A90A88" w:rsidRPr="25373572">
        <w:rPr>
          <w:rFonts w:ascii="Times New Roman" w:hAnsi="Times New Roman"/>
          <w:sz w:val="24"/>
        </w:rPr>
        <w:t>e</w:t>
      </w:r>
      <w:r w:rsidR="00AD1BE2" w:rsidRPr="25373572">
        <w:rPr>
          <w:rFonts w:ascii="Times New Roman" w:hAnsi="Times New Roman"/>
          <w:sz w:val="24"/>
        </w:rPr>
        <w:t>sitam</w:t>
      </w:r>
      <w:r w:rsidR="00256871" w:rsidRPr="25373572">
        <w:rPr>
          <w:rFonts w:ascii="Times New Roman" w:hAnsi="Times New Roman"/>
          <w:sz w:val="24"/>
        </w:rPr>
        <w:t>ise</w:t>
      </w:r>
      <w:r w:rsidR="00264F9A" w:rsidRPr="25373572">
        <w:rPr>
          <w:rFonts w:ascii="Times New Roman" w:hAnsi="Times New Roman"/>
          <w:sz w:val="24"/>
        </w:rPr>
        <w:t xml:space="preserve"> kohustu</w:t>
      </w:r>
      <w:r w:rsidR="00CF71A9" w:rsidRPr="25373572">
        <w:rPr>
          <w:rFonts w:ascii="Times New Roman" w:hAnsi="Times New Roman"/>
          <w:sz w:val="24"/>
        </w:rPr>
        <w:t>se</w:t>
      </w:r>
      <w:r w:rsidR="00256871" w:rsidRPr="25373572">
        <w:rPr>
          <w:rFonts w:ascii="Times New Roman" w:hAnsi="Times New Roman"/>
          <w:sz w:val="24"/>
        </w:rPr>
        <w:t>ga seonduvad sätte</w:t>
      </w:r>
      <w:r w:rsidR="00F75B99" w:rsidRPr="25373572">
        <w:rPr>
          <w:rFonts w:ascii="Times New Roman" w:hAnsi="Times New Roman"/>
          <w:sz w:val="24"/>
        </w:rPr>
        <w:t xml:space="preserve">id rakendatakse alates </w:t>
      </w:r>
      <w:r w:rsidR="007F21E2" w:rsidRPr="25373572">
        <w:rPr>
          <w:rFonts w:ascii="Times New Roman" w:hAnsi="Times New Roman"/>
          <w:sz w:val="24"/>
        </w:rPr>
        <w:t>1. juuli</w:t>
      </w:r>
      <w:r w:rsidR="00F75B99" w:rsidRPr="25373572">
        <w:rPr>
          <w:rFonts w:ascii="Times New Roman" w:hAnsi="Times New Roman"/>
          <w:sz w:val="24"/>
        </w:rPr>
        <w:t>st</w:t>
      </w:r>
      <w:r w:rsidR="007F21E2" w:rsidRPr="25373572">
        <w:rPr>
          <w:rFonts w:ascii="Times New Roman" w:hAnsi="Times New Roman"/>
          <w:sz w:val="24"/>
        </w:rPr>
        <w:t xml:space="preserve"> 2026.</w:t>
      </w:r>
      <w:r w:rsidR="00F75B99" w:rsidRPr="25373572">
        <w:rPr>
          <w:rFonts w:ascii="Times New Roman" w:hAnsi="Times New Roman"/>
          <w:sz w:val="24"/>
        </w:rPr>
        <w:t xml:space="preserve"> </w:t>
      </w:r>
    </w:p>
    <w:p w14:paraId="3A337124" w14:textId="77777777" w:rsidR="00A82089" w:rsidRPr="00076EA4" w:rsidRDefault="00A82089" w:rsidP="0016210D">
      <w:pPr>
        <w:pStyle w:val="Default"/>
        <w:jc w:val="both"/>
        <w:rPr>
          <w:rFonts w:ascii="Times New Roman" w:hAnsi="Times New Roman" w:cs="Times New Roman"/>
        </w:rPr>
      </w:pPr>
    </w:p>
    <w:p w14:paraId="62883F2D" w14:textId="58266605" w:rsidR="00D62171" w:rsidRPr="00076EA4" w:rsidRDefault="00D62171" w:rsidP="00721EB3">
      <w:pPr>
        <w:pStyle w:val="Loendilik"/>
        <w:numPr>
          <w:ilvl w:val="1"/>
          <w:numId w:val="9"/>
        </w:numPr>
        <w:ind w:left="0" w:firstLine="0"/>
        <w:rPr>
          <w:rFonts w:ascii="Times New Roman" w:hAnsi="Times New Roman"/>
          <w:b/>
          <w:bCs/>
          <w:sz w:val="24"/>
        </w:rPr>
      </w:pPr>
      <w:r w:rsidRPr="00076EA4">
        <w:rPr>
          <w:rFonts w:ascii="Times New Roman" w:hAnsi="Times New Roman"/>
          <w:b/>
          <w:bCs/>
          <w:sz w:val="24"/>
        </w:rPr>
        <w:t>Eelnõu ettevalmistaja</w:t>
      </w:r>
      <w:permStart w:id="999389680" w:edGrp="everyone"/>
      <w:permEnd w:id="999389680"/>
    </w:p>
    <w:p w14:paraId="1FEC9E08" w14:textId="77777777" w:rsidR="00E53F55" w:rsidRPr="00076EA4" w:rsidRDefault="00E53F55" w:rsidP="0016210D">
      <w:pPr>
        <w:rPr>
          <w:rFonts w:ascii="Times New Roman" w:hAnsi="Times New Roman"/>
          <w:bCs/>
          <w:sz w:val="24"/>
        </w:rPr>
      </w:pPr>
    </w:p>
    <w:p w14:paraId="537755F9" w14:textId="77777777" w:rsidR="00825B77" w:rsidRDefault="00825B77" w:rsidP="0016210D">
      <w:pPr>
        <w:rPr>
          <w:rFonts w:ascii="Times New Roman" w:hAnsi="Times New Roman"/>
          <w:bCs/>
          <w:sz w:val="24"/>
        </w:rPr>
        <w:sectPr w:rsidR="00825B77">
          <w:headerReference w:type="default" r:id="rId20"/>
          <w:type w:val="continuous"/>
          <w:pgSz w:w="11906" w:h="16838"/>
          <w:pgMar w:top="1418" w:right="680" w:bottom="1418" w:left="1701" w:header="680" w:footer="680" w:gutter="0"/>
          <w:cols w:space="708"/>
          <w:docGrid w:linePitch="360"/>
        </w:sectPr>
      </w:pPr>
    </w:p>
    <w:p w14:paraId="38DC5276" w14:textId="29CB19A6" w:rsidR="00E755E2" w:rsidRPr="006C578D" w:rsidRDefault="23024C49" w:rsidP="0016210D">
      <w:pPr>
        <w:rPr>
          <w:rFonts w:ascii="Times New Roman" w:hAnsi="Times New Roman"/>
          <w:color w:val="000000" w:themeColor="text1"/>
          <w:sz w:val="24"/>
        </w:rPr>
      </w:pPr>
      <w:r w:rsidRPr="08FC878B">
        <w:rPr>
          <w:rFonts w:ascii="Times New Roman" w:hAnsi="Times New Roman"/>
          <w:color w:val="000000" w:themeColor="text1"/>
          <w:sz w:val="24"/>
        </w:rPr>
        <w:t>Eelnõu ja seletuskirja on koostanud Sotsiaalministeeriumi innovatsioonivaldkonna arendusosakonna nõunik Raili Sillart</w:t>
      </w:r>
      <w:r w:rsidR="7F93D825" w:rsidRPr="08FC878B">
        <w:rPr>
          <w:rFonts w:ascii="Times New Roman" w:hAnsi="Times New Roman"/>
          <w:color w:val="000000" w:themeColor="text1"/>
          <w:sz w:val="24"/>
        </w:rPr>
        <w:t xml:space="preserve"> </w:t>
      </w:r>
      <w:r w:rsidRPr="08FC878B">
        <w:rPr>
          <w:rFonts w:ascii="Times New Roman" w:hAnsi="Times New Roman"/>
          <w:color w:val="000000" w:themeColor="text1"/>
          <w:sz w:val="24"/>
        </w:rPr>
        <w:t>(</w:t>
      </w:r>
      <w:hyperlink r:id="rId21">
        <w:r w:rsidR="11559287" w:rsidRPr="08FC878B">
          <w:rPr>
            <w:rStyle w:val="Hperlink"/>
            <w:rFonts w:ascii="Times New Roman" w:hAnsi="Times New Roman"/>
            <w:sz w:val="24"/>
          </w:rPr>
          <w:t>raili.sillart@sm.ee</w:t>
        </w:r>
      </w:hyperlink>
      <w:r w:rsidRPr="08FC878B">
        <w:rPr>
          <w:rFonts w:ascii="Times New Roman" w:hAnsi="Times New Roman"/>
          <w:color w:val="000000" w:themeColor="text1"/>
          <w:sz w:val="24"/>
        </w:rPr>
        <w:t>),</w:t>
      </w:r>
      <w:r w:rsidR="11559287" w:rsidRPr="08FC878B">
        <w:rPr>
          <w:rFonts w:ascii="Times New Roman" w:hAnsi="Times New Roman"/>
          <w:color w:val="000000" w:themeColor="text1"/>
          <w:sz w:val="24"/>
        </w:rPr>
        <w:t xml:space="preserve"> </w:t>
      </w:r>
      <w:r w:rsidR="00317687">
        <w:rPr>
          <w:rFonts w:ascii="Times New Roman" w:hAnsi="Times New Roman"/>
          <w:color w:val="000000" w:themeColor="text1"/>
          <w:sz w:val="24"/>
        </w:rPr>
        <w:t>analüüsi ja statistika</w:t>
      </w:r>
      <w:r w:rsidR="006372F4">
        <w:rPr>
          <w:rFonts w:ascii="Times New Roman" w:hAnsi="Times New Roman"/>
          <w:color w:val="000000" w:themeColor="text1"/>
          <w:sz w:val="24"/>
        </w:rPr>
        <w:t xml:space="preserve"> </w:t>
      </w:r>
      <w:r w:rsidR="00317687">
        <w:rPr>
          <w:rFonts w:ascii="Times New Roman" w:hAnsi="Times New Roman"/>
          <w:color w:val="000000" w:themeColor="text1"/>
          <w:sz w:val="24"/>
        </w:rPr>
        <w:t>osakonna</w:t>
      </w:r>
      <w:r w:rsidR="006372F4">
        <w:rPr>
          <w:rFonts w:ascii="Times New Roman" w:hAnsi="Times New Roman"/>
          <w:color w:val="000000" w:themeColor="text1"/>
          <w:sz w:val="24"/>
        </w:rPr>
        <w:t xml:space="preserve"> analüütik Gerli Põdra (</w:t>
      </w:r>
      <w:hyperlink r:id="rId22" w:history="1">
        <w:r w:rsidR="006372F4" w:rsidRPr="00CA4964">
          <w:rPr>
            <w:rStyle w:val="Hperlink"/>
            <w:rFonts w:ascii="Times New Roman" w:hAnsi="Times New Roman"/>
            <w:sz w:val="24"/>
          </w:rPr>
          <w:t>gerli.podra@sm.ee</w:t>
        </w:r>
      </w:hyperlink>
      <w:r w:rsidR="006372F4">
        <w:rPr>
          <w:rFonts w:ascii="Times New Roman" w:hAnsi="Times New Roman"/>
          <w:color w:val="000000" w:themeColor="text1"/>
          <w:sz w:val="24"/>
        </w:rPr>
        <w:t xml:space="preserve">), </w:t>
      </w:r>
      <w:r w:rsidRPr="08FC878B">
        <w:rPr>
          <w:rFonts w:ascii="Times New Roman" w:hAnsi="Times New Roman"/>
          <w:color w:val="000000" w:themeColor="text1"/>
          <w:sz w:val="24"/>
        </w:rPr>
        <w:t xml:space="preserve">Tervise ja Heaolu Infosüsteemide Keskuse jurist Laine </w:t>
      </w:r>
      <w:proofErr w:type="spellStart"/>
      <w:r w:rsidRPr="08FC878B">
        <w:rPr>
          <w:rFonts w:ascii="Times New Roman" w:hAnsi="Times New Roman"/>
          <w:color w:val="000000" w:themeColor="text1"/>
          <w:sz w:val="24"/>
        </w:rPr>
        <w:t>Mokrik</w:t>
      </w:r>
      <w:proofErr w:type="spellEnd"/>
      <w:r w:rsidRPr="08FC878B">
        <w:rPr>
          <w:rFonts w:ascii="Times New Roman" w:hAnsi="Times New Roman"/>
          <w:color w:val="000000" w:themeColor="text1"/>
          <w:sz w:val="24"/>
        </w:rPr>
        <w:t xml:space="preserve"> (</w:t>
      </w:r>
      <w:hyperlink r:id="rId23">
        <w:r w:rsidR="11559287" w:rsidRPr="08FC878B">
          <w:rPr>
            <w:rStyle w:val="Hperlink"/>
            <w:rFonts w:ascii="Times New Roman" w:hAnsi="Times New Roman"/>
            <w:sz w:val="24"/>
          </w:rPr>
          <w:t>laine.mokrik@tehik.ee</w:t>
        </w:r>
      </w:hyperlink>
      <w:r w:rsidRPr="08FC878B">
        <w:rPr>
          <w:rFonts w:ascii="Times New Roman" w:hAnsi="Times New Roman"/>
          <w:color w:val="000000" w:themeColor="text1"/>
          <w:sz w:val="24"/>
        </w:rPr>
        <w:t>)</w:t>
      </w:r>
      <w:r w:rsidR="007871B4">
        <w:rPr>
          <w:rFonts w:ascii="Times New Roman" w:hAnsi="Times New Roman"/>
          <w:color w:val="000000" w:themeColor="text1"/>
          <w:sz w:val="24"/>
        </w:rPr>
        <w:t>,</w:t>
      </w:r>
      <w:r w:rsidRPr="08FC878B">
        <w:rPr>
          <w:rFonts w:ascii="Times New Roman" w:hAnsi="Times New Roman"/>
          <w:color w:val="000000" w:themeColor="text1"/>
          <w:sz w:val="24"/>
        </w:rPr>
        <w:t xml:space="preserve"> </w:t>
      </w:r>
      <w:r w:rsidR="11559287" w:rsidRPr="08FC878B">
        <w:rPr>
          <w:rFonts w:ascii="Times New Roman" w:hAnsi="Times New Roman"/>
          <w:color w:val="000000" w:themeColor="text1"/>
          <w:sz w:val="24"/>
        </w:rPr>
        <w:t xml:space="preserve">Eesti </w:t>
      </w:r>
      <w:r w:rsidR="00051C75">
        <w:rPr>
          <w:rFonts w:ascii="Times New Roman" w:hAnsi="Times New Roman"/>
          <w:color w:val="000000" w:themeColor="text1"/>
          <w:sz w:val="24"/>
        </w:rPr>
        <w:t>g</w:t>
      </w:r>
      <w:r w:rsidR="11559287" w:rsidRPr="08FC878B">
        <w:rPr>
          <w:rFonts w:ascii="Times New Roman" w:hAnsi="Times New Roman"/>
          <w:color w:val="000000" w:themeColor="text1"/>
          <w:sz w:val="24"/>
        </w:rPr>
        <w:t>eenivaramu</w:t>
      </w:r>
      <w:r w:rsidR="75556E20" w:rsidRPr="08FC878B">
        <w:rPr>
          <w:rFonts w:ascii="Times New Roman" w:hAnsi="Times New Roman"/>
          <w:color w:val="000000" w:themeColor="text1"/>
          <w:sz w:val="24"/>
        </w:rPr>
        <w:t xml:space="preserve"> (EGV)</w:t>
      </w:r>
      <w:r w:rsidR="0BE86487" w:rsidRPr="08FC878B">
        <w:rPr>
          <w:rFonts w:ascii="Times New Roman" w:hAnsi="Times New Roman"/>
          <w:color w:val="000000" w:themeColor="text1"/>
          <w:sz w:val="24"/>
        </w:rPr>
        <w:t xml:space="preserve"> </w:t>
      </w:r>
      <w:r w:rsidR="27753C57" w:rsidRPr="08FC878B">
        <w:rPr>
          <w:rFonts w:ascii="Times New Roman" w:hAnsi="Times New Roman"/>
          <w:color w:val="000000" w:themeColor="text1"/>
          <w:sz w:val="24"/>
        </w:rPr>
        <w:t>juht Lili Milani (</w:t>
      </w:r>
      <w:hyperlink r:id="rId24">
        <w:r w:rsidR="27753C57" w:rsidRPr="08FC878B">
          <w:rPr>
            <w:rStyle w:val="Hperlink"/>
            <w:rFonts w:ascii="Times New Roman" w:hAnsi="Times New Roman"/>
            <w:sz w:val="24"/>
          </w:rPr>
          <w:t>lili.milani@ut.ee</w:t>
        </w:r>
      </w:hyperlink>
      <w:r w:rsidR="27753C57" w:rsidRPr="08FC878B">
        <w:rPr>
          <w:rFonts w:ascii="Times New Roman" w:hAnsi="Times New Roman"/>
          <w:color w:val="000000" w:themeColor="text1"/>
          <w:sz w:val="24"/>
        </w:rPr>
        <w:t xml:space="preserve">), </w:t>
      </w:r>
      <w:r w:rsidR="10078420" w:rsidRPr="08FC878B">
        <w:rPr>
          <w:rFonts w:ascii="Times New Roman" w:hAnsi="Times New Roman"/>
          <w:color w:val="000000" w:themeColor="text1"/>
          <w:sz w:val="24"/>
        </w:rPr>
        <w:t xml:space="preserve">EGV arenduskeskuse juht </w:t>
      </w:r>
      <w:r w:rsidR="6E7C4468" w:rsidRPr="08FC878B">
        <w:rPr>
          <w:rFonts w:ascii="Times New Roman" w:hAnsi="Times New Roman"/>
          <w:color w:val="000000" w:themeColor="text1"/>
          <w:sz w:val="24"/>
        </w:rPr>
        <w:t xml:space="preserve">Priit </w:t>
      </w:r>
      <w:proofErr w:type="spellStart"/>
      <w:r w:rsidR="6E7C4468" w:rsidRPr="08FC878B">
        <w:rPr>
          <w:rFonts w:ascii="Times New Roman" w:hAnsi="Times New Roman"/>
          <w:color w:val="000000" w:themeColor="text1"/>
          <w:sz w:val="24"/>
        </w:rPr>
        <w:t>Palta</w:t>
      </w:r>
      <w:proofErr w:type="spellEnd"/>
      <w:r w:rsidR="6E7C4468" w:rsidRPr="08FC878B">
        <w:rPr>
          <w:rFonts w:ascii="Times New Roman" w:hAnsi="Times New Roman"/>
          <w:color w:val="000000" w:themeColor="text1"/>
          <w:sz w:val="24"/>
        </w:rPr>
        <w:t xml:space="preserve"> (</w:t>
      </w:r>
      <w:hyperlink r:id="rId25">
        <w:r w:rsidR="6E7C4468" w:rsidRPr="08FC878B">
          <w:rPr>
            <w:rStyle w:val="Hperlink"/>
            <w:rFonts w:ascii="Times New Roman" w:hAnsi="Times New Roman"/>
            <w:sz w:val="24"/>
          </w:rPr>
          <w:t>priit.palta@ut.ee</w:t>
        </w:r>
      </w:hyperlink>
      <w:r w:rsidR="6E7C4468" w:rsidRPr="08FC878B">
        <w:rPr>
          <w:rFonts w:ascii="Times New Roman" w:hAnsi="Times New Roman"/>
          <w:color w:val="000000" w:themeColor="text1"/>
          <w:sz w:val="24"/>
        </w:rPr>
        <w:t>)</w:t>
      </w:r>
      <w:r w:rsidR="2C6C7E5A" w:rsidRPr="08FC878B">
        <w:rPr>
          <w:rFonts w:ascii="Times New Roman" w:hAnsi="Times New Roman"/>
          <w:color w:val="000000" w:themeColor="text1"/>
          <w:sz w:val="24"/>
        </w:rPr>
        <w:t xml:space="preserve">, </w:t>
      </w:r>
      <w:r w:rsidR="5EE11707" w:rsidRPr="08FC878B">
        <w:rPr>
          <w:rFonts w:ascii="Times New Roman" w:hAnsi="Times New Roman"/>
          <w:color w:val="000000" w:themeColor="text1"/>
          <w:sz w:val="24"/>
        </w:rPr>
        <w:t xml:space="preserve">EGV IT arendusjuht </w:t>
      </w:r>
      <w:r w:rsidR="2C6C7E5A" w:rsidRPr="08FC878B">
        <w:rPr>
          <w:rFonts w:ascii="Times New Roman" w:hAnsi="Times New Roman"/>
          <w:color w:val="000000" w:themeColor="text1"/>
          <w:sz w:val="24"/>
        </w:rPr>
        <w:t xml:space="preserve">Priit </w:t>
      </w:r>
      <w:proofErr w:type="spellStart"/>
      <w:r w:rsidR="2C6C7E5A" w:rsidRPr="08FC878B">
        <w:rPr>
          <w:rFonts w:ascii="Times New Roman" w:hAnsi="Times New Roman"/>
          <w:color w:val="000000" w:themeColor="text1"/>
          <w:sz w:val="24"/>
        </w:rPr>
        <w:t>Kleemann</w:t>
      </w:r>
      <w:proofErr w:type="spellEnd"/>
      <w:r w:rsidR="2C6C7E5A" w:rsidRPr="08FC878B">
        <w:rPr>
          <w:rFonts w:ascii="Times New Roman" w:hAnsi="Times New Roman"/>
          <w:color w:val="000000" w:themeColor="text1"/>
          <w:sz w:val="24"/>
        </w:rPr>
        <w:t xml:space="preserve"> (</w:t>
      </w:r>
      <w:hyperlink r:id="rId26">
        <w:r w:rsidR="3D211E20" w:rsidRPr="08FC878B">
          <w:rPr>
            <w:rStyle w:val="Hperlink"/>
            <w:rFonts w:ascii="Times New Roman" w:hAnsi="Times New Roman"/>
            <w:sz w:val="24"/>
          </w:rPr>
          <w:t>priit.kleemann@ut.ee</w:t>
        </w:r>
      </w:hyperlink>
      <w:r w:rsidR="3D211E20" w:rsidRPr="08FC878B">
        <w:rPr>
          <w:rFonts w:ascii="Times New Roman" w:hAnsi="Times New Roman"/>
          <w:color w:val="000000" w:themeColor="text1"/>
          <w:sz w:val="24"/>
        </w:rPr>
        <w:t>)</w:t>
      </w:r>
      <w:r w:rsidR="09038DC5" w:rsidRPr="08FC878B">
        <w:rPr>
          <w:rFonts w:ascii="Times New Roman" w:hAnsi="Times New Roman"/>
          <w:color w:val="000000" w:themeColor="text1"/>
          <w:sz w:val="24"/>
        </w:rPr>
        <w:t>,</w:t>
      </w:r>
      <w:r w:rsidR="1B7CF69D" w:rsidRPr="08FC878B">
        <w:rPr>
          <w:rFonts w:ascii="Times New Roman" w:hAnsi="Times New Roman"/>
          <w:color w:val="000000" w:themeColor="text1"/>
          <w:sz w:val="24"/>
        </w:rPr>
        <w:t xml:space="preserve"> </w:t>
      </w:r>
      <w:r w:rsidR="2BF0A923" w:rsidRPr="08FC878B">
        <w:rPr>
          <w:rFonts w:ascii="Times New Roman" w:hAnsi="Times New Roman"/>
          <w:color w:val="000000" w:themeColor="text1"/>
          <w:sz w:val="24"/>
        </w:rPr>
        <w:t xml:space="preserve">EGV </w:t>
      </w:r>
      <w:proofErr w:type="spellStart"/>
      <w:r w:rsidR="2BF0A923" w:rsidRPr="08FC878B">
        <w:rPr>
          <w:rFonts w:ascii="Times New Roman" w:hAnsi="Times New Roman"/>
          <w:color w:val="000000" w:themeColor="text1"/>
          <w:sz w:val="24"/>
        </w:rPr>
        <w:t>biopanga</w:t>
      </w:r>
      <w:proofErr w:type="spellEnd"/>
      <w:r w:rsidR="2BF0A923" w:rsidRPr="08FC878B">
        <w:rPr>
          <w:rFonts w:ascii="Times New Roman" w:hAnsi="Times New Roman"/>
          <w:color w:val="000000" w:themeColor="text1"/>
          <w:sz w:val="24"/>
        </w:rPr>
        <w:t xml:space="preserve"> labori juh</w:t>
      </w:r>
      <w:r w:rsidR="009F53E5">
        <w:rPr>
          <w:rFonts w:ascii="Times New Roman" w:hAnsi="Times New Roman"/>
          <w:color w:val="000000" w:themeColor="text1"/>
          <w:sz w:val="24"/>
        </w:rPr>
        <w:t>a</w:t>
      </w:r>
      <w:r w:rsidR="2BF0A923" w:rsidRPr="08FC878B">
        <w:rPr>
          <w:rFonts w:ascii="Times New Roman" w:hAnsi="Times New Roman"/>
          <w:color w:val="000000" w:themeColor="text1"/>
          <w:sz w:val="24"/>
        </w:rPr>
        <w:t xml:space="preserve">taja Steven </w:t>
      </w:r>
      <w:proofErr w:type="spellStart"/>
      <w:r w:rsidR="2BF0A923" w:rsidRPr="08FC878B">
        <w:rPr>
          <w:rFonts w:ascii="Times New Roman" w:hAnsi="Times New Roman"/>
          <w:color w:val="000000" w:themeColor="text1"/>
          <w:sz w:val="24"/>
        </w:rPr>
        <w:t>Smit</w:t>
      </w:r>
      <w:proofErr w:type="spellEnd"/>
      <w:r w:rsidR="2BF0A923" w:rsidRPr="08FC878B">
        <w:rPr>
          <w:rFonts w:ascii="Times New Roman" w:hAnsi="Times New Roman"/>
          <w:color w:val="000000" w:themeColor="text1"/>
          <w:sz w:val="24"/>
        </w:rPr>
        <w:t xml:space="preserve"> (</w:t>
      </w:r>
      <w:hyperlink r:id="rId27">
        <w:r w:rsidR="2BF0A923" w:rsidRPr="08FC878B">
          <w:rPr>
            <w:rStyle w:val="Hperlink"/>
            <w:rFonts w:ascii="Times New Roman" w:hAnsi="Times New Roman"/>
            <w:sz w:val="24"/>
          </w:rPr>
          <w:t>steven.smit@ut.ee</w:t>
        </w:r>
      </w:hyperlink>
      <w:r w:rsidR="2BF0A923" w:rsidRPr="08FC878B">
        <w:rPr>
          <w:rFonts w:ascii="Times New Roman" w:hAnsi="Times New Roman"/>
          <w:color w:val="000000" w:themeColor="text1"/>
          <w:sz w:val="24"/>
        </w:rPr>
        <w:t>),</w:t>
      </w:r>
      <w:r w:rsidR="1B7CF69D" w:rsidRPr="08FC878B">
        <w:rPr>
          <w:rFonts w:ascii="Times New Roman" w:hAnsi="Times New Roman"/>
          <w:color w:val="000000" w:themeColor="text1"/>
          <w:sz w:val="24"/>
        </w:rPr>
        <w:t xml:space="preserve"> </w:t>
      </w:r>
      <w:r w:rsidR="011E2A55" w:rsidRPr="08FC878B">
        <w:rPr>
          <w:rFonts w:ascii="Times New Roman" w:hAnsi="Times New Roman"/>
          <w:color w:val="000000" w:themeColor="text1"/>
          <w:sz w:val="24"/>
        </w:rPr>
        <w:t xml:space="preserve">Tartu Ülikooli meditsiinivaldkonna </w:t>
      </w:r>
      <w:r w:rsidR="1B7CF69D" w:rsidRPr="08FC878B">
        <w:rPr>
          <w:rFonts w:ascii="Times New Roman" w:hAnsi="Times New Roman"/>
          <w:color w:val="000000" w:themeColor="text1"/>
          <w:sz w:val="24"/>
        </w:rPr>
        <w:t>andmekaitse</w:t>
      </w:r>
      <w:r w:rsidR="00676884">
        <w:rPr>
          <w:rFonts w:ascii="Times New Roman" w:hAnsi="Times New Roman"/>
          <w:color w:val="000000" w:themeColor="text1"/>
          <w:sz w:val="24"/>
        </w:rPr>
        <w:t>spetsialist</w:t>
      </w:r>
      <w:r w:rsidR="1B7CF69D" w:rsidRPr="08FC878B">
        <w:rPr>
          <w:rFonts w:ascii="Times New Roman" w:hAnsi="Times New Roman"/>
          <w:color w:val="000000" w:themeColor="text1"/>
          <w:sz w:val="24"/>
        </w:rPr>
        <w:t xml:space="preserve"> Priit Pii</w:t>
      </w:r>
      <w:r w:rsidR="00567334" w:rsidRPr="08FC878B">
        <w:rPr>
          <w:rFonts w:ascii="Times New Roman" w:hAnsi="Times New Roman"/>
          <w:color w:val="000000" w:themeColor="text1"/>
          <w:sz w:val="24"/>
        </w:rPr>
        <w:t>r</w:t>
      </w:r>
      <w:r w:rsidR="1B7CF69D" w:rsidRPr="08FC878B">
        <w:rPr>
          <w:rFonts w:ascii="Times New Roman" w:hAnsi="Times New Roman"/>
          <w:color w:val="000000" w:themeColor="text1"/>
          <w:sz w:val="24"/>
        </w:rPr>
        <w:t xml:space="preserve"> (</w:t>
      </w:r>
      <w:hyperlink r:id="rId28">
        <w:r w:rsidR="1B7CF69D" w:rsidRPr="08FC878B">
          <w:rPr>
            <w:rStyle w:val="Hperlink"/>
            <w:rFonts w:ascii="Times New Roman" w:hAnsi="Times New Roman"/>
            <w:sz w:val="24"/>
          </w:rPr>
          <w:t>priit.piir@ut.ee</w:t>
        </w:r>
      </w:hyperlink>
      <w:r w:rsidR="1B7CF69D" w:rsidRPr="08FC878B">
        <w:rPr>
          <w:rFonts w:ascii="Times New Roman" w:hAnsi="Times New Roman"/>
          <w:color w:val="000000" w:themeColor="text1"/>
          <w:sz w:val="24"/>
        </w:rPr>
        <w:t>)</w:t>
      </w:r>
      <w:r w:rsidR="00DD725A">
        <w:rPr>
          <w:rFonts w:ascii="Times New Roman" w:hAnsi="Times New Roman"/>
          <w:color w:val="000000" w:themeColor="text1"/>
          <w:sz w:val="24"/>
        </w:rPr>
        <w:t>,</w:t>
      </w:r>
      <w:r w:rsidR="11559287" w:rsidRPr="08FC878B">
        <w:rPr>
          <w:rFonts w:ascii="Times New Roman" w:hAnsi="Times New Roman"/>
          <w:color w:val="000000" w:themeColor="text1"/>
          <w:sz w:val="24"/>
        </w:rPr>
        <w:t xml:space="preserve"> </w:t>
      </w:r>
      <w:r w:rsidR="00A01E21">
        <w:rPr>
          <w:rFonts w:ascii="Times New Roman" w:hAnsi="Times New Roman"/>
          <w:color w:val="000000" w:themeColor="text1"/>
          <w:sz w:val="24"/>
        </w:rPr>
        <w:t>Tervisekassa</w:t>
      </w:r>
      <w:r w:rsidR="00437A40" w:rsidRPr="08FC878B">
        <w:rPr>
          <w:rFonts w:ascii="Times New Roman" w:hAnsi="Times New Roman"/>
          <w:color w:val="000000" w:themeColor="text1"/>
          <w:sz w:val="24"/>
        </w:rPr>
        <w:t xml:space="preserve"> </w:t>
      </w:r>
      <w:r w:rsidR="00161032" w:rsidRPr="08FC878B">
        <w:rPr>
          <w:rFonts w:ascii="Times New Roman" w:hAnsi="Times New Roman"/>
          <w:color w:val="000000" w:themeColor="text1"/>
          <w:sz w:val="24"/>
        </w:rPr>
        <w:t xml:space="preserve">õigusteenuse </w:t>
      </w:r>
      <w:r w:rsidR="006B5256" w:rsidRPr="08FC878B">
        <w:rPr>
          <w:rFonts w:ascii="Times New Roman" w:hAnsi="Times New Roman"/>
          <w:color w:val="000000" w:themeColor="text1"/>
          <w:sz w:val="24"/>
        </w:rPr>
        <w:t xml:space="preserve">juristid Aigi </w:t>
      </w:r>
      <w:proofErr w:type="spellStart"/>
      <w:r w:rsidR="006B5256" w:rsidRPr="08FC878B">
        <w:rPr>
          <w:rFonts w:ascii="Times New Roman" w:hAnsi="Times New Roman"/>
          <w:color w:val="000000" w:themeColor="text1"/>
          <w:sz w:val="24"/>
        </w:rPr>
        <w:t>Veber</w:t>
      </w:r>
      <w:proofErr w:type="spellEnd"/>
      <w:r w:rsidR="00343D51" w:rsidRPr="08FC878B">
        <w:rPr>
          <w:rFonts w:ascii="Times New Roman" w:hAnsi="Times New Roman"/>
          <w:color w:val="000000" w:themeColor="text1"/>
          <w:sz w:val="24"/>
        </w:rPr>
        <w:t xml:space="preserve"> (</w:t>
      </w:r>
      <w:hyperlink r:id="rId29">
        <w:r w:rsidR="00343D51" w:rsidRPr="08FC878B">
          <w:rPr>
            <w:rStyle w:val="Hperlink"/>
            <w:rFonts w:ascii="Times New Roman" w:hAnsi="Times New Roman"/>
            <w:sz w:val="24"/>
          </w:rPr>
          <w:t>aigi.veber@tervisekassa.ee</w:t>
        </w:r>
      </w:hyperlink>
      <w:r w:rsidR="00343D51" w:rsidRPr="08FC878B">
        <w:rPr>
          <w:rFonts w:ascii="Times New Roman" w:hAnsi="Times New Roman"/>
          <w:color w:val="000000" w:themeColor="text1"/>
          <w:sz w:val="24"/>
        </w:rPr>
        <w:t>)</w:t>
      </w:r>
      <w:r w:rsidR="00A01E21">
        <w:rPr>
          <w:rFonts w:ascii="Times New Roman" w:hAnsi="Times New Roman"/>
          <w:color w:val="000000" w:themeColor="text1"/>
          <w:sz w:val="24"/>
        </w:rPr>
        <w:t xml:space="preserve"> ja</w:t>
      </w:r>
      <w:r w:rsidR="00343D51" w:rsidRPr="08FC878B">
        <w:rPr>
          <w:rFonts w:ascii="Times New Roman" w:hAnsi="Times New Roman"/>
          <w:color w:val="000000" w:themeColor="text1"/>
          <w:sz w:val="24"/>
        </w:rPr>
        <w:t xml:space="preserve"> </w:t>
      </w:r>
      <w:proofErr w:type="spellStart"/>
      <w:r w:rsidR="00343D51" w:rsidRPr="08FC878B">
        <w:rPr>
          <w:rFonts w:ascii="Times New Roman" w:hAnsi="Times New Roman"/>
          <w:color w:val="000000" w:themeColor="text1"/>
          <w:sz w:val="24"/>
        </w:rPr>
        <w:t>Engli</w:t>
      </w:r>
      <w:proofErr w:type="spellEnd"/>
      <w:r w:rsidR="00343D51" w:rsidRPr="08FC878B">
        <w:rPr>
          <w:rFonts w:ascii="Times New Roman" w:hAnsi="Times New Roman"/>
          <w:color w:val="000000" w:themeColor="text1"/>
          <w:sz w:val="24"/>
        </w:rPr>
        <w:t xml:space="preserve"> </w:t>
      </w:r>
      <w:proofErr w:type="spellStart"/>
      <w:r w:rsidR="00343D51" w:rsidRPr="08FC878B">
        <w:rPr>
          <w:rFonts w:ascii="Times New Roman" w:hAnsi="Times New Roman"/>
          <w:color w:val="000000" w:themeColor="text1"/>
          <w:sz w:val="24"/>
        </w:rPr>
        <w:t>S</w:t>
      </w:r>
      <w:r w:rsidR="00017C89" w:rsidRPr="08FC878B">
        <w:rPr>
          <w:rFonts w:ascii="Times New Roman" w:hAnsi="Times New Roman"/>
          <w:color w:val="000000" w:themeColor="text1"/>
          <w:sz w:val="24"/>
        </w:rPr>
        <w:t>mitt</w:t>
      </w:r>
      <w:proofErr w:type="spellEnd"/>
      <w:r w:rsidR="00017C89" w:rsidRPr="08FC878B">
        <w:rPr>
          <w:rFonts w:ascii="Times New Roman" w:hAnsi="Times New Roman"/>
          <w:color w:val="000000" w:themeColor="text1"/>
          <w:sz w:val="24"/>
        </w:rPr>
        <w:t xml:space="preserve"> (</w:t>
      </w:r>
      <w:hyperlink r:id="rId30">
        <w:r w:rsidR="00017C89" w:rsidRPr="08FC878B">
          <w:rPr>
            <w:rStyle w:val="Hperlink"/>
            <w:rFonts w:ascii="Times New Roman" w:hAnsi="Times New Roman"/>
            <w:sz w:val="24"/>
          </w:rPr>
          <w:t>engli.smitt@tervisekassa.ee</w:t>
        </w:r>
      </w:hyperlink>
      <w:r w:rsidR="00017C89" w:rsidRPr="08FC878B">
        <w:rPr>
          <w:rFonts w:ascii="Times New Roman" w:hAnsi="Times New Roman"/>
          <w:color w:val="000000" w:themeColor="text1"/>
          <w:sz w:val="24"/>
        </w:rPr>
        <w:t xml:space="preserve">) ja </w:t>
      </w:r>
      <w:r w:rsidR="00605DB3">
        <w:rPr>
          <w:rFonts w:ascii="Times New Roman" w:hAnsi="Times New Roman"/>
          <w:color w:val="000000" w:themeColor="text1"/>
          <w:sz w:val="24"/>
        </w:rPr>
        <w:t xml:space="preserve">Tervisekassa </w:t>
      </w:r>
      <w:r w:rsidR="00161032" w:rsidRPr="08FC878B">
        <w:rPr>
          <w:rFonts w:ascii="Times New Roman" w:hAnsi="Times New Roman"/>
          <w:color w:val="000000" w:themeColor="text1"/>
          <w:sz w:val="24"/>
        </w:rPr>
        <w:t xml:space="preserve">ennetusteenuse </w:t>
      </w:r>
      <w:r w:rsidR="00017C89" w:rsidRPr="08FC878B">
        <w:rPr>
          <w:rFonts w:ascii="Times New Roman" w:hAnsi="Times New Roman"/>
          <w:color w:val="000000" w:themeColor="text1"/>
          <w:sz w:val="24"/>
        </w:rPr>
        <w:t xml:space="preserve">spetsialist </w:t>
      </w:r>
      <w:proofErr w:type="spellStart"/>
      <w:r w:rsidR="00017C89" w:rsidRPr="08FC878B">
        <w:rPr>
          <w:rFonts w:ascii="Times New Roman" w:hAnsi="Times New Roman"/>
          <w:color w:val="000000" w:themeColor="text1"/>
          <w:sz w:val="24"/>
        </w:rPr>
        <w:t>He</w:t>
      </w:r>
      <w:r w:rsidR="00AC762E" w:rsidRPr="08FC878B">
        <w:rPr>
          <w:rFonts w:ascii="Times New Roman" w:hAnsi="Times New Roman"/>
          <w:color w:val="000000" w:themeColor="text1"/>
          <w:sz w:val="24"/>
        </w:rPr>
        <w:t>ilike</w:t>
      </w:r>
      <w:proofErr w:type="spellEnd"/>
      <w:r w:rsidR="00AC762E" w:rsidRPr="08FC878B">
        <w:rPr>
          <w:rFonts w:ascii="Times New Roman" w:hAnsi="Times New Roman"/>
          <w:color w:val="000000" w:themeColor="text1"/>
          <w:sz w:val="24"/>
        </w:rPr>
        <w:t xml:space="preserve"> </w:t>
      </w:r>
      <w:proofErr w:type="spellStart"/>
      <w:r w:rsidR="00AC762E" w:rsidRPr="08FC878B">
        <w:rPr>
          <w:rFonts w:ascii="Times New Roman" w:hAnsi="Times New Roman"/>
          <w:color w:val="000000" w:themeColor="text1"/>
          <w:sz w:val="24"/>
        </w:rPr>
        <w:t>Toming</w:t>
      </w:r>
      <w:proofErr w:type="spellEnd"/>
      <w:r w:rsidR="00AC762E" w:rsidRPr="08FC878B">
        <w:rPr>
          <w:rFonts w:ascii="Times New Roman" w:hAnsi="Times New Roman"/>
          <w:color w:val="000000" w:themeColor="text1"/>
          <w:sz w:val="24"/>
        </w:rPr>
        <w:t xml:space="preserve"> (</w:t>
      </w:r>
      <w:hyperlink r:id="rId31">
        <w:r w:rsidR="00AC762E" w:rsidRPr="08FC878B">
          <w:rPr>
            <w:rStyle w:val="Hperlink"/>
            <w:rFonts w:ascii="Times New Roman" w:hAnsi="Times New Roman"/>
            <w:sz w:val="24"/>
          </w:rPr>
          <w:t>heilike.toiming@tervisekassa.ee</w:t>
        </w:r>
      </w:hyperlink>
      <w:r w:rsidR="00AC762E" w:rsidRPr="08FC878B">
        <w:rPr>
          <w:rFonts w:ascii="Times New Roman" w:hAnsi="Times New Roman"/>
          <w:color w:val="000000" w:themeColor="text1"/>
          <w:sz w:val="24"/>
        </w:rPr>
        <w:t>).</w:t>
      </w:r>
      <w:r w:rsidR="00D25B40">
        <w:rPr>
          <w:rFonts w:ascii="Times New Roman" w:hAnsi="Times New Roman"/>
          <w:color w:val="000000" w:themeColor="text1"/>
          <w:sz w:val="24"/>
        </w:rPr>
        <w:t xml:space="preserve"> Eelnõu juriidilise ekspertiisi tegi </w:t>
      </w:r>
      <w:r w:rsidR="00D25B40" w:rsidRPr="08FC878B">
        <w:rPr>
          <w:rFonts w:ascii="Times New Roman" w:hAnsi="Times New Roman"/>
          <w:color w:val="000000" w:themeColor="text1"/>
          <w:sz w:val="24"/>
        </w:rPr>
        <w:t>õigusosakonna andmekaitseõiguse juht Nele Nisu (</w:t>
      </w:r>
      <w:hyperlink r:id="rId32">
        <w:r w:rsidR="00D25B40" w:rsidRPr="08FC878B">
          <w:rPr>
            <w:rStyle w:val="Hperlink"/>
            <w:rFonts w:ascii="Times New Roman" w:hAnsi="Times New Roman"/>
            <w:sz w:val="24"/>
          </w:rPr>
          <w:t>nele.nisu@sm.ee</w:t>
        </w:r>
      </w:hyperlink>
      <w:r w:rsidR="00D25B40" w:rsidRPr="08FC878B">
        <w:rPr>
          <w:rFonts w:ascii="Times New Roman" w:hAnsi="Times New Roman"/>
          <w:color w:val="000000" w:themeColor="text1"/>
          <w:sz w:val="24"/>
        </w:rPr>
        <w:t>),</w:t>
      </w:r>
    </w:p>
    <w:p w14:paraId="5700C7B7" w14:textId="77777777" w:rsidR="000B13B1" w:rsidRDefault="000B13B1" w:rsidP="0016210D">
      <w:pPr>
        <w:rPr>
          <w:rFonts w:ascii="Times New Roman" w:hAnsi="Times New Roman"/>
          <w:color w:val="000000" w:themeColor="text1"/>
          <w:sz w:val="24"/>
        </w:rPr>
      </w:pPr>
    </w:p>
    <w:p w14:paraId="6CFA6050" w14:textId="0792953F" w:rsidR="000B13B1" w:rsidRPr="000B13B1" w:rsidRDefault="000B13B1" w:rsidP="0016210D">
      <w:pPr>
        <w:rPr>
          <w:rFonts w:ascii="Times New Roman" w:hAnsi="Times New Roman"/>
          <w:color w:val="000000" w:themeColor="text1"/>
          <w:sz w:val="24"/>
        </w:rPr>
      </w:pPr>
      <w:r w:rsidRPr="000B13B1">
        <w:rPr>
          <w:rFonts w:ascii="Times New Roman" w:hAnsi="Times New Roman"/>
          <w:color w:val="000000" w:themeColor="text1"/>
          <w:sz w:val="24"/>
        </w:rPr>
        <w:t>Eelnõu koostamisel olid</w:t>
      </w:r>
      <w:r w:rsidR="00A7633B">
        <w:rPr>
          <w:rFonts w:ascii="Times New Roman" w:hAnsi="Times New Roman"/>
          <w:color w:val="000000" w:themeColor="text1"/>
          <w:sz w:val="24"/>
        </w:rPr>
        <w:t xml:space="preserve"> erinevates osades</w:t>
      </w:r>
      <w:r w:rsidRPr="000B13B1">
        <w:rPr>
          <w:rFonts w:ascii="Times New Roman" w:hAnsi="Times New Roman"/>
          <w:color w:val="000000" w:themeColor="text1"/>
          <w:sz w:val="24"/>
        </w:rPr>
        <w:t xml:space="preserve"> </w:t>
      </w:r>
      <w:r w:rsidR="00A7633B">
        <w:rPr>
          <w:rFonts w:ascii="Times New Roman" w:hAnsi="Times New Roman"/>
          <w:color w:val="000000" w:themeColor="text1"/>
          <w:sz w:val="24"/>
        </w:rPr>
        <w:t>kaasatud</w:t>
      </w:r>
      <w:r w:rsidR="00A7633B" w:rsidRPr="000B13B1">
        <w:rPr>
          <w:rFonts w:ascii="Times New Roman" w:hAnsi="Times New Roman"/>
          <w:color w:val="000000" w:themeColor="text1"/>
          <w:sz w:val="24"/>
        </w:rPr>
        <w:t xml:space="preserve"> </w:t>
      </w:r>
      <w:r w:rsidRPr="000B13B1">
        <w:rPr>
          <w:rFonts w:ascii="Times New Roman" w:hAnsi="Times New Roman"/>
          <w:color w:val="000000" w:themeColor="text1"/>
          <w:sz w:val="24"/>
        </w:rPr>
        <w:t xml:space="preserve">Rahandusministeerium, </w:t>
      </w:r>
      <w:r>
        <w:rPr>
          <w:rFonts w:ascii="Times New Roman" w:hAnsi="Times New Roman"/>
          <w:color w:val="000000" w:themeColor="text1"/>
          <w:sz w:val="24"/>
        </w:rPr>
        <w:t>Majandus- ja Kommunikatsiooniministeerium</w:t>
      </w:r>
      <w:r w:rsidR="00DD2B7A">
        <w:rPr>
          <w:rFonts w:ascii="Times New Roman" w:hAnsi="Times New Roman"/>
          <w:color w:val="000000" w:themeColor="text1"/>
          <w:sz w:val="24"/>
        </w:rPr>
        <w:t>,</w:t>
      </w:r>
      <w:r w:rsidRPr="000B13B1">
        <w:rPr>
          <w:rFonts w:ascii="Times New Roman" w:hAnsi="Times New Roman"/>
          <w:color w:val="000000" w:themeColor="text1"/>
          <w:sz w:val="24"/>
        </w:rPr>
        <w:t xml:space="preserve"> Justiits</w:t>
      </w:r>
      <w:r w:rsidR="00AC5AA0">
        <w:rPr>
          <w:rFonts w:ascii="Times New Roman" w:hAnsi="Times New Roman"/>
          <w:color w:val="000000" w:themeColor="text1"/>
          <w:sz w:val="24"/>
        </w:rPr>
        <w:t>- ja Digi</w:t>
      </w:r>
      <w:r w:rsidRPr="000B13B1">
        <w:rPr>
          <w:rFonts w:ascii="Times New Roman" w:hAnsi="Times New Roman"/>
          <w:color w:val="000000" w:themeColor="text1"/>
          <w:sz w:val="24"/>
        </w:rPr>
        <w:t xml:space="preserve">ministeerium ning Haridus- ja Teadusministeerium. Eelnõu on enne kooskõlastusringile saatmist tutvustatud </w:t>
      </w:r>
      <w:r w:rsidR="00C92332">
        <w:rPr>
          <w:rFonts w:ascii="Times New Roman" w:hAnsi="Times New Roman"/>
          <w:color w:val="000000" w:themeColor="text1"/>
          <w:sz w:val="24"/>
        </w:rPr>
        <w:t xml:space="preserve">Arstide </w:t>
      </w:r>
      <w:r w:rsidRPr="000B13B1">
        <w:rPr>
          <w:rFonts w:ascii="Times New Roman" w:hAnsi="Times New Roman"/>
          <w:color w:val="000000" w:themeColor="text1"/>
          <w:sz w:val="24"/>
        </w:rPr>
        <w:t xml:space="preserve">Liidu esindajale </w:t>
      </w:r>
      <w:r w:rsidR="00DD2B7A">
        <w:rPr>
          <w:rFonts w:ascii="Times New Roman" w:hAnsi="Times New Roman"/>
          <w:color w:val="000000" w:themeColor="text1"/>
          <w:sz w:val="24"/>
        </w:rPr>
        <w:t>ja</w:t>
      </w:r>
      <w:r w:rsidRPr="000B13B1">
        <w:rPr>
          <w:rFonts w:ascii="Times New Roman" w:hAnsi="Times New Roman"/>
          <w:color w:val="000000" w:themeColor="text1"/>
          <w:sz w:val="24"/>
        </w:rPr>
        <w:t xml:space="preserve"> </w:t>
      </w:r>
      <w:r w:rsidR="00F87A58">
        <w:rPr>
          <w:rFonts w:ascii="Times New Roman" w:hAnsi="Times New Roman"/>
          <w:color w:val="000000" w:themeColor="text1"/>
          <w:sz w:val="24"/>
        </w:rPr>
        <w:t xml:space="preserve">Eesti Personaalmeditsiini Seltsi </w:t>
      </w:r>
      <w:r w:rsidRPr="000B13B1">
        <w:rPr>
          <w:rFonts w:ascii="Times New Roman" w:hAnsi="Times New Roman"/>
          <w:color w:val="000000" w:themeColor="text1"/>
          <w:sz w:val="24"/>
        </w:rPr>
        <w:t xml:space="preserve">esindajatele. Eelnõu terminoloogia suhtes on konsulteeritud </w:t>
      </w:r>
      <w:r w:rsidR="004170EC">
        <w:rPr>
          <w:rFonts w:ascii="Times New Roman" w:hAnsi="Times New Roman"/>
          <w:color w:val="000000" w:themeColor="text1"/>
          <w:sz w:val="24"/>
        </w:rPr>
        <w:t>eriala ekspertidega ja valdkonna esindajatega.</w:t>
      </w:r>
    </w:p>
    <w:p w14:paraId="77545387" w14:textId="77777777" w:rsidR="00E755E2" w:rsidRPr="00393C20" w:rsidRDefault="00E755E2" w:rsidP="0016210D">
      <w:pPr>
        <w:rPr>
          <w:rFonts w:ascii="Times New Roman" w:hAnsi="Times New Roman"/>
          <w:color w:val="000000" w:themeColor="text1"/>
          <w:sz w:val="24"/>
        </w:rPr>
      </w:pPr>
    </w:p>
    <w:p w14:paraId="79155A00" w14:textId="5399B124" w:rsidR="00E755E2" w:rsidRPr="00393C20" w:rsidRDefault="23024C49" w:rsidP="0016210D">
      <w:pPr>
        <w:rPr>
          <w:rFonts w:ascii="Times New Roman" w:hAnsi="Times New Roman"/>
          <w:color w:val="000000" w:themeColor="text1"/>
          <w:sz w:val="24"/>
        </w:rPr>
      </w:pPr>
      <w:r w:rsidRPr="75CF7F17">
        <w:rPr>
          <w:rFonts w:ascii="Times New Roman" w:hAnsi="Times New Roman"/>
          <w:color w:val="000000" w:themeColor="text1"/>
          <w:sz w:val="24"/>
        </w:rPr>
        <w:t xml:space="preserve">Eelnõu </w:t>
      </w:r>
      <w:r w:rsidR="003009D9">
        <w:rPr>
          <w:rFonts w:ascii="Times New Roman" w:hAnsi="Times New Roman"/>
          <w:color w:val="000000" w:themeColor="text1"/>
          <w:sz w:val="24"/>
        </w:rPr>
        <w:t>välja</w:t>
      </w:r>
      <w:r w:rsidRPr="75CF7F17">
        <w:rPr>
          <w:rFonts w:ascii="Times New Roman" w:hAnsi="Times New Roman"/>
          <w:color w:val="000000" w:themeColor="text1"/>
          <w:sz w:val="24"/>
        </w:rPr>
        <w:t xml:space="preserve">töötamisel osalesid </w:t>
      </w:r>
      <w:r w:rsidR="11559287" w:rsidRPr="75CF7F17">
        <w:rPr>
          <w:rFonts w:ascii="Times New Roman" w:hAnsi="Times New Roman"/>
          <w:color w:val="000000" w:themeColor="text1"/>
          <w:sz w:val="24"/>
        </w:rPr>
        <w:t xml:space="preserve">Tartu Ülikooli Eesti </w:t>
      </w:r>
      <w:r w:rsidR="003009D9">
        <w:rPr>
          <w:rFonts w:ascii="Times New Roman" w:hAnsi="Times New Roman"/>
          <w:color w:val="000000" w:themeColor="text1"/>
          <w:sz w:val="24"/>
        </w:rPr>
        <w:t>g</w:t>
      </w:r>
      <w:r w:rsidR="11559287" w:rsidRPr="75CF7F17">
        <w:rPr>
          <w:rFonts w:ascii="Times New Roman" w:hAnsi="Times New Roman"/>
          <w:color w:val="000000" w:themeColor="text1"/>
          <w:sz w:val="24"/>
        </w:rPr>
        <w:t>eenivaramu eksperdid</w:t>
      </w:r>
      <w:r w:rsidR="001623C5">
        <w:rPr>
          <w:rFonts w:ascii="Times New Roman" w:hAnsi="Times New Roman"/>
          <w:color w:val="000000" w:themeColor="text1"/>
          <w:sz w:val="24"/>
        </w:rPr>
        <w:t>:</w:t>
      </w:r>
      <w:r w:rsidR="11559287" w:rsidRPr="75CF7F17">
        <w:rPr>
          <w:rFonts w:ascii="Times New Roman" w:hAnsi="Times New Roman"/>
          <w:color w:val="000000" w:themeColor="text1"/>
          <w:sz w:val="24"/>
        </w:rPr>
        <w:t xml:space="preserve"> Tartu Ülikooli </w:t>
      </w:r>
      <w:r w:rsidR="002330D6" w:rsidRPr="75CF7F17">
        <w:rPr>
          <w:rFonts w:ascii="Times New Roman" w:hAnsi="Times New Roman"/>
          <w:color w:val="000000" w:themeColor="text1"/>
          <w:sz w:val="24"/>
        </w:rPr>
        <w:t>vanemarst-õppejõud meditsiinigeneetika erialal</w:t>
      </w:r>
      <w:r w:rsidR="007B4AB9">
        <w:rPr>
          <w:rFonts w:ascii="Times New Roman" w:hAnsi="Times New Roman"/>
          <w:color w:val="000000" w:themeColor="text1"/>
          <w:sz w:val="24"/>
        </w:rPr>
        <w:t>,</w:t>
      </w:r>
      <w:r w:rsidR="002330D6">
        <w:rPr>
          <w:rFonts w:ascii="Times New Roman" w:hAnsi="Times New Roman"/>
          <w:color w:val="000000" w:themeColor="text1"/>
          <w:sz w:val="24"/>
        </w:rPr>
        <w:t xml:space="preserve"> g</w:t>
      </w:r>
      <w:r w:rsidR="00551B9F">
        <w:rPr>
          <w:rFonts w:ascii="Times New Roman" w:hAnsi="Times New Roman"/>
          <w:color w:val="000000" w:themeColor="text1"/>
          <w:sz w:val="24"/>
        </w:rPr>
        <w:t xml:space="preserve">eneetika ja </w:t>
      </w:r>
      <w:r w:rsidR="002330D6">
        <w:rPr>
          <w:rFonts w:ascii="Times New Roman" w:hAnsi="Times New Roman"/>
          <w:color w:val="000000" w:themeColor="text1"/>
          <w:sz w:val="24"/>
        </w:rPr>
        <w:t xml:space="preserve">personaalmeditsiini kliiniku juht </w:t>
      </w:r>
      <w:r w:rsidR="11559287" w:rsidRPr="75CF7F17">
        <w:rPr>
          <w:rFonts w:ascii="Times New Roman" w:hAnsi="Times New Roman"/>
          <w:color w:val="000000" w:themeColor="text1"/>
          <w:sz w:val="24"/>
        </w:rPr>
        <w:t xml:space="preserve">ja </w:t>
      </w:r>
      <w:r w:rsidR="00517876">
        <w:rPr>
          <w:rFonts w:ascii="Times New Roman" w:hAnsi="Times New Roman"/>
          <w:color w:val="000000" w:themeColor="text1"/>
          <w:sz w:val="24"/>
        </w:rPr>
        <w:t xml:space="preserve">Eesti </w:t>
      </w:r>
      <w:r w:rsidR="11559287" w:rsidRPr="75CF7F17">
        <w:rPr>
          <w:rFonts w:ascii="Times New Roman" w:hAnsi="Times New Roman"/>
          <w:color w:val="000000" w:themeColor="text1"/>
          <w:sz w:val="24"/>
        </w:rPr>
        <w:t>Personaalmeditsiini Selts</w:t>
      </w:r>
      <w:r w:rsidR="00CE0550">
        <w:rPr>
          <w:rFonts w:ascii="Times New Roman" w:hAnsi="Times New Roman"/>
          <w:color w:val="000000" w:themeColor="text1"/>
          <w:sz w:val="24"/>
        </w:rPr>
        <w:t xml:space="preserve">i </w:t>
      </w:r>
      <w:r w:rsidR="004C3D5D">
        <w:rPr>
          <w:rFonts w:ascii="Times New Roman" w:hAnsi="Times New Roman"/>
          <w:color w:val="000000" w:themeColor="text1"/>
          <w:sz w:val="24"/>
        </w:rPr>
        <w:t xml:space="preserve">juht </w:t>
      </w:r>
      <w:r w:rsidR="391605BC" w:rsidRPr="75CF7F17">
        <w:rPr>
          <w:rFonts w:ascii="Times New Roman" w:hAnsi="Times New Roman"/>
          <w:color w:val="000000" w:themeColor="text1"/>
          <w:sz w:val="24"/>
        </w:rPr>
        <w:t xml:space="preserve">Sander Pajusalu, </w:t>
      </w:r>
      <w:r w:rsidR="00A12731">
        <w:rPr>
          <w:rFonts w:ascii="Times New Roman" w:hAnsi="Times New Roman"/>
          <w:color w:val="000000" w:themeColor="text1"/>
          <w:sz w:val="24"/>
        </w:rPr>
        <w:t xml:space="preserve">Eesti </w:t>
      </w:r>
      <w:r w:rsidR="1B7CF69D" w:rsidRPr="75CF7F17">
        <w:rPr>
          <w:rFonts w:ascii="Times New Roman" w:hAnsi="Times New Roman"/>
          <w:color w:val="000000" w:themeColor="text1"/>
          <w:sz w:val="24"/>
        </w:rPr>
        <w:t>Arstide Lii</w:t>
      </w:r>
      <w:r w:rsidR="002330D6">
        <w:rPr>
          <w:rFonts w:ascii="Times New Roman" w:hAnsi="Times New Roman"/>
          <w:color w:val="000000" w:themeColor="text1"/>
          <w:sz w:val="24"/>
        </w:rPr>
        <w:t xml:space="preserve">du </w:t>
      </w:r>
      <w:r w:rsidR="004C3D5D">
        <w:rPr>
          <w:rFonts w:ascii="Times New Roman" w:hAnsi="Times New Roman"/>
          <w:color w:val="000000" w:themeColor="text1"/>
          <w:sz w:val="24"/>
        </w:rPr>
        <w:t xml:space="preserve">president </w:t>
      </w:r>
      <w:r w:rsidR="391605BC" w:rsidRPr="75CF7F17">
        <w:rPr>
          <w:rFonts w:ascii="Times New Roman" w:hAnsi="Times New Roman"/>
          <w:color w:val="000000" w:themeColor="text1"/>
          <w:sz w:val="24"/>
        </w:rPr>
        <w:t>Neeme Tõnisson</w:t>
      </w:r>
      <w:r w:rsidR="00A12731">
        <w:rPr>
          <w:rFonts w:ascii="Times New Roman" w:hAnsi="Times New Roman"/>
          <w:color w:val="000000" w:themeColor="text1"/>
          <w:sz w:val="24"/>
        </w:rPr>
        <w:t xml:space="preserve"> ja</w:t>
      </w:r>
      <w:r w:rsidR="64472CAC" w:rsidRPr="75CF7F17">
        <w:rPr>
          <w:rFonts w:ascii="Times New Roman" w:hAnsi="Times New Roman"/>
          <w:color w:val="000000" w:themeColor="text1"/>
          <w:sz w:val="24"/>
        </w:rPr>
        <w:t xml:space="preserve"> </w:t>
      </w:r>
      <w:r w:rsidR="1965B55B" w:rsidRPr="75CF7F17">
        <w:rPr>
          <w:rFonts w:ascii="Times New Roman" w:hAnsi="Times New Roman"/>
          <w:color w:val="000000" w:themeColor="text1"/>
          <w:sz w:val="24"/>
        </w:rPr>
        <w:t xml:space="preserve">geeninõustaja </w:t>
      </w:r>
      <w:r w:rsidR="2954E6D6" w:rsidRPr="75CF7F17">
        <w:rPr>
          <w:rFonts w:ascii="Times New Roman" w:hAnsi="Times New Roman"/>
          <w:color w:val="000000" w:themeColor="text1"/>
          <w:sz w:val="24"/>
        </w:rPr>
        <w:t xml:space="preserve">Liis </w:t>
      </w:r>
      <w:proofErr w:type="spellStart"/>
      <w:r w:rsidR="2954E6D6" w:rsidRPr="75CF7F17">
        <w:rPr>
          <w:rFonts w:ascii="Times New Roman" w:hAnsi="Times New Roman"/>
          <w:color w:val="000000" w:themeColor="text1"/>
          <w:sz w:val="24"/>
        </w:rPr>
        <w:t>Leitsalu</w:t>
      </w:r>
      <w:proofErr w:type="spellEnd"/>
      <w:r w:rsidR="007D4813">
        <w:rPr>
          <w:rFonts w:ascii="Times New Roman" w:hAnsi="Times New Roman"/>
          <w:color w:val="000000" w:themeColor="text1"/>
          <w:sz w:val="24"/>
        </w:rPr>
        <w:t>.</w:t>
      </w:r>
      <w:r w:rsidR="001F4CCA">
        <w:rPr>
          <w:rFonts w:ascii="Times New Roman" w:hAnsi="Times New Roman"/>
          <w:color w:val="000000" w:themeColor="text1"/>
          <w:sz w:val="24"/>
        </w:rPr>
        <w:t xml:space="preserve"> </w:t>
      </w:r>
      <w:r w:rsidR="00FD63DC">
        <w:rPr>
          <w:rFonts w:ascii="Times New Roman" w:hAnsi="Times New Roman"/>
          <w:color w:val="000000" w:themeColor="text1"/>
          <w:sz w:val="24"/>
        </w:rPr>
        <w:t xml:space="preserve">Eelnõu </w:t>
      </w:r>
      <w:r w:rsidR="001F4CCA">
        <w:rPr>
          <w:rFonts w:ascii="Times New Roman" w:hAnsi="Times New Roman"/>
          <w:color w:val="000000" w:themeColor="text1"/>
          <w:sz w:val="24"/>
        </w:rPr>
        <w:t>väljatöötamis</w:t>
      </w:r>
      <w:r w:rsidR="00FD63DC">
        <w:rPr>
          <w:rFonts w:ascii="Times New Roman" w:hAnsi="Times New Roman"/>
          <w:color w:val="000000" w:themeColor="text1"/>
          <w:sz w:val="24"/>
        </w:rPr>
        <w:t xml:space="preserve">e </w:t>
      </w:r>
      <w:r w:rsidR="001F4CCA">
        <w:rPr>
          <w:rFonts w:ascii="Times New Roman" w:hAnsi="Times New Roman"/>
          <w:color w:val="000000" w:themeColor="text1"/>
          <w:sz w:val="24"/>
        </w:rPr>
        <w:t xml:space="preserve">protsessis </w:t>
      </w:r>
      <w:r w:rsidR="00EC2B24">
        <w:rPr>
          <w:rFonts w:ascii="Times New Roman" w:hAnsi="Times New Roman"/>
          <w:color w:val="000000" w:themeColor="text1"/>
          <w:sz w:val="24"/>
        </w:rPr>
        <w:t xml:space="preserve">on </w:t>
      </w:r>
      <w:r w:rsidR="00082DEF">
        <w:rPr>
          <w:rFonts w:ascii="Times New Roman" w:hAnsi="Times New Roman"/>
          <w:color w:val="000000" w:themeColor="text1"/>
          <w:sz w:val="24"/>
        </w:rPr>
        <w:t xml:space="preserve">eelnevalt </w:t>
      </w:r>
      <w:r w:rsidR="001F4CCA">
        <w:rPr>
          <w:rFonts w:ascii="Times New Roman" w:hAnsi="Times New Roman"/>
          <w:color w:val="000000" w:themeColor="text1"/>
          <w:sz w:val="24"/>
        </w:rPr>
        <w:t>osalenud ka</w:t>
      </w:r>
      <w:r w:rsidR="00A7633B">
        <w:rPr>
          <w:rFonts w:ascii="Times New Roman" w:hAnsi="Times New Roman"/>
          <w:color w:val="000000" w:themeColor="text1"/>
          <w:sz w:val="24"/>
        </w:rPr>
        <w:t xml:space="preserve"> kolleegid</w:t>
      </w:r>
      <w:r w:rsidR="001F4CCA">
        <w:rPr>
          <w:rFonts w:ascii="Times New Roman" w:hAnsi="Times New Roman"/>
          <w:color w:val="000000" w:themeColor="text1"/>
          <w:sz w:val="24"/>
        </w:rPr>
        <w:t xml:space="preserve"> </w:t>
      </w:r>
      <w:r w:rsidR="003554EC">
        <w:rPr>
          <w:rFonts w:ascii="Times New Roman" w:hAnsi="Times New Roman"/>
          <w:color w:val="000000" w:themeColor="text1"/>
          <w:sz w:val="24"/>
        </w:rPr>
        <w:t xml:space="preserve">Tiina </w:t>
      </w:r>
      <w:proofErr w:type="spellStart"/>
      <w:r w:rsidR="003554EC">
        <w:rPr>
          <w:rFonts w:ascii="Times New Roman" w:hAnsi="Times New Roman"/>
          <w:color w:val="000000" w:themeColor="text1"/>
          <w:sz w:val="24"/>
        </w:rPr>
        <w:t>Österman</w:t>
      </w:r>
      <w:proofErr w:type="spellEnd"/>
      <w:r w:rsidR="003554EC">
        <w:rPr>
          <w:rFonts w:ascii="Times New Roman" w:hAnsi="Times New Roman"/>
          <w:color w:val="000000" w:themeColor="text1"/>
          <w:sz w:val="24"/>
        </w:rPr>
        <w:t xml:space="preserve">, </w:t>
      </w:r>
      <w:r w:rsidRPr="75CF7F17">
        <w:rPr>
          <w:rFonts w:ascii="Times New Roman" w:hAnsi="Times New Roman"/>
          <w:color w:val="000000" w:themeColor="text1"/>
          <w:sz w:val="24"/>
        </w:rPr>
        <w:t xml:space="preserve">Ingrid </w:t>
      </w:r>
      <w:proofErr w:type="spellStart"/>
      <w:r w:rsidRPr="75CF7F17">
        <w:rPr>
          <w:rFonts w:ascii="Times New Roman" w:hAnsi="Times New Roman"/>
          <w:color w:val="000000" w:themeColor="text1"/>
          <w:sz w:val="24"/>
        </w:rPr>
        <w:t>Ots-Vaik</w:t>
      </w:r>
      <w:proofErr w:type="spellEnd"/>
      <w:r w:rsidRPr="75CF7F17">
        <w:rPr>
          <w:rFonts w:ascii="Times New Roman" w:hAnsi="Times New Roman"/>
          <w:color w:val="000000" w:themeColor="text1"/>
          <w:sz w:val="24"/>
        </w:rPr>
        <w:t xml:space="preserve"> ja Silja Elunurm </w:t>
      </w:r>
      <w:r w:rsidR="001F4CCA">
        <w:rPr>
          <w:rFonts w:ascii="Times New Roman" w:hAnsi="Times New Roman"/>
          <w:color w:val="000000" w:themeColor="text1"/>
          <w:sz w:val="24"/>
        </w:rPr>
        <w:t>ja</w:t>
      </w:r>
      <w:r w:rsidRPr="75CF7F17">
        <w:rPr>
          <w:rFonts w:ascii="Times New Roman" w:hAnsi="Times New Roman"/>
          <w:color w:val="000000" w:themeColor="text1"/>
          <w:sz w:val="24"/>
        </w:rPr>
        <w:t xml:space="preserve"> </w:t>
      </w:r>
      <w:r w:rsidR="00A7633B">
        <w:rPr>
          <w:rFonts w:ascii="Times New Roman" w:hAnsi="Times New Roman"/>
          <w:color w:val="000000" w:themeColor="text1"/>
          <w:sz w:val="24"/>
        </w:rPr>
        <w:t xml:space="preserve">senine Tartu Ülikooli geenivaramu õigusnõunik </w:t>
      </w:r>
      <w:r w:rsidRPr="75CF7F17">
        <w:rPr>
          <w:rFonts w:ascii="Times New Roman" w:hAnsi="Times New Roman"/>
          <w:color w:val="000000" w:themeColor="text1"/>
          <w:sz w:val="24"/>
        </w:rPr>
        <w:t>Kärt Pormeister</w:t>
      </w:r>
      <w:r w:rsidR="00A7633B">
        <w:rPr>
          <w:rFonts w:ascii="Times New Roman" w:hAnsi="Times New Roman"/>
          <w:color w:val="000000" w:themeColor="text1"/>
          <w:sz w:val="24"/>
        </w:rPr>
        <w:t>.</w:t>
      </w:r>
      <w:r w:rsidRPr="75CF7F17">
        <w:rPr>
          <w:rFonts w:ascii="Times New Roman" w:hAnsi="Times New Roman"/>
          <w:color w:val="000000" w:themeColor="text1"/>
          <w:sz w:val="24"/>
        </w:rPr>
        <w:t xml:space="preserve"> </w:t>
      </w:r>
    </w:p>
    <w:p w14:paraId="432AAADC" w14:textId="77777777" w:rsidR="00E755E2" w:rsidRDefault="00E755E2" w:rsidP="0016210D">
      <w:pPr>
        <w:rPr>
          <w:rFonts w:ascii="Times New Roman" w:hAnsi="Times New Roman"/>
          <w:color w:val="000000" w:themeColor="text1"/>
          <w:sz w:val="24"/>
        </w:rPr>
      </w:pPr>
    </w:p>
    <w:p w14:paraId="3F69232E" w14:textId="7107E69D" w:rsidR="000172FE" w:rsidRDefault="000172FE" w:rsidP="0016210D">
      <w:pPr>
        <w:rPr>
          <w:rFonts w:ascii="Times New Roman" w:hAnsi="Times New Roman"/>
          <w:color w:val="000000" w:themeColor="text1"/>
          <w:sz w:val="24"/>
        </w:rPr>
      </w:pPr>
      <w:r>
        <w:rPr>
          <w:rFonts w:ascii="Times New Roman" w:hAnsi="Times New Roman"/>
          <w:color w:val="000000" w:themeColor="text1"/>
          <w:sz w:val="24"/>
        </w:rPr>
        <w:t>Sündmuspõhise</w:t>
      </w:r>
      <w:r w:rsidR="00B07A30">
        <w:rPr>
          <w:rFonts w:ascii="Times New Roman" w:hAnsi="Times New Roman"/>
          <w:color w:val="000000" w:themeColor="text1"/>
          <w:sz w:val="24"/>
        </w:rPr>
        <w:t xml:space="preserve"> andmevahetuse</w:t>
      </w:r>
      <w:r w:rsidR="00106AA6">
        <w:rPr>
          <w:rFonts w:ascii="Times New Roman" w:hAnsi="Times New Roman"/>
          <w:color w:val="000000" w:themeColor="text1"/>
          <w:sz w:val="24"/>
        </w:rPr>
        <w:t xml:space="preserve"> visiooni, </w:t>
      </w:r>
      <w:r w:rsidR="00D46A68">
        <w:rPr>
          <w:rFonts w:ascii="Times New Roman" w:hAnsi="Times New Roman"/>
          <w:color w:val="000000" w:themeColor="text1"/>
          <w:sz w:val="24"/>
        </w:rPr>
        <w:t xml:space="preserve">dokumenteerimise kontseptisooni ja </w:t>
      </w:r>
      <w:r w:rsidR="00106AA6">
        <w:rPr>
          <w:rFonts w:ascii="Times New Roman" w:hAnsi="Times New Roman"/>
          <w:color w:val="000000" w:themeColor="text1"/>
          <w:sz w:val="24"/>
        </w:rPr>
        <w:t xml:space="preserve">analüüsi </w:t>
      </w:r>
      <w:r w:rsidR="00D46A68">
        <w:rPr>
          <w:rFonts w:ascii="Times New Roman" w:hAnsi="Times New Roman"/>
          <w:color w:val="000000" w:themeColor="text1"/>
          <w:sz w:val="24"/>
        </w:rPr>
        <w:t>ning</w:t>
      </w:r>
      <w:r w:rsidR="00106AA6">
        <w:rPr>
          <w:rFonts w:ascii="Times New Roman" w:hAnsi="Times New Roman"/>
          <w:color w:val="000000" w:themeColor="text1"/>
          <w:sz w:val="24"/>
        </w:rPr>
        <w:t xml:space="preserve"> joonistesse panustasid </w:t>
      </w:r>
      <w:r w:rsidR="00106AA6" w:rsidRPr="08FC878B">
        <w:rPr>
          <w:rFonts w:ascii="Times New Roman" w:hAnsi="Times New Roman"/>
          <w:color w:val="000000" w:themeColor="text1"/>
          <w:sz w:val="24"/>
        </w:rPr>
        <w:t>Tervise ja Heaolu Infosüsteemide Keskuse</w:t>
      </w:r>
      <w:r w:rsidR="006D09E1">
        <w:rPr>
          <w:rFonts w:ascii="Times New Roman" w:hAnsi="Times New Roman"/>
          <w:color w:val="000000" w:themeColor="text1"/>
          <w:sz w:val="24"/>
        </w:rPr>
        <w:t xml:space="preserve"> </w:t>
      </w:r>
      <w:r w:rsidR="0066337D">
        <w:rPr>
          <w:rFonts w:ascii="Times New Roman" w:hAnsi="Times New Roman"/>
          <w:color w:val="000000" w:themeColor="text1"/>
          <w:sz w:val="24"/>
        </w:rPr>
        <w:t xml:space="preserve">tervisevaldkonna </w:t>
      </w:r>
      <w:r w:rsidR="006D09E1">
        <w:rPr>
          <w:rFonts w:ascii="Times New Roman" w:hAnsi="Times New Roman"/>
          <w:color w:val="000000" w:themeColor="text1"/>
          <w:sz w:val="24"/>
        </w:rPr>
        <w:t xml:space="preserve">äriarhitekt Karin </w:t>
      </w:r>
      <w:proofErr w:type="spellStart"/>
      <w:r w:rsidR="006D09E1">
        <w:rPr>
          <w:rFonts w:ascii="Times New Roman" w:hAnsi="Times New Roman"/>
          <w:color w:val="000000" w:themeColor="text1"/>
          <w:sz w:val="24"/>
        </w:rPr>
        <w:t>Rääsk</w:t>
      </w:r>
      <w:proofErr w:type="spellEnd"/>
      <w:r w:rsidR="006D09E1">
        <w:rPr>
          <w:rFonts w:ascii="Times New Roman" w:hAnsi="Times New Roman"/>
          <w:color w:val="000000" w:themeColor="text1"/>
          <w:sz w:val="24"/>
        </w:rPr>
        <w:t xml:space="preserve"> (</w:t>
      </w:r>
      <w:hyperlink r:id="rId33" w:history="1">
        <w:r w:rsidR="006F5C31" w:rsidRPr="006F5C31">
          <w:rPr>
            <w:rStyle w:val="Hperlink"/>
            <w:rFonts w:ascii="Times New Roman" w:hAnsi="Times New Roman"/>
            <w:sz w:val="24"/>
          </w:rPr>
          <w:t>karin.raask@tehik.ee</w:t>
        </w:r>
      </w:hyperlink>
      <w:r w:rsidR="006D09E1">
        <w:rPr>
          <w:rFonts w:ascii="Times New Roman" w:hAnsi="Times New Roman"/>
          <w:color w:val="000000" w:themeColor="text1"/>
          <w:sz w:val="24"/>
        </w:rPr>
        <w:t xml:space="preserve">) ja </w:t>
      </w:r>
      <w:r w:rsidR="00CB6154">
        <w:rPr>
          <w:rFonts w:ascii="Times New Roman" w:hAnsi="Times New Roman"/>
          <w:color w:val="000000" w:themeColor="text1"/>
          <w:sz w:val="24"/>
        </w:rPr>
        <w:t xml:space="preserve">ärianalüüsi vastutusvaldkonna juht </w:t>
      </w:r>
      <w:r w:rsidR="006D09E1">
        <w:rPr>
          <w:rFonts w:ascii="Times New Roman" w:hAnsi="Times New Roman"/>
          <w:color w:val="000000" w:themeColor="text1"/>
          <w:sz w:val="24"/>
        </w:rPr>
        <w:t>Gerli Paat-Ahi (</w:t>
      </w:r>
      <w:hyperlink r:id="rId34" w:history="1">
        <w:r w:rsidR="006F5C31" w:rsidRPr="008D7220">
          <w:rPr>
            <w:rStyle w:val="Hperlink"/>
            <w:rFonts w:ascii="Times New Roman" w:hAnsi="Times New Roman"/>
            <w:sz w:val="24"/>
          </w:rPr>
          <w:t>gerli.paat-ahi@tehik.ee</w:t>
        </w:r>
      </w:hyperlink>
      <w:r w:rsidR="006F5C31">
        <w:rPr>
          <w:rFonts w:ascii="Times New Roman" w:hAnsi="Times New Roman"/>
          <w:color w:val="000000" w:themeColor="text1"/>
          <w:sz w:val="24"/>
        </w:rPr>
        <w:t>).</w:t>
      </w:r>
    </w:p>
    <w:p w14:paraId="0DC13EE4" w14:textId="77777777" w:rsidR="006F5C31" w:rsidRDefault="006F5C31" w:rsidP="0016210D">
      <w:pPr>
        <w:rPr>
          <w:rFonts w:ascii="Times New Roman" w:hAnsi="Times New Roman"/>
          <w:color w:val="000000" w:themeColor="text1"/>
          <w:sz w:val="24"/>
        </w:rPr>
      </w:pPr>
    </w:p>
    <w:p w14:paraId="2602068F" w14:textId="21B279D1" w:rsidR="0088479C" w:rsidRPr="00DD66BC" w:rsidRDefault="0088479C" w:rsidP="0016210D">
      <w:pPr>
        <w:rPr>
          <w:rFonts w:ascii="Times New Roman" w:hAnsi="Times New Roman"/>
          <w:color w:val="000000" w:themeColor="text1"/>
          <w:sz w:val="24"/>
        </w:rPr>
      </w:pPr>
      <w:r w:rsidRPr="00DD66BC">
        <w:rPr>
          <w:rFonts w:ascii="Times New Roman" w:hAnsi="Times New Roman"/>
          <w:color w:val="000000" w:themeColor="text1"/>
          <w:sz w:val="24"/>
        </w:rPr>
        <w:t xml:space="preserve">Andmekaitset </w:t>
      </w:r>
      <w:r w:rsidR="00002A67" w:rsidRPr="00DD66BC">
        <w:rPr>
          <w:rFonts w:ascii="Times New Roman" w:hAnsi="Times New Roman"/>
          <w:color w:val="000000" w:themeColor="text1"/>
          <w:sz w:val="24"/>
        </w:rPr>
        <w:t>ja majandustegevusteat</w:t>
      </w:r>
      <w:r w:rsidR="00A90A88">
        <w:rPr>
          <w:rFonts w:ascii="Times New Roman" w:hAnsi="Times New Roman"/>
          <w:color w:val="000000" w:themeColor="text1"/>
          <w:sz w:val="24"/>
        </w:rPr>
        <w:t>e esitam</w:t>
      </w:r>
      <w:r w:rsidR="00002A67" w:rsidRPr="00DD66BC">
        <w:rPr>
          <w:rFonts w:ascii="Times New Roman" w:hAnsi="Times New Roman"/>
          <w:color w:val="000000" w:themeColor="text1"/>
          <w:sz w:val="24"/>
        </w:rPr>
        <w:t xml:space="preserve">ise kohustust puudutavates </w:t>
      </w:r>
      <w:r w:rsidRPr="00DD66BC">
        <w:rPr>
          <w:rFonts w:ascii="Times New Roman" w:hAnsi="Times New Roman"/>
          <w:color w:val="000000" w:themeColor="text1"/>
          <w:sz w:val="24"/>
        </w:rPr>
        <w:t>küsimustes on eelnõu</w:t>
      </w:r>
      <w:r w:rsidR="323939A7" w:rsidRPr="00DD66BC">
        <w:rPr>
          <w:rFonts w:ascii="Times New Roman" w:hAnsi="Times New Roman"/>
          <w:color w:val="000000" w:themeColor="text1"/>
          <w:sz w:val="24"/>
        </w:rPr>
        <w:t xml:space="preserve"> </w:t>
      </w:r>
      <w:r w:rsidRPr="00DD66BC">
        <w:rPr>
          <w:rFonts w:ascii="Times New Roman" w:hAnsi="Times New Roman"/>
          <w:color w:val="000000" w:themeColor="text1"/>
          <w:sz w:val="24"/>
        </w:rPr>
        <w:t>koostamisel tehtud koostööd</w:t>
      </w:r>
      <w:r w:rsidR="00D651C3" w:rsidRPr="00DD66BC">
        <w:rPr>
          <w:rFonts w:ascii="Times New Roman" w:hAnsi="Times New Roman"/>
          <w:color w:val="000000" w:themeColor="text1"/>
          <w:sz w:val="24"/>
        </w:rPr>
        <w:t xml:space="preserve"> ja konsulteeritud Andmekaitse Inspektsiooni</w:t>
      </w:r>
      <w:r w:rsidR="00D31D37">
        <w:rPr>
          <w:rFonts w:ascii="Times New Roman" w:hAnsi="Times New Roman"/>
          <w:color w:val="000000" w:themeColor="text1"/>
          <w:sz w:val="24"/>
        </w:rPr>
        <w:t>ga</w:t>
      </w:r>
      <w:r w:rsidR="00002A67" w:rsidRPr="00DD66BC">
        <w:rPr>
          <w:rFonts w:ascii="Times New Roman" w:hAnsi="Times New Roman"/>
          <w:color w:val="000000" w:themeColor="text1"/>
          <w:sz w:val="24"/>
        </w:rPr>
        <w:t>,</w:t>
      </w:r>
      <w:r w:rsidR="004E3354" w:rsidRPr="00DD66BC">
        <w:rPr>
          <w:rFonts w:ascii="Times New Roman" w:hAnsi="Times New Roman"/>
          <w:color w:val="000000" w:themeColor="text1"/>
          <w:sz w:val="24"/>
        </w:rPr>
        <w:t xml:space="preserve"> </w:t>
      </w:r>
      <w:r w:rsidR="004E3354" w:rsidRPr="00AC5AA0">
        <w:rPr>
          <w:rFonts w:ascii="Times New Roman" w:hAnsi="Times New Roman"/>
          <w:color w:val="000000" w:themeColor="text1"/>
          <w:sz w:val="24"/>
        </w:rPr>
        <w:t>Justiits</w:t>
      </w:r>
      <w:r w:rsidR="00AC5AA0" w:rsidRPr="00AC5AA0">
        <w:rPr>
          <w:rFonts w:ascii="Times New Roman" w:hAnsi="Times New Roman"/>
          <w:color w:val="000000" w:themeColor="text1"/>
          <w:sz w:val="24"/>
        </w:rPr>
        <w:t>- ja Digi</w:t>
      </w:r>
      <w:r w:rsidR="004E3354" w:rsidRPr="00AC5AA0">
        <w:rPr>
          <w:rFonts w:ascii="Times New Roman" w:hAnsi="Times New Roman"/>
          <w:color w:val="000000" w:themeColor="text1"/>
          <w:sz w:val="24"/>
        </w:rPr>
        <w:t>ministeeriumi</w:t>
      </w:r>
      <w:r w:rsidR="00D651C3" w:rsidRPr="00AC5AA0">
        <w:rPr>
          <w:rFonts w:ascii="Times New Roman" w:hAnsi="Times New Roman"/>
          <w:color w:val="000000" w:themeColor="text1"/>
          <w:sz w:val="24"/>
        </w:rPr>
        <w:t>ga</w:t>
      </w:r>
      <w:r w:rsidR="00BF52CE" w:rsidRPr="00DD66BC">
        <w:rPr>
          <w:rFonts w:ascii="Times New Roman" w:hAnsi="Times New Roman"/>
          <w:color w:val="000000" w:themeColor="text1"/>
          <w:sz w:val="24"/>
        </w:rPr>
        <w:t>, Majandus- ja Kommunikatsiooniministeeriumi</w:t>
      </w:r>
      <w:r w:rsidR="00D31D37">
        <w:rPr>
          <w:rFonts w:ascii="Times New Roman" w:hAnsi="Times New Roman"/>
          <w:color w:val="000000" w:themeColor="text1"/>
          <w:sz w:val="24"/>
        </w:rPr>
        <w:t>ga</w:t>
      </w:r>
      <w:r w:rsidR="00BF52CE" w:rsidRPr="00DD66BC">
        <w:rPr>
          <w:rFonts w:ascii="Times New Roman" w:hAnsi="Times New Roman"/>
          <w:color w:val="000000" w:themeColor="text1"/>
          <w:sz w:val="24"/>
        </w:rPr>
        <w:t xml:space="preserve"> ning </w:t>
      </w:r>
      <w:r w:rsidR="00C72B27">
        <w:rPr>
          <w:rFonts w:ascii="Times New Roman" w:hAnsi="Times New Roman"/>
          <w:color w:val="000000" w:themeColor="text1"/>
          <w:sz w:val="24"/>
        </w:rPr>
        <w:t xml:space="preserve">Tarbijakaitse </w:t>
      </w:r>
      <w:r w:rsidR="00BB4A98">
        <w:rPr>
          <w:rFonts w:ascii="Times New Roman" w:hAnsi="Times New Roman"/>
          <w:color w:val="000000" w:themeColor="text1"/>
          <w:sz w:val="24"/>
        </w:rPr>
        <w:t>ja Tehnilise Järelevalve Ametiga.</w:t>
      </w:r>
    </w:p>
    <w:p w14:paraId="1878F295" w14:textId="77777777" w:rsidR="00002A67" w:rsidRPr="001B205A" w:rsidRDefault="00002A67" w:rsidP="0016210D">
      <w:pPr>
        <w:rPr>
          <w:rFonts w:ascii="Times New Roman" w:hAnsi="Times New Roman"/>
          <w:color w:val="000000" w:themeColor="text1"/>
          <w:sz w:val="24"/>
          <w:highlight w:val="yellow"/>
        </w:rPr>
      </w:pPr>
    </w:p>
    <w:p w14:paraId="3BFD80FA" w14:textId="4ABB2A3F" w:rsidR="00002A67" w:rsidRDefault="00F17DCE" w:rsidP="0016210D">
      <w:pPr>
        <w:rPr>
          <w:rFonts w:ascii="Times New Roman" w:hAnsi="Times New Roman"/>
          <w:color w:val="000000" w:themeColor="text1"/>
          <w:sz w:val="24"/>
        </w:rPr>
      </w:pPr>
      <w:r w:rsidRPr="08FC878B">
        <w:rPr>
          <w:rFonts w:ascii="Times New Roman" w:hAnsi="Times New Roman"/>
          <w:color w:val="000000" w:themeColor="text1"/>
          <w:sz w:val="24"/>
        </w:rPr>
        <w:t xml:space="preserve">Diskrimineerimise keelu </w:t>
      </w:r>
      <w:r w:rsidR="003A29E6" w:rsidRPr="08FC878B">
        <w:rPr>
          <w:rFonts w:ascii="Times New Roman" w:hAnsi="Times New Roman"/>
          <w:color w:val="000000" w:themeColor="text1"/>
          <w:sz w:val="24"/>
        </w:rPr>
        <w:t xml:space="preserve">ja võrdse kohtlemise </w:t>
      </w:r>
      <w:r w:rsidRPr="08FC878B">
        <w:rPr>
          <w:rFonts w:ascii="Times New Roman" w:hAnsi="Times New Roman"/>
          <w:color w:val="000000" w:themeColor="text1"/>
          <w:sz w:val="24"/>
        </w:rPr>
        <w:t xml:space="preserve">sätete ettevalmistamisel on tehtud koostööd Majandus- ja Kommunikatsiooniministeeriumi, </w:t>
      </w:r>
      <w:r w:rsidR="001B205A" w:rsidRPr="08FC878B">
        <w:rPr>
          <w:rFonts w:ascii="Times New Roman" w:hAnsi="Times New Roman"/>
          <w:color w:val="000000" w:themeColor="text1"/>
          <w:sz w:val="24"/>
        </w:rPr>
        <w:t>Justiits</w:t>
      </w:r>
      <w:r w:rsidR="00AC5AA0" w:rsidRPr="08FC878B">
        <w:rPr>
          <w:rFonts w:ascii="Times New Roman" w:hAnsi="Times New Roman"/>
          <w:color w:val="000000" w:themeColor="text1"/>
          <w:sz w:val="24"/>
        </w:rPr>
        <w:t>- ja Digi</w:t>
      </w:r>
      <w:r w:rsidR="001B205A" w:rsidRPr="08FC878B">
        <w:rPr>
          <w:rFonts w:ascii="Times New Roman" w:hAnsi="Times New Roman"/>
          <w:color w:val="000000" w:themeColor="text1"/>
          <w:sz w:val="24"/>
        </w:rPr>
        <w:t xml:space="preserve">ministeeriumi, </w:t>
      </w:r>
      <w:r w:rsidR="00EF72B5" w:rsidRPr="08FC878B">
        <w:rPr>
          <w:rFonts w:ascii="Times New Roman" w:hAnsi="Times New Roman"/>
          <w:color w:val="000000" w:themeColor="text1"/>
          <w:sz w:val="24"/>
        </w:rPr>
        <w:t xml:space="preserve">Rahandusministeeriumi, </w:t>
      </w:r>
      <w:r w:rsidR="001B205A" w:rsidRPr="08FC878B">
        <w:rPr>
          <w:rFonts w:ascii="Times New Roman" w:hAnsi="Times New Roman"/>
          <w:color w:val="000000" w:themeColor="text1"/>
          <w:sz w:val="24"/>
        </w:rPr>
        <w:t xml:space="preserve">Õiguskantsleri </w:t>
      </w:r>
      <w:r w:rsidR="003B37FA">
        <w:rPr>
          <w:rFonts w:ascii="Times New Roman" w:hAnsi="Times New Roman"/>
          <w:color w:val="000000" w:themeColor="text1"/>
          <w:sz w:val="24"/>
        </w:rPr>
        <w:t>K</w:t>
      </w:r>
      <w:r w:rsidR="001B205A" w:rsidRPr="08FC878B">
        <w:rPr>
          <w:rFonts w:ascii="Times New Roman" w:hAnsi="Times New Roman"/>
          <w:color w:val="000000" w:themeColor="text1"/>
          <w:sz w:val="24"/>
        </w:rPr>
        <w:t xml:space="preserve">antselei </w:t>
      </w:r>
      <w:r w:rsidR="00221F68">
        <w:rPr>
          <w:rFonts w:ascii="Times New Roman" w:hAnsi="Times New Roman"/>
          <w:color w:val="000000" w:themeColor="text1"/>
          <w:sz w:val="24"/>
        </w:rPr>
        <w:t>ning s</w:t>
      </w:r>
      <w:r w:rsidR="001B205A" w:rsidRPr="08FC878B">
        <w:rPr>
          <w:rFonts w:ascii="Times New Roman" w:hAnsi="Times New Roman"/>
          <w:color w:val="000000" w:themeColor="text1"/>
          <w:sz w:val="24"/>
        </w:rPr>
        <w:t xml:space="preserve">oolise võrdõiguslikkuse </w:t>
      </w:r>
      <w:r w:rsidR="00B25593">
        <w:rPr>
          <w:rFonts w:ascii="Times New Roman" w:hAnsi="Times New Roman"/>
          <w:color w:val="000000" w:themeColor="text1"/>
          <w:sz w:val="24"/>
        </w:rPr>
        <w:t>ja</w:t>
      </w:r>
      <w:r w:rsidR="001B205A" w:rsidRPr="08FC878B">
        <w:rPr>
          <w:rFonts w:ascii="Times New Roman" w:hAnsi="Times New Roman"/>
          <w:color w:val="000000" w:themeColor="text1"/>
          <w:sz w:val="24"/>
        </w:rPr>
        <w:t xml:space="preserve"> võrdse kohtlemise voliniku kantseleiga.</w:t>
      </w:r>
    </w:p>
    <w:p w14:paraId="4C6F5D8B" w14:textId="77777777" w:rsidR="00DA3C9B" w:rsidRDefault="00DA3C9B" w:rsidP="0016210D">
      <w:pPr>
        <w:rPr>
          <w:rFonts w:ascii="Times New Roman" w:hAnsi="Times New Roman"/>
          <w:color w:val="000000" w:themeColor="text1"/>
          <w:sz w:val="24"/>
        </w:rPr>
      </w:pPr>
    </w:p>
    <w:p w14:paraId="1559C35F" w14:textId="0950A0F6" w:rsidR="00DA3C9B" w:rsidRPr="00393C20" w:rsidRDefault="00DA3C9B" w:rsidP="0016210D">
      <w:pPr>
        <w:rPr>
          <w:rFonts w:ascii="Times New Roman" w:hAnsi="Times New Roman"/>
          <w:color w:val="000000" w:themeColor="text1"/>
          <w:sz w:val="24"/>
        </w:rPr>
      </w:pPr>
      <w:r>
        <w:rPr>
          <w:rFonts w:ascii="Times New Roman" w:hAnsi="Times New Roman"/>
          <w:color w:val="000000" w:themeColor="text1"/>
          <w:sz w:val="24"/>
        </w:rPr>
        <w:t>Uuringueetika komitee regulatsiooni osas on tehtud koostööd</w:t>
      </w:r>
      <w:r w:rsidR="00EF43E8">
        <w:rPr>
          <w:rFonts w:ascii="Times New Roman" w:hAnsi="Times New Roman"/>
          <w:color w:val="000000" w:themeColor="text1"/>
          <w:sz w:val="24"/>
        </w:rPr>
        <w:t xml:space="preserve"> Haridus- ja Teadusministeeriumi ja </w:t>
      </w:r>
      <w:r w:rsidR="00E5212A">
        <w:rPr>
          <w:rFonts w:ascii="Times New Roman" w:hAnsi="Times New Roman"/>
          <w:color w:val="000000" w:themeColor="text1"/>
          <w:sz w:val="24"/>
        </w:rPr>
        <w:t>Eesti Teadusagentuuriga</w:t>
      </w:r>
      <w:r w:rsidR="00F6003C">
        <w:rPr>
          <w:rFonts w:ascii="Times New Roman" w:hAnsi="Times New Roman"/>
          <w:color w:val="000000" w:themeColor="text1"/>
          <w:sz w:val="24"/>
        </w:rPr>
        <w:t>.</w:t>
      </w:r>
    </w:p>
    <w:p w14:paraId="6C9F3D59" w14:textId="34E41DBB" w:rsidR="00E755E2" w:rsidRPr="00714672" w:rsidRDefault="00E755E2" w:rsidP="0016210D">
      <w:pPr>
        <w:rPr>
          <w:rFonts w:ascii="Times New Roman" w:hAnsi="Times New Roman"/>
          <w:sz w:val="24"/>
        </w:rPr>
      </w:pPr>
    </w:p>
    <w:p w14:paraId="7D270CA2" w14:textId="753BAA52" w:rsidR="00E755E2" w:rsidRPr="00714672" w:rsidRDefault="57A2CE6A" w:rsidP="0016210D">
      <w:pPr>
        <w:rPr>
          <w:rFonts w:ascii="Times New Roman" w:hAnsi="Times New Roman"/>
          <w:sz w:val="24"/>
        </w:rPr>
      </w:pPr>
      <w:r w:rsidRPr="1A55DDD6">
        <w:rPr>
          <w:rFonts w:ascii="Times New Roman" w:hAnsi="Times New Roman"/>
          <w:sz w:val="24"/>
        </w:rPr>
        <w:t xml:space="preserve">Eelnõu </w:t>
      </w:r>
      <w:r w:rsidR="005E0867">
        <w:rPr>
          <w:rFonts w:ascii="Times New Roman" w:hAnsi="Times New Roman"/>
          <w:sz w:val="24"/>
        </w:rPr>
        <w:t xml:space="preserve">ja seletuskirja </w:t>
      </w:r>
      <w:r w:rsidRPr="1A55DDD6">
        <w:rPr>
          <w:rFonts w:ascii="Times New Roman" w:hAnsi="Times New Roman"/>
          <w:sz w:val="24"/>
        </w:rPr>
        <w:t>on keeletoimetanud Rahandusministeeriumi ühisosakonna dokumendihaldustalituse keeletoimetaja Virge Tammaru (</w:t>
      </w:r>
      <w:hyperlink r:id="rId35">
        <w:r w:rsidRPr="1A55DDD6">
          <w:rPr>
            <w:rStyle w:val="Hperlink"/>
            <w:rFonts w:ascii="Times New Roman" w:hAnsi="Times New Roman"/>
            <w:sz w:val="24"/>
          </w:rPr>
          <w:t>virge.tammaru@fin.ee).</w:t>
        </w:r>
      </w:hyperlink>
      <w:r w:rsidRPr="1A55DDD6">
        <w:rPr>
          <w:rFonts w:ascii="Times New Roman" w:hAnsi="Times New Roman"/>
          <w:sz w:val="24"/>
        </w:rPr>
        <w:t xml:space="preserve"> </w:t>
      </w:r>
    </w:p>
    <w:p w14:paraId="7C36D1D2" w14:textId="77777777" w:rsidR="00E215F1" w:rsidRPr="00076EA4" w:rsidRDefault="00E215F1" w:rsidP="0016210D">
      <w:pPr>
        <w:pStyle w:val="Default"/>
        <w:jc w:val="both"/>
        <w:rPr>
          <w:rFonts w:ascii="Times New Roman" w:hAnsi="Times New Roman" w:cs="Times New Roman"/>
        </w:rPr>
      </w:pPr>
    </w:p>
    <w:p w14:paraId="5E1C6377" w14:textId="623BCD86" w:rsidR="00986736" w:rsidRPr="00076EA4" w:rsidRDefault="00D62171" w:rsidP="00721EB3">
      <w:pPr>
        <w:pStyle w:val="Loendilik"/>
        <w:numPr>
          <w:ilvl w:val="1"/>
          <w:numId w:val="9"/>
        </w:numPr>
        <w:ind w:left="0" w:firstLine="0"/>
        <w:rPr>
          <w:rFonts w:ascii="Times New Roman" w:hAnsi="Times New Roman"/>
          <w:b/>
          <w:bCs/>
          <w:sz w:val="24"/>
        </w:rPr>
      </w:pPr>
      <w:r w:rsidRPr="00076EA4">
        <w:rPr>
          <w:rFonts w:ascii="Times New Roman" w:hAnsi="Times New Roman"/>
          <w:b/>
          <w:bCs/>
          <w:sz w:val="24"/>
        </w:rPr>
        <w:t>Märkused</w:t>
      </w:r>
    </w:p>
    <w:p w14:paraId="0220C7F1" w14:textId="77777777" w:rsidR="00D62171" w:rsidRPr="00076EA4" w:rsidRDefault="00D62171" w:rsidP="0016210D">
      <w:pPr>
        <w:rPr>
          <w:rFonts w:ascii="Times New Roman" w:hAnsi="Times New Roman"/>
          <w:sz w:val="24"/>
          <w:lang w:eastAsia="et-EE"/>
        </w:rPr>
      </w:pPr>
    </w:p>
    <w:p w14:paraId="3EA317C2" w14:textId="77777777" w:rsidR="00E215F1" w:rsidRDefault="00E215F1" w:rsidP="0016210D">
      <w:pPr>
        <w:rPr>
          <w:rFonts w:ascii="Times New Roman" w:hAnsi="Times New Roman"/>
          <w:sz w:val="24"/>
          <w:lang w:eastAsia="et-EE"/>
        </w:rPr>
        <w:sectPr w:rsidR="00E215F1">
          <w:headerReference w:type="default" r:id="rId36"/>
          <w:type w:val="continuous"/>
          <w:pgSz w:w="11906" w:h="16838"/>
          <w:pgMar w:top="1418" w:right="680" w:bottom="1418" w:left="1701" w:header="680" w:footer="680" w:gutter="0"/>
          <w:cols w:space="708"/>
          <w:docGrid w:linePitch="360"/>
        </w:sectPr>
      </w:pPr>
    </w:p>
    <w:p w14:paraId="18C51F33" w14:textId="0B51ACAB" w:rsidR="00F97716" w:rsidRDefault="014C85D3" w:rsidP="0016210D">
      <w:r w:rsidRPr="6E341925">
        <w:rPr>
          <w:rFonts w:ascii="Times New Roman" w:hAnsi="Times New Roman"/>
          <w:color w:val="000000" w:themeColor="text1"/>
          <w:sz w:val="24"/>
        </w:rPr>
        <w:t xml:space="preserve">Eelnõu ei ole </w:t>
      </w:r>
      <w:r w:rsidR="501098F5" w:rsidRPr="6E341925">
        <w:rPr>
          <w:rFonts w:ascii="Times New Roman" w:hAnsi="Times New Roman"/>
          <w:color w:val="000000" w:themeColor="text1"/>
          <w:sz w:val="24"/>
        </w:rPr>
        <w:t xml:space="preserve">sisuliselt </w:t>
      </w:r>
      <w:r w:rsidRPr="6E341925">
        <w:rPr>
          <w:rFonts w:ascii="Times New Roman" w:hAnsi="Times New Roman"/>
          <w:color w:val="000000" w:themeColor="text1"/>
          <w:sz w:val="24"/>
        </w:rPr>
        <w:t xml:space="preserve">seotud </w:t>
      </w:r>
      <w:commentRangeStart w:id="7"/>
      <w:r w:rsidRPr="6E341925">
        <w:rPr>
          <w:rFonts w:ascii="Times New Roman" w:hAnsi="Times New Roman"/>
          <w:color w:val="000000" w:themeColor="text1"/>
          <w:sz w:val="24"/>
        </w:rPr>
        <w:t>teiste menetluses olevate eelnõudega</w:t>
      </w:r>
      <w:commentRangeEnd w:id="7"/>
      <w:r w:rsidR="00EA45F6">
        <w:rPr>
          <w:rStyle w:val="Kommentaariviide"/>
        </w:rPr>
        <w:commentReference w:id="7"/>
      </w:r>
      <w:r w:rsidR="501098F5" w:rsidRPr="6E341925">
        <w:rPr>
          <w:rFonts w:ascii="Times New Roman" w:hAnsi="Times New Roman"/>
          <w:color w:val="000000" w:themeColor="text1"/>
          <w:sz w:val="24"/>
        </w:rPr>
        <w:t>, v.a mõistete osas</w:t>
      </w:r>
      <w:r w:rsidRPr="6E341925">
        <w:rPr>
          <w:rFonts w:ascii="Times New Roman" w:hAnsi="Times New Roman"/>
          <w:color w:val="000000" w:themeColor="text1"/>
          <w:sz w:val="24"/>
        </w:rPr>
        <w:t>.</w:t>
      </w:r>
      <w:r w:rsidR="501098F5" w:rsidRPr="6E341925">
        <w:rPr>
          <w:rFonts w:ascii="Times New Roman" w:hAnsi="Times New Roman"/>
          <w:color w:val="000000" w:themeColor="text1"/>
          <w:sz w:val="24"/>
        </w:rPr>
        <w:t xml:space="preserve"> Eelnõu arvestab hetkel </w:t>
      </w:r>
      <w:r w:rsidR="501098F5" w:rsidRPr="6E341925">
        <w:rPr>
          <w:rFonts w:ascii="Times New Roman" w:hAnsi="Times New Roman"/>
          <w:sz w:val="24"/>
        </w:rPr>
        <w:t>Riigikogu menetluses oleva teadus- ja arendustegevuse ning innovatsiooni korralduse seaduses (edaspidi TAIKS)</w:t>
      </w:r>
      <w:r w:rsidR="004333FA" w:rsidRPr="6E341925">
        <w:rPr>
          <w:rStyle w:val="Allmrkuseviide"/>
          <w:rFonts w:ascii="Times New Roman" w:hAnsi="Times New Roman"/>
          <w:sz w:val="24"/>
        </w:rPr>
        <w:footnoteReference w:id="2"/>
      </w:r>
      <w:r w:rsidR="501098F5" w:rsidRPr="6E341925">
        <w:rPr>
          <w:rFonts w:ascii="Times New Roman" w:hAnsi="Times New Roman"/>
          <w:sz w:val="24"/>
        </w:rPr>
        <w:t xml:space="preserve"> toodud mõisteid.</w:t>
      </w:r>
      <w:r w:rsidR="5FACE7DB" w:rsidRPr="6E341925">
        <w:rPr>
          <w:rFonts w:ascii="Times New Roman" w:hAnsi="Times New Roman"/>
          <w:color w:val="000000" w:themeColor="text1"/>
          <w:sz w:val="24"/>
        </w:rPr>
        <w:t xml:space="preserve"> Eelnõu on kooskõlas Euroopa Liidu õigusaktidega.</w:t>
      </w:r>
    </w:p>
    <w:p w14:paraId="351AE917" w14:textId="77777777" w:rsidR="00F97716" w:rsidRDefault="00F97716" w:rsidP="0016210D">
      <w:pPr>
        <w:rPr>
          <w:rFonts w:ascii="Times New Roman" w:hAnsi="Times New Roman"/>
          <w:sz w:val="24"/>
          <w:lang w:eastAsia="et-EE"/>
        </w:rPr>
      </w:pPr>
    </w:p>
    <w:p w14:paraId="21BBEC82" w14:textId="77777777" w:rsidR="00F97716" w:rsidRDefault="014C85D3" w:rsidP="0016210D">
      <w:r w:rsidRPr="6E341925">
        <w:rPr>
          <w:rFonts w:ascii="Times New Roman" w:hAnsi="Times New Roman"/>
          <w:color w:val="000000" w:themeColor="text1"/>
          <w:sz w:val="24"/>
        </w:rPr>
        <w:t xml:space="preserve">Eelnõuga muudetakse järgmiste seaduste järgmisi </w:t>
      </w:r>
      <w:commentRangeStart w:id="8"/>
      <w:r w:rsidRPr="6E341925">
        <w:rPr>
          <w:rFonts w:ascii="Times New Roman" w:hAnsi="Times New Roman"/>
          <w:color w:val="000000" w:themeColor="text1"/>
          <w:sz w:val="24"/>
        </w:rPr>
        <w:t>redaktsioone</w:t>
      </w:r>
      <w:commentRangeEnd w:id="8"/>
      <w:r w:rsidR="00CC2FD6">
        <w:rPr>
          <w:rStyle w:val="Kommentaariviide"/>
        </w:rPr>
        <w:commentReference w:id="8"/>
      </w:r>
      <w:r w:rsidRPr="6E341925">
        <w:rPr>
          <w:rFonts w:ascii="Times New Roman" w:hAnsi="Times New Roman"/>
          <w:color w:val="000000" w:themeColor="text1"/>
          <w:sz w:val="24"/>
        </w:rPr>
        <w:t>:</w:t>
      </w:r>
    </w:p>
    <w:p w14:paraId="22F153C7" w14:textId="6917B036" w:rsidR="004922DD" w:rsidRPr="004922DD" w:rsidRDefault="5AF77991" w:rsidP="00721EB3">
      <w:pPr>
        <w:pStyle w:val="Loendilik"/>
        <w:numPr>
          <w:ilvl w:val="0"/>
          <w:numId w:val="13"/>
        </w:numPr>
        <w:ind w:left="426"/>
        <w:rPr>
          <w:rFonts w:ascii="Times New Roman" w:hAnsi="Times New Roman"/>
          <w:color w:val="000000" w:themeColor="text1"/>
          <w:sz w:val="24"/>
        </w:rPr>
      </w:pPr>
      <w:hyperlink r:id="rId37">
        <w:proofErr w:type="spellStart"/>
        <w:r w:rsidRPr="6E341925">
          <w:rPr>
            <w:rStyle w:val="Hperlink"/>
            <w:rFonts w:ascii="Times New Roman" w:hAnsi="Times New Roman"/>
            <w:sz w:val="24"/>
          </w:rPr>
          <w:t>Inimgeeniuuringute</w:t>
        </w:r>
        <w:proofErr w:type="spellEnd"/>
        <w:r w:rsidRPr="6E341925">
          <w:rPr>
            <w:rStyle w:val="Hperlink"/>
            <w:rFonts w:ascii="Times New Roman" w:hAnsi="Times New Roman"/>
            <w:sz w:val="24"/>
          </w:rPr>
          <w:t xml:space="preserve"> seadus</w:t>
        </w:r>
      </w:hyperlink>
      <w:r>
        <w:t xml:space="preserve"> </w:t>
      </w:r>
      <w:r w:rsidRPr="6E341925">
        <w:rPr>
          <w:rFonts w:ascii="Times New Roman" w:hAnsi="Times New Roman"/>
          <w:sz w:val="24"/>
        </w:rPr>
        <w:t>(IGUS)</w:t>
      </w:r>
      <w:r w:rsidR="00F97716" w:rsidRPr="6E341925">
        <w:rPr>
          <w:rStyle w:val="Allmrkuseviide"/>
          <w:rFonts w:ascii="Times New Roman" w:hAnsi="Times New Roman"/>
          <w:color w:val="000000" w:themeColor="text1"/>
          <w:sz w:val="24"/>
        </w:rPr>
        <w:footnoteReference w:id="3"/>
      </w:r>
      <w:r w:rsidR="3030D04E" w:rsidRPr="6E341925">
        <w:rPr>
          <w:rFonts w:ascii="Times New Roman" w:hAnsi="Times New Roman"/>
          <w:color w:val="000000" w:themeColor="text1"/>
          <w:sz w:val="24"/>
        </w:rPr>
        <w:t>;</w:t>
      </w:r>
      <w:ins w:id="9" w:author="Maria Sults - JUSTDIGI" w:date="2025-08-19T13:16:00Z" w16du:dateUtc="2025-08-19T10:16:00Z">
        <w:r w:rsidR="000D2CEE">
          <w:rPr>
            <w:rFonts w:ascii="Times New Roman" w:hAnsi="Times New Roman"/>
            <w:color w:val="000000" w:themeColor="text1"/>
            <w:sz w:val="24"/>
          </w:rPr>
          <w:t xml:space="preserve"> </w:t>
        </w:r>
      </w:ins>
      <w:ins w:id="10" w:author="Maria Sults - JUSTDIGI" w:date="2025-08-19T13:16:00Z">
        <w:r w:rsidR="000D2CEE" w:rsidRPr="000D2CEE">
          <w:rPr>
            <w:rFonts w:ascii="Times New Roman" w:hAnsi="Times New Roman"/>
            <w:color w:val="000000" w:themeColor="text1"/>
            <w:sz w:val="24"/>
          </w:rPr>
          <w:t>RT I, 13.03.2019, 64</w:t>
        </w:r>
      </w:ins>
    </w:p>
    <w:p w14:paraId="2F2991C7" w14:textId="2E3ECB2E" w:rsidR="00D215BE" w:rsidRPr="004922DD" w:rsidRDefault="5AF77991" w:rsidP="00721EB3">
      <w:pPr>
        <w:pStyle w:val="Loendilik"/>
        <w:numPr>
          <w:ilvl w:val="0"/>
          <w:numId w:val="13"/>
        </w:numPr>
        <w:ind w:left="426"/>
        <w:rPr>
          <w:rFonts w:ascii="Times New Roman" w:hAnsi="Times New Roman"/>
          <w:color w:val="000000" w:themeColor="text1"/>
          <w:sz w:val="24"/>
        </w:rPr>
      </w:pPr>
      <w:hyperlink r:id="rId38">
        <w:r w:rsidRPr="6E341925">
          <w:rPr>
            <w:rStyle w:val="Hperlink"/>
            <w:rFonts w:ascii="Times New Roman" w:hAnsi="Times New Roman"/>
            <w:sz w:val="24"/>
          </w:rPr>
          <w:t>Kindlustustegevuse seadus</w:t>
        </w:r>
      </w:hyperlink>
      <w:r>
        <w:t xml:space="preserve"> </w:t>
      </w:r>
      <w:proofErr w:type="spellStart"/>
      <w:r w:rsidRPr="6E341925">
        <w:rPr>
          <w:rFonts w:ascii="Times New Roman" w:hAnsi="Times New Roman"/>
          <w:sz w:val="24"/>
        </w:rPr>
        <w:t>KindlTS</w:t>
      </w:r>
      <w:proofErr w:type="spellEnd"/>
      <w:r w:rsidRPr="6E341925">
        <w:rPr>
          <w:rFonts w:ascii="Times New Roman" w:hAnsi="Times New Roman"/>
          <w:sz w:val="24"/>
        </w:rPr>
        <w:t>)</w:t>
      </w:r>
      <w:r w:rsidR="00D215BE" w:rsidRPr="6E341925">
        <w:rPr>
          <w:rStyle w:val="Allmrkuseviide"/>
          <w:rFonts w:ascii="Times New Roman" w:hAnsi="Times New Roman"/>
          <w:color w:val="000000" w:themeColor="text1"/>
          <w:sz w:val="24"/>
        </w:rPr>
        <w:footnoteReference w:id="4"/>
      </w:r>
      <w:r w:rsidR="13482B7B" w:rsidRPr="6E341925">
        <w:rPr>
          <w:rFonts w:ascii="Times New Roman" w:hAnsi="Times New Roman"/>
          <w:color w:val="000000" w:themeColor="text1"/>
          <w:sz w:val="24"/>
        </w:rPr>
        <w:t>;</w:t>
      </w:r>
    </w:p>
    <w:p w14:paraId="650D9689" w14:textId="1B7DBFA7" w:rsidR="00D215BE" w:rsidRPr="00D04943" w:rsidRDefault="3CA89B90" w:rsidP="00721EB3">
      <w:pPr>
        <w:pStyle w:val="Loendilik"/>
        <w:numPr>
          <w:ilvl w:val="0"/>
          <w:numId w:val="13"/>
        </w:numPr>
        <w:ind w:left="426"/>
        <w:rPr>
          <w:rFonts w:ascii="Times New Roman" w:hAnsi="Times New Roman"/>
          <w:color w:val="000000" w:themeColor="text1"/>
          <w:sz w:val="24"/>
        </w:rPr>
      </w:pPr>
      <w:hyperlink r:id="rId39" w:history="1">
        <w:r w:rsidRPr="6E341925">
          <w:rPr>
            <w:rStyle w:val="Hperlink"/>
            <w:rFonts w:ascii="Times New Roman" w:hAnsi="Times New Roman"/>
            <w:sz w:val="24"/>
          </w:rPr>
          <w:t>Küberturvalisuse seadus</w:t>
        </w:r>
      </w:hyperlink>
      <w:r w:rsidRPr="6E341925">
        <w:rPr>
          <w:rFonts w:ascii="Times New Roman" w:hAnsi="Times New Roman"/>
          <w:sz w:val="24"/>
        </w:rPr>
        <w:t xml:space="preserve"> (</w:t>
      </w:r>
      <w:proofErr w:type="spellStart"/>
      <w:r w:rsidRPr="6E341925">
        <w:rPr>
          <w:rFonts w:ascii="Times New Roman" w:hAnsi="Times New Roman"/>
          <w:sz w:val="24"/>
        </w:rPr>
        <w:t>KüTS</w:t>
      </w:r>
      <w:proofErr w:type="spellEnd"/>
      <w:r w:rsidRPr="6E341925">
        <w:rPr>
          <w:rFonts w:ascii="Times New Roman" w:hAnsi="Times New Roman"/>
          <w:sz w:val="24"/>
        </w:rPr>
        <w:t>);</w:t>
      </w:r>
    </w:p>
    <w:p w14:paraId="1124AF1B" w14:textId="4E688309" w:rsidR="2512899F" w:rsidRDefault="45274504" w:rsidP="00721EB3">
      <w:pPr>
        <w:pStyle w:val="Loendilik"/>
        <w:numPr>
          <w:ilvl w:val="0"/>
          <w:numId w:val="13"/>
        </w:numPr>
        <w:ind w:left="426"/>
        <w:rPr>
          <w:rFonts w:ascii="Times New Roman" w:hAnsi="Times New Roman"/>
          <w:sz w:val="24"/>
        </w:rPr>
      </w:pPr>
      <w:hyperlink r:id="rId40">
        <w:r w:rsidRPr="6E341925">
          <w:rPr>
            <w:rStyle w:val="Hperlink"/>
            <w:rFonts w:ascii="Times New Roman" w:hAnsi="Times New Roman"/>
            <w:sz w:val="24"/>
          </w:rPr>
          <w:t>Nakkushaiguste ennetuse ja tõrje seadus</w:t>
        </w:r>
      </w:hyperlink>
      <w:r w:rsidRPr="6E341925">
        <w:rPr>
          <w:rFonts w:ascii="Times New Roman" w:hAnsi="Times New Roman"/>
          <w:sz w:val="24"/>
        </w:rPr>
        <w:t xml:space="preserve"> (NETS)</w:t>
      </w:r>
      <w:r w:rsidR="2512899F" w:rsidRPr="6E341925">
        <w:rPr>
          <w:rStyle w:val="Allmrkuseviide"/>
          <w:rFonts w:ascii="Times New Roman" w:hAnsi="Times New Roman"/>
          <w:sz w:val="24"/>
        </w:rPr>
        <w:footnoteReference w:id="5"/>
      </w:r>
      <w:r w:rsidRPr="31E4557B">
        <w:rPr>
          <w:rFonts w:ascii="Times New Roman" w:hAnsi="Times New Roman"/>
          <w:sz w:val="24"/>
        </w:rPr>
        <w:t>;</w:t>
      </w:r>
    </w:p>
    <w:p w14:paraId="52E1EFED" w14:textId="62873E63" w:rsidR="0F880187" w:rsidRDefault="2E3AFC3F" w:rsidP="00721EB3">
      <w:pPr>
        <w:pStyle w:val="Loendilik"/>
        <w:numPr>
          <w:ilvl w:val="0"/>
          <w:numId w:val="13"/>
        </w:numPr>
        <w:ind w:left="426"/>
        <w:rPr>
          <w:rFonts w:ascii="Times New Roman" w:hAnsi="Times New Roman"/>
          <w:sz w:val="24"/>
        </w:rPr>
      </w:pPr>
      <w:hyperlink r:id="rId41">
        <w:r w:rsidRPr="6E341925">
          <w:rPr>
            <w:rStyle w:val="Hperlink"/>
            <w:rFonts w:ascii="Times New Roman" w:hAnsi="Times New Roman"/>
            <w:sz w:val="24"/>
          </w:rPr>
          <w:t>Narkootiliste ja psühhotroopsete ainete ning nende lähteainete seadus</w:t>
        </w:r>
      </w:hyperlink>
      <w:r w:rsidRPr="6E341925">
        <w:rPr>
          <w:rFonts w:ascii="Times New Roman" w:hAnsi="Times New Roman"/>
          <w:sz w:val="24"/>
        </w:rPr>
        <w:t xml:space="preserve"> (NPALS)</w:t>
      </w:r>
      <w:r w:rsidR="0F880187" w:rsidRPr="6E341925">
        <w:rPr>
          <w:rStyle w:val="Allmrkuseviide"/>
          <w:rFonts w:ascii="Times New Roman" w:hAnsi="Times New Roman"/>
          <w:sz w:val="24"/>
        </w:rPr>
        <w:footnoteReference w:id="6"/>
      </w:r>
      <w:r w:rsidRPr="6E341925">
        <w:rPr>
          <w:rFonts w:ascii="Times New Roman" w:hAnsi="Times New Roman"/>
          <w:sz w:val="24"/>
        </w:rPr>
        <w:t>;</w:t>
      </w:r>
    </w:p>
    <w:p w14:paraId="4FAED983" w14:textId="3A056E57" w:rsidR="00D215BE" w:rsidRPr="00D04943" w:rsidRDefault="5AF77991" w:rsidP="00721EB3">
      <w:pPr>
        <w:pStyle w:val="Loendilik"/>
        <w:numPr>
          <w:ilvl w:val="0"/>
          <w:numId w:val="13"/>
        </w:numPr>
        <w:ind w:left="426"/>
        <w:rPr>
          <w:rFonts w:ascii="Times New Roman" w:hAnsi="Times New Roman"/>
          <w:color w:val="000000" w:themeColor="text1"/>
          <w:sz w:val="24"/>
          <w:vertAlign w:val="superscript"/>
        </w:rPr>
      </w:pPr>
      <w:hyperlink r:id="rId42">
        <w:r w:rsidRPr="6E341925">
          <w:rPr>
            <w:rStyle w:val="Hperlink"/>
            <w:rFonts w:ascii="Times New Roman" w:hAnsi="Times New Roman"/>
            <w:sz w:val="24"/>
          </w:rPr>
          <w:t>Rahvatervishoiu seadus</w:t>
        </w:r>
      </w:hyperlink>
      <w:r>
        <w:t xml:space="preserve"> </w:t>
      </w:r>
      <w:r w:rsidRPr="6E341925">
        <w:rPr>
          <w:rFonts w:ascii="Times New Roman" w:hAnsi="Times New Roman"/>
          <w:sz w:val="24"/>
        </w:rPr>
        <w:t>(RTHS)</w:t>
      </w:r>
      <w:r w:rsidR="00D215BE" w:rsidRPr="6E341925">
        <w:rPr>
          <w:rStyle w:val="Allmrkuseviide"/>
          <w:rFonts w:ascii="Times New Roman" w:hAnsi="Times New Roman"/>
          <w:color w:val="000000" w:themeColor="text1"/>
          <w:sz w:val="24"/>
        </w:rPr>
        <w:footnoteReference w:id="7"/>
      </w:r>
      <w:r w:rsidR="40BDC201" w:rsidRPr="6E341925">
        <w:rPr>
          <w:rFonts w:ascii="Times New Roman" w:hAnsi="Times New Roman"/>
          <w:color w:val="000000" w:themeColor="text1"/>
          <w:sz w:val="24"/>
        </w:rPr>
        <w:t>;</w:t>
      </w:r>
    </w:p>
    <w:p w14:paraId="67DC9508" w14:textId="21F0D3D6" w:rsidR="3AC0146A" w:rsidRDefault="19F8BA60" w:rsidP="00721EB3">
      <w:pPr>
        <w:pStyle w:val="Loendilik"/>
        <w:numPr>
          <w:ilvl w:val="0"/>
          <w:numId w:val="13"/>
        </w:numPr>
        <w:ind w:left="426"/>
        <w:rPr>
          <w:rStyle w:val="Allmrkuseviide"/>
          <w:rFonts w:ascii="Times New Roman" w:hAnsi="Times New Roman"/>
          <w:color w:val="000000" w:themeColor="text1"/>
          <w:sz w:val="24"/>
          <w:vertAlign w:val="baseline"/>
        </w:rPr>
      </w:pPr>
      <w:hyperlink r:id="rId43">
        <w:r w:rsidRPr="6E341925">
          <w:rPr>
            <w:rStyle w:val="Hperlink"/>
            <w:rFonts w:ascii="Times New Roman" w:hAnsi="Times New Roman"/>
            <w:sz w:val="24"/>
          </w:rPr>
          <w:t>Ravimiseadus</w:t>
        </w:r>
      </w:hyperlink>
      <w:r w:rsidRPr="6E341925">
        <w:rPr>
          <w:rFonts w:ascii="Times New Roman" w:hAnsi="Times New Roman"/>
          <w:color w:val="000000" w:themeColor="text1"/>
          <w:sz w:val="24"/>
        </w:rPr>
        <w:t xml:space="preserve"> (</w:t>
      </w:r>
      <w:proofErr w:type="spellStart"/>
      <w:r w:rsidRPr="6E341925">
        <w:rPr>
          <w:rFonts w:ascii="Times New Roman" w:hAnsi="Times New Roman"/>
          <w:color w:val="000000" w:themeColor="text1"/>
          <w:sz w:val="24"/>
        </w:rPr>
        <w:t>RavS</w:t>
      </w:r>
      <w:proofErr w:type="spellEnd"/>
      <w:r w:rsidRPr="6E341925">
        <w:rPr>
          <w:rFonts w:ascii="Times New Roman" w:hAnsi="Times New Roman"/>
          <w:color w:val="000000" w:themeColor="text1"/>
          <w:sz w:val="24"/>
        </w:rPr>
        <w:t>)</w:t>
      </w:r>
      <w:r w:rsidR="3AC0146A" w:rsidRPr="6E341925">
        <w:rPr>
          <w:rStyle w:val="Allmrkuseviide"/>
          <w:rFonts w:ascii="Times New Roman" w:hAnsi="Times New Roman"/>
          <w:color w:val="000000" w:themeColor="text1"/>
          <w:sz w:val="24"/>
        </w:rPr>
        <w:footnoteReference w:id="8"/>
      </w:r>
      <w:r w:rsidR="2D9D5450" w:rsidRPr="6E341925">
        <w:rPr>
          <w:rFonts w:ascii="Times New Roman" w:hAnsi="Times New Roman"/>
          <w:color w:val="000000" w:themeColor="text1"/>
          <w:sz w:val="24"/>
        </w:rPr>
        <w:t>;</w:t>
      </w:r>
    </w:p>
    <w:p w14:paraId="4F9A4A9A" w14:textId="484AF023" w:rsidR="00D215BE" w:rsidRPr="00D04943" w:rsidRDefault="40BDC201" w:rsidP="00721EB3">
      <w:pPr>
        <w:pStyle w:val="Loendilik"/>
        <w:numPr>
          <w:ilvl w:val="0"/>
          <w:numId w:val="13"/>
        </w:numPr>
        <w:ind w:left="426"/>
        <w:rPr>
          <w:rFonts w:ascii="Times New Roman" w:hAnsi="Times New Roman"/>
          <w:color w:val="000000" w:themeColor="text1"/>
          <w:sz w:val="24"/>
          <w:vertAlign w:val="superscript"/>
        </w:rPr>
      </w:pPr>
      <w:hyperlink r:id="rId44">
        <w:r w:rsidRPr="6E341925">
          <w:rPr>
            <w:rStyle w:val="Hperlink"/>
            <w:rFonts w:ascii="Times New Roman" w:hAnsi="Times New Roman"/>
            <w:sz w:val="24"/>
          </w:rPr>
          <w:t>Surma põhjuse tuvastamise seadus</w:t>
        </w:r>
      </w:hyperlink>
      <w:r w:rsidRPr="6E341925">
        <w:rPr>
          <w:rFonts w:ascii="Times New Roman" w:hAnsi="Times New Roman"/>
          <w:sz w:val="24"/>
        </w:rPr>
        <w:t xml:space="preserve"> (SPTS)</w:t>
      </w:r>
      <w:r w:rsidR="00D215BE" w:rsidRPr="6E341925">
        <w:rPr>
          <w:rStyle w:val="Allmrkuseviide"/>
          <w:rFonts w:ascii="Times New Roman" w:hAnsi="Times New Roman"/>
          <w:color w:val="000000" w:themeColor="text1"/>
          <w:sz w:val="24"/>
        </w:rPr>
        <w:footnoteReference w:id="9"/>
      </w:r>
      <w:r w:rsidR="5BBB56B4" w:rsidRPr="6E341925">
        <w:rPr>
          <w:rFonts w:ascii="Times New Roman" w:hAnsi="Times New Roman"/>
          <w:color w:val="000000" w:themeColor="text1"/>
          <w:sz w:val="24"/>
        </w:rPr>
        <w:t>;</w:t>
      </w:r>
    </w:p>
    <w:p w14:paraId="49AE784A" w14:textId="48983B92" w:rsidR="00D215BE" w:rsidRPr="00D04943" w:rsidRDefault="3D36F22C" w:rsidP="00721EB3">
      <w:pPr>
        <w:pStyle w:val="Loendilik"/>
        <w:numPr>
          <w:ilvl w:val="0"/>
          <w:numId w:val="13"/>
        </w:numPr>
        <w:ind w:left="426"/>
        <w:rPr>
          <w:rFonts w:ascii="Times New Roman" w:hAnsi="Times New Roman"/>
          <w:color w:val="000000" w:themeColor="text1"/>
          <w:sz w:val="24"/>
        </w:rPr>
      </w:pPr>
      <w:hyperlink r:id="rId45">
        <w:r w:rsidRPr="6E341925">
          <w:rPr>
            <w:rStyle w:val="Hperlink"/>
            <w:rFonts w:ascii="Times New Roman" w:hAnsi="Times New Roman"/>
            <w:sz w:val="24"/>
          </w:rPr>
          <w:t>Tervisekassa seadus</w:t>
        </w:r>
      </w:hyperlink>
      <w:r w:rsidRPr="6E341925">
        <w:rPr>
          <w:rFonts w:ascii="Times New Roman" w:hAnsi="Times New Roman"/>
          <w:sz w:val="24"/>
        </w:rPr>
        <w:t xml:space="preserve"> (</w:t>
      </w:r>
      <w:proofErr w:type="spellStart"/>
      <w:r w:rsidRPr="6E341925">
        <w:rPr>
          <w:rFonts w:ascii="Times New Roman" w:hAnsi="Times New Roman"/>
          <w:sz w:val="24"/>
        </w:rPr>
        <w:t>TerKS</w:t>
      </w:r>
      <w:proofErr w:type="spellEnd"/>
      <w:r w:rsidRPr="6E341925">
        <w:rPr>
          <w:rFonts w:ascii="Times New Roman" w:hAnsi="Times New Roman"/>
          <w:sz w:val="24"/>
        </w:rPr>
        <w:t>)</w:t>
      </w:r>
      <w:r w:rsidR="00D215BE" w:rsidRPr="6E341925">
        <w:rPr>
          <w:rStyle w:val="Allmrkuseviide"/>
          <w:rFonts w:ascii="Times New Roman" w:hAnsi="Times New Roman"/>
          <w:color w:val="000000" w:themeColor="text1"/>
          <w:sz w:val="24"/>
        </w:rPr>
        <w:footnoteReference w:id="10"/>
      </w:r>
      <w:r w:rsidR="3EC5072B" w:rsidRPr="6E341925">
        <w:rPr>
          <w:rFonts w:ascii="Times New Roman" w:hAnsi="Times New Roman"/>
          <w:sz w:val="24"/>
        </w:rPr>
        <w:t>;</w:t>
      </w:r>
    </w:p>
    <w:p w14:paraId="4CE35C78" w14:textId="03ADD22A" w:rsidR="00D215BE" w:rsidRPr="004922DD" w:rsidRDefault="13482B7B" w:rsidP="00721EB3">
      <w:pPr>
        <w:pStyle w:val="Loendilik"/>
        <w:numPr>
          <w:ilvl w:val="0"/>
          <w:numId w:val="13"/>
        </w:numPr>
        <w:ind w:left="426"/>
        <w:rPr>
          <w:rFonts w:ascii="Times New Roman" w:hAnsi="Times New Roman"/>
          <w:color w:val="000000" w:themeColor="text1"/>
          <w:sz w:val="24"/>
        </w:rPr>
      </w:pPr>
      <w:hyperlink r:id="rId46">
        <w:r w:rsidRPr="6E341925">
          <w:rPr>
            <w:rStyle w:val="Hperlink"/>
            <w:rFonts w:ascii="Times New Roman" w:hAnsi="Times New Roman"/>
            <w:sz w:val="24"/>
          </w:rPr>
          <w:t>Tervishoiuteenuste korraldamise seadus</w:t>
        </w:r>
      </w:hyperlink>
      <w:r w:rsidR="005AD506">
        <w:t xml:space="preserve"> </w:t>
      </w:r>
      <w:r w:rsidR="005AD506" w:rsidRPr="6E341925">
        <w:rPr>
          <w:rFonts w:ascii="Times New Roman" w:hAnsi="Times New Roman"/>
          <w:sz w:val="24"/>
        </w:rPr>
        <w:t>(TTKS)</w:t>
      </w:r>
      <w:r w:rsidR="00D215BE" w:rsidRPr="6E341925">
        <w:rPr>
          <w:rStyle w:val="Allmrkuseviide"/>
          <w:rFonts w:ascii="Times New Roman" w:hAnsi="Times New Roman"/>
          <w:color w:val="000000" w:themeColor="text1"/>
          <w:sz w:val="24"/>
        </w:rPr>
        <w:footnoteReference w:id="11"/>
      </w:r>
      <w:r w:rsidRPr="6E341925">
        <w:rPr>
          <w:rFonts w:ascii="Times New Roman" w:hAnsi="Times New Roman"/>
          <w:color w:val="000000" w:themeColor="text1"/>
          <w:sz w:val="24"/>
        </w:rPr>
        <w:t>;</w:t>
      </w:r>
    </w:p>
    <w:p w14:paraId="1A3D77F7" w14:textId="7D66D625" w:rsidR="00D215BE" w:rsidRPr="002A7E9D" w:rsidRDefault="5AF77991" w:rsidP="00721EB3">
      <w:pPr>
        <w:pStyle w:val="Loendilik"/>
        <w:numPr>
          <w:ilvl w:val="0"/>
          <w:numId w:val="13"/>
        </w:numPr>
        <w:ind w:left="426"/>
        <w:rPr>
          <w:rFonts w:ascii="Times New Roman" w:hAnsi="Times New Roman"/>
          <w:color w:val="000000" w:themeColor="text1"/>
          <w:sz w:val="24"/>
        </w:rPr>
      </w:pPr>
      <w:hyperlink r:id="rId47">
        <w:r w:rsidRPr="6E341925">
          <w:rPr>
            <w:rStyle w:val="Hperlink"/>
            <w:rFonts w:ascii="Times New Roman" w:hAnsi="Times New Roman"/>
            <w:sz w:val="24"/>
          </w:rPr>
          <w:t xml:space="preserve">Võrdse kohtlemise seadus </w:t>
        </w:r>
      </w:hyperlink>
      <w:r w:rsidRPr="6E341925">
        <w:rPr>
          <w:rFonts w:ascii="Times New Roman" w:hAnsi="Times New Roman"/>
          <w:sz w:val="24"/>
        </w:rPr>
        <w:t>(</w:t>
      </w:r>
      <w:proofErr w:type="spellStart"/>
      <w:r w:rsidRPr="6E341925">
        <w:rPr>
          <w:rFonts w:ascii="Times New Roman" w:hAnsi="Times New Roman"/>
          <w:sz w:val="24"/>
        </w:rPr>
        <w:t>VõrdKS</w:t>
      </w:r>
      <w:proofErr w:type="spellEnd"/>
      <w:r w:rsidRPr="6E341925">
        <w:rPr>
          <w:rFonts w:ascii="Times New Roman" w:hAnsi="Times New Roman"/>
          <w:sz w:val="24"/>
        </w:rPr>
        <w:t>)</w:t>
      </w:r>
      <w:r w:rsidR="00D215BE" w:rsidRPr="6E341925">
        <w:rPr>
          <w:rStyle w:val="Allmrkuseviide"/>
          <w:rFonts w:ascii="Times New Roman" w:hAnsi="Times New Roman"/>
          <w:color w:val="000000" w:themeColor="text1"/>
          <w:sz w:val="24"/>
        </w:rPr>
        <w:footnoteReference w:id="12"/>
      </w:r>
      <w:r w:rsidR="3C6E69DE" w:rsidRPr="6E341925">
        <w:rPr>
          <w:rFonts w:ascii="Times New Roman" w:hAnsi="Times New Roman"/>
          <w:color w:val="000000" w:themeColor="text1"/>
          <w:sz w:val="24"/>
        </w:rPr>
        <w:t>.</w:t>
      </w:r>
    </w:p>
    <w:p w14:paraId="1625E9A6" w14:textId="74B5886E" w:rsidR="00F90539" w:rsidRDefault="00F90539" w:rsidP="00FF4FF0">
      <w:pPr>
        <w:rPr>
          <w:rFonts w:ascii="Times New Roman" w:hAnsi="Times New Roman"/>
          <w:color w:val="000000" w:themeColor="text1"/>
          <w:sz w:val="24"/>
        </w:rPr>
      </w:pPr>
    </w:p>
    <w:p w14:paraId="3A3C22ED" w14:textId="77777777" w:rsidR="00466FF6" w:rsidRDefault="00F90539" w:rsidP="00466FF6">
      <w:pPr>
        <w:tabs>
          <w:tab w:val="left" w:pos="426"/>
        </w:tabs>
        <w:rPr>
          <w:rFonts w:ascii="Times New Roman" w:hAnsi="Times New Roman"/>
          <w:sz w:val="24"/>
        </w:rPr>
      </w:pPr>
      <w:r w:rsidRPr="00531D69">
        <w:rPr>
          <w:rFonts w:ascii="Times New Roman" w:hAnsi="Times New Roman"/>
          <w:sz w:val="24"/>
        </w:rPr>
        <w:t xml:space="preserve">Eelnõu seadusena vastuvõtmiseks on vajalik Riigikogu poolthäälteenamus. </w:t>
      </w:r>
    </w:p>
    <w:p w14:paraId="010C1FAB" w14:textId="77777777" w:rsidR="00466FF6" w:rsidRDefault="00466FF6" w:rsidP="00466FF6">
      <w:pPr>
        <w:tabs>
          <w:tab w:val="left" w:pos="426"/>
        </w:tabs>
        <w:rPr>
          <w:rFonts w:ascii="Times New Roman" w:hAnsi="Times New Roman"/>
          <w:sz w:val="24"/>
        </w:rPr>
      </w:pPr>
    </w:p>
    <w:p w14:paraId="6D444A7E" w14:textId="7EC90685" w:rsidR="00466FF6" w:rsidRPr="00A44F45" w:rsidRDefault="00466FF6" w:rsidP="00466FF6">
      <w:pPr>
        <w:tabs>
          <w:tab w:val="left" w:pos="426"/>
        </w:tabs>
        <w:rPr>
          <w:rFonts w:ascii="Times New Roman" w:hAnsi="Times New Roman"/>
          <w:sz w:val="24"/>
        </w:rPr>
      </w:pPr>
      <w:r w:rsidRPr="75CF7F17">
        <w:rPr>
          <w:rFonts w:ascii="Times New Roman" w:hAnsi="Times New Roman"/>
          <w:sz w:val="24"/>
        </w:rPr>
        <w:t xml:space="preserve">Eelnõu on seotud isikuandmete töötlemisega isikuandmete kaitse </w:t>
      </w:r>
      <w:proofErr w:type="spellStart"/>
      <w:r w:rsidRPr="75CF7F17">
        <w:rPr>
          <w:rFonts w:ascii="Times New Roman" w:hAnsi="Times New Roman"/>
          <w:sz w:val="24"/>
        </w:rPr>
        <w:t>üldmääruse</w:t>
      </w:r>
      <w:proofErr w:type="spellEnd"/>
      <w:r w:rsidRPr="75CF7F17">
        <w:rPr>
          <w:rFonts w:ascii="Times New Roman" w:hAnsi="Times New Roman"/>
          <w:sz w:val="24"/>
        </w:rPr>
        <w:t xml:space="preserve"> </w:t>
      </w:r>
      <w:r>
        <w:rPr>
          <w:rFonts w:ascii="Times New Roman" w:hAnsi="Times New Roman"/>
          <w:sz w:val="24"/>
        </w:rPr>
        <w:t xml:space="preserve">(IKÜM) </w:t>
      </w:r>
      <w:r w:rsidRPr="75CF7F17">
        <w:rPr>
          <w:rFonts w:ascii="Times New Roman" w:hAnsi="Times New Roman"/>
          <w:sz w:val="24"/>
        </w:rPr>
        <w:t>tähenduses ning selle kohta on koostatud täpsem mõjuanalüüs seletuskirja 6. punktis.</w:t>
      </w:r>
    </w:p>
    <w:p w14:paraId="27B41613" w14:textId="6FEAA374" w:rsidR="00F90539" w:rsidRPr="00531D69" w:rsidRDefault="00F90539" w:rsidP="00F90539">
      <w:pPr>
        <w:rPr>
          <w:rFonts w:ascii="Times New Roman" w:hAnsi="Times New Roman"/>
          <w:sz w:val="24"/>
        </w:rPr>
      </w:pPr>
    </w:p>
    <w:p w14:paraId="4E87B1A6" w14:textId="0BECA893" w:rsidR="00BC7386" w:rsidRDefault="00BC7386" w:rsidP="00BC7386">
      <w:pPr>
        <w:rPr>
          <w:rFonts w:ascii="Times New Roman" w:hAnsi="Times New Roman"/>
          <w:color w:val="000000" w:themeColor="text1"/>
          <w:sz w:val="24"/>
        </w:rPr>
      </w:pPr>
      <w:r>
        <w:rPr>
          <w:rFonts w:ascii="Times New Roman" w:hAnsi="Times New Roman"/>
          <w:sz w:val="24"/>
        </w:rPr>
        <w:t xml:space="preserve">Eelnõu on kooskõlas </w:t>
      </w:r>
      <w:r w:rsidRPr="672799D4">
        <w:rPr>
          <w:rFonts w:ascii="Times New Roman" w:hAnsi="Times New Roman"/>
          <w:sz w:val="24"/>
        </w:rPr>
        <w:t>Euroopa Liidu toimimise lepingu</w:t>
      </w:r>
      <w:r>
        <w:rPr>
          <w:rFonts w:ascii="Times New Roman" w:hAnsi="Times New Roman"/>
          <w:sz w:val="24"/>
        </w:rPr>
        <w:t xml:space="preserve"> ja Eesti Vabariigi põhiseadusega. Toimimislepingu</w:t>
      </w:r>
      <w:r w:rsidRPr="672799D4">
        <w:rPr>
          <w:rFonts w:ascii="Times New Roman" w:hAnsi="Times New Roman"/>
          <w:sz w:val="24"/>
        </w:rPr>
        <w:t xml:space="preserve"> artikli 168</w:t>
      </w:r>
      <w:r w:rsidRPr="672799D4">
        <w:rPr>
          <w:rFonts w:ascii="Times New Roman" w:hAnsi="Times New Roman"/>
          <w:sz w:val="24"/>
          <w:vertAlign w:val="superscript"/>
        </w:rPr>
        <w:footnoteReference w:id="13"/>
      </w:r>
      <w:r w:rsidRPr="672799D4">
        <w:rPr>
          <w:rFonts w:ascii="Times New Roman" w:hAnsi="Times New Roman"/>
          <w:sz w:val="24"/>
        </w:rPr>
        <w:t xml:space="preserve"> kohaselt peab kogu liidu poliitika ja meetmete määratlemisel ja rakendamisel olema tagatud inimeste tervise kõrgetasemeline kaitse. Samuti on tervise ja elu kaitse Eesti Vabariigi põhiseaduses sätestatud kaalukad põhiõigused.</w:t>
      </w:r>
      <w:r>
        <w:rPr>
          <w:rFonts w:ascii="Times New Roman" w:hAnsi="Times New Roman"/>
          <w:sz w:val="24"/>
        </w:rPr>
        <w:t xml:space="preserve"> </w:t>
      </w:r>
      <w:r w:rsidRPr="00500AB4">
        <w:rPr>
          <w:rFonts w:ascii="Times New Roman" w:hAnsi="Times New Roman"/>
          <w:color w:val="000000" w:themeColor="text1"/>
          <w:sz w:val="24"/>
        </w:rPr>
        <w:t>Eesti Vabariigi põhiseaduse</w:t>
      </w:r>
      <w:r>
        <w:rPr>
          <w:rFonts w:ascii="Times New Roman" w:hAnsi="Times New Roman"/>
          <w:color w:val="000000" w:themeColor="text1"/>
          <w:sz w:val="24"/>
        </w:rPr>
        <w:t>s</w:t>
      </w:r>
      <w:r w:rsidRPr="08FC878B">
        <w:rPr>
          <w:rFonts w:ascii="Times New Roman" w:hAnsi="Times New Roman"/>
          <w:color w:val="000000" w:themeColor="text1"/>
          <w:sz w:val="24"/>
          <w:vertAlign w:val="superscript"/>
        </w:rPr>
        <w:footnoteReference w:id="14"/>
      </w:r>
      <w:r w:rsidRPr="00B65862">
        <w:rPr>
          <w:rFonts w:ascii="Times New Roman" w:hAnsi="Times New Roman"/>
          <w:color w:val="000000" w:themeColor="text1"/>
          <w:sz w:val="24"/>
        </w:rPr>
        <w:t>,</w:t>
      </w:r>
      <w:r w:rsidRPr="08FC878B">
        <w:rPr>
          <w:rFonts w:ascii="Times New Roman" w:hAnsi="Times New Roman"/>
          <w:color w:val="000000" w:themeColor="text1"/>
          <w:sz w:val="24"/>
        </w:rPr>
        <w:t xml:space="preserve"> sätestatakse Eestis viibivate isikute põhiõigused, vabadused ja kohustused, sealjuures inimese õigus tervise</w:t>
      </w:r>
      <w:r>
        <w:rPr>
          <w:rFonts w:ascii="Times New Roman" w:hAnsi="Times New Roman"/>
          <w:color w:val="000000" w:themeColor="text1"/>
          <w:sz w:val="24"/>
        </w:rPr>
        <w:t xml:space="preserve"> kaitsele (PS § 28). P</w:t>
      </w:r>
      <w:r w:rsidRPr="08FC878B">
        <w:rPr>
          <w:rFonts w:ascii="Times New Roman" w:hAnsi="Times New Roman"/>
          <w:color w:val="000000" w:themeColor="text1"/>
          <w:sz w:val="24"/>
        </w:rPr>
        <w:t>ersonaalmeditsiini teenuste pakkumise ja parema ennetuse</w:t>
      </w:r>
      <w:r>
        <w:rPr>
          <w:rFonts w:ascii="Times New Roman" w:hAnsi="Times New Roman"/>
          <w:color w:val="000000" w:themeColor="text1"/>
          <w:sz w:val="24"/>
        </w:rPr>
        <w:t>ga</w:t>
      </w:r>
      <w:r w:rsidRPr="08FC878B">
        <w:rPr>
          <w:rFonts w:ascii="Times New Roman" w:hAnsi="Times New Roman"/>
          <w:color w:val="000000" w:themeColor="text1"/>
          <w:sz w:val="24"/>
        </w:rPr>
        <w:t xml:space="preserve"> tagatakse tulevikus </w:t>
      </w:r>
      <w:r w:rsidRPr="00D0098D">
        <w:rPr>
          <w:rFonts w:ascii="Times New Roman" w:hAnsi="Times New Roman"/>
          <w:color w:val="000000" w:themeColor="text1"/>
          <w:sz w:val="24"/>
        </w:rPr>
        <w:t>pikem</w:t>
      </w:r>
      <w:r>
        <w:rPr>
          <w:rFonts w:ascii="Times New Roman" w:hAnsi="Times New Roman"/>
          <w:color w:val="000000" w:themeColor="text1"/>
          <w:sz w:val="24"/>
        </w:rPr>
        <w:t xml:space="preserve"> tervena</w:t>
      </w:r>
      <w:r w:rsidRPr="00D0098D">
        <w:rPr>
          <w:rFonts w:ascii="Times New Roman" w:hAnsi="Times New Roman"/>
          <w:color w:val="000000" w:themeColor="text1"/>
          <w:sz w:val="24"/>
        </w:rPr>
        <w:t xml:space="preserve"> elatud eluiga</w:t>
      </w:r>
      <w:r>
        <w:rPr>
          <w:rFonts w:ascii="Times New Roman" w:hAnsi="Times New Roman"/>
          <w:color w:val="000000" w:themeColor="text1"/>
          <w:sz w:val="24"/>
        </w:rPr>
        <w:t>, võimaldades arvesse võtta geenoomikat</w:t>
      </w:r>
      <w:r w:rsidRPr="00D0098D">
        <w:rPr>
          <w:rFonts w:ascii="Times New Roman" w:hAnsi="Times New Roman"/>
          <w:color w:val="000000" w:themeColor="text1"/>
          <w:sz w:val="24"/>
        </w:rPr>
        <w:t xml:space="preserve">. Personaalmeditsiini ja </w:t>
      </w:r>
      <w:proofErr w:type="spellStart"/>
      <w:r w:rsidRPr="00D0098D">
        <w:rPr>
          <w:rFonts w:ascii="Times New Roman" w:hAnsi="Times New Roman"/>
          <w:color w:val="000000" w:themeColor="text1"/>
          <w:sz w:val="24"/>
        </w:rPr>
        <w:t>inimkesksete</w:t>
      </w:r>
      <w:proofErr w:type="spellEnd"/>
      <w:r w:rsidRPr="00D0098D">
        <w:rPr>
          <w:rFonts w:ascii="Times New Roman" w:hAnsi="Times New Roman"/>
          <w:color w:val="000000" w:themeColor="text1"/>
          <w:sz w:val="24"/>
        </w:rPr>
        <w:t xml:space="preserve"> tervishoiulahenduste</w:t>
      </w:r>
      <w:r w:rsidRPr="08FC878B">
        <w:rPr>
          <w:rFonts w:ascii="Times New Roman" w:hAnsi="Times New Roman"/>
          <w:color w:val="000000" w:themeColor="text1"/>
          <w:sz w:val="24"/>
        </w:rPr>
        <w:t xml:space="preserve"> rakendamine loob eeldused inimese terviseteadlikkuse </w:t>
      </w:r>
      <w:r w:rsidRPr="08FC878B">
        <w:rPr>
          <w:rFonts w:ascii="Times New Roman" w:hAnsi="Times New Roman"/>
          <w:color w:val="000000" w:themeColor="text1"/>
          <w:sz w:val="24"/>
        </w:rPr>
        <w:lastRenderedPageBreak/>
        <w:t xml:space="preserve">kasvuks, haigusriskide ennetuseks </w:t>
      </w:r>
      <w:r>
        <w:rPr>
          <w:rFonts w:ascii="Times New Roman" w:hAnsi="Times New Roman"/>
          <w:color w:val="000000" w:themeColor="text1"/>
          <w:sz w:val="24"/>
        </w:rPr>
        <w:t>ja</w:t>
      </w:r>
      <w:r w:rsidRPr="08FC878B">
        <w:rPr>
          <w:rFonts w:ascii="Times New Roman" w:hAnsi="Times New Roman"/>
          <w:color w:val="000000" w:themeColor="text1"/>
          <w:sz w:val="24"/>
        </w:rPr>
        <w:t xml:space="preserve"> innovaatiliste lahenduste väljatöötamiseks</w:t>
      </w:r>
      <w:r>
        <w:rPr>
          <w:rFonts w:ascii="Times New Roman" w:hAnsi="Times New Roman"/>
          <w:color w:val="000000" w:themeColor="text1"/>
          <w:sz w:val="24"/>
        </w:rPr>
        <w:t>.</w:t>
      </w:r>
      <w:r w:rsidRPr="08FC878B">
        <w:rPr>
          <w:rFonts w:ascii="Times New Roman" w:hAnsi="Times New Roman"/>
          <w:color w:val="000000" w:themeColor="text1"/>
          <w:sz w:val="24"/>
        </w:rPr>
        <w:t xml:space="preserve"> </w:t>
      </w:r>
      <w:r>
        <w:rPr>
          <w:rFonts w:ascii="Times New Roman" w:hAnsi="Times New Roman"/>
          <w:color w:val="000000" w:themeColor="text1"/>
          <w:sz w:val="24"/>
        </w:rPr>
        <w:t>See loob</w:t>
      </w:r>
      <w:r w:rsidRPr="08FC878B">
        <w:rPr>
          <w:rFonts w:ascii="Times New Roman" w:hAnsi="Times New Roman"/>
          <w:color w:val="000000" w:themeColor="text1"/>
          <w:sz w:val="24"/>
        </w:rPr>
        <w:t xml:space="preserve"> võimalused </w:t>
      </w:r>
      <w:r w:rsidRPr="00D1676F">
        <w:rPr>
          <w:rFonts w:ascii="Times New Roman" w:hAnsi="Times New Roman"/>
          <w:color w:val="000000" w:themeColor="text1"/>
          <w:sz w:val="24"/>
        </w:rPr>
        <w:t>elada kauem ja tervemalt</w:t>
      </w:r>
      <w:r w:rsidRPr="08FC878B">
        <w:rPr>
          <w:rFonts w:ascii="Times New Roman" w:hAnsi="Times New Roman"/>
          <w:color w:val="000000" w:themeColor="text1"/>
          <w:sz w:val="24"/>
        </w:rPr>
        <w:t>.</w:t>
      </w:r>
    </w:p>
    <w:p w14:paraId="77222B34" w14:textId="77777777" w:rsidR="00F90539" w:rsidRDefault="00F90539" w:rsidP="00FF4FF0">
      <w:pPr>
        <w:rPr>
          <w:rFonts w:ascii="Times New Roman" w:hAnsi="Times New Roman"/>
          <w:color w:val="000000" w:themeColor="text1"/>
          <w:sz w:val="24"/>
        </w:rPr>
      </w:pPr>
    </w:p>
    <w:p w14:paraId="6FEBF4A5" w14:textId="610E0635" w:rsidR="00F90539" w:rsidRPr="00063DB6" w:rsidRDefault="00F90539" w:rsidP="00FF4FF0">
      <w:pPr>
        <w:rPr>
          <w:rFonts w:ascii="Times New Roman" w:hAnsi="Times New Roman"/>
          <w:b/>
          <w:bCs/>
          <w:color w:val="000000" w:themeColor="text1"/>
          <w:sz w:val="24"/>
        </w:rPr>
      </w:pPr>
      <w:r w:rsidRPr="005F6D55">
        <w:rPr>
          <w:rFonts w:ascii="Times New Roman" w:hAnsi="Times New Roman"/>
          <w:b/>
          <w:bCs/>
          <w:color w:val="000000" w:themeColor="text1"/>
          <w:sz w:val="24"/>
        </w:rPr>
        <w:t xml:space="preserve">1.3.1. </w:t>
      </w:r>
      <w:r>
        <w:rPr>
          <w:rFonts w:ascii="Times New Roman" w:hAnsi="Times New Roman"/>
          <w:b/>
          <w:bCs/>
          <w:color w:val="000000" w:themeColor="text1"/>
          <w:sz w:val="24"/>
        </w:rPr>
        <w:t>E</w:t>
      </w:r>
      <w:r w:rsidRPr="00063DB6">
        <w:rPr>
          <w:rFonts w:ascii="Times New Roman" w:hAnsi="Times New Roman"/>
          <w:b/>
          <w:bCs/>
          <w:color w:val="000000" w:themeColor="text1"/>
          <w:sz w:val="24"/>
        </w:rPr>
        <w:t>elnõuga vähen</w:t>
      </w:r>
      <w:r>
        <w:rPr>
          <w:rFonts w:ascii="Times New Roman" w:hAnsi="Times New Roman"/>
          <w:b/>
          <w:bCs/>
          <w:color w:val="000000" w:themeColor="text1"/>
          <w:sz w:val="24"/>
        </w:rPr>
        <w:t>datakse töökoormust ja bürokraatiat</w:t>
      </w:r>
      <w:r w:rsidRPr="00063DB6">
        <w:rPr>
          <w:rFonts w:ascii="Times New Roman" w:hAnsi="Times New Roman"/>
          <w:b/>
          <w:bCs/>
          <w:color w:val="000000" w:themeColor="text1"/>
          <w:sz w:val="24"/>
        </w:rPr>
        <w:t xml:space="preserve"> </w:t>
      </w:r>
      <w:r w:rsidR="00F84464">
        <w:rPr>
          <w:rFonts w:ascii="Times New Roman" w:hAnsi="Times New Roman"/>
          <w:b/>
          <w:bCs/>
          <w:color w:val="000000" w:themeColor="text1"/>
          <w:sz w:val="24"/>
        </w:rPr>
        <w:t>ning toetatakse digiriigi põhimõtteid</w:t>
      </w:r>
    </w:p>
    <w:p w14:paraId="2A440C27" w14:textId="77777777" w:rsidR="00F90539" w:rsidRPr="00F90539" w:rsidRDefault="00F90539" w:rsidP="00343525">
      <w:pPr>
        <w:rPr>
          <w:rFonts w:ascii="Times New Roman" w:hAnsi="Times New Roman"/>
          <w:color w:val="000000" w:themeColor="text1"/>
          <w:sz w:val="24"/>
        </w:rPr>
      </w:pPr>
    </w:p>
    <w:p w14:paraId="2D062610" w14:textId="4D89632A" w:rsidR="00F90539" w:rsidRPr="00F90539" w:rsidRDefault="00F90539" w:rsidP="0016210D">
      <w:pPr>
        <w:rPr>
          <w:rFonts w:ascii="Times New Roman" w:hAnsi="Times New Roman"/>
          <w:color w:val="000000" w:themeColor="text1"/>
          <w:sz w:val="24"/>
        </w:rPr>
      </w:pPr>
      <w:r w:rsidRPr="00F90539">
        <w:rPr>
          <w:rFonts w:ascii="Times New Roman" w:hAnsi="Times New Roman"/>
          <w:color w:val="000000" w:themeColor="text1"/>
          <w:sz w:val="24"/>
        </w:rPr>
        <w:t>Kavandatavas eelnõus:</w:t>
      </w:r>
    </w:p>
    <w:p w14:paraId="12AA68CD" w14:textId="29CD6B28" w:rsidR="36984A43" w:rsidRPr="00C81B74" w:rsidRDefault="36984A43" w:rsidP="00721EB3">
      <w:pPr>
        <w:pStyle w:val="Loendilik"/>
        <w:numPr>
          <w:ilvl w:val="0"/>
          <w:numId w:val="18"/>
        </w:numPr>
        <w:ind w:left="426"/>
        <w:rPr>
          <w:rFonts w:ascii="Times New Roman" w:hAnsi="Times New Roman"/>
          <w:color w:val="000000" w:themeColor="text1"/>
          <w:sz w:val="24"/>
        </w:rPr>
      </w:pPr>
      <w:r w:rsidRPr="6E341925">
        <w:rPr>
          <w:rFonts w:ascii="Times New Roman" w:hAnsi="Times New Roman"/>
          <w:color w:val="000000" w:themeColor="text1"/>
          <w:sz w:val="24"/>
        </w:rPr>
        <w:t xml:space="preserve">Võimaldatakse geenidoonori andmete taaskasutamist </w:t>
      </w:r>
      <w:r w:rsidR="766AF66E" w:rsidRPr="6E341925">
        <w:rPr>
          <w:rFonts w:ascii="Times New Roman" w:hAnsi="Times New Roman"/>
          <w:color w:val="000000" w:themeColor="text1"/>
          <w:sz w:val="24"/>
        </w:rPr>
        <w:t xml:space="preserve">personaalmeditsiini teenuste </w:t>
      </w:r>
      <w:r w:rsidR="7239FCB6" w:rsidRPr="6E341925">
        <w:rPr>
          <w:rFonts w:ascii="Times New Roman" w:hAnsi="Times New Roman"/>
          <w:color w:val="000000" w:themeColor="text1"/>
          <w:sz w:val="24"/>
        </w:rPr>
        <w:t>pakkumiseks</w:t>
      </w:r>
      <w:r w:rsidR="00CA31CA">
        <w:rPr>
          <w:rFonts w:ascii="Times New Roman" w:hAnsi="Times New Roman"/>
          <w:color w:val="000000" w:themeColor="text1"/>
          <w:sz w:val="24"/>
        </w:rPr>
        <w:t xml:space="preserve"> (esimese teenusena rinnavähi polügeens</w:t>
      </w:r>
      <w:r w:rsidR="00BC4EFC">
        <w:rPr>
          <w:rFonts w:ascii="Times New Roman" w:hAnsi="Times New Roman"/>
          <w:color w:val="000000" w:themeColor="text1"/>
          <w:sz w:val="24"/>
        </w:rPr>
        <w:t>e riski arvutus)</w:t>
      </w:r>
      <w:r w:rsidR="7239FCB6" w:rsidRPr="6E341925">
        <w:rPr>
          <w:rFonts w:ascii="Times New Roman" w:hAnsi="Times New Roman"/>
          <w:color w:val="000000" w:themeColor="text1"/>
          <w:sz w:val="24"/>
        </w:rPr>
        <w:t xml:space="preserve">, säästes </w:t>
      </w:r>
      <w:r w:rsidR="527ECFD5" w:rsidRPr="6E341925">
        <w:rPr>
          <w:rFonts w:ascii="Times New Roman" w:hAnsi="Times New Roman"/>
          <w:color w:val="000000" w:themeColor="text1"/>
          <w:sz w:val="24"/>
        </w:rPr>
        <w:t>geeni</w:t>
      </w:r>
      <w:r w:rsidR="7239FCB6" w:rsidRPr="6E341925">
        <w:rPr>
          <w:rFonts w:ascii="Times New Roman" w:hAnsi="Times New Roman"/>
          <w:color w:val="000000" w:themeColor="text1"/>
          <w:sz w:val="24"/>
        </w:rPr>
        <w:t>doonorite</w:t>
      </w:r>
      <w:r w:rsidR="37AEE16A" w:rsidRPr="6E341925">
        <w:rPr>
          <w:rFonts w:ascii="Times New Roman" w:hAnsi="Times New Roman"/>
          <w:color w:val="000000" w:themeColor="text1"/>
          <w:sz w:val="24"/>
        </w:rPr>
        <w:t xml:space="preserve"> aega</w:t>
      </w:r>
      <w:r w:rsidR="13EDF7F6" w:rsidRPr="6E341925">
        <w:rPr>
          <w:rFonts w:ascii="Times New Roman" w:hAnsi="Times New Roman"/>
          <w:color w:val="000000" w:themeColor="text1"/>
          <w:sz w:val="24"/>
        </w:rPr>
        <w:t xml:space="preserve"> (ei pea</w:t>
      </w:r>
      <w:r w:rsidR="46319A6A" w:rsidRPr="6E341925">
        <w:rPr>
          <w:rFonts w:ascii="Times New Roman" w:hAnsi="Times New Roman"/>
          <w:color w:val="000000" w:themeColor="text1"/>
          <w:sz w:val="24"/>
        </w:rPr>
        <w:t xml:space="preserve"> uut</w:t>
      </w:r>
      <w:r w:rsidR="13EDF7F6" w:rsidRPr="6E341925">
        <w:rPr>
          <w:rFonts w:ascii="Times New Roman" w:hAnsi="Times New Roman"/>
          <w:color w:val="000000" w:themeColor="text1"/>
          <w:sz w:val="24"/>
        </w:rPr>
        <w:t xml:space="preserve"> vereproovi andma)</w:t>
      </w:r>
      <w:r w:rsidR="48DA3215" w:rsidRPr="6E341925">
        <w:rPr>
          <w:rFonts w:ascii="Times New Roman" w:hAnsi="Times New Roman"/>
          <w:color w:val="000000" w:themeColor="text1"/>
          <w:sz w:val="24"/>
        </w:rPr>
        <w:t xml:space="preserve"> ja meditsiinisüsteemi ressursse</w:t>
      </w:r>
      <w:r w:rsidR="235502CB" w:rsidRPr="6E341925">
        <w:rPr>
          <w:rFonts w:ascii="Times New Roman" w:hAnsi="Times New Roman"/>
          <w:color w:val="000000" w:themeColor="text1"/>
          <w:sz w:val="24"/>
        </w:rPr>
        <w:t xml:space="preserve"> (ei pea uuesti </w:t>
      </w:r>
      <w:proofErr w:type="spellStart"/>
      <w:r w:rsidR="235502CB" w:rsidRPr="6E341925">
        <w:rPr>
          <w:rFonts w:ascii="Times New Roman" w:hAnsi="Times New Roman"/>
          <w:color w:val="000000" w:themeColor="text1"/>
          <w:sz w:val="24"/>
        </w:rPr>
        <w:t>genotüpiseerima</w:t>
      </w:r>
      <w:proofErr w:type="spellEnd"/>
      <w:r w:rsidR="235502CB" w:rsidRPr="6E341925">
        <w:rPr>
          <w:rFonts w:ascii="Times New Roman" w:hAnsi="Times New Roman"/>
          <w:color w:val="000000" w:themeColor="text1"/>
          <w:sz w:val="24"/>
        </w:rPr>
        <w:t>)</w:t>
      </w:r>
      <w:r w:rsidR="48DA3215" w:rsidRPr="6E341925">
        <w:rPr>
          <w:rFonts w:ascii="Times New Roman" w:hAnsi="Times New Roman"/>
          <w:color w:val="000000" w:themeColor="text1"/>
          <w:sz w:val="24"/>
        </w:rPr>
        <w:t>.</w:t>
      </w:r>
    </w:p>
    <w:p w14:paraId="0E606748" w14:textId="3D1AF487" w:rsidR="00343525" w:rsidRPr="00C81B74" w:rsidRDefault="02AAE574" w:rsidP="00721EB3">
      <w:pPr>
        <w:pStyle w:val="Loendilik"/>
        <w:numPr>
          <w:ilvl w:val="0"/>
          <w:numId w:val="18"/>
        </w:numPr>
        <w:ind w:left="426"/>
        <w:rPr>
          <w:rFonts w:ascii="Times New Roman" w:hAnsi="Times New Roman"/>
          <w:color w:val="000000" w:themeColor="text1"/>
          <w:sz w:val="24"/>
        </w:rPr>
      </w:pPr>
      <w:r w:rsidRPr="00C81B74">
        <w:rPr>
          <w:rFonts w:ascii="Times New Roman" w:hAnsi="Times New Roman"/>
          <w:color w:val="000000" w:themeColor="text1"/>
          <w:sz w:val="24"/>
        </w:rPr>
        <w:t>Geenivaramu täi</w:t>
      </w:r>
      <w:r w:rsidR="736F029A" w:rsidRPr="6E341925">
        <w:rPr>
          <w:rFonts w:ascii="Times New Roman" w:hAnsi="Times New Roman"/>
          <w:color w:val="000000" w:themeColor="text1"/>
          <w:sz w:val="24"/>
        </w:rPr>
        <w:t>endab</w:t>
      </w:r>
      <w:r w:rsidRPr="00C81B74">
        <w:rPr>
          <w:rFonts w:ascii="Times New Roman" w:hAnsi="Times New Roman"/>
          <w:color w:val="000000" w:themeColor="text1"/>
          <w:sz w:val="24"/>
        </w:rPr>
        <w:t xml:space="preserve"> kord aastas </w:t>
      </w:r>
      <w:r w:rsidR="736F029A" w:rsidRPr="00C81B74">
        <w:rPr>
          <w:rFonts w:ascii="Times New Roman" w:hAnsi="Times New Roman"/>
          <w:b/>
          <w:bCs/>
          <w:color w:val="000000" w:themeColor="text1"/>
          <w:sz w:val="24"/>
        </w:rPr>
        <w:t xml:space="preserve">doonorite </w:t>
      </w:r>
      <w:r w:rsidRPr="00C81B74">
        <w:rPr>
          <w:rFonts w:ascii="Times New Roman" w:hAnsi="Times New Roman"/>
          <w:b/>
          <w:bCs/>
          <w:color w:val="000000" w:themeColor="text1"/>
          <w:sz w:val="24"/>
        </w:rPr>
        <w:t>terviseandme</w:t>
      </w:r>
      <w:r w:rsidR="736F029A" w:rsidRPr="00C81B74">
        <w:rPr>
          <w:rFonts w:ascii="Times New Roman" w:hAnsi="Times New Roman"/>
          <w:b/>
          <w:bCs/>
          <w:color w:val="000000" w:themeColor="text1"/>
          <w:sz w:val="24"/>
        </w:rPr>
        <w:t>id</w:t>
      </w:r>
      <w:r w:rsidRPr="00C81B74">
        <w:rPr>
          <w:rFonts w:ascii="Times New Roman" w:hAnsi="Times New Roman"/>
          <w:color w:val="000000" w:themeColor="text1"/>
          <w:sz w:val="24"/>
        </w:rPr>
        <w:t xml:space="preserve"> seaduse alusel, ilma loakohustuseta.</w:t>
      </w:r>
    </w:p>
    <w:p w14:paraId="2366E5A3" w14:textId="2287CE19" w:rsidR="00343525" w:rsidRPr="00C81B74" w:rsidRDefault="00343525" w:rsidP="00721EB3">
      <w:pPr>
        <w:pStyle w:val="Loendilik"/>
        <w:numPr>
          <w:ilvl w:val="0"/>
          <w:numId w:val="18"/>
        </w:numPr>
        <w:ind w:left="426"/>
        <w:rPr>
          <w:rFonts w:ascii="Times New Roman" w:hAnsi="Times New Roman"/>
          <w:color w:val="000000" w:themeColor="text1"/>
          <w:sz w:val="24"/>
        </w:rPr>
      </w:pPr>
      <w:r w:rsidRPr="00C81B74">
        <w:rPr>
          <w:rFonts w:ascii="Times New Roman" w:hAnsi="Times New Roman"/>
          <w:color w:val="000000" w:themeColor="text1"/>
          <w:sz w:val="24"/>
        </w:rPr>
        <w:t>Andmetöötluse suurem läbipaistvus</w:t>
      </w:r>
      <w:r w:rsidR="00F90539">
        <w:rPr>
          <w:rFonts w:ascii="Times New Roman" w:hAnsi="Times New Roman"/>
          <w:color w:val="000000" w:themeColor="text1"/>
          <w:sz w:val="24"/>
        </w:rPr>
        <w:t xml:space="preserve"> </w:t>
      </w:r>
      <w:r w:rsidR="00F90539" w:rsidRPr="00C81B74">
        <w:rPr>
          <w:rFonts w:ascii="Times New Roman" w:hAnsi="Times New Roman"/>
          <w:b/>
          <w:bCs/>
          <w:color w:val="000000" w:themeColor="text1"/>
          <w:sz w:val="24"/>
        </w:rPr>
        <w:t>vähendab</w:t>
      </w:r>
      <w:r w:rsidR="00F90539">
        <w:rPr>
          <w:rFonts w:ascii="Times New Roman" w:hAnsi="Times New Roman"/>
          <w:color w:val="000000" w:themeColor="text1"/>
          <w:sz w:val="24"/>
        </w:rPr>
        <w:t xml:space="preserve"> doonoritel ja teistel osapooltel tekkivaid küsimusi ning</w:t>
      </w:r>
      <w:r w:rsidRPr="00C81B74">
        <w:rPr>
          <w:rFonts w:ascii="Times New Roman" w:hAnsi="Times New Roman"/>
          <w:color w:val="000000" w:themeColor="text1"/>
          <w:sz w:val="24"/>
        </w:rPr>
        <w:t xml:space="preserve"> </w:t>
      </w:r>
      <w:r w:rsidRPr="00C81B74">
        <w:rPr>
          <w:rFonts w:ascii="Times New Roman" w:hAnsi="Times New Roman"/>
          <w:b/>
          <w:bCs/>
          <w:color w:val="000000" w:themeColor="text1"/>
          <w:sz w:val="24"/>
        </w:rPr>
        <w:t>teabenõuete arv</w:t>
      </w:r>
      <w:r w:rsidRPr="00C81B74">
        <w:rPr>
          <w:rFonts w:ascii="Times New Roman" w:hAnsi="Times New Roman"/>
          <w:color w:val="000000" w:themeColor="text1"/>
          <w:sz w:val="24"/>
        </w:rPr>
        <w:t xml:space="preserve"> väheneb.</w:t>
      </w:r>
    </w:p>
    <w:p w14:paraId="3D8465B2" w14:textId="2D9CE8F1" w:rsidR="00343525" w:rsidRPr="007E46AD" w:rsidRDefault="00F84464" w:rsidP="00721EB3">
      <w:pPr>
        <w:pStyle w:val="Loendilik"/>
        <w:numPr>
          <w:ilvl w:val="0"/>
          <w:numId w:val="18"/>
        </w:numPr>
        <w:ind w:left="426"/>
        <w:rPr>
          <w:rFonts w:ascii="Times New Roman" w:hAnsi="Times New Roman"/>
          <w:color w:val="000000" w:themeColor="text1"/>
          <w:sz w:val="24"/>
        </w:rPr>
      </w:pPr>
      <w:r w:rsidRPr="007E46AD">
        <w:rPr>
          <w:rFonts w:ascii="Times New Roman" w:hAnsi="Times New Roman"/>
          <w:b/>
          <w:bCs/>
          <w:color w:val="000000" w:themeColor="text1"/>
          <w:sz w:val="24"/>
        </w:rPr>
        <w:t>Kaob andmete t</w:t>
      </w:r>
      <w:r w:rsidR="00343525" w:rsidRPr="007E46AD">
        <w:rPr>
          <w:rFonts w:ascii="Times New Roman" w:hAnsi="Times New Roman"/>
          <w:b/>
          <w:bCs/>
          <w:color w:val="000000" w:themeColor="text1"/>
          <w:sz w:val="24"/>
        </w:rPr>
        <w:t>opelt</w:t>
      </w:r>
      <w:r w:rsidRPr="007E46AD">
        <w:rPr>
          <w:rFonts w:ascii="Times New Roman" w:hAnsi="Times New Roman"/>
          <w:b/>
          <w:bCs/>
          <w:color w:val="000000" w:themeColor="text1"/>
          <w:sz w:val="24"/>
        </w:rPr>
        <w:t xml:space="preserve"> </w:t>
      </w:r>
      <w:r w:rsidR="00343525" w:rsidRPr="007E46AD">
        <w:rPr>
          <w:rFonts w:ascii="Times New Roman" w:hAnsi="Times New Roman"/>
          <w:b/>
          <w:bCs/>
          <w:color w:val="000000" w:themeColor="text1"/>
          <w:sz w:val="24"/>
        </w:rPr>
        <w:t>säilitamine</w:t>
      </w:r>
      <w:r>
        <w:rPr>
          <w:rFonts w:ascii="Times New Roman" w:hAnsi="Times New Roman"/>
          <w:color w:val="000000" w:themeColor="text1"/>
          <w:sz w:val="24"/>
        </w:rPr>
        <w:t xml:space="preserve"> - </w:t>
      </w:r>
      <w:r w:rsidR="00343525" w:rsidRPr="007E46AD">
        <w:rPr>
          <w:rFonts w:ascii="Times New Roman" w:hAnsi="Times New Roman"/>
          <w:color w:val="000000" w:themeColor="text1"/>
          <w:sz w:val="24"/>
        </w:rPr>
        <w:t xml:space="preserve">andmeid, mis edastatakse tervise infosüsteemi, </w:t>
      </w:r>
      <w:r>
        <w:rPr>
          <w:rFonts w:ascii="Times New Roman" w:hAnsi="Times New Roman"/>
          <w:color w:val="000000" w:themeColor="text1"/>
          <w:sz w:val="24"/>
        </w:rPr>
        <w:t xml:space="preserve">pole tervishoius </w:t>
      </w:r>
      <w:r w:rsidR="00343525" w:rsidRPr="007E46AD">
        <w:rPr>
          <w:rFonts w:ascii="Times New Roman" w:hAnsi="Times New Roman"/>
          <w:color w:val="000000" w:themeColor="text1"/>
          <w:sz w:val="24"/>
        </w:rPr>
        <w:t>eraldi</w:t>
      </w:r>
      <w:r>
        <w:rPr>
          <w:rFonts w:ascii="Times New Roman" w:hAnsi="Times New Roman"/>
          <w:color w:val="000000" w:themeColor="text1"/>
          <w:sz w:val="24"/>
        </w:rPr>
        <w:t xml:space="preserve"> vaja</w:t>
      </w:r>
      <w:r w:rsidR="00343525" w:rsidRPr="007E46AD">
        <w:rPr>
          <w:rFonts w:ascii="Times New Roman" w:hAnsi="Times New Roman"/>
          <w:color w:val="000000" w:themeColor="text1"/>
          <w:sz w:val="24"/>
        </w:rPr>
        <w:t xml:space="preserve"> hoida. </w:t>
      </w:r>
    </w:p>
    <w:p w14:paraId="44ABCB06" w14:textId="00DAB2B0" w:rsidR="00F84464" w:rsidRPr="007E46AD" w:rsidRDefault="00343525" w:rsidP="00721EB3">
      <w:pPr>
        <w:pStyle w:val="Loendilik"/>
        <w:numPr>
          <w:ilvl w:val="0"/>
          <w:numId w:val="18"/>
        </w:numPr>
        <w:ind w:left="426"/>
        <w:rPr>
          <w:rFonts w:ascii="Times New Roman" w:hAnsi="Times New Roman"/>
          <w:color w:val="000000" w:themeColor="text1"/>
          <w:sz w:val="24"/>
        </w:rPr>
      </w:pPr>
      <w:r w:rsidRPr="007E46AD">
        <w:rPr>
          <w:rFonts w:ascii="Times New Roman" w:hAnsi="Times New Roman"/>
          <w:color w:val="000000" w:themeColor="text1"/>
          <w:sz w:val="24"/>
        </w:rPr>
        <w:t xml:space="preserve">Tugevdatakse kaitset diskrimineerimise vastu ning teadusuuringute </w:t>
      </w:r>
      <w:r w:rsidRPr="007E46AD">
        <w:rPr>
          <w:rFonts w:ascii="Times New Roman" w:hAnsi="Times New Roman"/>
          <w:b/>
          <w:bCs/>
          <w:color w:val="000000" w:themeColor="text1"/>
          <w:sz w:val="24"/>
        </w:rPr>
        <w:t xml:space="preserve">eetikamenetlus muutub kiiremaks </w:t>
      </w:r>
      <w:r w:rsidRPr="007E46AD">
        <w:rPr>
          <w:rFonts w:ascii="Times New Roman" w:hAnsi="Times New Roman"/>
          <w:color w:val="000000" w:themeColor="text1"/>
          <w:sz w:val="24"/>
        </w:rPr>
        <w:t>ja selgemaks. Eraõiguslike uuringute läbipaistvus ja jälgitavus aitavad edendada innovatsiooni ning kaitsta isikuandmeid.</w:t>
      </w:r>
    </w:p>
    <w:p w14:paraId="7D35400A" w14:textId="5B4B5BE1" w:rsidR="00F84464" w:rsidRDefault="00F84464" w:rsidP="00721EB3">
      <w:pPr>
        <w:pStyle w:val="Loendilik"/>
        <w:numPr>
          <w:ilvl w:val="0"/>
          <w:numId w:val="18"/>
        </w:numPr>
        <w:ind w:left="426"/>
        <w:rPr>
          <w:rFonts w:ascii="Times New Roman" w:hAnsi="Times New Roman"/>
          <w:color w:val="000000" w:themeColor="text1"/>
          <w:sz w:val="24"/>
        </w:rPr>
      </w:pPr>
      <w:r>
        <w:rPr>
          <w:rFonts w:ascii="Times New Roman" w:hAnsi="Times New Roman"/>
          <w:color w:val="000000" w:themeColor="text1"/>
          <w:sz w:val="24"/>
        </w:rPr>
        <w:t xml:space="preserve">Vähendatakse haldusressurssi, kus senise </w:t>
      </w:r>
      <w:r w:rsidR="00455E21">
        <w:rPr>
          <w:rFonts w:ascii="Times New Roman" w:hAnsi="Times New Roman"/>
          <w:color w:val="000000" w:themeColor="text1"/>
          <w:sz w:val="24"/>
        </w:rPr>
        <w:t>viie</w:t>
      </w:r>
      <w:r>
        <w:rPr>
          <w:rFonts w:ascii="Times New Roman" w:hAnsi="Times New Roman"/>
          <w:color w:val="000000" w:themeColor="text1"/>
          <w:sz w:val="24"/>
        </w:rPr>
        <w:t xml:space="preserve"> </w:t>
      </w:r>
      <w:r w:rsidR="00343525" w:rsidRPr="007E46AD">
        <w:rPr>
          <w:rFonts w:ascii="Times New Roman" w:hAnsi="Times New Roman"/>
          <w:color w:val="000000" w:themeColor="text1"/>
          <w:sz w:val="24"/>
        </w:rPr>
        <w:t>IGUS</w:t>
      </w:r>
      <w:r>
        <w:rPr>
          <w:rFonts w:ascii="Times New Roman" w:hAnsi="Times New Roman"/>
          <w:color w:val="000000" w:themeColor="text1"/>
          <w:sz w:val="24"/>
        </w:rPr>
        <w:t xml:space="preserve">-i rakendusakti asemel on </w:t>
      </w:r>
      <w:r w:rsidR="00455E21">
        <w:rPr>
          <w:rFonts w:ascii="Times New Roman" w:hAnsi="Times New Roman"/>
          <w:color w:val="000000" w:themeColor="text1"/>
          <w:sz w:val="24"/>
        </w:rPr>
        <w:t>üks</w:t>
      </w:r>
      <w:r>
        <w:rPr>
          <w:rFonts w:ascii="Times New Roman" w:hAnsi="Times New Roman"/>
          <w:color w:val="000000" w:themeColor="text1"/>
          <w:sz w:val="24"/>
        </w:rPr>
        <w:t xml:space="preserve"> ja selgem määrus, kaotades teemade killustatuse.</w:t>
      </w:r>
      <w:r w:rsidR="00343525" w:rsidRPr="007E46AD">
        <w:rPr>
          <w:rFonts w:ascii="Times New Roman" w:hAnsi="Times New Roman"/>
          <w:color w:val="000000" w:themeColor="text1"/>
          <w:sz w:val="24"/>
        </w:rPr>
        <w:t xml:space="preserve"> </w:t>
      </w:r>
      <w:r w:rsidR="00343525" w:rsidRPr="007E46AD">
        <w:rPr>
          <w:rFonts w:ascii="Times New Roman" w:hAnsi="Times New Roman"/>
          <w:b/>
          <w:bCs/>
          <w:color w:val="000000" w:themeColor="text1"/>
          <w:sz w:val="24"/>
        </w:rPr>
        <w:t>Välja jäetakse liigsed tehnilised detailid</w:t>
      </w:r>
      <w:r w:rsidR="00343525" w:rsidRPr="007E46AD">
        <w:rPr>
          <w:rFonts w:ascii="Times New Roman" w:hAnsi="Times New Roman"/>
          <w:color w:val="000000" w:themeColor="text1"/>
          <w:sz w:val="24"/>
        </w:rPr>
        <w:t>.</w:t>
      </w:r>
    </w:p>
    <w:p w14:paraId="507F6760" w14:textId="38380FB4" w:rsidR="00F97716" w:rsidRPr="00FF15DB" w:rsidRDefault="00343525" w:rsidP="00721EB3">
      <w:pPr>
        <w:pStyle w:val="Loendilik"/>
        <w:numPr>
          <w:ilvl w:val="0"/>
          <w:numId w:val="18"/>
        </w:numPr>
        <w:ind w:left="426"/>
        <w:rPr>
          <w:rFonts w:ascii="Times New Roman" w:hAnsi="Times New Roman"/>
          <w:b/>
          <w:bCs/>
          <w:color w:val="000000" w:themeColor="text1"/>
          <w:sz w:val="24"/>
        </w:rPr>
      </w:pPr>
      <w:r w:rsidRPr="00FF15DB">
        <w:rPr>
          <w:rFonts w:ascii="Times New Roman" w:hAnsi="Times New Roman"/>
          <w:color w:val="000000" w:themeColor="text1"/>
          <w:sz w:val="24"/>
        </w:rPr>
        <w:t>Geenivaramu andmeväljastus tehakse lihtsamaks ja läbipaistvamaks</w:t>
      </w:r>
      <w:r w:rsidR="00F84464" w:rsidRPr="00FF15DB">
        <w:rPr>
          <w:rFonts w:ascii="Times New Roman" w:hAnsi="Times New Roman"/>
          <w:color w:val="000000" w:themeColor="text1"/>
          <w:sz w:val="24"/>
        </w:rPr>
        <w:t xml:space="preserve">, </w:t>
      </w:r>
      <w:r w:rsidR="00F84464" w:rsidRPr="00FF15DB">
        <w:rPr>
          <w:rFonts w:ascii="Times New Roman" w:hAnsi="Times New Roman"/>
          <w:b/>
          <w:bCs/>
          <w:color w:val="000000" w:themeColor="text1"/>
          <w:sz w:val="24"/>
        </w:rPr>
        <w:t>soodustades teabe taaskasutust.</w:t>
      </w:r>
    </w:p>
    <w:p w14:paraId="7C3A7A68" w14:textId="77777777" w:rsidR="00C2312B" w:rsidRPr="00DC676C" w:rsidRDefault="00C2312B" w:rsidP="0016210D">
      <w:pPr>
        <w:rPr>
          <w:rFonts w:ascii="Times New Roman" w:hAnsi="Times New Roman"/>
          <w:b/>
          <w:bCs/>
          <w:color w:val="000000" w:themeColor="text1"/>
          <w:sz w:val="24"/>
        </w:rPr>
      </w:pPr>
    </w:p>
    <w:p w14:paraId="6F139DF6" w14:textId="0F211EE7" w:rsidR="00EE7B6A" w:rsidRPr="00DC676C" w:rsidRDefault="00EE7B6A" w:rsidP="0016210D">
      <w:pPr>
        <w:rPr>
          <w:rFonts w:ascii="Times New Roman" w:hAnsi="Times New Roman"/>
          <w:b/>
          <w:bCs/>
          <w:color w:val="000000" w:themeColor="text1"/>
          <w:sz w:val="24"/>
        </w:rPr>
      </w:pPr>
      <w:r>
        <w:rPr>
          <w:rFonts w:ascii="Times New Roman" w:hAnsi="Times New Roman"/>
          <w:b/>
          <w:bCs/>
          <w:color w:val="000000" w:themeColor="text1"/>
          <w:sz w:val="24"/>
        </w:rPr>
        <w:t>1.3.</w:t>
      </w:r>
      <w:r w:rsidR="00F90539">
        <w:rPr>
          <w:rFonts w:ascii="Times New Roman" w:hAnsi="Times New Roman"/>
          <w:b/>
          <w:bCs/>
          <w:color w:val="000000" w:themeColor="text1"/>
          <w:sz w:val="24"/>
        </w:rPr>
        <w:t>2</w:t>
      </w:r>
      <w:r>
        <w:rPr>
          <w:rFonts w:ascii="Times New Roman" w:hAnsi="Times New Roman"/>
          <w:b/>
          <w:bCs/>
          <w:color w:val="000000" w:themeColor="text1"/>
          <w:sz w:val="24"/>
        </w:rPr>
        <w:t xml:space="preserve">. </w:t>
      </w:r>
      <w:r w:rsidRPr="00DC676C">
        <w:rPr>
          <w:rFonts w:ascii="Times New Roman" w:hAnsi="Times New Roman"/>
          <w:b/>
          <w:bCs/>
          <w:color w:val="000000" w:themeColor="text1"/>
          <w:sz w:val="24"/>
        </w:rPr>
        <w:t>Täpsemalt seosest arengukavade</w:t>
      </w:r>
      <w:r w:rsidR="00346377">
        <w:rPr>
          <w:rFonts w:ascii="Times New Roman" w:hAnsi="Times New Roman"/>
          <w:b/>
          <w:bCs/>
          <w:color w:val="000000" w:themeColor="text1"/>
          <w:sz w:val="24"/>
        </w:rPr>
        <w:t>, programmide</w:t>
      </w:r>
      <w:r w:rsidRPr="00DC676C">
        <w:rPr>
          <w:rFonts w:ascii="Times New Roman" w:hAnsi="Times New Roman"/>
          <w:b/>
          <w:bCs/>
          <w:color w:val="000000" w:themeColor="text1"/>
          <w:sz w:val="24"/>
        </w:rPr>
        <w:t>ga</w:t>
      </w:r>
    </w:p>
    <w:p w14:paraId="543F1FE8" w14:textId="77777777" w:rsidR="00EE7B6A" w:rsidRPr="00531D69" w:rsidRDefault="00EE7B6A" w:rsidP="0016210D">
      <w:pPr>
        <w:rPr>
          <w:rFonts w:ascii="Times New Roman" w:hAnsi="Times New Roman"/>
          <w:color w:val="000000" w:themeColor="text1"/>
          <w:sz w:val="24"/>
        </w:rPr>
      </w:pPr>
    </w:p>
    <w:p w14:paraId="0D124E38" w14:textId="343C49AF" w:rsidR="00082CCE" w:rsidRDefault="00082CCE" w:rsidP="00082CCE">
      <w:pPr>
        <w:rPr>
          <w:rFonts w:ascii="Times New Roman" w:hAnsi="Times New Roman"/>
          <w:color w:val="000000" w:themeColor="text1"/>
          <w:sz w:val="24"/>
        </w:rPr>
      </w:pPr>
      <w:proofErr w:type="spellStart"/>
      <w:r w:rsidRPr="00DC676C">
        <w:rPr>
          <w:rFonts w:ascii="Times New Roman" w:hAnsi="Times New Roman"/>
          <w:b/>
          <w:bCs/>
          <w:color w:val="000000" w:themeColor="text1"/>
          <w:sz w:val="24"/>
        </w:rPr>
        <w:t>Inimkeskse</w:t>
      </w:r>
      <w:proofErr w:type="spellEnd"/>
      <w:r w:rsidRPr="00DC676C">
        <w:rPr>
          <w:rFonts w:ascii="Times New Roman" w:hAnsi="Times New Roman"/>
          <w:b/>
          <w:bCs/>
          <w:color w:val="000000" w:themeColor="text1"/>
          <w:sz w:val="24"/>
        </w:rPr>
        <w:t xml:space="preserve"> tervishoiu programm</w:t>
      </w:r>
      <w:r>
        <w:rPr>
          <w:rFonts w:ascii="Times New Roman" w:hAnsi="Times New Roman"/>
          <w:color w:val="000000" w:themeColor="text1"/>
          <w:sz w:val="24"/>
        </w:rPr>
        <w:t xml:space="preserve"> </w:t>
      </w:r>
      <w:r w:rsidRPr="672799D4">
        <w:rPr>
          <w:rFonts w:ascii="Times New Roman" w:hAnsi="Times New Roman"/>
          <w:color w:val="000000" w:themeColor="text1"/>
          <w:sz w:val="24"/>
        </w:rPr>
        <w:t>2025</w:t>
      </w:r>
      <w:r>
        <w:rPr>
          <w:rFonts w:ascii="Times New Roman" w:hAnsi="Times New Roman"/>
          <w:color w:val="000000" w:themeColor="text1"/>
          <w:sz w:val="24"/>
        </w:rPr>
        <w:t>–</w:t>
      </w:r>
      <w:r w:rsidRPr="672799D4">
        <w:rPr>
          <w:rFonts w:ascii="Times New Roman" w:hAnsi="Times New Roman"/>
          <w:color w:val="000000" w:themeColor="text1"/>
          <w:sz w:val="24"/>
        </w:rPr>
        <w:t>2028 näeb ette</w:t>
      </w:r>
      <w:r>
        <w:rPr>
          <w:rFonts w:ascii="Times New Roman" w:hAnsi="Times New Roman"/>
          <w:color w:val="000000" w:themeColor="text1"/>
          <w:sz w:val="24"/>
        </w:rPr>
        <w:t>, et</w:t>
      </w:r>
      <w:r w:rsidRPr="672799D4">
        <w:rPr>
          <w:rFonts w:ascii="Times New Roman" w:hAnsi="Times New Roman"/>
          <w:color w:val="000000" w:themeColor="text1"/>
          <w:sz w:val="24"/>
        </w:rPr>
        <w:t xml:space="preserve"> personaalmeditsiini pikaajalise programmi 2024–2034 tegevuste elluviimiseks kohandatakse õigusruum, luuakse geeninõustaja kutse ning alustatakse polügeensel riskiskooril põhinevate teenuste pakkumist. Oluline on liikuda täpsemate sõeluuringute suunas, mille tõhusus on leidnud kinnitust teadusuuringutes ja lisaks vanusele arvestatakse ka personaalseid riskitegureid.</w:t>
      </w:r>
      <w:commentRangeStart w:id="11"/>
      <w:r w:rsidRPr="672799D4">
        <w:rPr>
          <w:rStyle w:val="Allmrkuseviide"/>
          <w:rFonts w:ascii="Times New Roman" w:hAnsi="Times New Roman"/>
          <w:color w:val="000000" w:themeColor="text1"/>
          <w:sz w:val="24"/>
        </w:rPr>
        <w:footnoteReference w:id="15"/>
      </w:r>
      <w:commentRangeEnd w:id="11"/>
      <w:r w:rsidR="00A744FB">
        <w:rPr>
          <w:rStyle w:val="Kommentaariviide"/>
        </w:rPr>
        <w:commentReference w:id="11"/>
      </w:r>
      <w:r w:rsidRPr="672799D4">
        <w:rPr>
          <w:rFonts w:ascii="Times New Roman" w:hAnsi="Times New Roman"/>
          <w:color w:val="000000" w:themeColor="text1"/>
          <w:sz w:val="24"/>
        </w:rPr>
        <w:t xml:space="preserve"> Programm aitab saavutada </w:t>
      </w:r>
      <w:r>
        <w:rPr>
          <w:rFonts w:ascii="Times New Roman" w:hAnsi="Times New Roman"/>
          <w:color w:val="000000" w:themeColor="text1"/>
          <w:sz w:val="24"/>
        </w:rPr>
        <w:t>r</w:t>
      </w:r>
      <w:r w:rsidRPr="672799D4">
        <w:rPr>
          <w:rFonts w:ascii="Times New Roman" w:hAnsi="Times New Roman"/>
          <w:color w:val="000000" w:themeColor="text1"/>
          <w:sz w:val="24"/>
        </w:rPr>
        <w:t>ahvastiku tervise arengukava 2020–2030 alaeesmärki „</w:t>
      </w:r>
      <w:proofErr w:type="spellStart"/>
      <w:r w:rsidRPr="672799D4">
        <w:rPr>
          <w:rFonts w:ascii="Times New Roman" w:hAnsi="Times New Roman"/>
          <w:color w:val="000000" w:themeColor="text1"/>
          <w:sz w:val="24"/>
        </w:rPr>
        <w:t>Inimkeskne</w:t>
      </w:r>
      <w:proofErr w:type="spellEnd"/>
      <w:r w:rsidRPr="672799D4">
        <w:rPr>
          <w:rFonts w:ascii="Times New Roman" w:hAnsi="Times New Roman"/>
          <w:color w:val="000000" w:themeColor="text1"/>
          <w:sz w:val="24"/>
        </w:rPr>
        <w:t xml:space="preserve"> tervishoid“. Programm panustab oma tegevustega Vabariigi Valitsuse tegevusprogrammis seatud eesmärkide ja ülesannete täitmis</w:t>
      </w:r>
      <w:r>
        <w:rPr>
          <w:rFonts w:ascii="Times New Roman" w:hAnsi="Times New Roman"/>
          <w:color w:val="000000" w:themeColor="text1"/>
          <w:sz w:val="24"/>
        </w:rPr>
        <w:t>se ja</w:t>
      </w:r>
      <w:r w:rsidRPr="672799D4">
        <w:rPr>
          <w:rFonts w:ascii="Times New Roman" w:hAnsi="Times New Roman"/>
          <w:color w:val="000000" w:themeColor="text1"/>
          <w:sz w:val="24"/>
        </w:rPr>
        <w:t xml:space="preserve"> riigi pikaajalise arengustrateegia „</w:t>
      </w:r>
      <w:r w:rsidRPr="00DC676C">
        <w:rPr>
          <w:rFonts w:ascii="Times New Roman" w:hAnsi="Times New Roman"/>
          <w:b/>
          <w:bCs/>
          <w:color w:val="000000" w:themeColor="text1"/>
          <w:sz w:val="24"/>
        </w:rPr>
        <w:t>Eesti 2035</w:t>
      </w:r>
      <w:r w:rsidRPr="672799D4">
        <w:rPr>
          <w:rFonts w:ascii="Times New Roman" w:hAnsi="Times New Roman"/>
          <w:color w:val="000000" w:themeColor="text1"/>
          <w:sz w:val="24"/>
        </w:rPr>
        <w:t>“ muutustesse</w:t>
      </w:r>
      <w:r>
        <w:rPr>
          <w:rFonts w:ascii="Times New Roman" w:hAnsi="Times New Roman"/>
          <w:color w:val="000000" w:themeColor="text1"/>
          <w:sz w:val="24"/>
        </w:rPr>
        <w:t>, k</w:t>
      </w:r>
      <w:r w:rsidRPr="672799D4">
        <w:rPr>
          <w:rFonts w:ascii="Times New Roman" w:hAnsi="Times New Roman"/>
          <w:color w:val="000000" w:themeColor="text1"/>
          <w:sz w:val="24"/>
        </w:rPr>
        <w:t>ujunda</w:t>
      </w:r>
      <w:r>
        <w:rPr>
          <w:rFonts w:ascii="Times New Roman" w:hAnsi="Times New Roman"/>
          <w:color w:val="000000" w:themeColor="text1"/>
          <w:sz w:val="24"/>
        </w:rPr>
        <w:t>da</w:t>
      </w:r>
      <w:r w:rsidRPr="672799D4">
        <w:rPr>
          <w:rFonts w:ascii="Times New Roman" w:hAnsi="Times New Roman"/>
          <w:color w:val="000000" w:themeColor="text1"/>
          <w:sz w:val="24"/>
        </w:rPr>
        <w:t xml:space="preserve"> elukeskkonna ning inimeste hoiakuid ja käitumist tervist ja keskkonda hoidvaks ning vähend</w:t>
      </w:r>
      <w:r>
        <w:rPr>
          <w:rFonts w:ascii="Times New Roman" w:hAnsi="Times New Roman"/>
          <w:color w:val="000000" w:themeColor="text1"/>
          <w:sz w:val="24"/>
        </w:rPr>
        <w:t>ades</w:t>
      </w:r>
      <w:r w:rsidRPr="672799D4">
        <w:rPr>
          <w:rFonts w:ascii="Times New Roman" w:hAnsi="Times New Roman"/>
          <w:color w:val="000000" w:themeColor="text1"/>
          <w:sz w:val="24"/>
        </w:rPr>
        <w:t xml:space="preserve"> riskikäitumist</w:t>
      </w:r>
      <w:r>
        <w:rPr>
          <w:rFonts w:ascii="Times New Roman" w:hAnsi="Times New Roman"/>
          <w:color w:val="000000" w:themeColor="text1"/>
          <w:sz w:val="24"/>
        </w:rPr>
        <w:t>, n</w:t>
      </w:r>
      <w:r w:rsidRPr="672799D4">
        <w:rPr>
          <w:rFonts w:ascii="Times New Roman" w:hAnsi="Times New Roman"/>
          <w:color w:val="000000" w:themeColor="text1"/>
          <w:sz w:val="24"/>
        </w:rPr>
        <w:t>üüdisajasta</w:t>
      </w:r>
      <w:r>
        <w:rPr>
          <w:rFonts w:ascii="Times New Roman" w:hAnsi="Times New Roman"/>
          <w:color w:val="000000" w:themeColor="text1"/>
          <w:sz w:val="24"/>
        </w:rPr>
        <w:t xml:space="preserve">da </w:t>
      </w:r>
      <w:r w:rsidRPr="672799D4">
        <w:rPr>
          <w:rFonts w:ascii="Times New Roman" w:hAnsi="Times New Roman"/>
          <w:color w:val="000000" w:themeColor="text1"/>
          <w:sz w:val="24"/>
        </w:rPr>
        <w:t>töötervishoi</w:t>
      </w:r>
      <w:r>
        <w:rPr>
          <w:rFonts w:ascii="Times New Roman" w:hAnsi="Times New Roman"/>
          <w:color w:val="000000" w:themeColor="text1"/>
          <w:sz w:val="24"/>
        </w:rPr>
        <w:t>du</w:t>
      </w:r>
      <w:r w:rsidRPr="672799D4">
        <w:rPr>
          <w:rFonts w:ascii="Times New Roman" w:hAnsi="Times New Roman"/>
          <w:color w:val="000000" w:themeColor="text1"/>
          <w:sz w:val="24"/>
        </w:rPr>
        <w:t xml:space="preserve"> ja vähend</w:t>
      </w:r>
      <w:r>
        <w:rPr>
          <w:rFonts w:ascii="Times New Roman" w:hAnsi="Times New Roman"/>
          <w:color w:val="000000" w:themeColor="text1"/>
          <w:sz w:val="24"/>
        </w:rPr>
        <w:t>ad</w:t>
      </w:r>
      <w:r w:rsidRPr="672799D4">
        <w:rPr>
          <w:rFonts w:ascii="Times New Roman" w:hAnsi="Times New Roman"/>
          <w:color w:val="000000" w:themeColor="text1"/>
          <w:sz w:val="24"/>
        </w:rPr>
        <w:t>e</w:t>
      </w:r>
      <w:r>
        <w:rPr>
          <w:rFonts w:ascii="Times New Roman" w:hAnsi="Times New Roman"/>
          <w:color w:val="000000" w:themeColor="text1"/>
          <w:sz w:val="24"/>
        </w:rPr>
        <w:t>s</w:t>
      </w:r>
      <w:r w:rsidRPr="672799D4">
        <w:rPr>
          <w:rFonts w:ascii="Times New Roman" w:hAnsi="Times New Roman"/>
          <w:color w:val="000000" w:themeColor="text1"/>
          <w:sz w:val="24"/>
        </w:rPr>
        <w:t xml:space="preserve"> inimeste töövõimekadu</w:t>
      </w:r>
      <w:r>
        <w:rPr>
          <w:rFonts w:ascii="Times New Roman" w:hAnsi="Times New Roman"/>
          <w:color w:val="000000" w:themeColor="text1"/>
          <w:sz w:val="24"/>
        </w:rPr>
        <w:t xml:space="preserve"> ja</w:t>
      </w:r>
      <w:r w:rsidRPr="672799D4">
        <w:rPr>
          <w:rFonts w:ascii="Times New Roman" w:hAnsi="Times New Roman"/>
          <w:color w:val="000000" w:themeColor="text1"/>
          <w:sz w:val="24"/>
        </w:rPr>
        <w:t xml:space="preserve"> </w:t>
      </w:r>
      <w:r>
        <w:rPr>
          <w:rFonts w:ascii="Times New Roman" w:hAnsi="Times New Roman"/>
          <w:color w:val="000000" w:themeColor="text1"/>
          <w:sz w:val="24"/>
        </w:rPr>
        <w:t>l</w:t>
      </w:r>
      <w:r w:rsidRPr="672799D4">
        <w:rPr>
          <w:rFonts w:ascii="Times New Roman" w:hAnsi="Times New Roman"/>
          <w:color w:val="000000" w:themeColor="text1"/>
          <w:sz w:val="24"/>
        </w:rPr>
        <w:t>õimi</w:t>
      </w:r>
      <w:r>
        <w:rPr>
          <w:rFonts w:ascii="Times New Roman" w:hAnsi="Times New Roman"/>
          <w:color w:val="000000" w:themeColor="text1"/>
          <w:sz w:val="24"/>
        </w:rPr>
        <w:t>da</w:t>
      </w:r>
      <w:r w:rsidRPr="672799D4">
        <w:rPr>
          <w:rFonts w:ascii="Times New Roman" w:hAnsi="Times New Roman"/>
          <w:color w:val="000000" w:themeColor="text1"/>
          <w:sz w:val="24"/>
        </w:rPr>
        <w:t xml:space="preserve"> personaalmeditsiini lahendused tervishoiusüsteemi igapäevategevustesse</w:t>
      </w:r>
      <w:r>
        <w:rPr>
          <w:rFonts w:ascii="Times New Roman" w:hAnsi="Times New Roman"/>
          <w:color w:val="000000" w:themeColor="text1"/>
          <w:sz w:val="24"/>
        </w:rPr>
        <w:t xml:space="preserve">. </w:t>
      </w:r>
      <w:r w:rsidRPr="672799D4">
        <w:rPr>
          <w:rFonts w:ascii="Times New Roman" w:hAnsi="Times New Roman"/>
          <w:color w:val="000000" w:themeColor="text1"/>
          <w:sz w:val="24"/>
        </w:rPr>
        <w:t xml:space="preserve">Samuti aitab </w:t>
      </w:r>
      <w:proofErr w:type="spellStart"/>
      <w:r w:rsidRPr="672799D4">
        <w:rPr>
          <w:rFonts w:ascii="Times New Roman" w:hAnsi="Times New Roman"/>
          <w:color w:val="000000" w:themeColor="text1"/>
          <w:sz w:val="24"/>
        </w:rPr>
        <w:t>inimkeskse</w:t>
      </w:r>
      <w:proofErr w:type="spellEnd"/>
      <w:r w:rsidRPr="672799D4">
        <w:rPr>
          <w:rFonts w:ascii="Times New Roman" w:hAnsi="Times New Roman"/>
          <w:color w:val="000000" w:themeColor="text1"/>
          <w:sz w:val="24"/>
        </w:rPr>
        <w:t xml:space="preserve"> tervishoiu programm kaasa „Eesti 2035“ mõõdikute</w:t>
      </w:r>
      <w:r>
        <w:rPr>
          <w:rFonts w:ascii="Times New Roman" w:hAnsi="Times New Roman"/>
          <w:color w:val="000000" w:themeColor="text1"/>
          <w:sz w:val="24"/>
        </w:rPr>
        <w:t xml:space="preserve">ga nagu </w:t>
      </w:r>
      <w:r w:rsidRPr="672799D4">
        <w:rPr>
          <w:rFonts w:ascii="Times New Roman" w:hAnsi="Times New Roman"/>
          <w:color w:val="000000" w:themeColor="text1"/>
          <w:sz w:val="24"/>
        </w:rPr>
        <w:t>„Tervena elada jäänud aastad“</w:t>
      </w:r>
      <w:r>
        <w:rPr>
          <w:rFonts w:ascii="Times New Roman" w:hAnsi="Times New Roman"/>
          <w:color w:val="000000" w:themeColor="text1"/>
          <w:sz w:val="24"/>
        </w:rPr>
        <w:t xml:space="preserve">. </w:t>
      </w:r>
      <w:r w:rsidRPr="672799D4">
        <w:rPr>
          <w:rFonts w:ascii="Times New Roman" w:hAnsi="Times New Roman"/>
          <w:color w:val="000000" w:themeColor="text1"/>
          <w:sz w:val="24"/>
        </w:rPr>
        <w:t>Programm panustab ÜRO säästva arengu eesmär</w:t>
      </w:r>
      <w:r>
        <w:rPr>
          <w:rFonts w:ascii="Times New Roman" w:hAnsi="Times New Roman"/>
          <w:color w:val="000000" w:themeColor="text1"/>
          <w:sz w:val="24"/>
        </w:rPr>
        <w:t xml:space="preserve">ki </w:t>
      </w:r>
      <w:r w:rsidRPr="672799D4">
        <w:rPr>
          <w:rFonts w:ascii="Times New Roman" w:hAnsi="Times New Roman"/>
          <w:color w:val="000000" w:themeColor="text1"/>
          <w:sz w:val="24"/>
        </w:rPr>
        <w:t xml:space="preserve"> „Heaolu ja tervis“ ning inimesekesksesse mõtte- ja tegutsemisviisi, kus nähakse teenuseid kasutavaid inimesi võrdsete partnerite</w:t>
      </w:r>
      <w:r>
        <w:rPr>
          <w:rFonts w:ascii="Times New Roman" w:hAnsi="Times New Roman"/>
          <w:color w:val="000000" w:themeColor="text1"/>
          <w:sz w:val="24"/>
        </w:rPr>
        <w:t>na</w:t>
      </w:r>
      <w:r w:rsidRPr="672799D4">
        <w:rPr>
          <w:rFonts w:ascii="Times New Roman" w:hAnsi="Times New Roman"/>
          <w:color w:val="000000" w:themeColor="text1"/>
          <w:sz w:val="24"/>
        </w:rPr>
        <w:t xml:space="preserve"> kõikides tegevuste elluviimise etappides.</w:t>
      </w:r>
    </w:p>
    <w:p w14:paraId="31A458EE" w14:textId="77777777" w:rsidR="00082CCE" w:rsidRDefault="00082CCE" w:rsidP="00082CCE">
      <w:pPr>
        <w:rPr>
          <w:rFonts w:ascii="Times New Roman" w:hAnsi="Times New Roman"/>
          <w:color w:val="000000" w:themeColor="text1"/>
          <w:sz w:val="24"/>
        </w:rPr>
      </w:pPr>
    </w:p>
    <w:p w14:paraId="6D2E1518" w14:textId="1CD850E6" w:rsidR="00082CCE" w:rsidRDefault="00082CCE" w:rsidP="00082CCE">
      <w:pPr>
        <w:rPr>
          <w:rFonts w:ascii="Times New Roman" w:hAnsi="Times New Roman"/>
          <w:color w:val="000000" w:themeColor="text1"/>
          <w:sz w:val="24"/>
        </w:rPr>
      </w:pPr>
      <w:r w:rsidRPr="672799D4">
        <w:rPr>
          <w:rFonts w:ascii="Times New Roman" w:hAnsi="Times New Roman"/>
          <w:color w:val="000000" w:themeColor="text1"/>
          <w:sz w:val="24"/>
        </w:rPr>
        <w:t xml:space="preserve">Arvestades, et </w:t>
      </w:r>
      <w:proofErr w:type="spellStart"/>
      <w:r w:rsidRPr="672799D4">
        <w:rPr>
          <w:rFonts w:ascii="Times New Roman" w:hAnsi="Times New Roman"/>
          <w:color w:val="000000" w:themeColor="text1"/>
          <w:sz w:val="24"/>
        </w:rPr>
        <w:t>inimkeskne</w:t>
      </w:r>
      <w:proofErr w:type="spellEnd"/>
      <w:r w:rsidRPr="672799D4">
        <w:rPr>
          <w:rFonts w:ascii="Times New Roman" w:hAnsi="Times New Roman"/>
          <w:color w:val="000000" w:themeColor="text1"/>
          <w:sz w:val="24"/>
        </w:rPr>
        <w:t xml:space="preserve"> lähenemine ja individuaalse vastutuse suurenemine muutuvad ülemaailmselt järjest enam kaasaegse tervishoiusüsteemi osaks, omavad personaalmeditsiini teenuste arendamine </w:t>
      </w:r>
      <w:r>
        <w:rPr>
          <w:rFonts w:ascii="Times New Roman" w:hAnsi="Times New Roman"/>
          <w:color w:val="000000" w:themeColor="text1"/>
          <w:sz w:val="24"/>
        </w:rPr>
        <w:t>ja</w:t>
      </w:r>
      <w:r w:rsidRPr="672799D4">
        <w:rPr>
          <w:rFonts w:ascii="Times New Roman" w:hAnsi="Times New Roman"/>
          <w:color w:val="000000" w:themeColor="text1"/>
          <w:sz w:val="24"/>
        </w:rPr>
        <w:t xml:space="preserve"> läbivalt kogu tervisesüsteemis protsesside muutmine olulist majanduspotentsiaali.</w:t>
      </w:r>
      <w:r w:rsidRPr="672799D4">
        <w:rPr>
          <w:rStyle w:val="Allmrkuseviide"/>
          <w:rFonts w:ascii="Times New Roman" w:hAnsi="Times New Roman"/>
          <w:color w:val="000000" w:themeColor="text1"/>
          <w:sz w:val="24"/>
        </w:rPr>
        <w:footnoteReference w:id="16"/>
      </w:r>
    </w:p>
    <w:p w14:paraId="100766B1" w14:textId="77777777" w:rsidR="00082CCE" w:rsidRPr="006B2EA5" w:rsidRDefault="00082CCE" w:rsidP="00082CCE">
      <w:pPr>
        <w:rPr>
          <w:rFonts w:ascii="Times New Roman" w:hAnsi="Times New Roman"/>
          <w:color w:val="000000" w:themeColor="text1"/>
          <w:sz w:val="24"/>
        </w:rPr>
      </w:pPr>
    </w:p>
    <w:p w14:paraId="6B9D5D40" w14:textId="7A270CEF" w:rsidR="00D000CC" w:rsidRDefault="19FFEF51" w:rsidP="0016210D">
      <w:r w:rsidRPr="08FC878B">
        <w:rPr>
          <w:rFonts w:ascii="Times New Roman" w:hAnsi="Times New Roman"/>
          <w:color w:val="000000" w:themeColor="text1"/>
          <w:sz w:val="24"/>
        </w:rPr>
        <w:lastRenderedPageBreak/>
        <w:t>Seaduseelnõu lähtekoht</w:t>
      </w:r>
      <w:r w:rsidR="00EA4E8D">
        <w:rPr>
          <w:rFonts w:ascii="Times New Roman" w:hAnsi="Times New Roman"/>
          <w:color w:val="000000" w:themeColor="text1"/>
          <w:sz w:val="24"/>
        </w:rPr>
        <w:t>adeks</w:t>
      </w:r>
      <w:r w:rsidRPr="08FC878B">
        <w:rPr>
          <w:rFonts w:ascii="Times New Roman" w:hAnsi="Times New Roman"/>
          <w:color w:val="000000" w:themeColor="text1"/>
          <w:sz w:val="24"/>
        </w:rPr>
        <w:t xml:space="preserve"> on </w:t>
      </w:r>
      <w:r w:rsidR="00B16156" w:rsidRPr="08FC878B">
        <w:rPr>
          <w:rFonts w:ascii="Times New Roman" w:hAnsi="Times New Roman"/>
          <w:color w:val="000000" w:themeColor="text1"/>
          <w:sz w:val="24"/>
        </w:rPr>
        <w:t>võtta suund</w:t>
      </w:r>
      <w:r w:rsidR="00B16156">
        <w:rPr>
          <w:rFonts w:ascii="Times New Roman" w:hAnsi="Times New Roman"/>
          <w:color w:val="000000" w:themeColor="text1"/>
          <w:sz w:val="24"/>
        </w:rPr>
        <w:t>, mis toetab</w:t>
      </w:r>
      <w:r w:rsidR="00B16156" w:rsidRPr="08FC878B">
        <w:rPr>
          <w:rFonts w:ascii="Times New Roman" w:hAnsi="Times New Roman"/>
          <w:color w:val="000000" w:themeColor="text1"/>
          <w:sz w:val="24"/>
        </w:rPr>
        <w:t xml:space="preserve"> kaasaegsel geenitehnoloogial rajanev</w:t>
      </w:r>
      <w:r w:rsidR="00B16156">
        <w:rPr>
          <w:rFonts w:ascii="Times New Roman" w:hAnsi="Times New Roman"/>
          <w:color w:val="000000" w:themeColor="text1"/>
          <w:sz w:val="24"/>
        </w:rPr>
        <w:t>at</w:t>
      </w:r>
      <w:r w:rsidR="00B16156" w:rsidRPr="08FC878B">
        <w:rPr>
          <w:rFonts w:ascii="Times New Roman" w:hAnsi="Times New Roman"/>
          <w:color w:val="000000" w:themeColor="text1"/>
          <w:sz w:val="24"/>
        </w:rPr>
        <w:t xml:space="preserve"> personaalse</w:t>
      </w:r>
      <w:r w:rsidR="00B16156">
        <w:rPr>
          <w:rFonts w:ascii="Times New Roman" w:hAnsi="Times New Roman"/>
          <w:color w:val="000000" w:themeColor="text1"/>
          <w:sz w:val="24"/>
        </w:rPr>
        <w:t>t</w:t>
      </w:r>
      <w:r w:rsidR="00B16156" w:rsidRPr="08FC878B">
        <w:rPr>
          <w:rFonts w:ascii="Times New Roman" w:hAnsi="Times New Roman"/>
          <w:color w:val="000000" w:themeColor="text1"/>
          <w:sz w:val="24"/>
        </w:rPr>
        <w:t xml:space="preserve"> meditsiini ja geneetilistel andmetel põhinevate teenuste tekkimist</w:t>
      </w:r>
      <w:r w:rsidR="00B16156">
        <w:rPr>
          <w:rFonts w:ascii="Times New Roman" w:hAnsi="Times New Roman"/>
          <w:color w:val="000000" w:themeColor="text1"/>
          <w:sz w:val="24"/>
        </w:rPr>
        <w:t>.</w:t>
      </w:r>
      <w:commentRangeStart w:id="12"/>
      <w:r w:rsidR="00B16156" w:rsidRPr="08FC878B">
        <w:rPr>
          <w:rStyle w:val="Allmrkuseviide"/>
          <w:rFonts w:ascii="Times New Roman" w:hAnsi="Times New Roman"/>
          <w:color w:val="000000" w:themeColor="text1"/>
          <w:sz w:val="24"/>
        </w:rPr>
        <w:footnoteReference w:id="17"/>
      </w:r>
      <w:commentRangeEnd w:id="12"/>
      <w:r w:rsidR="00CB2314">
        <w:rPr>
          <w:rStyle w:val="Kommentaariviide"/>
        </w:rPr>
        <w:commentReference w:id="12"/>
      </w:r>
      <w:r w:rsidR="00B16156">
        <w:rPr>
          <w:rFonts w:ascii="Times New Roman" w:hAnsi="Times New Roman"/>
          <w:color w:val="000000" w:themeColor="text1"/>
          <w:sz w:val="24"/>
        </w:rPr>
        <w:t xml:space="preserve"> Seda toetavad nii </w:t>
      </w:r>
      <w:r w:rsidR="000174E7" w:rsidRPr="00E85263">
        <w:rPr>
          <w:rFonts w:ascii="Times New Roman" w:hAnsi="Times New Roman"/>
          <w:b/>
          <w:bCs/>
          <w:color w:val="000000" w:themeColor="text1"/>
          <w:sz w:val="24"/>
        </w:rPr>
        <w:t>r</w:t>
      </w:r>
      <w:r w:rsidRPr="00E85263">
        <w:rPr>
          <w:rFonts w:ascii="Times New Roman" w:hAnsi="Times New Roman"/>
          <w:b/>
          <w:bCs/>
          <w:color w:val="000000" w:themeColor="text1"/>
          <w:sz w:val="24"/>
        </w:rPr>
        <w:t>ahvastiku tervise arengukava</w:t>
      </w:r>
      <w:r w:rsidRPr="08FC878B">
        <w:rPr>
          <w:rFonts w:ascii="Times New Roman" w:hAnsi="Times New Roman"/>
          <w:color w:val="000000" w:themeColor="text1"/>
          <w:sz w:val="24"/>
        </w:rPr>
        <w:t xml:space="preserve"> 2020–2030</w:t>
      </w:r>
      <w:r w:rsidR="00F97716" w:rsidRPr="08FC878B">
        <w:rPr>
          <w:rStyle w:val="Allmrkuseviide"/>
          <w:rFonts w:ascii="Times New Roman" w:hAnsi="Times New Roman"/>
          <w:color w:val="000000" w:themeColor="text1"/>
          <w:sz w:val="24"/>
        </w:rPr>
        <w:footnoteReference w:id="18"/>
      </w:r>
      <w:r w:rsidR="00E42548">
        <w:rPr>
          <w:rFonts w:ascii="Times New Roman" w:hAnsi="Times New Roman"/>
          <w:color w:val="000000" w:themeColor="text1"/>
          <w:sz w:val="24"/>
        </w:rPr>
        <w:t xml:space="preserve">, </w:t>
      </w:r>
      <w:r w:rsidR="000174E7" w:rsidRPr="00E85263">
        <w:rPr>
          <w:rFonts w:ascii="Times New Roman" w:hAnsi="Times New Roman"/>
          <w:b/>
          <w:bCs/>
          <w:color w:val="000000" w:themeColor="text1"/>
          <w:sz w:val="24"/>
        </w:rPr>
        <w:t>v</w:t>
      </w:r>
      <w:r w:rsidRPr="00E85263">
        <w:rPr>
          <w:rFonts w:ascii="Times New Roman" w:hAnsi="Times New Roman"/>
          <w:b/>
          <w:bCs/>
          <w:color w:val="000000" w:themeColor="text1"/>
          <w:sz w:val="24"/>
        </w:rPr>
        <w:t>ähitõrje tegevuskava</w:t>
      </w:r>
      <w:r w:rsidRPr="08FC878B">
        <w:rPr>
          <w:rFonts w:ascii="Times New Roman" w:hAnsi="Times New Roman"/>
          <w:color w:val="000000" w:themeColor="text1"/>
          <w:sz w:val="24"/>
        </w:rPr>
        <w:t xml:space="preserve"> 2021–2030</w:t>
      </w:r>
      <w:r w:rsidR="00F97716" w:rsidRPr="08FC878B">
        <w:rPr>
          <w:rStyle w:val="Allmrkuseviide"/>
          <w:rFonts w:ascii="Times New Roman" w:hAnsi="Times New Roman"/>
          <w:color w:val="000000" w:themeColor="text1"/>
          <w:sz w:val="24"/>
        </w:rPr>
        <w:footnoteReference w:id="19"/>
      </w:r>
      <w:r w:rsidRPr="08FC878B">
        <w:rPr>
          <w:rFonts w:ascii="Times New Roman" w:hAnsi="Times New Roman"/>
          <w:color w:val="000000" w:themeColor="text1"/>
          <w:sz w:val="24"/>
        </w:rPr>
        <w:t xml:space="preserve"> </w:t>
      </w:r>
      <w:r w:rsidR="00B12774">
        <w:rPr>
          <w:rFonts w:ascii="Times New Roman" w:hAnsi="Times New Roman"/>
          <w:color w:val="000000" w:themeColor="text1"/>
          <w:sz w:val="24"/>
        </w:rPr>
        <w:t xml:space="preserve">ja </w:t>
      </w:r>
      <w:r w:rsidR="00B12774" w:rsidRPr="00E85263">
        <w:rPr>
          <w:rFonts w:ascii="Times New Roman" w:hAnsi="Times New Roman"/>
          <w:b/>
          <w:bCs/>
          <w:color w:val="000000" w:themeColor="text1"/>
          <w:sz w:val="24"/>
        </w:rPr>
        <w:t>p</w:t>
      </w:r>
      <w:r w:rsidR="4EF24042" w:rsidRPr="00E85263">
        <w:rPr>
          <w:rFonts w:ascii="Times New Roman" w:hAnsi="Times New Roman"/>
          <w:b/>
          <w:bCs/>
          <w:color w:val="000000" w:themeColor="text1"/>
          <w:sz w:val="24"/>
        </w:rPr>
        <w:t>ersonaalmeditsiini pikaajali</w:t>
      </w:r>
      <w:r w:rsidR="00B16156" w:rsidRPr="00E85263">
        <w:rPr>
          <w:rFonts w:ascii="Times New Roman" w:hAnsi="Times New Roman"/>
          <w:b/>
          <w:bCs/>
          <w:color w:val="000000" w:themeColor="text1"/>
          <w:sz w:val="24"/>
        </w:rPr>
        <w:t>ne</w:t>
      </w:r>
      <w:r w:rsidR="4EF24042" w:rsidRPr="00E85263">
        <w:rPr>
          <w:rFonts w:ascii="Times New Roman" w:hAnsi="Times New Roman"/>
          <w:b/>
          <w:bCs/>
          <w:color w:val="000000" w:themeColor="text1"/>
          <w:sz w:val="24"/>
        </w:rPr>
        <w:t xml:space="preserve"> programm</w:t>
      </w:r>
      <w:r w:rsidR="4EF24042" w:rsidRPr="08FC878B">
        <w:rPr>
          <w:rFonts w:ascii="Times New Roman" w:hAnsi="Times New Roman"/>
          <w:color w:val="000000" w:themeColor="text1"/>
          <w:sz w:val="24"/>
        </w:rPr>
        <w:t xml:space="preserve"> 2024</w:t>
      </w:r>
      <w:r w:rsidR="00B12774">
        <w:rPr>
          <w:rFonts w:ascii="Times New Roman" w:hAnsi="Times New Roman"/>
          <w:color w:val="000000" w:themeColor="text1"/>
          <w:sz w:val="24"/>
        </w:rPr>
        <w:t>–</w:t>
      </w:r>
      <w:r w:rsidR="4EF24042" w:rsidRPr="08FC878B">
        <w:rPr>
          <w:rFonts w:ascii="Times New Roman" w:hAnsi="Times New Roman"/>
          <w:color w:val="000000" w:themeColor="text1"/>
          <w:sz w:val="24"/>
        </w:rPr>
        <w:t>2034</w:t>
      </w:r>
      <w:r w:rsidR="004922DD" w:rsidRPr="08FC878B">
        <w:rPr>
          <w:rStyle w:val="Allmrkuseviide"/>
          <w:rFonts w:ascii="Times New Roman" w:hAnsi="Times New Roman"/>
          <w:color w:val="000000" w:themeColor="text1"/>
          <w:sz w:val="24"/>
        </w:rPr>
        <w:footnoteReference w:id="20"/>
      </w:r>
      <w:r w:rsidR="00B16156">
        <w:rPr>
          <w:rFonts w:ascii="Times New Roman" w:hAnsi="Times New Roman"/>
          <w:color w:val="000000" w:themeColor="text1"/>
          <w:sz w:val="24"/>
        </w:rPr>
        <w:t xml:space="preserve">. </w:t>
      </w:r>
      <w:r w:rsidR="264EAC47" w:rsidRPr="08FC878B">
        <w:rPr>
          <w:rFonts w:ascii="Times New Roman" w:hAnsi="Times New Roman"/>
          <w:sz w:val="24"/>
        </w:rPr>
        <w:t>Vabariigi Valitsuse uuendatud tegevusplaan on seda eesmärki täpsustanud</w:t>
      </w:r>
      <w:r w:rsidR="00B16156">
        <w:rPr>
          <w:rFonts w:ascii="Times New Roman" w:hAnsi="Times New Roman"/>
          <w:sz w:val="24"/>
        </w:rPr>
        <w:t>, seades eesmärgiks</w:t>
      </w:r>
      <w:r w:rsidR="264EAC47" w:rsidRPr="08FC878B">
        <w:rPr>
          <w:rFonts w:ascii="Times New Roman" w:hAnsi="Times New Roman"/>
          <w:sz w:val="24"/>
        </w:rPr>
        <w:t xml:space="preserve"> </w:t>
      </w:r>
      <w:r w:rsidR="00B16156">
        <w:rPr>
          <w:rFonts w:ascii="Times New Roman" w:hAnsi="Times New Roman"/>
          <w:color w:val="000000" w:themeColor="text1"/>
          <w:sz w:val="24"/>
        </w:rPr>
        <w:t>t</w:t>
      </w:r>
      <w:r w:rsidR="264EAC47" w:rsidRPr="08FC878B">
        <w:rPr>
          <w:rFonts w:ascii="Times New Roman" w:hAnsi="Times New Roman"/>
          <w:color w:val="000000" w:themeColor="text1"/>
          <w:sz w:val="24"/>
        </w:rPr>
        <w:t xml:space="preserve">erviseandmete </w:t>
      </w:r>
      <w:proofErr w:type="spellStart"/>
      <w:r w:rsidR="264EAC47" w:rsidRPr="08FC878B">
        <w:rPr>
          <w:rFonts w:ascii="Times New Roman" w:hAnsi="Times New Roman"/>
          <w:color w:val="000000" w:themeColor="text1"/>
          <w:sz w:val="24"/>
        </w:rPr>
        <w:t>väärindami</w:t>
      </w:r>
      <w:r w:rsidR="00B16156">
        <w:rPr>
          <w:rFonts w:ascii="Times New Roman" w:hAnsi="Times New Roman"/>
          <w:color w:val="000000" w:themeColor="text1"/>
          <w:sz w:val="24"/>
        </w:rPr>
        <w:t>se</w:t>
      </w:r>
      <w:proofErr w:type="spellEnd"/>
      <w:r w:rsidR="264EAC47" w:rsidRPr="08FC878B">
        <w:rPr>
          <w:rFonts w:ascii="Times New Roman" w:hAnsi="Times New Roman"/>
          <w:color w:val="000000" w:themeColor="text1"/>
          <w:sz w:val="24"/>
        </w:rPr>
        <w:t xml:space="preserve"> ja personaalmeditsiini potentsiaal</w:t>
      </w:r>
      <w:r w:rsidR="00B16156">
        <w:rPr>
          <w:rFonts w:ascii="Times New Roman" w:hAnsi="Times New Roman"/>
          <w:color w:val="000000" w:themeColor="text1"/>
          <w:sz w:val="24"/>
        </w:rPr>
        <w:t>i, mida</w:t>
      </w:r>
      <w:r w:rsidR="264EAC47" w:rsidRPr="08FC878B">
        <w:rPr>
          <w:rFonts w:ascii="Times New Roman" w:hAnsi="Times New Roman"/>
          <w:color w:val="000000" w:themeColor="text1"/>
          <w:sz w:val="24"/>
        </w:rPr>
        <w:t xml:space="preserve"> tuleb senisest ulatuslikumalt kasutusele võtta teaduses, ettevõtluses ja tervishoiuteenuste osutamisel</w:t>
      </w:r>
      <w:r w:rsidR="00B16156">
        <w:rPr>
          <w:rFonts w:ascii="Times New Roman" w:hAnsi="Times New Roman"/>
          <w:color w:val="000000" w:themeColor="text1"/>
          <w:sz w:val="24"/>
        </w:rPr>
        <w:t xml:space="preserve">, sh lähtudes </w:t>
      </w:r>
      <w:r w:rsidR="00B16156">
        <w:rPr>
          <w:rFonts w:ascii="Times New Roman" w:hAnsi="Times New Roman"/>
          <w:sz w:val="24"/>
        </w:rPr>
        <w:t>a</w:t>
      </w:r>
      <w:r w:rsidR="264EAC47" w:rsidRPr="08FC878B">
        <w:rPr>
          <w:rFonts w:ascii="Times New Roman" w:hAnsi="Times New Roman"/>
          <w:sz w:val="24"/>
        </w:rPr>
        <w:t>ndme- ja vajaduspõhiste (personaalse riigi) teenuste arendamise</w:t>
      </w:r>
      <w:r w:rsidR="00B16156">
        <w:rPr>
          <w:rFonts w:ascii="Times New Roman" w:hAnsi="Times New Roman"/>
          <w:sz w:val="24"/>
        </w:rPr>
        <w:t>st</w:t>
      </w:r>
      <w:r w:rsidR="264EAC47" w:rsidRPr="08FC878B">
        <w:rPr>
          <w:rFonts w:ascii="Times New Roman" w:hAnsi="Times New Roman"/>
          <w:sz w:val="24"/>
        </w:rPr>
        <w:t xml:space="preserve"> ja taga</w:t>
      </w:r>
      <w:r w:rsidR="00B16156">
        <w:rPr>
          <w:rFonts w:ascii="Times New Roman" w:hAnsi="Times New Roman"/>
          <w:sz w:val="24"/>
        </w:rPr>
        <w:t>des</w:t>
      </w:r>
      <w:r w:rsidR="264EAC47" w:rsidRPr="08FC878B">
        <w:rPr>
          <w:rFonts w:ascii="Times New Roman" w:hAnsi="Times New Roman"/>
          <w:sz w:val="24"/>
        </w:rPr>
        <w:t xml:space="preserve"> ristkasutus</w:t>
      </w:r>
      <w:r w:rsidR="00B16156">
        <w:rPr>
          <w:rFonts w:ascii="Times New Roman" w:hAnsi="Times New Roman"/>
          <w:sz w:val="24"/>
        </w:rPr>
        <w:t>e</w:t>
      </w:r>
      <w:commentRangeStart w:id="13"/>
      <w:r w:rsidR="00100F98" w:rsidRPr="08FC878B">
        <w:rPr>
          <w:rStyle w:val="Allmrkuseviide"/>
          <w:rFonts w:ascii="Times New Roman" w:hAnsi="Times New Roman"/>
          <w:color w:val="000000" w:themeColor="text1"/>
          <w:sz w:val="24"/>
        </w:rPr>
        <w:footnoteReference w:id="21"/>
      </w:r>
      <w:commentRangeEnd w:id="13"/>
      <w:r w:rsidR="00236CA4">
        <w:rPr>
          <w:rStyle w:val="Kommentaariviide"/>
        </w:rPr>
        <w:commentReference w:id="13"/>
      </w:r>
      <w:r w:rsidR="00B16156">
        <w:t>.</w:t>
      </w:r>
      <w:r w:rsidR="00684609">
        <w:t xml:space="preserve"> </w:t>
      </w:r>
      <w:r w:rsidR="12234153" w:rsidRPr="08FC878B">
        <w:rPr>
          <w:rFonts w:ascii="Times New Roman" w:hAnsi="Times New Roman"/>
          <w:sz w:val="24"/>
        </w:rPr>
        <w:t xml:space="preserve">Sotsiaalministeerium on sel eesmärgil </w:t>
      </w:r>
      <w:r w:rsidR="21687340" w:rsidRPr="08FC878B">
        <w:rPr>
          <w:rFonts w:ascii="Times New Roman" w:hAnsi="Times New Roman"/>
          <w:sz w:val="24"/>
        </w:rPr>
        <w:t xml:space="preserve">koostanud </w:t>
      </w:r>
      <w:r w:rsidR="361CAD17" w:rsidRPr="00E85263">
        <w:rPr>
          <w:rFonts w:ascii="Times New Roman" w:hAnsi="Times New Roman"/>
          <w:b/>
          <w:bCs/>
          <w:sz w:val="24"/>
        </w:rPr>
        <w:t>e-tervise strateegia</w:t>
      </w:r>
      <w:r w:rsidR="361CAD17" w:rsidRPr="08FC878B">
        <w:rPr>
          <w:rFonts w:ascii="Times New Roman" w:hAnsi="Times New Roman"/>
          <w:sz w:val="24"/>
        </w:rPr>
        <w:t xml:space="preserve"> 2025</w:t>
      </w:r>
      <w:r w:rsidR="008C135A">
        <w:rPr>
          <w:rFonts w:ascii="Times New Roman" w:hAnsi="Times New Roman"/>
          <w:sz w:val="24"/>
        </w:rPr>
        <w:t>–</w:t>
      </w:r>
      <w:r w:rsidR="361CAD17" w:rsidRPr="08FC878B">
        <w:rPr>
          <w:rFonts w:ascii="Times New Roman" w:hAnsi="Times New Roman"/>
          <w:sz w:val="24"/>
        </w:rPr>
        <w:t>2030</w:t>
      </w:r>
      <w:r w:rsidR="00901732" w:rsidRPr="08FC878B">
        <w:rPr>
          <w:rStyle w:val="Allmrkuseviide"/>
          <w:rFonts w:ascii="Times New Roman" w:hAnsi="Times New Roman"/>
          <w:sz w:val="24"/>
        </w:rPr>
        <w:footnoteReference w:id="22"/>
      </w:r>
      <w:r w:rsidR="00B16156">
        <w:rPr>
          <w:rFonts w:ascii="Times New Roman" w:hAnsi="Times New Roman"/>
          <w:sz w:val="24"/>
        </w:rPr>
        <w:t xml:space="preserve">, </w:t>
      </w:r>
      <w:r w:rsidR="12234153" w:rsidRPr="08FC878B">
        <w:rPr>
          <w:rFonts w:ascii="Times New Roman" w:hAnsi="Times New Roman"/>
          <w:sz w:val="24"/>
        </w:rPr>
        <w:t>et</w:t>
      </w:r>
      <w:r w:rsidR="774352FC" w:rsidRPr="08FC878B">
        <w:rPr>
          <w:rFonts w:ascii="Times New Roman" w:hAnsi="Times New Roman"/>
          <w:sz w:val="24"/>
        </w:rPr>
        <w:t xml:space="preserve"> andmed s</w:t>
      </w:r>
      <w:r w:rsidR="0098054F">
        <w:rPr>
          <w:rFonts w:ascii="Times New Roman" w:hAnsi="Times New Roman"/>
          <w:sz w:val="24"/>
        </w:rPr>
        <w:t>a</w:t>
      </w:r>
      <w:r w:rsidR="774352FC" w:rsidRPr="08FC878B">
        <w:rPr>
          <w:rFonts w:ascii="Times New Roman" w:hAnsi="Times New Roman"/>
          <w:sz w:val="24"/>
        </w:rPr>
        <w:t>aks valdkondlikult nii esmases kui ka teiseses kasutuses</w:t>
      </w:r>
      <w:r w:rsidR="002D2BFB">
        <w:rPr>
          <w:rFonts w:ascii="Times New Roman" w:hAnsi="Times New Roman"/>
          <w:sz w:val="24"/>
        </w:rPr>
        <w:t xml:space="preserve"> </w:t>
      </w:r>
      <w:r w:rsidR="002D2BFB" w:rsidRPr="08FC878B">
        <w:rPr>
          <w:rFonts w:ascii="Times New Roman" w:hAnsi="Times New Roman"/>
          <w:sz w:val="24"/>
        </w:rPr>
        <w:t>veelgi enam väärtust luua</w:t>
      </w:r>
      <w:r w:rsidR="774352FC" w:rsidRPr="08FC878B">
        <w:rPr>
          <w:rFonts w:ascii="Times New Roman" w:hAnsi="Times New Roman"/>
          <w:sz w:val="24"/>
        </w:rPr>
        <w:t>.</w:t>
      </w:r>
    </w:p>
    <w:p w14:paraId="789B9092" w14:textId="520D927E" w:rsidR="00C77360" w:rsidRDefault="00C77360" w:rsidP="0016210D">
      <w:pPr>
        <w:rPr>
          <w:rFonts w:ascii="Times New Roman" w:hAnsi="Times New Roman"/>
          <w:color w:val="000000" w:themeColor="text1"/>
          <w:sz w:val="24"/>
        </w:rPr>
      </w:pPr>
    </w:p>
    <w:p w14:paraId="1B448D46" w14:textId="40A68EF3" w:rsidR="00EE7B6A" w:rsidRPr="005C3109" w:rsidRDefault="00EE7B6A" w:rsidP="73AC4A5F">
      <w:pPr>
        <w:rPr>
          <w:rFonts w:ascii="Times New Roman" w:hAnsi="Times New Roman"/>
          <w:b/>
          <w:bCs/>
          <w:color w:val="000000" w:themeColor="text1"/>
          <w:sz w:val="24"/>
        </w:rPr>
      </w:pPr>
      <w:r w:rsidRPr="005C3109">
        <w:rPr>
          <w:rFonts w:ascii="Times New Roman" w:hAnsi="Times New Roman"/>
          <w:b/>
          <w:bCs/>
          <w:color w:val="000000" w:themeColor="text1"/>
          <w:sz w:val="24"/>
        </w:rPr>
        <w:t>1.3.</w:t>
      </w:r>
      <w:r w:rsidR="00310643" w:rsidRPr="005C3109">
        <w:rPr>
          <w:rFonts w:ascii="Times New Roman" w:hAnsi="Times New Roman"/>
          <w:b/>
          <w:bCs/>
          <w:color w:val="000000" w:themeColor="text1"/>
          <w:sz w:val="24"/>
        </w:rPr>
        <w:t>3</w:t>
      </w:r>
      <w:r w:rsidRPr="005C3109">
        <w:rPr>
          <w:rFonts w:ascii="Times New Roman" w:hAnsi="Times New Roman"/>
          <w:b/>
          <w:bCs/>
          <w:color w:val="000000" w:themeColor="text1"/>
          <w:sz w:val="24"/>
        </w:rPr>
        <w:t>. Personaalmeditsiini arendamise eeldused</w:t>
      </w:r>
    </w:p>
    <w:p w14:paraId="068444DA" w14:textId="77777777" w:rsidR="00EE7B6A" w:rsidRPr="005C3109" w:rsidRDefault="00EE7B6A" w:rsidP="0016210D">
      <w:pPr>
        <w:rPr>
          <w:rFonts w:ascii="Times New Roman" w:hAnsi="Times New Roman"/>
          <w:color w:val="000000" w:themeColor="text1"/>
          <w:sz w:val="24"/>
        </w:rPr>
      </w:pPr>
    </w:p>
    <w:p w14:paraId="28DD8754" w14:textId="77777777" w:rsidR="00EE7B6A" w:rsidRPr="00497062" w:rsidRDefault="00EE7B6A" w:rsidP="00497062">
      <w:pPr>
        <w:rPr>
          <w:rFonts w:ascii="Times New Roman" w:hAnsi="Times New Roman"/>
          <w:sz w:val="24"/>
        </w:rPr>
      </w:pPr>
      <w:r w:rsidRPr="00497062">
        <w:rPr>
          <w:rFonts w:ascii="Times New Roman" w:hAnsi="Times New Roman"/>
          <w:sz w:val="24"/>
        </w:rPr>
        <w:t>Eestis on personaalmeditsiini arendamiseks olemas olulised eeldused:</w:t>
      </w:r>
    </w:p>
    <w:p w14:paraId="12114C15" w14:textId="25D0CFC1" w:rsidR="00EE7B6A" w:rsidRPr="00497062" w:rsidRDefault="00310643" w:rsidP="00721EB3">
      <w:pPr>
        <w:pStyle w:val="Loendilik"/>
        <w:numPr>
          <w:ilvl w:val="0"/>
          <w:numId w:val="32"/>
        </w:numPr>
        <w:rPr>
          <w:rFonts w:ascii="Times New Roman" w:hAnsi="Times New Roman"/>
          <w:sz w:val="24"/>
        </w:rPr>
      </w:pPr>
      <w:r w:rsidRPr="00497062">
        <w:rPr>
          <w:rFonts w:ascii="Times New Roman" w:hAnsi="Times New Roman"/>
          <w:sz w:val="24"/>
        </w:rPr>
        <w:t xml:space="preserve">Olemas on </w:t>
      </w:r>
      <w:r w:rsidR="004109F3" w:rsidRPr="00497062">
        <w:rPr>
          <w:rFonts w:ascii="Times New Roman" w:hAnsi="Times New Roman"/>
          <w:b/>
          <w:bCs/>
          <w:sz w:val="24"/>
        </w:rPr>
        <w:t>geenivaramu</w:t>
      </w:r>
      <w:r w:rsidRPr="00497062">
        <w:rPr>
          <w:rFonts w:ascii="Times New Roman" w:hAnsi="Times New Roman"/>
          <w:sz w:val="24"/>
        </w:rPr>
        <w:t>, mis</w:t>
      </w:r>
      <w:r w:rsidR="00EE7B6A" w:rsidRPr="00497062">
        <w:rPr>
          <w:rFonts w:ascii="Times New Roman" w:hAnsi="Times New Roman"/>
          <w:sz w:val="24"/>
        </w:rPr>
        <w:t xml:space="preserve"> tagab terviseandmete turvalise käitlemise</w:t>
      </w:r>
      <w:r w:rsidR="0008223C" w:rsidRPr="00497062">
        <w:rPr>
          <w:rFonts w:ascii="Times New Roman" w:hAnsi="Times New Roman"/>
          <w:sz w:val="24"/>
        </w:rPr>
        <w:t xml:space="preserve"> </w:t>
      </w:r>
      <w:r w:rsidRPr="00497062">
        <w:rPr>
          <w:rFonts w:ascii="Times New Roman" w:hAnsi="Times New Roman"/>
          <w:sz w:val="24"/>
        </w:rPr>
        <w:t>ja</w:t>
      </w:r>
      <w:r w:rsidR="00A56903" w:rsidRPr="00497062" w:rsidDel="00A56903">
        <w:rPr>
          <w:rFonts w:ascii="Times New Roman" w:hAnsi="Times New Roman"/>
          <w:sz w:val="24"/>
        </w:rPr>
        <w:t xml:space="preserve"> millel on üle 212 000 geenidoonori ehk ligi 20% täisealisest elanikkonnast.</w:t>
      </w:r>
    </w:p>
    <w:p w14:paraId="3CA08870" w14:textId="50B7D907" w:rsidR="00EE7B6A" w:rsidRPr="00497062" w:rsidRDefault="00EE7B6A" w:rsidP="00721EB3">
      <w:pPr>
        <w:pStyle w:val="Loendilik"/>
        <w:numPr>
          <w:ilvl w:val="0"/>
          <w:numId w:val="32"/>
        </w:numPr>
        <w:rPr>
          <w:rFonts w:ascii="Times New Roman" w:hAnsi="Times New Roman"/>
          <w:sz w:val="24"/>
        </w:rPr>
      </w:pPr>
      <w:r w:rsidRPr="00497062">
        <w:rPr>
          <w:rFonts w:ascii="Times New Roman" w:hAnsi="Times New Roman"/>
          <w:sz w:val="24"/>
        </w:rPr>
        <w:t>Geenidoonoritel on</w:t>
      </w:r>
      <w:r w:rsidR="00310643" w:rsidRPr="00497062">
        <w:rPr>
          <w:rFonts w:ascii="Times New Roman" w:hAnsi="Times New Roman"/>
          <w:sz w:val="24"/>
        </w:rPr>
        <w:t xml:space="preserve"> üha kasvav</w:t>
      </w:r>
      <w:r w:rsidRPr="00497062">
        <w:rPr>
          <w:rFonts w:ascii="Times New Roman" w:hAnsi="Times New Roman"/>
          <w:sz w:val="24"/>
        </w:rPr>
        <w:t xml:space="preserve"> tahe ja </w:t>
      </w:r>
      <w:r w:rsidRPr="00497062">
        <w:rPr>
          <w:rFonts w:ascii="Times New Roman" w:hAnsi="Times New Roman"/>
          <w:b/>
          <w:bCs/>
          <w:sz w:val="24"/>
        </w:rPr>
        <w:t>ootus saada tagasisidet oma pärilikkuse riskide kohta</w:t>
      </w:r>
      <w:r w:rsidRPr="00497062">
        <w:rPr>
          <w:rFonts w:ascii="Times New Roman" w:hAnsi="Times New Roman"/>
          <w:sz w:val="24"/>
        </w:rPr>
        <w:t>.</w:t>
      </w:r>
      <w:commentRangeStart w:id="14"/>
      <w:r w:rsidRPr="00497062">
        <w:rPr>
          <w:rStyle w:val="Allmrkuseviide"/>
          <w:rFonts w:ascii="Times New Roman" w:hAnsi="Times New Roman"/>
          <w:sz w:val="24"/>
        </w:rPr>
        <w:footnoteReference w:id="23"/>
      </w:r>
      <w:commentRangeEnd w:id="14"/>
      <w:r w:rsidR="003B3073">
        <w:rPr>
          <w:rStyle w:val="Kommentaariviide"/>
        </w:rPr>
        <w:commentReference w:id="14"/>
      </w:r>
    </w:p>
    <w:p w14:paraId="2C9AEAB3" w14:textId="170D13D7" w:rsidR="00EE7B6A" w:rsidRPr="00497062" w:rsidRDefault="00A56903" w:rsidP="00721EB3">
      <w:pPr>
        <w:pStyle w:val="Loendilik"/>
        <w:numPr>
          <w:ilvl w:val="0"/>
          <w:numId w:val="32"/>
        </w:numPr>
        <w:rPr>
          <w:rFonts w:ascii="Times New Roman" w:hAnsi="Times New Roman"/>
          <w:sz w:val="24"/>
        </w:rPr>
      </w:pPr>
      <w:r w:rsidRPr="00497062">
        <w:rPr>
          <w:rFonts w:ascii="Times New Roman" w:hAnsi="Times New Roman"/>
          <w:b/>
          <w:bCs/>
          <w:sz w:val="24"/>
        </w:rPr>
        <w:t>Eestis on loodud vajalik IT-taristu</w:t>
      </w:r>
      <w:r w:rsidRPr="00497062">
        <w:rPr>
          <w:rFonts w:ascii="Times New Roman" w:hAnsi="Times New Roman"/>
          <w:sz w:val="24"/>
        </w:rPr>
        <w:t xml:space="preserve">, mille abil plaanitakse lähiaastatel juurutada geneetilistel andmetel põhinevaid teenuseid – näiteks varajane vähidiagnostika ja geneetilise info põhine ravimite sobivuse hindamine. </w:t>
      </w:r>
    </w:p>
    <w:p w14:paraId="4E2AA9B2" w14:textId="5771FD94" w:rsidR="00EE7B6A" w:rsidRPr="00497062" w:rsidRDefault="009D6D25" w:rsidP="00721EB3">
      <w:pPr>
        <w:pStyle w:val="Loendilik"/>
        <w:numPr>
          <w:ilvl w:val="0"/>
          <w:numId w:val="32"/>
        </w:numPr>
        <w:rPr>
          <w:rFonts w:ascii="Times New Roman" w:hAnsi="Times New Roman"/>
          <w:sz w:val="24"/>
        </w:rPr>
      </w:pPr>
      <w:r w:rsidRPr="00497062">
        <w:rPr>
          <w:rFonts w:ascii="Times New Roman" w:hAnsi="Times New Roman"/>
          <w:sz w:val="24"/>
        </w:rPr>
        <w:t>Tervisekassa</w:t>
      </w:r>
      <w:r w:rsidR="00BF5118" w:rsidRPr="00497062">
        <w:rPr>
          <w:rFonts w:ascii="Times New Roman" w:hAnsi="Times New Roman"/>
          <w:sz w:val="24"/>
        </w:rPr>
        <w:t xml:space="preserve"> (</w:t>
      </w:r>
      <w:proofErr w:type="spellStart"/>
      <w:r w:rsidR="00EE7B6A" w:rsidRPr="00497062">
        <w:rPr>
          <w:rFonts w:ascii="Times New Roman" w:hAnsi="Times New Roman"/>
          <w:sz w:val="24"/>
        </w:rPr>
        <w:t>TerK</w:t>
      </w:r>
      <w:proofErr w:type="spellEnd"/>
      <w:r w:rsidR="00BF5118" w:rsidRPr="00497062">
        <w:rPr>
          <w:rFonts w:ascii="Times New Roman" w:hAnsi="Times New Roman"/>
          <w:sz w:val="24"/>
        </w:rPr>
        <w:t>)</w:t>
      </w:r>
      <w:r w:rsidR="00EE7B6A" w:rsidRPr="00497062">
        <w:rPr>
          <w:rFonts w:ascii="Times New Roman" w:hAnsi="Times New Roman"/>
          <w:sz w:val="24"/>
        </w:rPr>
        <w:t xml:space="preserve"> juhtimisel on välja töötatud </w:t>
      </w:r>
      <w:r w:rsidR="00EE7B6A" w:rsidRPr="00497062">
        <w:rPr>
          <w:rFonts w:ascii="Times New Roman" w:hAnsi="Times New Roman"/>
          <w:b/>
          <w:bCs/>
          <w:sz w:val="24"/>
        </w:rPr>
        <w:t>kliiniline otsustustugi</w:t>
      </w:r>
      <w:r w:rsidR="00EE7B6A" w:rsidRPr="00497062">
        <w:rPr>
          <w:rFonts w:ascii="Times New Roman" w:hAnsi="Times New Roman"/>
          <w:sz w:val="24"/>
        </w:rPr>
        <w:t>, et toetada arste raviotsuste tegemisel.</w:t>
      </w:r>
      <w:r w:rsidR="00EE7B6A" w:rsidRPr="00497062">
        <w:rPr>
          <w:rStyle w:val="Allmrkuseviide"/>
          <w:rFonts w:ascii="Times New Roman" w:hAnsi="Times New Roman"/>
          <w:sz w:val="24"/>
        </w:rPr>
        <w:footnoteReference w:id="24"/>
      </w:r>
      <w:r w:rsidR="00786457" w:rsidRPr="00497062">
        <w:rPr>
          <w:rFonts w:ascii="Times New Roman" w:hAnsi="Times New Roman"/>
          <w:sz w:val="24"/>
        </w:rPr>
        <w:t xml:space="preserve"> Avaldatud on esimene rahvusvaheline </w:t>
      </w:r>
      <w:r w:rsidR="00786457" w:rsidRPr="00497062">
        <w:rPr>
          <w:rFonts w:ascii="Times New Roman" w:hAnsi="Times New Roman"/>
          <w:b/>
          <w:bCs/>
          <w:sz w:val="24"/>
        </w:rPr>
        <w:t>juhend rinnavähi polügeense riskiskoori</w:t>
      </w:r>
      <w:r w:rsidR="00786457" w:rsidRPr="00497062">
        <w:rPr>
          <w:rFonts w:ascii="Times New Roman" w:hAnsi="Times New Roman"/>
          <w:sz w:val="24"/>
        </w:rPr>
        <w:t xml:space="preserve"> kasutamiseks kliinilises praktikas.</w:t>
      </w:r>
      <w:r w:rsidR="00786457" w:rsidRPr="00497062">
        <w:rPr>
          <w:rStyle w:val="Allmrkuseviide"/>
          <w:rFonts w:ascii="Times New Roman" w:hAnsi="Times New Roman"/>
          <w:sz w:val="24"/>
        </w:rPr>
        <w:footnoteReference w:id="25"/>
      </w:r>
    </w:p>
    <w:p w14:paraId="75A5A2BD" w14:textId="6A7C19B5" w:rsidR="00A56903" w:rsidRPr="00497062" w:rsidRDefault="00A56903" w:rsidP="00721EB3">
      <w:pPr>
        <w:pStyle w:val="Loendilik"/>
        <w:numPr>
          <w:ilvl w:val="0"/>
          <w:numId w:val="32"/>
        </w:numPr>
        <w:rPr>
          <w:rFonts w:ascii="Times New Roman" w:hAnsi="Times New Roman"/>
          <w:sz w:val="24"/>
        </w:rPr>
      </w:pPr>
      <w:r w:rsidRPr="00497062">
        <w:rPr>
          <w:rFonts w:ascii="Times New Roman" w:hAnsi="Times New Roman"/>
          <w:sz w:val="24"/>
        </w:rPr>
        <w:t xml:space="preserve">Eestis tegutsevad kõrgelt kvalifitseeritud spetsialistid – geneetikud, </w:t>
      </w:r>
      <w:proofErr w:type="spellStart"/>
      <w:r w:rsidRPr="00497062">
        <w:rPr>
          <w:rFonts w:ascii="Times New Roman" w:hAnsi="Times New Roman"/>
          <w:sz w:val="24"/>
        </w:rPr>
        <w:t>bioinformaatikud</w:t>
      </w:r>
      <w:proofErr w:type="spellEnd"/>
      <w:r w:rsidRPr="00497062">
        <w:rPr>
          <w:rFonts w:ascii="Times New Roman" w:hAnsi="Times New Roman"/>
          <w:sz w:val="24"/>
        </w:rPr>
        <w:t xml:space="preserve"> ja teadlased –, kes teevad koostööd ka rahvusvaheliste ekspertidega.</w:t>
      </w:r>
    </w:p>
    <w:p w14:paraId="2028273E" w14:textId="4AA7D9F1" w:rsidR="008F5E14" w:rsidRPr="00497062" w:rsidRDefault="00A56903" w:rsidP="00721EB3">
      <w:pPr>
        <w:pStyle w:val="Loendilik"/>
        <w:numPr>
          <w:ilvl w:val="0"/>
          <w:numId w:val="32"/>
        </w:numPr>
        <w:rPr>
          <w:rFonts w:ascii="Times New Roman" w:hAnsi="Times New Roman"/>
          <w:sz w:val="24"/>
          <w:szCs w:val="22"/>
        </w:rPr>
      </w:pPr>
      <w:r w:rsidRPr="00497062">
        <w:rPr>
          <w:rFonts w:ascii="Times New Roman" w:hAnsi="Times New Roman"/>
          <w:sz w:val="24"/>
        </w:rPr>
        <w:t xml:space="preserve">Riigil on olemas </w:t>
      </w:r>
      <w:r w:rsidRPr="00497062">
        <w:rPr>
          <w:rFonts w:ascii="Times New Roman" w:hAnsi="Times New Roman"/>
          <w:b/>
          <w:bCs/>
          <w:sz w:val="24"/>
        </w:rPr>
        <w:t>personaalmeditsiini strateegia</w:t>
      </w:r>
      <w:r w:rsidRPr="00497062">
        <w:rPr>
          <w:rFonts w:ascii="Times New Roman" w:hAnsi="Times New Roman"/>
          <w:sz w:val="24"/>
        </w:rPr>
        <w:t xml:space="preserve"> aastani 2024–2034</w:t>
      </w:r>
      <w:r w:rsidRPr="00497062">
        <w:rPr>
          <w:rStyle w:val="Allmrkuseviide"/>
          <w:rFonts w:ascii="Times New Roman" w:hAnsi="Times New Roman"/>
          <w:sz w:val="24"/>
        </w:rPr>
        <w:footnoteReference w:id="26"/>
      </w:r>
      <w:r w:rsidRPr="00497062">
        <w:rPr>
          <w:rFonts w:ascii="Times New Roman" w:hAnsi="Times New Roman"/>
          <w:sz w:val="24"/>
        </w:rPr>
        <w:t xml:space="preserve"> ning uued tehnoloogiad</w:t>
      </w:r>
      <w:r w:rsidR="281B96C0" w:rsidRPr="00497062">
        <w:rPr>
          <w:rFonts w:ascii="Times New Roman" w:hAnsi="Times New Roman"/>
          <w:sz w:val="24"/>
        </w:rPr>
        <w:t>, mis</w:t>
      </w:r>
      <w:r w:rsidRPr="00497062">
        <w:rPr>
          <w:rFonts w:ascii="Times New Roman" w:hAnsi="Times New Roman"/>
          <w:sz w:val="24"/>
        </w:rPr>
        <w:t xml:space="preserve"> muudavad geneetilise meditsiini üha kättesaadavamaks.</w:t>
      </w:r>
    </w:p>
    <w:p w14:paraId="33A5C48E" w14:textId="77777777" w:rsidR="00FE7F5F" w:rsidRPr="00497062" w:rsidRDefault="00EE7B6A" w:rsidP="00721EB3">
      <w:pPr>
        <w:pStyle w:val="Loendilik"/>
        <w:numPr>
          <w:ilvl w:val="0"/>
          <w:numId w:val="32"/>
        </w:numPr>
        <w:rPr>
          <w:rFonts w:ascii="Times New Roman" w:hAnsi="Times New Roman"/>
          <w:sz w:val="24"/>
        </w:rPr>
      </w:pPr>
      <w:r w:rsidRPr="00497062">
        <w:rPr>
          <w:rFonts w:ascii="Times New Roman" w:hAnsi="Times New Roman"/>
          <w:b/>
          <w:bCs/>
          <w:sz w:val="24"/>
        </w:rPr>
        <w:t>Uued tehnoloogiad</w:t>
      </w:r>
      <w:r w:rsidRPr="00497062">
        <w:rPr>
          <w:rFonts w:ascii="Times New Roman" w:hAnsi="Times New Roman"/>
          <w:sz w:val="24"/>
        </w:rPr>
        <w:t xml:space="preserve"> on muutumas kättesaadavamaks ja geneetilist teavet kasutava meditsiini võimalused on avardunud.</w:t>
      </w:r>
      <w:r w:rsidR="00786457" w:rsidRPr="00497062">
        <w:rPr>
          <w:rFonts w:ascii="Times New Roman" w:hAnsi="Times New Roman"/>
          <w:sz w:val="24"/>
        </w:rPr>
        <w:t xml:space="preserve"> </w:t>
      </w:r>
      <w:r w:rsidRPr="00497062">
        <w:rPr>
          <w:rFonts w:ascii="Times New Roman" w:hAnsi="Times New Roman"/>
          <w:sz w:val="24"/>
        </w:rPr>
        <w:t xml:space="preserve">Tänaseks on </w:t>
      </w:r>
      <w:r w:rsidRPr="00497062">
        <w:rPr>
          <w:rFonts w:ascii="Times New Roman" w:hAnsi="Times New Roman"/>
          <w:b/>
          <w:bCs/>
          <w:sz w:val="24"/>
        </w:rPr>
        <w:t>rohkem infot inimese genotüübi muutuste, variantide ja nende tähenduse kohta</w:t>
      </w:r>
      <w:r w:rsidRPr="00497062">
        <w:rPr>
          <w:rFonts w:ascii="Times New Roman" w:hAnsi="Times New Roman"/>
          <w:sz w:val="24"/>
        </w:rPr>
        <w:t xml:space="preserve"> haiguste tekkimisel ja meil on võimalus kasutada seda infot nii haiguste diagnoosimiseks ja ravimiseks kui ka haigusriskide tuvastamiseks.</w:t>
      </w:r>
    </w:p>
    <w:p w14:paraId="5F035204" w14:textId="77777777" w:rsidR="005A6B40" w:rsidRPr="00497062" w:rsidRDefault="00157159" w:rsidP="00721EB3">
      <w:pPr>
        <w:pStyle w:val="Loendilik"/>
        <w:numPr>
          <w:ilvl w:val="0"/>
          <w:numId w:val="32"/>
        </w:numPr>
        <w:rPr>
          <w:rFonts w:ascii="Times New Roman" w:hAnsi="Times New Roman"/>
          <w:sz w:val="24"/>
        </w:rPr>
      </w:pPr>
      <w:r w:rsidRPr="00497062">
        <w:rPr>
          <w:rFonts w:ascii="Times New Roman" w:hAnsi="Times New Roman"/>
          <w:b/>
          <w:bCs/>
          <w:sz w:val="24"/>
        </w:rPr>
        <w:t>Kulutõhususe</w:t>
      </w:r>
      <w:r w:rsidRPr="00497062">
        <w:rPr>
          <w:rFonts w:ascii="Times New Roman" w:hAnsi="Times New Roman"/>
          <w:sz w:val="24"/>
        </w:rPr>
        <w:t xml:space="preserve"> aspektist lähtuvalt on p</w:t>
      </w:r>
      <w:r w:rsidR="00EE7B6A" w:rsidRPr="00497062">
        <w:rPr>
          <w:rFonts w:ascii="Times New Roman" w:hAnsi="Times New Roman"/>
          <w:sz w:val="24"/>
        </w:rPr>
        <w:t>ersonaalmeditsiin üks võimalus vähendada haiguste ennetamise ja varajase avastamisega ravikulusid ning tagada tervishoiusüsteemi jätkusuutlikkus</w:t>
      </w:r>
      <w:r w:rsidR="005A6B40" w:rsidRPr="00497062">
        <w:rPr>
          <w:rFonts w:ascii="Times New Roman" w:hAnsi="Times New Roman"/>
          <w:sz w:val="24"/>
        </w:rPr>
        <w:t>.</w:t>
      </w:r>
    </w:p>
    <w:p w14:paraId="66199A54" w14:textId="06222A4A" w:rsidR="00C55C8F" w:rsidRPr="00497062" w:rsidRDefault="00C55C8F" w:rsidP="00721EB3">
      <w:pPr>
        <w:pStyle w:val="Loendilik"/>
        <w:numPr>
          <w:ilvl w:val="0"/>
          <w:numId w:val="32"/>
        </w:numPr>
        <w:rPr>
          <w:rFonts w:ascii="Times New Roman" w:hAnsi="Times New Roman"/>
          <w:sz w:val="24"/>
        </w:rPr>
      </w:pPr>
      <w:r w:rsidRPr="00497062">
        <w:rPr>
          <w:rFonts w:ascii="Times New Roman" w:hAnsi="Times New Roman"/>
          <w:b/>
          <w:bCs/>
          <w:sz w:val="24"/>
        </w:rPr>
        <w:lastRenderedPageBreak/>
        <w:t>Tervishoiutöötajatele on korraldatud koolitusi</w:t>
      </w:r>
      <w:r w:rsidRPr="00497062">
        <w:rPr>
          <w:rFonts w:ascii="Times New Roman" w:hAnsi="Times New Roman"/>
          <w:sz w:val="24"/>
        </w:rPr>
        <w:t xml:space="preserve">, loodud on rinnakeskused ja -kabinetid, kus saab kiirelt ja mugavalt nõu. </w:t>
      </w:r>
    </w:p>
    <w:p w14:paraId="7F428651" w14:textId="1C9EF155" w:rsidR="00C55C8F" w:rsidRPr="00497062" w:rsidRDefault="00C55C8F" w:rsidP="00721EB3">
      <w:pPr>
        <w:pStyle w:val="Loendilik"/>
        <w:numPr>
          <w:ilvl w:val="0"/>
          <w:numId w:val="32"/>
        </w:numPr>
        <w:rPr>
          <w:rFonts w:ascii="Times New Roman" w:hAnsi="Times New Roman"/>
          <w:sz w:val="24"/>
        </w:rPr>
      </w:pPr>
      <w:r w:rsidRPr="00497062">
        <w:rPr>
          <w:rFonts w:ascii="Times New Roman" w:hAnsi="Times New Roman"/>
          <w:sz w:val="24"/>
        </w:rPr>
        <w:t xml:space="preserve">Loomisel on </w:t>
      </w:r>
      <w:r w:rsidRPr="00497062">
        <w:rPr>
          <w:rFonts w:ascii="Times New Roman" w:hAnsi="Times New Roman"/>
          <w:b/>
          <w:bCs/>
          <w:sz w:val="24"/>
        </w:rPr>
        <w:t>geeninõustaja kutse</w:t>
      </w:r>
      <w:r w:rsidRPr="00497062">
        <w:rPr>
          <w:rFonts w:ascii="Times New Roman" w:hAnsi="Times New Roman"/>
          <w:sz w:val="24"/>
        </w:rPr>
        <w:t xml:space="preserve"> ja ettevalmistamisel on seotud teenused tervishoiuteenuste loetellu lisamiseks.</w:t>
      </w:r>
      <w:r w:rsidRPr="00497062">
        <w:rPr>
          <w:rStyle w:val="Allmrkuseviide"/>
          <w:rFonts w:ascii="Times New Roman" w:hAnsi="Times New Roman"/>
          <w:sz w:val="24"/>
        </w:rPr>
        <w:footnoteReference w:id="27"/>
      </w:r>
    </w:p>
    <w:p w14:paraId="4C7913CF" w14:textId="5173E09C" w:rsidR="000558DB" w:rsidRPr="009A580E" w:rsidRDefault="000558DB" w:rsidP="4F8A9DAA">
      <w:pPr>
        <w:shd w:val="clear" w:color="auto" w:fill="E7E6E6" w:themeFill="background2"/>
        <w:rPr>
          <w:rFonts w:ascii="Times New Roman" w:hAnsi="Times New Roman"/>
          <w:sz w:val="24"/>
          <w:lang w:eastAsia="et-EE"/>
        </w:rPr>
        <w:sectPr w:rsidR="000558DB" w:rsidRPr="009A580E">
          <w:headerReference w:type="default" r:id="rId48"/>
          <w:type w:val="continuous"/>
          <w:pgSz w:w="11906" w:h="16838"/>
          <w:pgMar w:top="1418" w:right="680" w:bottom="1418" w:left="1701" w:header="680" w:footer="680" w:gutter="0"/>
          <w:cols w:space="708"/>
          <w:formProt w:val="0"/>
          <w:docGrid w:linePitch="360"/>
        </w:sectPr>
      </w:pPr>
    </w:p>
    <w:p w14:paraId="5BF9C630" w14:textId="77777777" w:rsidR="00B12459" w:rsidRPr="009A580E" w:rsidRDefault="00B12459" w:rsidP="0016210D">
      <w:pPr>
        <w:rPr>
          <w:rFonts w:ascii="Times New Roman" w:hAnsi="Times New Roman"/>
          <w:sz w:val="24"/>
        </w:rPr>
      </w:pPr>
    </w:p>
    <w:p w14:paraId="1834FF0C" w14:textId="77777777" w:rsidR="00002D9A" w:rsidRPr="009A580E" w:rsidRDefault="001339A9" w:rsidP="00721EB3">
      <w:pPr>
        <w:pStyle w:val="Loendilik"/>
        <w:numPr>
          <w:ilvl w:val="0"/>
          <w:numId w:val="9"/>
        </w:numPr>
        <w:rPr>
          <w:rFonts w:ascii="Times New Roman" w:hAnsi="Times New Roman"/>
          <w:b/>
          <w:sz w:val="24"/>
        </w:rPr>
      </w:pPr>
      <w:r w:rsidRPr="009A580E">
        <w:rPr>
          <w:rFonts w:ascii="Times New Roman" w:hAnsi="Times New Roman"/>
          <w:b/>
          <w:sz w:val="24"/>
        </w:rPr>
        <w:t>Seaduse eesmärk</w:t>
      </w:r>
    </w:p>
    <w:p w14:paraId="6AAEDDF0" w14:textId="77777777" w:rsidR="009137FB" w:rsidRPr="009A580E" w:rsidRDefault="009137FB" w:rsidP="0016210D">
      <w:pPr>
        <w:pStyle w:val="Pealkiri1"/>
        <w:spacing w:before="0" w:beforeAutospacing="0" w:after="0" w:afterAutospacing="0" w:line="240" w:lineRule="auto"/>
        <w:rPr>
          <w:rFonts w:ascii="Times New Roman" w:hAnsi="Times New Roman"/>
          <w:b w:val="0"/>
          <w:sz w:val="24"/>
          <w:lang w:eastAsia="et-EE"/>
        </w:rPr>
      </w:pPr>
    </w:p>
    <w:p w14:paraId="7D9C8A33" w14:textId="77777777" w:rsidR="00875BEA" w:rsidRPr="009A580E" w:rsidRDefault="00875BEA" w:rsidP="0016210D">
      <w:pPr>
        <w:rPr>
          <w:lang w:eastAsia="et-EE"/>
        </w:rPr>
        <w:sectPr w:rsidR="00875BEA" w:rsidRPr="009A580E">
          <w:headerReference w:type="default" r:id="rId49"/>
          <w:type w:val="continuous"/>
          <w:pgSz w:w="11906" w:h="16838"/>
          <w:pgMar w:top="1418" w:right="680" w:bottom="1418" w:left="1701" w:header="680" w:footer="680" w:gutter="0"/>
          <w:cols w:space="708"/>
          <w:docGrid w:linePitch="360"/>
        </w:sectPr>
      </w:pPr>
    </w:p>
    <w:p w14:paraId="541A604E" w14:textId="03A85F66" w:rsidR="00967327" w:rsidRDefault="7E69A5D5" w:rsidP="4F8A9DAA">
      <w:pPr>
        <w:rPr>
          <w:rFonts w:ascii="Times New Roman" w:hAnsi="Times New Roman"/>
          <w:sz w:val="24"/>
          <w:lang w:eastAsia="et-EE"/>
        </w:rPr>
      </w:pPr>
      <w:r w:rsidRPr="009A580E">
        <w:rPr>
          <w:rFonts w:ascii="Times New Roman" w:hAnsi="Times New Roman"/>
          <w:sz w:val="24"/>
          <w:lang w:eastAsia="et-EE"/>
        </w:rPr>
        <w:t xml:space="preserve">Kehtiv IGUS on vananenud ning sisaldab </w:t>
      </w:r>
      <w:commentRangeStart w:id="16"/>
      <w:r w:rsidRPr="009A580E">
        <w:rPr>
          <w:rFonts w:ascii="Times New Roman" w:hAnsi="Times New Roman"/>
          <w:sz w:val="24"/>
          <w:lang w:eastAsia="et-EE"/>
        </w:rPr>
        <w:t>rakendamata sätteid</w:t>
      </w:r>
      <w:commentRangeEnd w:id="16"/>
      <w:r w:rsidR="006E4BA8">
        <w:rPr>
          <w:rStyle w:val="Kommentaariviide"/>
        </w:rPr>
        <w:commentReference w:id="16"/>
      </w:r>
      <w:r w:rsidRPr="009A580E">
        <w:rPr>
          <w:rFonts w:ascii="Times New Roman" w:hAnsi="Times New Roman"/>
          <w:sz w:val="24"/>
          <w:lang w:eastAsia="et-EE"/>
        </w:rPr>
        <w:t xml:space="preserve">, ega kata kõiki geneetiliste andmete töötlemise ja </w:t>
      </w:r>
      <w:proofErr w:type="spellStart"/>
      <w:r w:rsidRPr="009A580E">
        <w:rPr>
          <w:rFonts w:ascii="Times New Roman" w:hAnsi="Times New Roman"/>
          <w:sz w:val="24"/>
          <w:lang w:eastAsia="et-EE"/>
        </w:rPr>
        <w:t>inimgeeniuuringutega</w:t>
      </w:r>
      <w:proofErr w:type="spellEnd"/>
      <w:r w:rsidRPr="009A580E">
        <w:rPr>
          <w:rFonts w:ascii="Times New Roman" w:hAnsi="Times New Roman"/>
          <w:sz w:val="24"/>
          <w:lang w:eastAsia="et-EE"/>
        </w:rPr>
        <w:t xml:space="preserve"> seotud vajadusi. </w:t>
      </w:r>
      <w:ins w:id="17" w:author="Maria Sults - JUSTDIGI" w:date="2025-08-19T14:11:00Z" w16du:dateUtc="2025-08-19T11:11:00Z">
        <w:r w:rsidR="004E21DB">
          <w:rPr>
            <w:rFonts w:ascii="Times New Roman" w:hAnsi="Times New Roman"/>
            <w:sz w:val="24"/>
            <w:lang w:eastAsia="et-EE"/>
          </w:rPr>
          <w:t xml:space="preserve">Kehtiv </w:t>
        </w:r>
      </w:ins>
      <w:del w:id="18" w:author="Maria Sults - JUSTDIGI" w:date="2025-08-19T14:11:00Z" w16du:dateUtc="2025-08-19T11:11:00Z">
        <w:r w:rsidRPr="009A580E" w:rsidDel="004E21DB">
          <w:rPr>
            <w:rFonts w:ascii="Times New Roman" w:hAnsi="Times New Roman"/>
            <w:sz w:val="24"/>
            <w:lang w:eastAsia="et-EE"/>
          </w:rPr>
          <w:delText>S</w:delText>
        </w:r>
      </w:del>
      <w:ins w:id="19" w:author="Maria Sults - JUSTDIGI" w:date="2025-08-19T14:11:00Z" w16du:dateUtc="2025-08-19T11:11:00Z">
        <w:r w:rsidR="004E21DB">
          <w:rPr>
            <w:rFonts w:ascii="Times New Roman" w:hAnsi="Times New Roman"/>
            <w:sz w:val="24"/>
            <w:lang w:eastAsia="et-EE"/>
          </w:rPr>
          <w:t>s</w:t>
        </w:r>
      </w:ins>
      <w:r w:rsidRPr="009A580E">
        <w:rPr>
          <w:rFonts w:ascii="Times New Roman" w:hAnsi="Times New Roman"/>
          <w:sz w:val="24"/>
          <w:lang w:eastAsia="et-EE"/>
        </w:rPr>
        <w:t>eadus keskendub vaid geenivaramule, kuigi tänaseks on selge, et geneetilisi andmeid kasutatakse teadusuuringutes</w:t>
      </w:r>
      <w:r w:rsidRPr="4F8A9DAA">
        <w:rPr>
          <w:rFonts w:ascii="Times New Roman" w:hAnsi="Times New Roman"/>
          <w:sz w:val="24"/>
          <w:lang w:eastAsia="et-EE"/>
        </w:rPr>
        <w:t xml:space="preserve"> ka väljaspool geenivaramut. </w:t>
      </w:r>
      <w:r w:rsidR="5B5DD1C2" w:rsidRPr="4F8A9DAA">
        <w:rPr>
          <w:rFonts w:ascii="Times New Roman" w:hAnsi="Times New Roman"/>
          <w:sz w:val="24"/>
          <w:lang w:eastAsia="et-EE"/>
        </w:rPr>
        <w:t>Eelnõuga muudetavad s</w:t>
      </w:r>
      <w:r w:rsidRPr="4F8A9DAA">
        <w:rPr>
          <w:rFonts w:ascii="Times New Roman" w:hAnsi="Times New Roman"/>
          <w:sz w:val="24"/>
          <w:lang w:eastAsia="et-EE"/>
        </w:rPr>
        <w:t xml:space="preserve">eadused </w:t>
      </w:r>
      <w:r w:rsidR="736F5040" w:rsidRPr="4F8A9DAA">
        <w:rPr>
          <w:rFonts w:ascii="Times New Roman" w:hAnsi="Times New Roman"/>
          <w:sz w:val="24"/>
          <w:lang w:eastAsia="et-EE"/>
        </w:rPr>
        <w:t xml:space="preserve">loovad </w:t>
      </w:r>
      <w:r w:rsidRPr="4F8A9DAA">
        <w:rPr>
          <w:rFonts w:ascii="Times New Roman" w:hAnsi="Times New Roman"/>
          <w:sz w:val="24"/>
          <w:lang w:eastAsia="et-EE"/>
        </w:rPr>
        <w:t xml:space="preserve">selged alused geneetiliste andmete ülekandmiseks geenivaramust tervise infosüsteemi, võimaldades nende </w:t>
      </w:r>
      <w:r w:rsidR="586CA212" w:rsidRPr="4F8A9DAA">
        <w:rPr>
          <w:rFonts w:ascii="Times New Roman" w:hAnsi="Times New Roman"/>
          <w:sz w:val="24"/>
          <w:lang w:eastAsia="et-EE"/>
        </w:rPr>
        <w:t>taas</w:t>
      </w:r>
      <w:r w:rsidRPr="4F8A9DAA">
        <w:rPr>
          <w:rFonts w:ascii="Times New Roman" w:hAnsi="Times New Roman"/>
          <w:sz w:val="24"/>
          <w:lang w:eastAsia="et-EE"/>
        </w:rPr>
        <w:t xml:space="preserve">kasutust tervishoius ja mitte üksnes teadustöös. </w:t>
      </w:r>
      <w:r w:rsidR="49046160" w:rsidRPr="4F8A9DAA">
        <w:rPr>
          <w:rFonts w:ascii="Times New Roman" w:hAnsi="Times New Roman"/>
          <w:sz w:val="24"/>
          <w:lang w:eastAsia="et-EE"/>
        </w:rPr>
        <w:t>Analüüsid on näidanud, et umbes neli kümnest surmajuhust Eestis on seostatav</w:t>
      </w:r>
      <w:ins w:id="20" w:author="Maria Sults - JUSTDIGI" w:date="2025-08-19T14:12:00Z" w16du:dateUtc="2025-08-19T11:12:00Z">
        <w:r w:rsidR="00C87CCB">
          <w:rPr>
            <w:rFonts w:ascii="Times New Roman" w:hAnsi="Times New Roman"/>
            <w:sz w:val="24"/>
            <w:lang w:eastAsia="et-EE"/>
          </w:rPr>
          <w:t>ad</w:t>
        </w:r>
      </w:ins>
      <w:r w:rsidR="49046160" w:rsidRPr="4F8A9DAA">
        <w:rPr>
          <w:rFonts w:ascii="Times New Roman" w:hAnsi="Times New Roman"/>
          <w:sz w:val="24"/>
          <w:lang w:eastAsia="et-EE"/>
        </w:rPr>
        <w:t xml:space="preserve"> muudetava riskikäitumisega, </w:t>
      </w:r>
      <w:r w:rsidR="3CC6FC9A" w:rsidRPr="4F8A9DAA">
        <w:rPr>
          <w:rFonts w:ascii="Times New Roman" w:hAnsi="Times New Roman"/>
          <w:sz w:val="24"/>
          <w:lang w:eastAsia="et-EE"/>
        </w:rPr>
        <w:t xml:space="preserve">sh </w:t>
      </w:r>
      <w:commentRangeStart w:id="21"/>
      <w:r w:rsidR="49046160" w:rsidRPr="4F8A9DAA">
        <w:rPr>
          <w:rFonts w:ascii="Times New Roman" w:hAnsi="Times New Roman"/>
          <w:sz w:val="24"/>
          <w:lang w:eastAsia="et-EE"/>
        </w:rPr>
        <w:t>terviseriskide</w:t>
      </w:r>
      <w:r w:rsidRPr="4F8A9DAA">
        <w:rPr>
          <w:rFonts w:ascii="Times New Roman" w:hAnsi="Times New Roman"/>
          <w:sz w:val="24"/>
          <w:lang w:eastAsia="et-EE"/>
        </w:rPr>
        <w:t xml:space="preserve"> teadlikkusest</w:t>
      </w:r>
      <w:commentRangeEnd w:id="21"/>
      <w:r w:rsidR="0096467C">
        <w:rPr>
          <w:rStyle w:val="Kommentaariviide"/>
        </w:rPr>
        <w:commentReference w:id="21"/>
      </w:r>
      <w:r w:rsidR="49046160" w:rsidRPr="4F8A9DAA">
        <w:rPr>
          <w:rFonts w:ascii="Times New Roman" w:hAnsi="Times New Roman"/>
          <w:sz w:val="24"/>
          <w:lang w:eastAsia="et-EE"/>
        </w:rPr>
        <w:t>.</w:t>
      </w:r>
      <w:r w:rsidR="00967327" w:rsidRPr="4F8A9DAA">
        <w:rPr>
          <w:rFonts w:ascii="Times New Roman" w:hAnsi="Times New Roman"/>
          <w:sz w:val="24"/>
          <w:vertAlign w:val="superscript"/>
          <w:lang w:eastAsia="et-EE"/>
        </w:rPr>
        <w:footnoteReference w:id="28"/>
      </w:r>
      <w:r w:rsidR="1FF9993D" w:rsidRPr="4F8A9DAA">
        <w:rPr>
          <w:rFonts w:ascii="Times New Roman" w:hAnsi="Times New Roman"/>
          <w:sz w:val="24"/>
          <w:lang w:eastAsia="et-EE"/>
        </w:rPr>
        <w:t xml:space="preserve"> Seetõttu on eelnõus eesmärgiks seatud geneetiliste andmete laialdasem kasutus, reguleerides andmetöötluse aspektid läbipaistvalt ja selgelt. </w:t>
      </w:r>
    </w:p>
    <w:p w14:paraId="2AC64A04" w14:textId="77777777" w:rsidR="00153012" w:rsidRDefault="00153012" w:rsidP="0016210D">
      <w:pPr>
        <w:rPr>
          <w:rFonts w:ascii="Times New Roman" w:hAnsi="Times New Roman"/>
          <w:sz w:val="24"/>
          <w:lang w:eastAsia="et-EE"/>
        </w:rPr>
      </w:pPr>
    </w:p>
    <w:p w14:paraId="53ECFB36" w14:textId="5503582C" w:rsidR="00153012" w:rsidRDefault="00153012" w:rsidP="0016210D">
      <w:pPr>
        <w:rPr>
          <w:rFonts w:ascii="Times New Roman" w:hAnsi="Times New Roman"/>
          <w:sz w:val="24"/>
          <w:lang w:eastAsia="et-EE"/>
        </w:rPr>
      </w:pPr>
      <w:r>
        <w:rPr>
          <w:rFonts w:ascii="Times New Roman" w:hAnsi="Times New Roman"/>
          <w:sz w:val="24"/>
          <w:lang w:eastAsia="et-EE"/>
        </w:rPr>
        <w:t>Täpsemalt selgitatakse eesmärke</w:t>
      </w:r>
      <w:r w:rsidR="00B51F74">
        <w:rPr>
          <w:rFonts w:ascii="Times New Roman" w:hAnsi="Times New Roman"/>
          <w:sz w:val="24"/>
          <w:lang w:eastAsia="et-EE"/>
        </w:rPr>
        <w:t xml:space="preserve"> all</w:t>
      </w:r>
      <w:r>
        <w:rPr>
          <w:rFonts w:ascii="Times New Roman" w:hAnsi="Times New Roman"/>
          <w:sz w:val="24"/>
          <w:lang w:eastAsia="et-EE"/>
        </w:rPr>
        <w:t xml:space="preserve"> järgnevalt</w:t>
      </w:r>
      <w:r w:rsidR="00B51F74">
        <w:rPr>
          <w:rFonts w:ascii="Times New Roman" w:hAnsi="Times New Roman"/>
          <w:sz w:val="24"/>
          <w:lang w:eastAsia="et-EE"/>
        </w:rPr>
        <w:t>.</w:t>
      </w:r>
    </w:p>
    <w:p w14:paraId="4B4BDEF5" w14:textId="47F28AA6" w:rsidR="6018E984" w:rsidRDefault="6018E984" w:rsidP="0016210D">
      <w:pPr>
        <w:rPr>
          <w:rFonts w:ascii="Times New Roman" w:hAnsi="Times New Roman"/>
          <w:sz w:val="24"/>
          <w:lang w:eastAsia="et-EE"/>
        </w:rPr>
      </w:pPr>
    </w:p>
    <w:p w14:paraId="11D54E77" w14:textId="33F3D48D" w:rsidR="00F70E9B" w:rsidRPr="00EA699B" w:rsidRDefault="00A56290" w:rsidP="00721EB3">
      <w:pPr>
        <w:pStyle w:val="Loendilik"/>
        <w:numPr>
          <w:ilvl w:val="1"/>
          <w:numId w:val="9"/>
        </w:numPr>
        <w:ind w:left="0" w:firstLine="0"/>
        <w:rPr>
          <w:rFonts w:ascii="Times New Roman" w:hAnsi="Times New Roman"/>
          <w:color w:val="000000" w:themeColor="text1"/>
          <w:sz w:val="24"/>
        </w:rPr>
      </w:pPr>
      <w:r>
        <w:rPr>
          <w:rFonts w:ascii="Times New Roman" w:hAnsi="Times New Roman"/>
          <w:b/>
          <w:bCs/>
          <w:color w:val="000000" w:themeColor="text1"/>
          <w:sz w:val="24"/>
        </w:rPr>
        <w:t>P</w:t>
      </w:r>
      <w:r w:rsidR="00F70E9B" w:rsidRPr="00EA699B">
        <w:rPr>
          <w:rFonts w:ascii="Times New Roman" w:hAnsi="Times New Roman"/>
          <w:b/>
          <w:bCs/>
          <w:color w:val="000000" w:themeColor="text1"/>
          <w:sz w:val="24"/>
        </w:rPr>
        <w:t xml:space="preserve">eamised </w:t>
      </w:r>
      <w:r>
        <w:rPr>
          <w:rFonts w:ascii="Times New Roman" w:hAnsi="Times New Roman"/>
          <w:b/>
          <w:bCs/>
          <w:color w:val="000000" w:themeColor="text1"/>
          <w:sz w:val="24"/>
        </w:rPr>
        <w:t xml:space="preserve">IGUS </w:t>
      </w:r>
      <w:r w:rsidR="00F70E9B" w:rsidRPr="00EA699B">
        <w:rPr>
          <w:rFonts w:ascii="Times New Roman" w:hAnsi="Times New Roman"/>
          <w:b/>
          <w:bCs/>
          <w:color w:val="000000" w:themeColor="text1"/>
          <w:sz w:val="24"/>
        </w:rPr>
        <w:t>muudatused</w:t>
      </w:r>
    </w:p>
    <w:p w14:paraId="6A226492" w14:textId="3B69E723" w:rsidR="00F70E9B" w:rsidRDefault="00F70E9B" w:rsidP="0016210D">
      <w:pPr>
        <w:rPr>
          <w:rFonts w:ascii="Times New Roman" w:hAnsi="Times New Roman"/>
          <w:color w:val="000000" w:themeColor="text1"/>
          <w:sz w:val="24"/>
        </w:rPr>
      </w:pPr>
    </w:p>
    <w:p w14:paraId="1E353FBD" w14:textId="282D9B9E" w:rsidR="00947F69" w:rsidRDefault="000D2311" w:rsidP="00721EB3">
      <w:pPr>
        <w:pStyle w:val="Loendilik"/>
        <w:numPr>
          <w:ilvl w:val="0"/>
          <w:numId w:val="19"/>
        </w:numPr>
        <w:ind w:left="284"/>
        <w:rPr>
          <w:rFonts w:ascii="Times New Roman" w:hAnsi="Times New Roman"/>
          <w:color w:val="000000" w:themeColor="text1"/>
          <w:sz w:val="24"/>
        </w:rPr>
      </w:pPr>
      <w:bookmarkStart w:id="22" w:name="_Hlk188511666"/>
      <w:r w:rsidRPr="4F8A9DAA">
        <w:rPr>
          <w:rFonts w:ascii="Times New Roman" w:hAnsi="Times New Roman"/>
          <w:b/>
          <w:bCs/>
          <w:color w:val="000000" w:themeColor="text1"/>
          <w:sz w:val="24"/>
        </w:rPr>
        <w:t>Korrastati</w:t>
      </w:r>
      <w:r w:rsidR="00947F69" w:rsidRPr="00193CD7">
        <w:rPr>
          <w:rFonts w:ascii="Times New Roman" w:hAnsi="Times New Roman"/>
          <w:b/>
          <w:bCs/>
          <w:color w:val="000000" w:themeColor="text1"/>
          <w:sz w:val="24"/>
        </w:rPr>
        <w:t xml:space="preserve"> mõisted</w:t>
      </w:r>
      <w:r w:rsidR="00F329B1" w:rsidRPr="4F8A9DAA">
        <w:rPr>
          <w:rFonts w:ascii="Times New Roman" w:hAnsi="Times New Roman"/>
          <w:color w:val="000000" w:themeColor="text1"/>
          <w:sz w:val="24"/>
        </w:rPr>
        <w:t>, osa täpsustatakse (uuringu mõiste), osadest loobutakse (nt DNA kirjeldus).</w:t>
      </w:r>
    </w:p>
    <w:p w14:paraId="0E77A73F" w14:textId="74FF15C9" w:rsidR="006E52F3" w:rsidRDefault="4BA4C6F9"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Diskrimineerimise keeld</w:t>
      </w:r>
      <w:r w:rsidR="006E52F3" w:rsidRPr="4F8A9DAA">
        <w:rPr>
          <w:rFonts w:ascii="Times New Roman" w:hAnsi="Times New Roman"/>
          <w:color w:val="000000" w:themeColor="text1"/>
          <w:sz w:val="24"/>
        </w:rPr>
        <w:t xml:space="preserve"> </w:t>
      </w:r>
      <w:r w:rsidRPr="4F8A9DAA">
        <w:rPr>
          <w:rFonts w:ascii="Times New Roman" w:hAnsi="Times New Roman"/>
          <w:color w:val="000000" w:themeColor="text1"/>
          <w:sz w:val="24"/>
        </w:rPr>
        <w:t>on sätestatud kehtiva IGUS</w:t>
      </w:r>
      <w:r w:rsidR="009A6A46" w:rsidRPr="4F8A9DAA">
        <w:rPr>
          <w:rFonts w:ascii="Times New Roman" w:hAnsi="Times New Roman"/>
          <w:color w:val="000000" w:themeColor="text1"/>
          <w:sz w:val="24"/>
        </w:rPr>
        <w:t>-i</w:t>
      </w:r>
      <w:r w:rsidRPr="4F8A9DAA">
        <w:rPr>
          <w:rFonts w:ascii="Times New Roman" w:hAnsi="Times New Roman"/>
          <w:color w:val="000000" w:themeColor="text1"/>
          <w:sz w:val="24"/>
        </w:rPr>
        <w:t xml:space="preserve"> 5</w:t>
      </w:r>
      <w:r w:rsidR="440C48A6" w:rsidRPr="4F8A9DAA">
        <w:rPr>
          <w:rFonts w:ascii="Times New Roman" w:hAnsi="Times New Roman"/>
          <w:color w:val="000000" w:themeColor="text1"/>
          <w:sz w:val="24"/>
        </w:rPr>
        <w:t>.</w:t>
      </w:r>
      <w:r w:rsidRPr="4F8A9DAA">
        <w:rPr>
          <w:rFonts w:ascii="Times New Roman" w:hAnsi="Times New Roman"/>
          <w:color w:val="000000" w:themeColor="text1"/>
          <w:sz w:val="24"/>
        </w:rPr>
        <w:t xml:space="preserve"> peatükis</w:t>
      </w:r>
      <w:r w:rsidR="006E52F3" w:rsidRPr="4F8A9DAA">
        <w:rPr>
          <w:rFonts w:ascii="Times New Roman" w:hAnsi="Times New Roman"/>
          <w:color w:val="000000" w:themeColor="text1"/>
          <w:sz w:val="24"/>
        </w:rPr>
        <w:t>.</w:t>
      </w:r>
      <w:r w:rsidR="757A8830" w:rsidRPr="4F8A9DAA">
        <w:rPr>
          <w:rFonts w:ascii="Times New Roman" w:hAnsi="Times New Roman"/>
          <w:color w:val="000000" w:themeColor="text1"/>
          <w:sz w:val="24"/>
        </w:rPr>
        <w:t xml:space="preserve"> </w:t>
      </w:r>
      <w:r w:rsidR="006E52F3" w:rsidRPr="00617BFE">
        <w:rPr>
          <w:rFonts w:ascii="Times New Roman" w:hAnsi="Times New Roman"/>
          <w:b/>
          <w:bCs/>
          <w:color w:val="000000" w:themeColor="text1"/>
          <w:sz w:val="24"/>
        </w:rPr>
        <w:t xml:space="preserve">Selgem ja tõhusam oleks see reguleerida </w:t>
      </w:r>
      <w:proofErr w:type="spellStart"/>
      <w:r w:rsidR="006E52F3" w:rsidRPr="00617BFE">
        <w:rPr>
          <w:rFonts w:ascii="Times New Roman" w:hAnsi="Times New Roman"/>
          <w:b/>
          <w:bCs/>
          <w:color w:val="000000" w:themeColor="text1"/>
          <w:sz w:val="24"/>
        </w:rPr>
        <w:t>VõrdKS-is</w:t>
      </w:r>
      <w:proofErr w:type="spellEnd"/>
      <w:r w:rsidR="006E52F3" w:rsidRPr="00617BFE">
        <w:rPr>
          <w:rFonts w:ascii="Times New Roman" w:hAnsi="Times New Roman"/>
          <w:b/>
          <w:bCs/>
          <w:color w:val="000000" w:themeColor="text1"/>
          <w:sz w:val="24"/>
        </w:rPr>
        <w:t>,</w:t>
      </w:r>
      <w:r w:rsidR="006E52F3" w:rsidRPr="4F8A9DAA">
        <w:rPr>
          <w:rFonts w:ascii="Times New Roman" w:hAnsi="Times New Roman"/>
          <w:color w:val="000000" w:themeColor="text1"/>
          <w:sz w:val="24"/>
        </w:rPr>
        <w:t xml:space="preserve"> mis tagab parema kaitse ning võimaluse pöörduda </w:t>
      </w:r>
      <w:commentRangeStart w:id="23"/>
      <w:proofErr w:type="spellStart"/>
      <w:r w:rsidR="006E52F3" w:rsidRPr="4F8A9DAA">
        <w:rPr>
          <w:rFonts w:ascii="Times New Roman" w:hAnsi="Times New Roman"/>
          <w:color w:val="000000" w:themeColor="text1"/>
          <w:sz w:val="24"/>
        </w:rPr>
        <w:t>võrdõigusvoliniku</w:t>
      </w:r>
      <w:commentRangeEnd w:id="23"/>
      <w:proofErr w:type="spellEnd"/>
      <w:r w:rsidR="002C0A3B">
        <w:rPr>
          <w:rStyle w:val="Kommentaariviide"/>
        </w:rPr>
        <w:commentReference w:id="23"/>
      </w:r>
      <w:r w:rsidR="006E52F3" w:rsidRPr="4F8A9DAA">
        <w:rPr>
          <w:rFonts w:ascii="Times New Roman" w:hAnsi="Times New Roman"/>
          <w:color w:val="000000" w:themeColor="text1"/>
          <w:sz w:val="24"/>
        </w:rPr>
        <w:t xml:space="preserve"> poole.</w:t>
      </w:r>
    </w:p>
    <w:p w14:paraId="5F9747F8" w14:textId="1645DB4A" w:rsidR="006E52F3" w:rsidRPr="00617BFE" w:rsidRDefault="006E52F3"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sz w:val="24"/>
        </w:rPr>
        <w:t xml:space="preserve">IGUS ei võimalda geenivaramu andmete edastamist infosüsteemide vahelise andmevahetuse teel. </w:t>
      </w:r>
      <w:r w:rsidR="009E0684" w:rsidRPr="4F8A9DAA">
        <w:rPr>
          <w:rFonts w:ascii="Times New Roman" w:hAnsi="Times New Roman"/>
          <w:sz w:val="24"/>
        </w:rPr>
        <w:t>E</w:t>
      </w:r>
      <w:r w:rsidRPr="4F8A9DAA">
        <w:rPr>
          <w:rFonts w:ascii="Times New Roman" w:hAnsi="Times New Roman"/>
          <w:sz w:val="24"/>
        </w:rPr>
        <w:t>daspidi</w:t>
      </w:r>
      <w:r w:rsidRPr="00617BFE">
        <w:rPr>
          <w:rFonts w:ascii="Times New Roman" w:hAnsi="Times New Roman"/>
          <w:b/>
          <w:bCs/>
          <w:sz w:val="24"/>
        </w:rPr>
        <w:t xml:space="preserve"> </w:t>
      </w:r>
      <w:r w:rsidR="009E0684" w:rsidRPr="00617BFE">
        <w:rPr>
          <w:rFonts w:ascii="Times New Roman" w:hAnsi="Times New Roman"/>
          <w:sz w:val="24"/>
        </w:rPr>
        <w:t>saab</w:t>
      </w:r>
      <w:r w:rsidR="009E0684" w:rsidRPr="4F8A9DAA">
        <w:rPr>
          <w:rFonts w:ascii="Times New Roman" w:hAnsi="Times New Roman"/>
          <w:b/>
          <w:bCs/>
          <w:sz w:val="24"/>
        </w:rPr>
        <w:t xml:space="preserve"> kanda </w:t>
      </w:r>
      <w:r w:rsidRPr="00617BFE">
        <w:rPr>
          <w:rFonts w:ascii="Times New Roman" w:hAnsi="Times New Roman"/>
          <w:b/>
          <w:bCs/>
          <w:sz w:val="24"/>
        </w:rPr>
        <w:t>andmeid tervise infosüsteemi</w:t>
      </w:r>
      <w:r w:rsidRPr="4F8A9DAA">
        <w:rPr>
          <w:rFonts w:ascii="Times New Roman" w:hAnsi="Times New Roman"/>
          <w:sz w:val="24"/>
        </w:rPr>
        <w:t xml:space="preserve"> (TIS).</w:t>
      </w:r>
    </w:p>
    <w:p w14:paraId="5BBBDAF2" w14:textId="0DB599D0" w:rsidR="006E52F3" w:rsidRDefault="006E52F3"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IGUS ei määra selgelt geenivaramu andmete koosseisu</w:t>
      </w:r>
      <w:r w:rsidR="00D3265D" w:rsidRPr="4F8A9DAA">
        <w:rPr>
          <w:rFonts w:ascii="Times New Roman" w:hAnsi="Times New Roman"/>
          <w:color w:val="000000" w:themeColor="text1"/>
          <w:sz w:val="24"/>
        </w:rPr>
        <w:t>, andmeandjaid ega reguleeri</w:t>
      </w:r>
      <w:r w:rsidRPr="4F8A9DAA">
        <w:rPr>
          <w:rFonts w:ascii="Times New Roman" w:hAnsi="Times New Roman"/>
          <w:color w:val="000000" w:themeColor="text1"/>
          <w:sz w:val="24"/>
        </w:rPr>
        <w:t xml:space="preserve"> logide </w:t>
      </w:r>
      <w:r w:rsidR="00D3265D" w:rsidRPr="4F8A9DAA">
        <w:rPr>
          <w:rFonts w:ascii="Times New Roman" w:hAnsi="Times New Roman"/>
          <w:color w:val="000000" w:themeColor="text1"/>
          <w:sz w:val="24"/>
        </w:rPr>
        <w:t xml:space="preserve">pidamist. </w:t>
      </w:r>
      <w:r w:rsidRPr="4F8A9DAA">
        <w:rPr>
          <w:rFonts w:ascii="Times New Roman" w:hAnsi="Times New Roman"/>
          <w:color w:val="000000" w:themeColor="text1"/>
          <w:sz w:val="24"/>
        </w:rPr>
        <w:t xml:space="preserve">Eelnõu kehtestab </w:t>
      </w:r>
      <w:r w:rsidR="00D3265D" w:rsidRPr="4F8A9DAA">
        <w:rPr>
          <w:rFonts w:ascii="Times New Roman" w:hAnsi="Times New Roman"/>
          <w:color w:val="000000" w:themeColor="text1"/>
          <w:sz w:val="24"/>
        </w:rPr>
        <w:t xml:space="preserve">andmed, </w:t>
      </w:r>
      <w:r w:rsidRPr="4F8A9DAA">
        <w:rPr>
          <w:rFonts w:ascii="Times New Roman" w:hAnsi="Times New Roman"/>
          <w:color w:val="000000" w:themeColor="text1"/>
          <w:sz w:val="24"/>
        </w:rPr>
        <w:t xml:space="preserve">tähtajad </w:t>
      </w:r>
      <w:r w:rsidR="00D3265D" w:rsidRPr="4F8A9DAA">
        <w:rPr>
          <w:rFonts w:ascii="Times New Roman" w:hAnsi="Times New Roman"/>
          <w:color w:val="000000" w:themeColor="text1"/>
          <w:sz w:val="24"/>
        </w:rPr>
        <w:t xml:space="preserve">ja kohustused </w:t>
      </w:r>
      <w:r w:rsidRPr="4F8A9DAA">
        <w:rPr>
          <w:rFonts w:ascii="Times New Roman" w:hAnsi="Times New Roman"/>
          <w:color w:val="000000" w:themeColor="text1"/>
          <w:sz w:val="24"/>
        </w:rPr>
        <w:t>seaduses.</w:t>
      </w:r>
    </w:p>
    <w:p w14:paraId="163CD7A4" w14:textId="1655AA7E" w:rsidR="00BC4C7B" w:rsidRDefault="00BC4C7B" w:rsidP="00721EB3">
      <w:pPr>
        <w:pStyle w:val="Loendilik"/>
        <w:numPr>
          <w:ilvl w:val="0"/>
          <w:numId w:val="19"/>
        </w:numPr>
        <w:ind w:left="284"/>
        <w:rPr>
          <w:rFonts w:ascii="Times New Roman" w:hAnsi="Times New Roman"/>
          <w:color w:val="000000" w:themeColor="text1"/>
          <w:sz w:val="24"/>
        </w:rPr>
      </w:pPr>
      <w:r w:rsidRPr="00BC4C7B">
        <w:rPr>
          <w:rFonts w:ascii="Times New Roman" w:hAnsi="Times New Roman"/>
          <w:color w:val="000000" w:themeColor="text1"/>
          <w:sz w:val="24"/>
        </w:rPr>
        <w:t xml:space="preserve">IGUS ei sätesta </w:t>
      </w:r>
      <w:r w:rsidRPr="00617BFE">
        <w:rPr>
          <w:rFonts w:ascii="Times New Roman" w:hAnsi="Times New Roman"/>
          <w:b/>
          <w:bCs/>
          <w:color w:val="000000" w:themeColor="text1"/>
          <w:sz w:val="24"/>
        </w:rPr>
        <w:t>eetikakomitee menetlustasu ülemmäära</w:t>
      </w:r>
      <w:r w:rsidR="00947F69">
        <w:rPr>
          <w:rFonts w:ascii="Times New Roman" w:hAnsi="Times New Roman"/>
          <w:color w:val="000000" w:themeColor="text1"/>
          <w:sz w:val="24"/>
        </w:rPr>
        <w:t xml:space="preserve">. </w:t>
      </w:r>
      <w:r w:rsidRPr="19004F6E">
        <w:rPr>
          <w:rFonts w:ascii="Times New Roman" w:hAnsi="Times New Roman"/>
          <w:color w:val="000000" w:themeColor="text1"/>
          <w:sz w:val="24"/>
        </w:rPr>
        <w:t>Eeln</w:t>
      </w:r>
      <w:r>
        <w:rPr>
          <w:rFonts w:ascii="Times New Roman" w:hAnsi="Times New Roman"/>
          <w:color w:val="000000" w:themeColor="text1"/>
          <w:sz w:val="24"/>
        </w:rPr>
        <w:t>õus</w:t>
      </w:r>
      <w:r w:rsidRPr="19004F6E">
        <w:rPr>
          <w:rFonts w:ascii="Times New Roman" w:hAnsi="Times New Roman"/>
          <w:color w:val="000000" w:themeColor="text1"/>
          <w:sz w:val="24"/>
        </w:rPr>
        <w:t xml:space="preserve"> täpsustatakse eetikakomitee</w:t>
      </w:r>
      <w:r>
        <w:rPr>
          <w:rFonts w:ascii="Times New Roman" w:hAnsi="Times New Roman"/>
          <w:color w:val="000000" w:themeColor="text1"/>
          <w:sz w:val="24"/>
        </w:rPr>
        <w:t xml:space="preserve"> tasude ülemmäär</w:t>
      </w:r>
      <w:r w:rsidR="00947F69">
        <w:rPr>
          <w:rFonts w:ascii="Times New Roman" w:hAnsi="Times New Roman"/>
          <w:color w:val="000000" w:themeColor="text1"/>
          <w:sz w:val="24"/>
        </w:rPr>
        <w:t>.</w:t>
      </w:r>
    </w:p>
    <w:p w14:paraId="3B2A923F" w14:textId="3705E05A" w:rsidR="00075EBA" w:rsidRDefault="00075EBA" w:rsidP="00721EB3">
      <w:pPr>
        <w:pStyle w:val="Loendilik"/>
        <w:numPr>
          <w:ilvl w:val="0"/>
          <w:numId w:val="19"/>
        </w:numPr>
        <w:ind w:left="284"/>
        <w:rPr>
          <w:rFonts w:ascii="Times New Roman" w:hAnsi="Times New Roman"/>
          <w:color w:val="000000" w:themeColor="text1"/>
          <w:sz w:val="24"/>
        </w:rPr>
      </w:pPr>
      <w:r w:rsidRPr="4F8A9DAA">
        <w:rPr>
          <w:rFonts w:ascii="Times New Roman" w:hAnsi="Times New Roman"/>
          <w:color w:val="000000" w:themeColor="text1"/>
          <w:sz w:val="24"/>
        </w:rPr>
        <w:t xml:space="preserve">Eelnõu </w:t>
      </w:r>
      <w:r w:rsidR="56572A55" w:rsidRPr="4F8A9DAA">
        <w:rPr>
          <w:rFonts w:ascii="Times New Roman" w:hAnsi="Times New Roman"/>
          <w:color w:val="000000" w:themeColor="text1"/>
          <w:sz w:val="24"/>
        </w:rPr>
        <w:t xml:space="preserve">täpsustab teadusuuringuteks geenivaramu andmete kasutamisega seonduvaid tasusid ja nende </w:t>
      </w:r>
      <w:r w:rsidRPr="4F8A9DAA">
        <w:rPr>
          <w:rFonts w:ascii="Times New Roman" w:hAnsi="Times New Roman"/>
          <w:color w:val="000000" w:themeColor="text1"/>
          <w:sz w:val="24"/>
        </w:rPr>
        <w:t>seaduslik</w:t>
      </w:r>
      <w:r w:rsidR="73C0D9DF" w:rsidRPr="4F8A9DAA">
        <w:rPr>
          <w:rFonts w:ascii="Times New Roman" w:hAnsi="Times New Roman"/>
          <w:color w:val="000000" w:themeColor="text1"/>
          <w:sz w:val="24"/>
        </w:rPr>
        <w:t>ke</w:t>
      </w:r>
      <w:r w:rsidRPr="4F8A9DAA">
        <w:rPr>
          <w:rFonts w:ascii="Times New Roman" w:hAnsi="Times New Roman"/>
          <w:color w:val="000000" w:themeColor="text1"/>
          <w:sz w:val="24"/>
        </w:rPr>
        <w:t xml:space="preserve"> aluse</w:t>
      </w:r>
      <w:r w:rsidR="3C51659B" w:rsidRPr="4F8A9DAA">
        <w:rPr>
          <w:rFonts w:ascii="Times New Roman" w:hAnsi="Times New Roman"/>
          <w:color w:val="000000" w:themeColor="text1"/>
          <w:sz w:val="24"/>
        </w:rPr>
        <w:t>id</w:t>
      </w:r>
      <w:r w:rsidRPr="4F8A9DAA">
        <w:rPr>
          <w:rFonts w:ascii="Times New Roman" w:hAnsi="Times New Roman"/>
          <w:color w:val="000000" w:themeColor="text1"/>
          <w:sz w:val="24"/>
        </w:rPr>
        <w:t>.</w:t>
      </w:r>
    </w:p>
    <w:p w14:paraId="50054288" w14:textId="407A5879" w:rsidR="00BC4C7B" w:rsidRPr="00617BFE" w:rsidRDefault="00BC4C7B" w:rsidP="00721EB3">
      <w:pPr>
        <w:pStyle w:val="Loendilik"/>
        <w:numPr>
          <w:ilvl w:val="0"/>
          <w:numId w:val="19"/>
        </w:numPr>
        <w:ind w:left="284"/>
        <w:rPr>
          <w:rFonts w:ascii="Times New Roman" w:hAnsi="Times New Roman"/>
          <w:b/>
          <w:bCs/>
          <w:color w:val="000000" w:themeColor="text1"/>
          <w:sz w:val="24"/>
        </w:rPr>
      </w:pPr>
      <w:r w:rsidRPr="4F8A9DAA">
        <w:rPr>
          <w:rFonts w:ascii="Times New Roman" w:hAnsi="Times New Roman"/>
          <w:color w:val="000000" w:themeColor="text1"/>
          <w:sz w:val="24"/>
        </w:rPr>
        <w:t xml:space="preserve">Riigil </w:t>
      </w:r>
      <w:r w:rsidRPr="00617BFE">
        <w:rPr>
          <w:rFonts w:ascii="Times New Roman" w:hAnsi="Times New Roman"/>
          <w:b/>
          <w:bCs/>
          <w:color w:val="000000" w:themeColor="text1"/>
          <w:sz w:val="24"/>
        </w:rPr>
        <w:t xml:space="preserve">puudub ülevaade geneetiliste andmete kasutamisest </w:t>
      </w:r>
      <w:proofErr w:type="spellStart"/>
      <w:r w:rsidR="59D41235" w:rsidRPr="4F8A9DAA">
        <w:rPr>
          <w:rFonts w:ascii="Times New Roman" w:hAnsi="Times New Roman"/>
          <w:b/>
          <w:bCs/>
          <w:color w:val="000000" w:themeColor="text1"/>
          <w:sz w:val="24"/>
        </w:rPr>
        <w:t>inimgeeni</w:t>
      </w:r>
      <w:proofErr w:type="spellEnd"/>
      <w:r w:rsidR="59D41235" w:rsidRPr="4F8A9DAA">
        <w:rPr>
          <w:rFonts w:ascii="Times New Roman" w:hAnsi="Times New Roman"/>
          <w:b/>
          <w:bCs/>
          <w:color w:val="000000" w:themeColor="text1"/>
          <w:sz w:val="24"/>
        </w:rPr>
        <w:t>/teadus</w:t>
      </w:r>
      <w:r w:rsidRPr="00617BFE">
        <w:rPr>
          <w:rFonts w:ascii="Times New Roman" w:hAnsi="Times New Roman"/>
          <w:b/>
          <w:bCs/>
          <w:color w:val="000000" w:themeColor="text1"/>
          <w:sz w:val="24"/>
        </w:rPr>
        <w:t>uuringutes</w:t>
      </w:r>
      <w:r w:rsidRPr="4F8A9DAA">
        <w:rPr>
          <w:rFonts w:ascii="Times New Roman" w:hAnsi="Times New Roman"/>
          <w:color w:val="000000" w:themeColor="text1"/>
          <w:sz w:val="24"/>
        </w:rPr>
        <w:t xml:space="preserve">, mistõttu on oluline tagada ka eraõiguslike </w:t>
      </w:r>
      <w:proofErr w:type="spellStart"/>
      <w:r w:rsidR="66BBCDD5" w:rsidRPr="4F8A9DAA">
        <w:rPr>
          <w:rFonts w:ascii="Times New Roman" w:hAnsi="Times New Roman"/>
          <w:color w:val="000000" w:themeColor="text1"/>
          <w:sz w:val="24"/>
        </w:rPr>
        <w:t>inimgeeni</w:t>
      </w:r>
      <w:r w:rsidRPr="4F8A9DAA">
        <w:rPr>
          <w:rFonts w:ascii="Times New Roman" w:hAnsi="Times New Roman"/>
          <w:color w:val="000000" w:themeColor="text1"/>
          <w:sz w:val="24"/>
        </w:rPr>
        <w:t>uuringute</w:t>
      </w:r>
      <w:proofErr w:type="spellEnd"/>
      <w:r w:rsidR="136600EA" w:rsidRPr="4F8A9DAA">
        <w:rPr>
          <w:rFonts w:ascii="Times New Roman" w:hAnsi="Times New Roman"/>
          <w:color w:val="000000" w:themeColor="text1"/>
          <w:sz w:val="24"/>
        </w:rPr>
        <w:t xml:space="preserve"> vastutavate töötlejate poolt </w:t>
      </w:r>
      <w:r w:rsidRPr="4F8A9DAA">
        <w:rPr>
          <w:rFonts w:ascii="Times New Roman" w:hAnsi="Times New Roman"/>
          <w:color w:val="000000" w:themeColor="text1"/>
          <w:sz w:val="24"/>
        </w:rPr>
        <w:t xml:space="preserve"> andmetöötluse jälgitavus, </w:t>
      </w:r>
      <w:r w:rsidR="6FEB4938" w:rsidRPr="4F8A9DAA">
        <w:rPr>
          <w:rFonts w:ascii="Times New Roman" w:hAnsi="Times New Roman"/>
          <w:color w:val="000000" w:themeColor="text1"/>
          <w:sz w:val="24"/>
        </w:rPr>
        <w:t>isiku</w:t>
      </w:r>
      <w:r w:rsidRPr="4F8A9DAA">
        <w:rPr>
          <w:rFonts w:ascii="Times New Roman" w:hAnsi="Times New Roman"/>
          <w:color w:val="000000" w:themeColor="text1"/>
          <w:sz w:val="24"/>
        </w:rPr>
        <w:t>andme</w:t>
      </w:r>
      <w:r w:rsidR="405D271E" w:rsidRPr="4F8A9DAA">
        <w:rPr>
          <w:rFonts w:ascii="Times New Roman" w:hAnsi="Times New Roman"/>
          <w:color w:val="000000" w:themeColor="text1"/>
          <w:sz w:val="24"/>
        </w:rPr>
        <w:t xml:space="preserve">te </w:t>
      </w:r>
      <w:r w:rsidRPr="4F8A9DAA">
        <w:rPr>
          <w:rFonts w:ascii="Times New Roman" w:hAnsi="Times New Roman"/>
          <w:color w:val="000000" w:themeColor="text1"/>
          <w:sz w:val="24"/>
        </w:rPr>
        <w:t xml:space="preserve">kaitse ning info- ja </w:t>
      </w:r>
      <w:proofErr w:type="spellStart"/>
      <w:r w:rsidRPr="4F8A9DAA">
        <w:rPr>
          <w:rFonts w:ascii="Times New Roman" w:hAnsi="Times New Roman"/>
          <w:color w:val="000000" w:themeColor="text1"/>
          <w:sz w:val="24"/>
        </w:rPr>
        <w:t>küberturbe</w:t>
      </w:r>
      <w:proofErr w:type="spellEnd"/>
      <w:r w:rsidRPr="4F8A9DAA">
        <w:rPr>
          <w:rFonts w:ascii="Times New Roman" w:hAnsi="Times New Roman"/>
          <w:color w:val="000000" w:themeColor="text1"/>
          <w:sz w:val="24"/>
        </w:rPr>
        <w:t xml:space="preserve"> nõuete järgimine. </w:t>
      </w:r>
      <w:r w:rsidR="00947F69" w:rsidRPr="4F8A9DAA">
        <w:rPr>
          <w:rFonts w:ascii="Times New Roman" w:hAnsi="Times New Roman"/>
          <w:color w:val="000000" w:themeColor="text1"/>
          <w:sz w:val="24"/>
        </w:rPr>
        <w:t xml:space="preserve">Edaspidi peab geneetiliste andmete töötleja, kes töötleb geneetilisi andmeid teadusuuringu eesmärgil, </w:t>
      </w:r>
      <w:r w:rsidR="00947F69" w:rsidRPr="00617BFE">
        <w:rPr>
          <w:rFonts w:ascii="Times New Roman" w:hAnsi="Times New Roman"/>
          <w:b/>
          <w:bCs/>
          <w:color w:val="000000" w:themeColor="text1"/>
          <w:sz w:val="24"/>
        </w:rPr>
        <w:t>läbima eetikakomitee</w:t>
      </w:r>
      <w:r w:rsidR="325E9A49" w:rsidRPr="4F8A9DAA">
        <w:rPr>
          <w:rFonts w:ascii="Times New Roman" w:hAnsi="Times New Roman"/>
          <w:b/>
          <w:bCs/>
          <w:color w:val="000000" w:themeColor="text1"/>
          <w:sz w:val="24"/>
        </w:rPr>
        <w:t xml:space="preserve"> menetluse</w:t>
      </w:r>
      <w:r w:rsidR="00947F69" w:rsidRPr="4F8A9DAA">
        <w:rPr>
          <w:rFonts w:ascii="Times New Roman" w:hAnsi="Times New Roman"/>
          <w:color w:val="000000" w:themeColor="text1"/>
          <w:sz w:val="24"/>
        </w:rPr>
        <w:t xml:space="preserve">, esitama lihtsal viisil täidetava </w:t>
      </w:r>
      <w:r w:rsidR="00947F69" w:rsidRPr="00617BFE">
        <w:rPr>
          <w:rFonts w:ascii="Times New Roman" w:hAnsi="Times New Roman"/>
          <w:b/>
          <w:bCs/>
          <w:color w:val="000000" w:themeColor="text1"/>
          <w:sz w:val="24"/>
        </w:rPr>
        <w:t>majandustegevusteatise ning</w:t>
      </w:r>
      <w:r w:rsidR="00947F69" w:rsidRPr="4F8A9DAA">
        <w:rPr>
          <w:rFonts w:ascii="Times New Roman" w:hAnsi="Times New Roman"/>
          <w:color w:val="000000" w:themeColor="text1"/>
          <w:sz w:val="24"/>
        </w:rPr>
        <w:t xml:space="preserve"> lähtuma töötlemise turvalisuse tagamisel </w:t>
      </w:r>
      <w:proofErr w:type="spellStart"/>
      <w:r w:rsidR="00947F69" w:rsidRPr="00617BFE">
        <w:rPr>
          <w:rFonts w:ascii="Times New Roman" w:hAnsi="Times New Roman"/>
          <w:b/>
          <w:bCs/>
          <w:color w:val="000000" w:themeColor="text1"/>
          <w:sz w:val="24"/>
        </w:rPr>
        <w:t>KüTS-i</w:t>
      </w:r>
      <w:r w:rsidR="008A191D">
        <w:rPr>
          <w:rFonts w:ascii="Times New Roman" w:hAnsi="Times New Roman"/>
          <w:b/>
          <w:bCs/>
          <w:color w:val="000000" w:themeColor="text1"/>
          <w:sz w:val="24"/>
        </w:rPr>
        <w:t>st</w:t>
      </w:r>
      <w:proofErr w:type="spellEnd"/>
      <w:r w:rsidR="00947F69" w:rsidRPr="00617BFE">
        <w:rPr>
          <w:rFonts w:ascii="Times New Roman" w:hAnsi="Times New Roman"/>
          <w:b/>
          <w:bCs/>
          <w:color w:val="000000" w:themeColor="text1"/>
          <w:sz w:val="24"/>
        </w:rPr>
        <w:t>.</w:t>
      </w:r>
    </w:p>
    <w:bookmarkEnd w:id="22"/>
    <w:p w14:paraId="7F7D25AA" w14:textId="77777777" w:rsidR="00F70E9B" w:rsidRPr="00D16DDE" w:rsidRDefault="00F70E9B" w:rsidP="0016210D">
      <w:pPr>
        <w:rPr>
          <w:rFonts w:ascii="Times New Roman" w:hAnsi="Times New Roman"/>
          <w:color w:val="000000" w:themeColor="text1"/>
          <w:sz w:val="24"/>
        </w:rPr>
      </w:pPr>
    </w:p>
    <w:p w14:paraId="66DA65C7" w14:textId="4D46EB3D" w:rsidR="00233526" w:rsidRPr="00CB1127" w:rsidRDefault="00DF1F82" w:rsidP="00721EB3">
      <w:pPr>
        <w:pStyle w:val="Loendilik"/>
        <w:numPr>
          <w:ilvl w:val="1"/>
          <w:numId w:val="9"/>
        </w:numPr>
        <w:ind w:left="0" w:firstLine="0"/>
        <w:rPr>
          <w:rFonts w:ascii="Times New Roman" w:hAnsi="Times New Roman"/>
          <w:b/>
          <w:bCs/>
          <w:color w:val="000000" w:themeColor="text1"/>
          <w:sz w:val="24"/>
        </w:rPr>
      </w:pPr>
      <w:r w:rsidRPr="4F8A9DAA">
        <w:rPr>
          <w:rFonts w:ascii="Times New Roman" w:hAnsi="Times New Roman"/>
          <w:b/>
          <w:bCs/>
          <w:color w:val="000000" w:themeColor="text1"/>
          <w:sz w:val="24"/>
        </w:rPr>
        <w:t>Peamised p</w:t>
      </w:r>
      <w:r w:rsidR="4D1F6338" w:rsidRPr="4F8A9DAA">
        <w:rPr>
          <w:rFonts w:ascii="Times New Roman" w:hAnsi="Times New Roman"/>
          <w:b/>
          <w:bCs/>
          <w:color w:val="000000" w:themeColor="text1"/>
          <w:sz w:val="24"/>
        </w:rPr>
        <w:t>ersona</w:t>
      </w:r>
      <w:r w:rsidR="03809264" w:rsidRPr="4F8A9DAA">
        <w:rPr>
          <w:rFonts w:ascii="Times New Roman" w:hAnsi="Times New Roman"/>
          <w:b/>
          <w:bCs/>
          <w:color w:val="000000" w:themeColor="text1"/>
          <w:sz w:val="24"/>
        </w:rPr>
        <w:t>almeditsiini</w:t>
      </w:r>
      <w:r w:rsidR="4D1F6338" w:rsidRPr="4F8A9DAA">
        <w:rPr>
          <w:rFonts w:ascii="Times New Roman" w:hAnsi="Times New Roman"/>
          <w:b/>
          <w:bCs/>
          <w:color w:val="000000" w:themeColor="text1"/>
          <w:sz w:val="24"/>
        </w:rPr>
        <w:t xml:space="preserve"> teenuste pakkumisega seotud muudatused</w:t>
      </w:r>
    </w:p>
    <w:p w14:paraId="637F60A7" w14:textId="77777777" w:rsidR="00233526" w:rsidRPr="00D16DDE" w:rsidRDefault="00233526" w:rsidP="0016210D">
      <w:pPr>
        <w:rPr>
          <w:rFonts w:ascii="Times New Roman" w:hAnsi="Times New Roman"/>
          <w:color w:val="000000" w:themeColor="text1"/>
          <w:sz w:val="24"/>
        </w:rPr>
      </w:pPr>
    </w:p>
    <w:p w14:paraId="55FD69C0" w14:textId="77777777" w:rsidR="00947F69" w:rsidRDefault="00947F69" w:rsidP="00947F69">
      <w:pPr>
        <w:pStyle w:val="Loendilik"/>
        <w:ind w:left="0"/>
        <w:rPr>
          <w:rFonts w:ascii="Times New Roman" w:hAnsi="Times New Roman"/>
          <w:color w:val="000000" w:themeColor="text1"/>
          <w:sz w:val="24"/>
        </w:rPr>
      </w:pPr>
      <w:r w:rsidRPr="60177E70">
        <w:rPr>
          <w:rFonts w:ascii="Times New Roman" w:hAnsi="Times New Roman"/>
          <w:color w:val="000000" w:themeColor="text1"/>
          <w:sz w:val="24"/>
        </w:rPr>
        <w:t>Lisaks muudetakse seonduvalt ka teiste seaduste asjakohaseid sätteid</w:t>
      </w:r>
      <w:r>
        <w:rPr>
          <w:rFonts w:ascii="Times New Roman" w:hAnsi="Times New Roman"/>
          <w:color w:val="000000" w:themeColor="text1"/>
          <w:sz w:val="24"/>
        </w:rPr>
        <w:t>.</w:t>
      </w:r>
    </w:p>
    <w:p w14:paraId="59A2BD91" w14:textId="77777777" w:rsidR="00947F69" w:rsidRDefault="00947F69" w:rsidP="00947F69">
      <w:pPr>
        <w:pStyle w:val="Loendilik"/>
        <w:ind w:left="0"/>
        <w:rPr>
          <w:rFonts w:ascii="Times New Roman" w:hAnsi="Times New Roman"/>
          <w:color w:val="000000" w:themeColor="text1"/>
          <w:sz w:val="24"/>
        </w:rPr>
      </w:pPr>
    </w:p>
    <w:p w14:paraId="24087FA9" w14:textId="77777777" w:rsidR="00075EBA" w:rsidRDefault="00A56903" w:rsidP="00721EB3">
      <w:pPr>
        <w:pStyle w:val="Loendilik"/>
        <w:numPr>
          <w:ilvl w:val="0"/>
          <w:numId w:val="20"/>
        </w:numPr>
        <w:ind w:left="426"/>
        <w:rPr>
          <w:rFonts w:ascii="Times New Roman" w:hAnsi="Times New Roman"/>
          <w:color w:val="000000" w:themeColor="text1"/>
          <w:sz w:val="24"/>
        </w:rPr>
      </w:pPr>
      <w:r w:rsidRPr="00D53590">
        <w:rPr>
          <w:rFonts w:ascii="Times New Roman" w:hAnsi="Times New Roman"/>
          <w:color w:val="000000" w:themeColor="text1"/>
          <w:sz w:val="24"/>
        </w:rPr>
        <w:t xml:space="preserve">Täna puudub </w:t>
      </w:r>
      <w:r w:rsidR="00947F69" w:rsidRPr="00D53590">
        <w:rPr>
          <w:rFonts w:ascii="Times New Roman" w:hAnsi="Times New Roman"/>
          <w:color w:val="000000" w:themeColor="text1"/>
          <w:sz w:val="24"/>
        </w:rPr>
        <w:t>TTKS-</w:t>
      </w:r>
      <w:proofErr w:type="spellStart"/>
      <w:r w:rsidR="00947F69" w:rsidRPr="00D53590">
        <w:rPr>
          <w:rFonts w:ascii="Times New Roman" w:hAnsi="Times New Roman"/>
          <w:color w:val="000000" w:themeColor="text1"/>
          <w:sz w:val="24"/>
        </w:rPr>
        <w:t>is</w:t>
      </w:r>
      <w:proofErr w:type="spellEnd"/>
      <w:r w:rsidR="00947F69" w:rsidRPr="00D53590">
        <w:rPr>
          <w:rFonts w:ascii="Times New Roman" w:hAnsi="Times New Roman"/>
          <w:color w:val="000000" w:themeColor="text1"/>
          <w:sz w:val="24"/>
        </w:rPr>
        <w:t xml:space="preserve"> </w:t>
      </w:r>
      <w:r w:rsidRPr="00D53590">
        <w:rPr>
          <w:rFonts w:ascii="Times New Roman" w:hAnsi="Times New Roman"/>
          <w:color w:val="000000" w:themeColor="text1"/>
          <w:sz w:val="24"/>
        </w:rPr>
        <w:t xml:space="preserve">alus, </w:t>
      </w:r>
      <w:r w:rsidRPr="00D53590">
        <w:rPr>
          <w:rFonts w:ascii="Times New Roman" w:hAnsi="Times New Roman"/>
          <w:b/>
          <w:bCs/>
          <w:color w:val="000000" w:themeColor="text1"/>
          <w:sz w:val="24"/>
        </w:rPr>
        <w:t xml:space="preserve">kanda geenivaramust andmeid üle </w:t>
      </w:r>
      <w:proofErr w:type="spellStart"/>
      <w:r w:rsidRPr="00D53590">
        <w:rPr>
          <w:rFonts w:ascii="Times New Roman" w:hAnsi="Times New Roman"/>
          <w:b/>
          <w:bCs/>
          <w:color w:val="000000" w:themeColor="text1"/>
          <w:sz w:val="24"/>
        </w:rPr>
        <w:t>TIS-i</w:t>
      </w:r>
      <w:proofErr w:type="spellEnd"/>
      <w:r w:rsidRPr="00D53590">
        <w:rPr>
          <w:rFonts w:ascii="Times New Roman" w:hAnsi="Times New Roman"/>
          <w:color w:val="000000" w:themeColor="text1"/>
          <w:sz w:val="24"/>
        </w:rPr>
        <w:t xml:space="preserve">. Edaspidi on see võimalik. Personaalmeditsiinis geneetilistel andmetel tuginevate teenuste kavandamine ja pakkumine saab toimuma </w:t>
      </w:r>
      <w:proofErr w:type="spellStart"/>
      <w:r w:rsidRPr="00D53590">
        <w:rPr>
          <w:rFonts w:ascii="Times New Roman" w:hAnsi="Times New Roman"/>
          <w:color w:val="000000" w:themeColor="text1"/>
          <w:sz w:val="24"/>
        </w:rPr>
        <w:t>TIS-i</w:t>
      </w:r>
      <w:proofErr w:type="spellEnd"/>
      <w:r w:rsidRPr="00D53590">
        <w:rPr>
          <w:rFonts w:ascii="Times New Roman" w:hAnsi="Times New Roman"/>
          <w:color w:val="000000" w:themeColor="text1"/>
          <w:sz w:val="24"/>
        </w:rPr>
        <w:t xml:space="preserve"> osaks oleva IT-taristu kaudu, mille külge on võimalik </w:t>
      </w:r>
      <w:r w:rsidRPr="00D53590">
        <w:rPr>
          <w:rFonts w:ascii="Times New Roman" w:hAnsi="Times New Roman"/>
          <w:color w:val="000000" w:themeColor="text1"/>
          <w:sz w:val="24"/>
        </w:rPr>
        <w:lastRenderedPageBreak/>
        <w:t xml:space="preserve">konkreetsete teenuste pakkumiseks </w:t>
      </w:r>
      <w:proofErr w:type="spellStart"/>
      <w:r w:rsidRPr="00D53590">
        <w:rPr>
          <w:rFonts w:ascii="Times New Roman" w:hAnsi="Times New Roman"/>
          <w:color w:val="000000" w:themeColor="text1"/>
          <w:sz w:val="24"/>
        </w:rPr>
        <w:t>liidestada</w:t>
      </w:r>
      <w:proofErr w:type="spellEnd"/>
      <w:r w:rsidRPr="00D53590">
        <w:rPr>
          <w:rFonts w:ascii="Times New Roman" w:hAnsi="Times New Roman"/>
          <w:color w:val="000000" w:themeColor="text1"/>
          <w:sz w:val="24"/>
        </w:rPr>
        <w:t xml:space="preserve"> asjakohased tarkvarad ja meditsiiniseadmed. Esimese personaalmeditsiini teenusena on kavas juurutada rinnavähi polügeense riskiskoori (PRS) sõeluuringuteenus, ettevalmistamisel on </w:t>
      </w:r>
      <w:proofErr w:type="spellStart"/>
      <w:r w:rsidRPr="00D53590">
        <w:rPr>
          <w:rFonts w:ascii="Times New Roman" w:hAnsi="Times New Roman"/>
          <w:color w:val="000000" w:themeColor="text1"/>
          <w:sz w:val="24"/>
        </w:rPr>
        <w:t>farmakogeneetika</w:t>
      </w:r>
      <w:proofErr w:type="spellEnd"/>
      <w:r w:rsidRPr="00D53590">
        <w:rPr>
          <w:rFonts w:ascii="Times New Roman" w:hAnsi="Times New Roman"/>
          <w:color w:val="000000" w:themeColor="text1"/>
          <w:sz w:val="24"/>
        </w:rPr>
        <w:t xml:space="preserve"> teenus.</w:t>
      </w:r>
    </w:p>
    <w:p w14:paraId="38D653A3" w14:textId="4DC621F5" w:rsidR="00786457" w:rsidRDefault="00786457"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 xml:space="preserve">Uute andmekategooriate tekkimisel täpsustatakse </w:t>
      </w:r>
      <w:proofErr w:type="spellStart"/>
      <w:r w:rsidRPr="00D53590">
        <w:rPr>
          <w:rFonts w:ascii="Times New Roman" w:hAnsi="Times New Roman"/>
          <w:b/>
          <w:bCs/>
          <w:color w:val="000000" w:themeColor="text1"/>
          <w:sz w:val="24"/>
        </w:rPr>
        <w:t>TIS-i</w:t>
      </w:r>
      <w:proofErr w:type="spellEnd"/>
      <w:r w:rsidRPr="00D53590">
        <w:rPr>
          <w:rFonts w:ascii="Times New Roman" w:hAnsi="Times New Roman"/>
          <w:b/>
          <w:bCs/>
          <w:color w:val="000000" w:themeColor="text1"/>
          <w:sz w:val="24"/>
        </w:rPr>
        <w:t xml:space="preserve"> andmestiku </w:t>
      </w:r>
      <w:proofErr w:type="spellStart"/>
      <w:r w:rsidRPr="00D53590">
        <w:rPr>
          <w:rFonts w:ascii="Times New Roman" w:hAnsi="Times New Roman"/>
          <w:b/>
          <w:bCs/>
          <w:color w:val="000000" w:themeColor="text1"/>
          <w:sz w:val="24"/>
        </w:rPr>
        <w:t>üldraami</w:t>
      </w:r>
      <w:proofErr w:type="spellEnd"/>
      <w:r>
        <w:rPr>
          <w:rFonts w:ascii="Times New Roman" w:hAnsi="Times New Roman"/>
          <w:color w:val="000000" w:themeColor="text1"/>
          <w:sz w:val="24"/>
        </w:rPr>
        <w:t xml:space="preserve"> ning </w:t>
      </w:r>
      <w:r w:rsidRPr="00D53590">
        <w:rPr>
          <w:rFonts w:ascii="Times New Roman" w:hAnsi="Times New Roman"/>
          <w:b/>
          <w:bCs/>
          <w:color w:val="000000" w:themeColor="text1"/>
          <w:sz w:val="24"/>
        </w:rPr>
        <w:t xml:space="preserve">piiratakse </w:t>
      </w:r>
      <w:proofErr w:type="spellStart"/>
      <w:r w:rsidRPr="00D53590">
        <w:rPr>
          <w:rFonts w:ascii="Times New Roman" w:hAnsi="Times New Roman"/>
          <w:b/>
          <w:bCs/>
          <w:color w:val="000000" w:themeColor="text1"/>
          <w:sz w:val="24"/>
        </w:rPr>
        <w:t>TIS-i</w:t>
      </w:r>
      <w:proofErr w:type="spellEnd"/>
      <w:r w:rsidRPr="00D53590">
        <w:rPr>
          <w:rFonts w:ascii="Times New Roman" w:hAnsi="Times New Roman"/>
          <w:b/>
          <w:bCs/>
          <w:color w:val="000000" w:themeColor="text1"/>
          <w:sz w:val="24"/>
        </w:rPr>
        <w:t xml:space="preserve"> alamandmestikuna säilitatavatele geneetilistele algandmetele juurdepääsu</w:t>
      </w:r>
      <w:r>
        <w:rPr>
          <w:rFonts w:ascii="Times New Roman" w:hAnsi="Times New Roman"/>
          <w:color w:val="000000" w:themeColor="text1"/>
          <w:sz w:val="24"/>
        </w:rPr>
        <w:t xml:space="preserve"> </w:t>
      </w:r>
      <w:r w:rsidRPr="75CF7F17">
        <w:rPr>
          <w:rFonts w:ascii="Times New Roman" w:hAnsi="Times New Roman"/>
          <w:color w:val="000000" w:themeColor="text1"/>
          <w:sz w:val="24"/>
        </w:rPr>
        <w:t>õigus</w:t>
      </w:r>
      <w:r>
        <w:rPr>
          <w:rFonts w:ascii="Times New Roman" w:hAnsi="Times New Roman"/>
          <w:color w:val="000000" w:themeColor="text1"/>
          <w:sz w:val="24"/>
        </w:rPr>
        <w:t>i ja andmete</w:t>
      </w:r>
      <w:r w:rsidRPr="75CF7F17">
        <w:rPr>
          <w:rFonts w:ascii="Times New Roman" w:hAnsi="Times New Roman"/>
          <w:color w:val="000000" w:themeColor="text1"/>
          <w:sz w:val="24"/>
        </w:rPr>
        <w:t xml:space="preserve"> väljastamise tingimusi</w:t>
      </w:r>
      <w:r>
        <w:rPr>
          <w:rFonts w:ascii="Times New Roman" w:hAnsi="Times New Roman"/>
          <w:color w:val="000000" w:themeColor="text1"/>
          <w:sz w:val="24"/>
        </w:rPr>
        <w:t>.</w:t>
      </w:r>
      <w:r w:rsidRPr="00786457">
        <w:rPr>
          <w:rFonts w:ascii="Times New Roman" w:hAnsi="Times New Roman"/>
          <w:color w:val="000000" w:themeColor="text1"/>
          <w:sz w:val="24"/>
        </w:rPr>
        <w:t xml:space="preserve"> </w:t>
      </w:r>
      <w:r w:rsidRPr="75CF7F17">
        <w:rPr>
          <w:rFonts w:ascii="Times New Roman" w:hAnsi="Times New Roman"/>
          <w:color w:val="000000" w:themeColor="text1"/>
          <w:sz w:val="24"/>
        </w:rPr>
        <w:t>Geneetiliste</w:t>
      </w:r>
      <w:r>
        <w:rPr>
          <w:rFonts w:ascii="Times New Roman" w:hAnsi="Times New Roman"/>
          <w:color w:val="000000" w:themeColor="text1"/>
          <w:sz w:val="24"/>
        </w:rPr>
        <w:t>le</w:t>
      </w:r>
      <w:r w:rsidRPr="75CF7F17">
        <w:rPr>
          <w:rFonts w:ascii="Times New Roman" w:hAnsi="Times New Roman"/>
          <w:color w:val="000000" w:themeColor="text1"/>
          <w:sz w:val="24"/>
        </w:rPr>
        <w:t xml:space="preserve"> algandmete</w:t>
      </w:r>
      <w:r>
        <w:rPr>
          <w:rFonts w:ascii="Times New Roman" w:hAnsi="Times New Roman"/>
          <w:color w:val="000000" w:themeColor="text1"/>
          <w:sz w:val="24"/>
        </w:rPr>
        <w:t>le</w:t>
      </w:r>
      <w:r w:rsidRPr="75CF7F17">
        <w:rPr>
          <w:rFonts w:ascii="Times New Roman" w:hAnsi="Times New Roman"/>
          <w:color w:val="000000" w:themeColor="text1"/>
          <w:sz w:val="24"/>
        </w:rPr>
        <w:t xml:space="preserve"> juurdepääsu</w:t>
      </w:r>
      <w:r>
        <w:rPr>
          <w:rFonts w:ascii="Times New Roman" w:hAnsi="Times New Roman"/>
          <w:color w:val="000000" w:themeColor="text1"/>
          <w:sz w:val="24"/>
        </w:rPr>
        <w:t xml:space="preserve"> õigus</w:t>
      </w:r>
      <w:r w:rsidRPr="75CF7F17">
        <w:rPr>
          <w:rFonts w:ascii="Times New Roman" w:hAnsi="Times New Roman"/>
          <w:color w:val="000000" w:themeColor="text1"/>
          <w:sz w:val="24"/>
        </w:rPr>
        <w:t xml:space="preserve"> on ainult </w:t>
      </w:r>
      <w:proofErr w:type="spellStart"/>
      <w:r w:rsidRPr="75CF7F17">
        <w:rPr>
          <w:rFonts w:ascii="Times New Roman" w:hAnsi="Times New Roman"/>
          <w:color w:val="000000" w:themeColor="text1"/>
          <w:sz w:val="24"/>
        </w:rPr>
        <w:t>TIS-i</w:t>
      </w:r>
      <w:proofErr w:type="spellEnd"/>
      <w:r w:rsidRPr="75CF7F17">
        <w:rPr>
          <w:rFonts w:ascii="Times New Roman" w:hAnsi="Times New Roman"/>
          <w:color w:val="000000" w:themeColor="text1"/>
          <w:sz w:val="24"/>
        </w:rPr>
        <w:t xml:space="preserve"> vastutaval ja volitatud töötlejal seaduses sätestatud eesmärkide täitmiseks ning andmeid väljastatakse ainult piiratud juhtudel (nt andmesubjektile).</w:t>
      </w:r>
    </w:p>
    <w:p w14:paraId="3D86D615" w14:textId="434C317B" w:rsidR="00947F69" w:rsidRPr="00D53590" w:rsidRDefault="00075EBA" w:rsidP="00721EB3">
      <w:pPr>
        <w:pStyle w:val="Loendilik"/>
        <w:numPr>
          <w:ilvl w:val="0"/>
          <w:numId w:val="20"/>
        </w:numPr>
        <w:ind w:left="426"/>
        <w:rPr>
          <w:rFonts w:ascii="Times New Roman" w:hAnsi="Times New Roman"/>
          <w:color w:val="000000" w:themeColor="text1"/>
          <w:sz w:val="24"/>
        </w:rPr>
      </w:pPr>
      <w:r w:rsidRPr="00D53590">
        <w:rPr>
          <w:rFonts w:ascii="Times New Roman" w:hAnsi="Times New Roman"/>
          <w:color w:val="000000" w:themeColor="text1"/>
          <w:sz w:val="24"/>
        </w:rPr>
        <w:t xml:space="preserve">Täna </w:t>
      </w:r>
      <w:r w:rsidRPr="00D53590">
        <w:rPr>
          <w:rFonts w:ascii="Times New Roman" w:hAnsi="Times New Roman"/>
          <w:b/>
          <w:bCs/>
          <w:color w:val="000000" w:themeColor="text1"/>
          <w:sz w:val="24"/>
        </w:rPr>
        <w:t>puudub TTKS-</w:t>
      </w:r>
      <w:proofErr w:type="spellStart"/>
      <w:r w:rsidRPr="00D53590">
        <w:rPr>
          <w:rFonts w:ascii="Times New Roman" w:hAnsi="Times New Roman"/>
          <w:b/>
          <w:bCs/>
          <w:color w:val="000000" w:themeColor="text1"/>
          <w:sz w:val="24"/>
        </w:rPr>
        <w:t>is</w:t>
      </w:r>
      <w:proofErr w:type="spellEnd"/>
      <w:r w:rsidRPr="00D53590">
        <w:rPr>
          <w:rFonts w:ascii="Times New Roman" w:hAnsi="Times New Roman"/>
          <w:b/>
          <w:bCs/>
          <w:color w:val="000000" w:themeColor="text1"/>
          <w:sz w:val="24"/>
        </w:rPr>
        <w:t xml:space="preserve"> alus võtta </w:t>
      </w:r>
      <w:r>
        <w:rPr>
          <w:rFonts w:ascii="Times New Roman" w:hAnsi="Times New Roman"/>
          <w:b/>
          <w:bCs/>
          <w:color w:val="000000" w:themeColor="text1"/>
          <w:sz w:val="24"/>
        </w:rPr>
        <w:t xml:space="preserve">teadusuuringuteks </w:t>
      </w:r>
      <w:r w:rsidRPr="00D53590">
        <w:rPr>
          <w:rFonts w:ascii="Times New Roman" w:hAnsi="Times New Roman"/>
          <w:b/>
          <w:bCs/>
          <w:color w:val="000000" w:themeColor="text1"/>
          <w:sz w:val="24"/>
        </w:rPr>
        <w:t>andmete väljastamisel tasu</w:t>
      </w:r>
      <w:r w:rsidRPr="00D53590">
        <w:rPr>
          <w:rFonts w:ascii="Times New Roman" w:hAnsi="Times New Roman"/>
          <w:color w:val="000000" w:themeColor="text1"/>
          <w:sz w:val="24"/>
        </w:rPr>
        <w:t xml:space="preserve">. </w:t>
      </w:r>
      <w:r w:rsidRPr="00075EBA">
        <w:rPr>
          <w:rFonts w:ascii="Times New Roman" w:hAnsi="Times New Roman"/>
          <w:color w:val="000000" w:themeColor="text1"/>
          <w:sz w:val="24"/>
        </w:rPr>
        <w:t>Eelnõu annab selleks edaspidi seadusliku aluse.</w:t>
      </w:r>
    </w:p>
    <w:p w14:paraId="2D6CE58A" w14:textId="288DC8F1" w:rsidR="00947F69" w:rsidRPr="001C4566" w:rsidRDefault="00D92074" w:rsidP="00721EB3">
      <w:pPr>
        <w:pStyle w:val="Loendilik"/>
        <w:numPr>
          <w:ilvl w:val="0"/>
          <w:numId w:val="20"/>
        </w:numPr>
        <w:ind w:left="426"/>
        <w:rPr>
          <w:rFonts w:ascii="Times New Roman" w:hAnsi="Times New Roman"/>
          <w:color w:val="000000" w:themeColor="text1"/>
          <w:sz w:val="24"/>
        </w:rPr>
      </w:pPr>
      <w:proofErr w:type="spellStart"/>
      <w:r w:rsidRPr="001C4566">
        <w:rPr>
          <w:rFonts w:ascii="Times New Roman" w:hAnsi="Times New Roman"/>
          <w:color w:val="000000" w:themeColor="text1"/>
          <w:sz w:val="24"/>
        </w:rPr>
        <w:t>NETS</w:t>
      </w:r>
      <w:r w:rsidR="00A82646" w:rsidRPr="001C4566">
        <w:rPr>
          <w:rFonts w:ascii="Times New Roman" w:hAnsi="Times New Roman"/>
          <w:color w:val="000000" w:themeColor="text1"/>
          <w:sz w:val="24"/>
        </w:rPr>
        <w:t>-is</w:t>
      </w:r>
      <w:proofErr w:type="spellEnd"/>
      <w:r w:rsidR="00A82646" w:rsidRPr="001C4566">
        <w:rPr>
          <w:rFonts w:ascii="Times New Roman" w:hAnsi="Times New Roman"/>
          <w:color w:val="000000" w:themeColor="text1"/>
          <w:sz w:val="24"/>
        </w:rPr>
        <w:t>, NPALS-</w:t>
      </w:r>
      <w:proofErr w:type="spellStart"/>
      <w:r w:rsidR="00A82646" w:rsidRPr="001C4566">
        <w:rPr>
          <w:rFonts w:ascii="Times New Roman" w:hAnsi="Times New Roman"/>
          <w:color w:val="000000" w:themeColor="text1"/>
          <w:sz w:val="24"/>
        </w:rPr>
        <w:t>is</w:t>
      </w:r>
      <w:proofErr w:type="spellEnd"/>
      <w:r w:rsidR="00A82646" w:rsidRPr="001C4566">
        <w:rPr>
          <w:rFonts w:ascii="Times New Roman" w:hAnsi="Times New Roman"/>
          <w:color w:val="000000" w:themeColor="text1"/>
          <w:sz w:val="24"/>
        </w:rPr>
        <w:t xml:space="preserve">, </w:t>
      </w:r>
      <w:proofErr w:type="spellStart"/>
      <w:r w:rsidR="00A82646" w:rsidRPr="001C4566">
        <w:rPr>
          <w:rFonts w:ascii="Times New Roman" w:hAnsi="Times New Roman"/>
          <w:color w:val="000000" w:themeColor="text1"/>
          <w:sz w:val="24"/>
        </w:rPr>
        <w:t>RaVS-is</w:t>
      </w:r>
      <w:proofErr w:type="spellEnd"/>
      <w:r w:rsidR="00A82646" w:rsidRPr="001C4566">
        <w:rPr>
          <w:rFonts w:ascii="Times New Roman" w:hAnsi="Times New Roman"/>
          <w:color w:val="000000" w:themeColor="text1"/>
          <w:sz w:val="24"/>
        </w:rPr>
        <w:t xml:space="preserve">, </w:t>
      </w:r>
      <w:r w:rsidR="00947F69" w:rsidRPr="001C4566">
        <w:rPr>
          <w:rFonts w:ascii="Times New Roman" w:hAnsi="Times New Roman"/>
          <w:color w:val="000000" w:themeColor="text1"/>
          <w:sz w:val="24"/>
        </w:rPr>
        <w:t>RHTS-</w:t>
      </w:r>
      <w:proofErr w:type="spellStart"/>
      <w:r w:rsidR="00947F69" w:rsidRPr="001C4566">
        <w:rPr>
          <w:rFonts w:ascii="Times New Roman" w:hAnsi="Times New Roman"/>
          <w:color w:val="000000" w:themeColor="text1"/>
          <w:sz w:val="24"/>
        </w:rPr>
        <w:t>is</w:t>
      </w:r>
      <w:proofErr w:type="spellEnd"/>
      <w:r w:rsidR="00947F69" w:rsidRPr="001C4566">
        <w:rPr>
          <w:rFonts w:ascii="Times New Roman" w:hAnsi="Times New Roman"/>
          <w:color w:val="000000" w:themeColor="text1"/>
          <w:sz w:val="24"/>
        </w:rPr>
        <w:t>,</w:t>
      </w:r>
      <w:r w:rsidR="002D3BFC" w:rsidRPr="001C4566">
        <w:rPr>
          <w:rFonts w:ascii="Times New Roman" w:hAnsi="Times New Roman"/>
          <w:color w:val="000000" w:themeColor="text1"/>
          <w:sz w:val="24"/>
        </w:rPr>
        <w:t xml:space="preserve"> SPTS-</w:t>
      </w:r>
      <w:proofErr w:type="spellStart"/>
      <w:r w:rsidR="002D3BFC" w:rsidRPr="001C4566">
        <w:rPr>
          <w:rFonts w:ascii="Times New Roman" w:hAnsi="Times New Roman"/>
          <w:color w:val="000000" w:themeColor="text1"/>
          <w:sz w:val="24"/>
        </w:rPr>
        <w:t>is</w:t>
      </w:r>
      <w:proofErr w:type="spellEnd"/>
      <w:r w:rsidR="002D3BFC" w:rsidRPr="001C4566">
        <w:rPr>
          <w:rFonts w:ascii="Times New Roman" w:hAnsi="Times New Roman"/>
          <w:color w:val="000000" w:themeColor="text1"/>
          <w:sz w:val="24"/>
        </w:rPr>
        <w:t xml:space="preserve"> ja </w:t>
      </w:r>
      <w:proofErr w:type="spellStart"/>
      <w:r w:rsidR="002D3BFC" w:rsidRPr="001C4566">
        <w:rPr>
          <w:rFonts w:ascii="Times New Roman" w:hAnsi="Times New Roman"/>
          <w:color w:val="000000" w:themeColor="text1"/>
          <w:sz w:val="24"/>
        </w:rPr>
        <w:t>TerKS-is</w:t>
      </w:r>
      <w:proofErr w:type="spellEnd"/>
      <w:r w:rsidR="00947F69" w:rsidRPr="001C4566">
        <w:rPr>
          <w:rFonts w:ascii="Times New Roman" w:hAnsi="Times New Roman"/>
          <w:color w:val="000000" w:themeColor="text1"/>
          <w:sz w:val="24"/>
        </w:rPr>
        <w:t xml:space="preserve"> </w:t>
      </w:r>
      <w:r w:rsidR="00947F69" w:rsidRPr="00926450">
        <w:rPr>
          <w:rFonts w:ascii="Times New Roman" w:hAnsi="Times New Roman"/>
          <w:b/>
          <w:color w:val="000000" w:themeColor="text1"/>
          <w:sz w:val="24"/>
        </w:rPr>
        <w:t>täiendatakse seadusi eetikakomitee viite</w:t>
      </w:r>
      <w:r w:rsidR="002D3BFC" w:rsidRPr="00926450">
        <w:rPr>
          <w:rFonts w:ascii="Times New Roman" w:hAnsi="Times New Roman"/>
          <w:b/>
          <w:color w:val="000000" w:themeColor="text1"/>
          <w:sz w:val="24"/>
        </w:rPr>
        <w:t xml:space="preserve"> ja</w:t>
      </w:r>
      <w:r w:rsidR="001C4566" w:rsidRPr="00926450">
        <w:rPr>
          <w:rFonts w:ascii="Times New Roman" w:hAnsi="Times New Roman"/>
          <w:b/>
          <w:color w:val="000000" w:themeColor="text1"/>
          <w:sz w:val="24"/>
        </w:rPr>
        <w:t xml:space="preserve"> tasu piirmäära</w:t>
      </w:r>
      <w:r w:rsidR="00947F69" w:rsidRPr="00926450">
        <w:rPr>
          <w:rFonts w:ascii="Times New Roman" w:hAnsi="Times New Roman"/>
          <w:b/>
          <w:color w:val="000000" w:themeColor="text1"/>
          <w:sz w:val="24"/>
        </w:rPr>
        <w:t>ga</w:t>
      </w:r>
      <w:r w:rsidR="00947F69" w:rsidRPr="001C4566">
        <w:rPr>
          <w:rFonts w:ascii="Times New Roman" w:hAnsi="Times New Roman"/>
          <w:color w:val="000000" w:themeColor="text1"/>
          <w:sz w:val="24"/>
        </w:rPr>
        <w:t>, et tagada kõikide terviseandmete väljastamisel üks eetikakomitee praktika ja menetlus.</w:t>
      </w:r>
    </w:p>
    <w:p w14:paraId="14A379D9" w14:textId="6AED1BBF" w:rsidR="00947F69" w:rsidRDefault="00786457" w:rsidP="00721EB3">
      <w:pPr>
        <w:pStyle w:val="Loendilik"/>
        <w:numPr>
          <w:ilvl w:val="0"/>
          <w:numId w:val="20"/>
        </w:numPr>
        <w:ind w:left="426"/>
        <w:rPr>
          <w:rFonts w:ascii="Times New Roman" w:hAnsi="Times New Roman"/>
          <w:color w:val="000000" w:themeColor="text1"/>
          <w:sz w:val="24"/>
        </w:rPr>
      </w:pPr>
      <w:r w:rsidRPr="002548C6">
        <w:rPr>
          <w:rFonts w:ascii="Times New Roman" w:hAnsi="Times New Roman"/>
          <w:color w:val="000000" w:themeColor="text1"/>
          <w:sz w:val="24"/>
        </w:rPr>
        <w:t>RHTS-</w:t>
      </w:r>
      <w:proofErr w:type="spellStart"/>
      <w:r w:rsidRPr="002548C6">
        <w:rPr>
          <w:rFonts w:ascii="Times New Roman" w:hAnsi="Times New Roman"/>
          <w:color w:val="000000" w:themeColor="text1"/>
          <w:sz w:val="24"/>
        </w:rPr>
        <w:t>is</w:t>
      </w:r>
      <w:proofErr w:type="spellEnd"/>
      <w:r w:rsidRPr="002548C6">
        <w:rPr>
          <w:rFonts w:ascii="Times New Roman" w:hAnsi="Times New Roman"/>
          <w:color w:val="000000" w:themeColor="text1"/>
          <w:sz w:val="24"/>
        </w:rPr>
        <w:t xml:space="preserve"> </w:t>
      </w:r>
      <w:r w:rsidRPr="00926450">
        <w:rPr>
          <w:rFonts w:ascii="Times New Roman" w:hAnsi="Times New Roman"/>
          <w:b/>
          <w:color w:val="000000" w:themeColor="text1"/>
          <w:sz w:val="24"/>
        </w:rPr>
        <w:t>tä</w:t>
      </w:r>
      <w:r w:rsidR="00E746A5" w:rsidRPr="00926450">
        <w:rPr>
          <w:rFonts w:ascii="Times New Roman" w:hAnsi="Times New Roman"/>
          <w:b/>
          <w:color w:val="000000" w:themeColor="text1"/>
          <w:sz w:val="24"/>
        </w:rPr>
        <w:t>psustatakse</w:t>
      </w:r>
      <w:r w:rsidRPr="00926450">
        <w:rPr>
          <w:rFonts w:ascii="Times New Roman" w:hAnsi="Times New Roman"/>
          <w:b/>
          <w:color w:val="000000" w:themeColor="text1"/>
          <w:sz w:val="24"/>
        </w:rPr>
        <w:t xml:space="preserve"> </w:t>
      </w:r>
      <w:r w:rsidR="00F22DA1" w:rsidRPr="00926450">
        <w:rPr>
          <w:rFonts w:ascii="Times New Roman" w:hAnsi="Times New Roman"/>
          <w:b/>
          <w:color w:val="000000" w:themeColor="text1"/>
          <w:sz w:val="24"/>
        </w:rPr>
        <w:t xml:space="preserve">vähi sõeluuringute </w:t>
      </w:r>
      <w:r w:rsidR="005637DC" w:rsidRPr="00926450">
        <w:rPr>
          <w:rFonts w:ascii="Times New Roman" w:hAnsi="Times New Roman"/>
          <w:b/>
          <w:color w:val="000000" w:themeColor="text1"/>
          <w:sz w:val="24"/>
        </w:rPr>
        <w:t>registri andmekoosseisu</w:t>
      </w:r>
      <w:r w:rsidR="005637DC" w:rsidRPr="002548C6">
        <w:rPr>
          <w:rFonts w:ascii="Times New Roman" w:hAnsi="Times New Roman"/>
          <w:color w:val="000000" w:themeColor="text1"/>
          <w:sz w:val="24"/>
        </w:rPr>
        <w:t xml:space="preserve"> kirjeldust</w:t>
      </w:r>
      <w:r w:rsidR="00B34FEA" w:rsidRPr="002548C6">
        <w:rPr>
          <w:rFonts w:ascii="Times New Roman" w:hAnsi="Times New Roman"/>
          <w:color w:val="000000" w:themeColor="text1"/>
          <w:sz w:val="24"/>
        </w:rPr>
        <w:t xml:space="preserve"> ning täiendatakse</w:t>
      </w:r>
      <w:r w:rsidR="002548C6" w:rsidRPr="002548C6">
        <w:rPr>
          <w:rFonts w:ascii="Times New Roman" w:hAnsi="Times New Roman"/>
          <w:color w:val="000000" w:themeColor="text1"/>
          <w:sz w:val="24"/>
        </w:rPr>
        <w:t xml:space="preserve"> väljastamise eesmärke.</w:t>
      </w:r>
    </w:p>
    <w:p w14:paraId="3D5ED02F" w14:textId="0246A471" w:rsidR="007736EA" w:rsidRDefault="00AC098A"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SPTS-i</w:t>
      </w:r>
      <w:r w:rsidR="00926450">
        <w:rPr>
          <w:rFonts w:ascii="Times New Roman" w:hAnsi="Times New Roman"/>
          <w:color w:val="000000" w:themeColor="text1"/>
          <w:sz w:val="24"/>
        </w:rPr>
        <w:t xml:space="preserve"> ja</w:t>
      </w:r>
      <w:r>
        <w:rPr>
          <w:rFonts w:ascii="Times New Roman" w:hAnsi="Times New Roman"/>
          <w:color w:val="000000" w:themeColor="text1"/>
          <w:sz w:val="24"/>
        </w:rPr>
        <w:t xml:space="preserve"> TTKS-i</w:t>
      </w:r>
      <w:r w:rsidR="000F392F">
        <w:rPr>
          <w:rFonts w:ascii="Times New Roman" w:hAnsi="Times New Roman"/>
          <w:color w:val="000000" w:themeColor="text1"/>
          <w:sz w:val="24"/>
        </w:rPr>
        <w:t xml:space="preserve"> täiendatakse </w:t>
      </w:r>
      <w:r w:rsidR="000F392F" w:rsidRPr="00926450">
        <w:rPr>
          <w:rFonts w:ascii="Times New Roman" w:hAnsi="Times New Roman"/>
          <w:b/>
          <w:color w:val="000000" w:themeColor="text1"/>
          <w:sz w:val="24"/>
        </w:rPr>
        <w:t>andmekogude andmete juurdepääsupiirangu ulatusega</w:t>
      </w:r>
      <w:r w:rsidR="000F392F">
        <w:rPr>
          <w:rFonts w:ascii="Times New Roman" w:hAnsi="Times New Roman"/>
          <w:color w:val="000000" w:themeColor="text1"/>
          <w:sz w:val="24"/>
        </w:rPr>
        <w:t>.</w:t>
      </w:r>
    </w:p>
    <w:p w14:paraId="41B4F6F9" w14:textId="5B0C44FF" w:rsidR="000F392F" w:rsidRDefault="00A842F9" w:rsidP="00721EB3">
      <w:pPr>
        <w:pStyle w:val="Loendilik"/>
        <w:numPr>
          <w:ilvl w:val="0"/>
          <w:numId w:val="20"/>
        </w:numPr>
        <w:ind w:left="426"/>
        <w:rPr>
          <w:rFonts w:ascii="Times New Roman" w:hAnsi="Times New Roman"/>
          <w:color w:val="000000" w:themeColor="text1"/>
          <w:sz w:val="24"/>
        </w:rPr>
      </w:pPr>
      <w:proofErr w:type="spellStart"/>
      <w:r>
        <w:rPr>
          <w:rFonts w:ascii="Times New Roman" w:hAnsi="Times New Roman"/>
          <w:color w:val="000000" w:themeColor="text1"/>
          <w:sz w:val="24"/>
        </w:rPr>
        <w:t>TerKS-is</w:t>
      </w:r>
      <w:proofErr w:type="spellEnd"/>
      <w:r>
        <w:rPr>
          <w:rFonts w:ascii="Times New Roman" w:hAnsi="Times New Roman"/>
          <w:color w:val="000000" w:themeColor="text1"/>
          <w:sz w:val="24"/>
        </w:rPr>
        <w:t xml:space="preserve"> täiendatakse andmekogu </w:t>
      </w:r>
      <w:r w:rsidRPr="00926450">
        <w:rPr>
          <w:rFonts w:ascii="Times New Roman" w:hAnsi="Times New Roman"/>
          <w:b/>
          <w:color w:val="000000" w:themeColor="text1"/>
          <w:sz w:val="24"/>
        </w:rPr>
        <w:t>andmekoosseisu</w:t>
      </w:r>
      <w:r w:rsidR="00BA26FF">
        <w:rPr>
          <w:rFonts w:ascii="Times New Roman" w:hAnsi="Times New Roman"/>
          <w:color w:val="000000" w:themeColor="text1"/>
          <w:sz w:val="24"/>
        </w:rPr>
        <w:t xml:space="preserve"> ning täpsustatakse andmete </w:t>
      </w:r>
      <w:r w:rsidR="00BA26FF" w:rsidRPr="00926450">
        <w:rPr>
          <w:rFonts w:ascii="Times New Roman" w:hAnsi="Times New Roman"/>
          <w:b/>
          <w:color w:val="000000" w:themeColor="text1"/>
          <w:sz w:val="24"/>
        </w:rPr>
        <w:t>säilitustähtaegu</w:t>
      </w:r>
      <w:r w:rsidR="00BA26FF">
        <w:rPr>
          <w:rFonts w:ascii="Times New Roman" w:hAnsi="Times New Roman"/>
          <w:color w:val="000000" w:themeColor="text1"/>
          <w:sz w:val="24"/>
        </w:rPr>
        <w:t>.</w:t>
      </w:r>
    </w:p>
    <w:p w14:paraId="09F36075" w14:textId="77777777" w:rsidR="00642EBF" w:rsidRDefault="00013DDC" w:rsidP="00721EB3">
      <w:pPr>
        <w:pStyle w:val="Loendilik"/>
        <w:numPr>
          <w:ilvl w:val="0"/>
          <w:numId w:val="20"/>
        </w:numPr>
        <w:ind w:left="426"/>
        <w:rPr>
          <w:rFonts w:ascii="Times New Roman" w:hAnsi="Times New Roman"/>
          <w:color w:val="000000" w:themeColor="text1"/>
          <w:sz w:val="24"/>
        </w:rPr>
      </w:pPr>
      <w:r>
        <w:rPr>
          <w:rFonts w:ascii="Times New Roman" w:hAnsi="Times New Roman"/>
          <w:color w:val="000000" w:themeColor="text1"/>
          <w:sz w:val="24"/>
        </w:rPr>
        <w:t>TTKS-</w:t>
      </w:r>
      <w:proofErr w:type="spellStart"/>
      <w:r>
        <w:rPr>
          <w:rFonts w:ascii="Times New Roman" w:hAnsi="Times New Roman"/>
          <w:color w:val="000000" w:themeColor="text1"/>
          <w:sz w:val="24"/>
        </w:rPr>
        <w:t>is</w:t>
      </w:r>
      <w:proofErr w:type="spellEnd"/>
      <w:r>
        <w:rPr>
          <w:rFonts w:ascii="Times New Roman" w:hAnsi="Times New Roman"/>
          <w:color w:val="000000" w:themeColor="text1"/>
          <w:sz w:val="24"/>
        </w:rPr>
        <w:t xml:space="preserve"> </w:t>
      </w:r>
      <w:r w:rsidR="002E3A78" w:rsidRPr="002E3A78">
        <w:rPr>
          <w:rFonts w:ascii="Times New Roman" w:hAnsi="Times New Roman"/>
          <w:color w:val="000000" w:themeColor="text1"/>
          <w:sz w:val="24"/>
        </w:rPr>
        <w:t xml:space="preserve">luuakse seaduse tasandil üldine eeldus sündmuspõhisele koosvõimelisele </w:t>
      </w:r>
      <w:r>
        <w:rPr>
          <w:rFonts w:ascii="Times New Roman" w:hAnsi="Times New Roman"/>
          <w:color w:val="000000" w:themeColor="text1"/>
          <w:sz w:val="24"/>
        </w:rPr>
        <w:t xml:space="preserve">andmestikel põhinevale </w:t>
      </w:r>
      <w:r w:rsidR="00C34F3D">
        <w:rPr>
          <w:rFonts w:ascii="Times New Roman" w:hAnsi="Times New Roman"/>
          <w:color w:val="000000" w:themeColor="text1"/>
          <w:sz w:val="24"/>
        </w:rPr>
        <w:t xml:space="preserve">dokumenteerimisele ja </w:t>
      </w:r>
      <w:r w:rsidR="002E3A78" w:rsidRPr="002E3A78">
        <w:rPr>
          <w:rFonts w:ascii="Times New Roman" w:hAnsi="Times New Roman"/>
          <w:color w:val="000000" w:themeColor="text1"/>
          <w:sz w:val="24"/>
        </w:rPr>
        <w:t>andmevahetusele üleminekuks</w:t>
      </w:r>
      <w:r w:rsidR="00642EBF">
        <w:rPr>
          <w:rFonts w:ascii="Times New Roman" w:hAnsi="Times New Roman"/>
          <w:color w:val="000000" w:themeColor="text1"/>
          <w:sz w:val="24"/>
        </w:rPr>
        <w:t>.</w:t>
      </w:r>
    </w:p>
    <w:p w14:paraId="7668DF35" w14:textId="3465B214" w:rsidR="00BA26FF" w:rsidRDefault="00926450"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bCs/>
          <w:color w:val="000000" w:themeColor="text1"/>
          <w:sz w:val="24"/>
        </w:rPr>
        <w:t xml:space="preserve">Loobutakse </w:t>
      </w:r>
      <w:r w:rsidR="008A2ACA" w:rsidRPr="00926450">
        <w:rPr>
          <w:rFonts w:ascii="Times New Roman" w:hAnsi="Times New Roman"/>
          <w:b/>
          <w:color w:val="000000" w:themeColor="text1"/>
          <w:sz w:val="24"/>
        </w:rPr>
        <w:t xml:space="preserve">tervishoiuteenuse osutaja </w:t>
      </w:r>
      <w:r w:rsidRPr="00926450">
        <w:rPr>
          <w:rFonts w:ascii="Times New Roman" w:hAnsi="Times New Roman"/>
          <w:b/>
          <w:bCs/>
          <w:color w:val="000000" w:themeColor="text1"/>
          <w:sz w:val="24"/>
        </w:rPr>
        <w:t>andmete dubleerivast säilitamisest</w:t>
      </w:r>
      <w:r>
        <w:rPr>
          <w:rFonts w:ascii="Times New Roman" w:hAnsi="Times New Roman"/>
          <w:color w:val="000000" w:themeColor="text1"/>
          <w:sz w:val="24"/>
        </w:rPr>
        <w:t xml:space="preserve"> kui ta </w:t>
      </w:r>
      <w:r w:rsidR="0099787B">
        <w:rPr>
          <w:rFonts w:ascii="Times New Roman" w:hAnsi="Times New Roman"/>
          <w:color w:val="000000" w:themeColor="text1"/>
          <w:sz w:val="24"/>
        </w:rPr>
        <w:t xml:space="preserve">on andmed </w:t>
      </w:r>
      <w:proofErr w:type="spellStart"/>
      <w:r>
        <w:rPr>
          <w:rFonts w:ascii="Times New Roman" w:hAnsi="Times New Roman"/>
          <w:color w:val="000000" w:themeColor="text1"/>
          <w:sz w:val="24"/>
        </w:rPr>
        <w:t>TIS-i</w:t>
      </w:r>
      <w:proofErr w:type="spellEnd"/>
      <w:r w:rsidR="008A2ACA">
        <w:rPr>
          <w:rFonts w:ascii="Times New Roman" w:hAnsi="Times New Roman"/>
          <w:color w:val="000000" w:themeColor="text1"/>
          <w:sz w:val="24"/>
        </w:rPr>
        <w:t xml:space="preserve"> esitanud</w:t>
      </w:r>
      <w:r>
        <w:rPr>
          <w:rFonts w:ascii="Times New Roman" w:hAnsi="Times New Roman"/>
          <w:color w:val="000000" w:themeColor="text1"/>
          <w:sz w:val="24"/>
        </w:rPr>
        <w:t xml:space="preserve">, </w:t>
      </w:r>
      <w:r w:rsidR="00FC38AD">
        <w:rPr>
          <w:rFonts w:ascii="Times New Roman" w:hAnsi="Times New Roman"/>
          <w:color w:val="000000" w:themeColor="text1"/>
          <w:sz w:val="24"/>
        </w:rPr>
        <w:t xml:space="preserve"> seaduses </w:t>
      </w:r>
      <w:r w:rsidRPr="00926450">
        <w:rPr>
          <w:rFonts w:ascii="Times New Roman" w:hAnsi="Times New Roman"/>
          <w:b/>
          <w:bCs/>
          <w:color w:val="000000" w:themeColor="text1"/>
          <w:sz w:val="24"/>
        </w:rPr>
        <w:t xml:space="preserve">tuuakse eraldi </w:t>
      </w:r>
      <w:r w:rsidR="00FC38AD" w:rsidRPr="00926450">
        <w:rPr>
          <w:rFonts w:ascii="Times New Roman" w:hAnsi="Times New Roman"/>
          <w:b/>
          <w:color w:val="000000" w:themeColor="text1"/>
          <w:sz w:val="24"/>
        </w:rPr>
        <w:t>geneetiliste toorandmete säilitustähtaeg</w:t>
      </w:r>
      <w:r>
        <w:rPr>
          <w:rFonts w:ascii="Times New Roman" w:hAnsi="Times New Roman"/>
          <w:color w:val="000000" w:themeColor="text1"/>
          <w:sz w:val="24"/>
        </w:rPr>
        <w:t xml:space="preserve"> ning</w:t>
      </w:r>
      <w:r w:rsidR="00E71965">
        <w:rPr>
          <w:rFonts w:ascii="Times New Roman" w:hAnsi="Times New Roman"/>
          <w:color w:val="000000" w:themeColor="text1"/>
          <w:sz w:val="24"/>
        </w:rPr>
        <w:t xml:space="preserve"> </w:t>
      </w:r>
      <w:r w:rsidR="00E71965" w:rsidRPr="00926450">
        <w:rPr>
          <w:rFonts w:ascii="Times New Roman" w:hAnsi="Times New Roman"/>
          <w:b/>
          <w:color w:val="000000" w:themeColor="text1"/>
          <w:sz w:val="24"/>
        </w:rPr>
        <w:t xml:space="preserve">täiendatakse </w:t>
      </w:r>
      <w:proofErr w:type="spellStart"/>
      <w:r w:rsidRPr="00926450">
        <w:rPr>
          <w:rFonts w:ascii="Times New Roman" w:hAnsi="Times New Roman"/>
          <w:b/>
          <w:bCs/>
          <w:color w:val="000000" w:themeColor="text1"/>
          <w:sz w:val="24"/>
        </w:rPr>
        <w:t>TIS-i</w:t>
      </w:r>
      <w:proofErr w:type="spellEnd"/>
      <w:r w:rsidR="00E71965" w:rsidRPr="00926450">
        <w:rPr>
          <w:rFonts w:ascii="Times New Roman" w:hAnsi="Times New Roman"/>
          <w:b/>
          <w:color w:val="000000" w:themeColor="text1"/>
          <w:sz w:val="24"/>
        </w:rPr>
        <w:t xml:space="preserve"> andmekoosseisu</w:t>
      </w:r>
      <w:r w:rsidR="008A04CB" w:rsidRPr="00926450">
        <w:rPr>
          <w:rFonts w:ascii="Times New Roman" w:hAnsi="Times New Roman"/>
          <w:b/>
          <w:color w:val="000000" w:themeColor="text1"/>
          <w:sz w:val="24"/>
        </w:rPr>
        <w:t xml:space="preserve"> ja säilitustähtaegu</w:t>
      </w:r>
      <w:r>
        <w:rPr>
          <w:rFonts w:ascii="Times New Roman" w:hAnsi="Times New Roman"/>
          <w:color w:val="000000" w:themeColor="text1"/>
          <w:sz w:val="24"/>
        </w:rPr>
        <w:t xml:space="preserve">. Samuti luuakse võimalus kanda andmeid geenivaramust </w:t>
      </w:r>
      <w:proofErr w:type="spellStart"/>
      <w:r>
        <w:rPr>
          <w:rFonts w:ascii="Times New Roman" w:hAnsi="Times New Roman"/>
          <w:color w:val="000000" w:themeColor="text1"/>
          <w:sz w:val="24"/>
        </w:rPr>
        <w:t>TIS-i</w:t>
      </w:r>
      <w:proofErr w:type="spellEnd"/>
      <w:r w:rsidR="00572FC7">
        <w:rPr>
          <w:rFonts w:ascii="Times New Roman" w:hAnsi="Times New Roman"/>
          <w:color w:val="000000" w:themeColor="text1"/>
          <w:sz w:val="24"/>
        </w:rPr>
        <w:t>.</w:t>
      </w:r>
    </w:p>
    <w:p w14:paraId="5EDBB60F" w14:textId="2419FB9F" w:rsidR="00784EDC" w:rsidRDefault="00784EDC"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color w:val="000000" w:themeColor="text1"/>
          <w:sz w:val="24"/>
        </w:rPr>
        <w:t>Geeninõustaja</w:t>
      </w:r>
      <w:r>
        <w:rPr>
          <w:rFonts w:ascii="Times New Roman" w:hAnsi="Times New Roman"/>
          <w:color w:val="000000" w:themeColor="text1"/>
          <w:sz w:val="24"/>
        </w:rPr>
        <w:t xml:space="preserve"> määratletakse</w:t>
      </w:r>
      <w:r w:rsidR="001559AE">
        <w:rPr>
          <w:rFonts w:ascii="Times New Roman" w:hAnsi="Times New Roman"/>
          <w:color w:val="000000" w:themeColor="text1"/>
          <w:sz w:val="24"/>
        </w:rPr>
        <w:t xml:space="preserve"> tervishoiuteenuses osalejana</w:t>
      </w:r>
      <w:r w:rsidR="00DF5E00">
        <w:rPr>
          <w:rFonts w:ascii="Times New Roman" w:hAnsi="Times New Roman"/>
          <w:color w:val="000000" w:themeColor="text1"/>
          <w:sz w:val="24"/>
        </w:rPr>
        <w:t xml:space="preserve"> ning antakse seeläbi </w:t>
      </w:r>
      <w:r w:rsidR="00AC1A51">
        <w:rPr>
          <w:rFonts w:ascii="Times New Roman" w:hAnsi="Times New Roman"/>
          <w:color w:val="000000" w:themeColor="text1"/>
          <w:sz w:val="24"/>
        </w:rPr>
        <w:t xml:space="preserve">õiguslik alus </w:t>
      </w:r>
      <w:r w:rsidR="00DF5E00">
        <w:rPr>
          <w:rFonts w:ascii="Times New Roman" w:hAnsi="Times New Roman"/>
          <w:color w:val="000000" w:themeColor="text1"/>
          <w:sz w:val="24"/>
        </w:rPr>
        <w:t>juurdepääs</w:t>
      </w:r>
      <w:r w:rsidR="00AC1A51">
        <w:rPr>
          <w:rFonts w:ascii="Times New Roman" w:hAnsi="Times New Roman"/>
          <w:color w:val="000000" w:themeColor="text1"/>
          <w:sz w:val="24"/>
        </w:rPr>
        <w:t>uks</w:t>
      </w:r>
      <w:r w:rsidR="00DF5E00">
        <w:rPr>
          <w:rFonts w:ascii="Times New Roman" w:hAnsi="Times New Roman"/>
          <w:color w:val="000000" w:themeColor="text1"/>
          <w:sz w:val="24"/>
        </w:rPr>
        <w:t xml:space="preserve"> teenuse osutamiseks </w:t>
      </w:r>
      <w:proofErr w:type="spellStart"/>
      <w:r w:rsidR="00926450">
        <w:rPr>
          <w:rFonts w:ascii="Times New Roman" w:hAnsi="Times New Roman"/>
          <w:color w:val="000000" w:themeColor="text1"/>
          <w:sz w:val="24"/>
        </w:rPr>
        <w:t>TIS-i</w:t>
      </w:r>
      <w:proofErr w:type="spellEnd"/>
      <w:r w:rsidR="00AC1A51">
        <w:rPr>
          <w:rFonts w:ascii="Times New Roman" w:hAnsi="Times New Roman"/>
          <w:color w:val="000000" w:themeColor="text1"/>
          <w:sz w:val="24"/>
        </w:rPr>
        <w:t xml:space="preserve"> andmetele</w:t>
      </w:r>
      <w:r w:rsidR="001559AE">
        <w:rPr>
          <w:rFonts w:ascii="Times New Roman" w:hAnsi="Times New Roman"/>
          <w:color w:val="000000" w:themeColor="text1"/>
          <w:sz w:val="24"/>
        </w:rPr>
        <w:t>.</w:t>
      </w:r>
    </w:p>
    <w:p w14:paraId="52379E51" w14:textId="13D6BAF6" w:rsidR="00AC1A51" w:rsidRDefault="00AC1A51"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color w:val="000000" w:themeColor="text1"/>
          <w:sz w:val="24"/>
        </w:rPr>
        <w:t xml:space="preserve">Täpsustatakse </w:t>
      </w:r>
      <w:r w:rsidR="00F91695" w:rsidRPr="00926450">
        <w:rPr>
          <w:rFonts w:ascii="Times New Roman" w:hAnsi="Times New Roman"/>
          <w:b/>
          <w:color w:val="000000" w:themeColor="text1"/>
          <w:sz w:val="24"/>
        </w:rPr>
        <w:t>kohtupsühhiaatria ja kohtuarstliku lahangu</w:t>
      </w:r>
      <w:r w:rsidR="00F91695">
        <w:rPr>
          <w:rFonts w:ascii="Times New Roman" w:hAnsi="Times New Roman"/>
          <w:color w:val="000000" w:themeColor="text1"/>
          <w:sz w:val="24"/>
        </w:rPr>
        <w:t xml:space="preserve"> tegemiseks ju</w:t>
      </w:r>
      <w:r w:rsidR="00EA4CBA">
        <w:rPr>
          <w:rFonts w:ascii="Times New Roman" w:hAnsi="Times New Roman"/>
          <w:color w:val="000000" w:themeColor="text1"/>
          <w:sz w:val="24"/>
        </w:rPr>
        <w:t>u</w:t>
      </w:r>
      <w:r w:rsidR="00F91695">
        <w:rPr>
          <w:rFonts w:ascii="Times New Roman" w:hAnsi="Times New Roman"/>
          <w:color w:val="000000" w:themeColor="text1"/>
          <w:sz w:val="24"/>
        </w:rPr>
        <w:t>rdepä</w:t>
      </w:r>
      <w:r w:rsidR="00EA4CBA">
        <w:rPr>
          <w:rFonts w:ascii="Times New Roman" w:hAnsi="Times New Roman"/>
          <w:color w:val="000000" w:themeColor="text1"/>
          <w:sz w:val="24"/>
        </w:rPr>
        <w:t xml:space="preserve">äsuõigusi </w:t>
      </w:r>
      <w:proofErr w:type="spellStart"/>
      <w:r w:rsidR="00926450">
        <w:rPr>
          <w:rFonts w:ascii="Times New Roman" w:hAnsi="Times New Roman"/>
          <w:color w:val="000000" w:themeColor="text1"/>
          <w:sz w:val="24"/>
        </w:rPr>
        <w:t>TIS-i</w:t>
      </w:r>
      <w:proofErr w:type="spellEnd"/>
      <w:r w:rsidR="00EA4CBA">
        <w:rPr>
          <w:rFonts w:ascii="Times New Roman" w:hAnsi="Times New Roman"/>
          <w:color w:val="000000" w:themeColor="text1"/>
          <w:sz w:val="24"/>
        </w:rPr>
        <w:t xml:space="preserve"> andmetele.</w:t>
      </w:r>
    </w:p>
    <w:p w14:paraId="3047D849" w14:textId="6C6F608E" w:rsidR="00851DE0" w:rsidRPr="002548C6" w:rsidRDefault="00926450" w:rsidP="00721EB3">
      <w:pPr>
        <w:pStyle w:val="Loendilik"/>
        <w:numPr>
          <w:ilvl w:val="0"/>
          <w:numId w:val="20"/>
        </w:numPr>
        <w:ind w:left="426"/>
        <w:rPr>
          <w:rFonts w:ascii="Times New Roman" w:hAnsi="Times New Roman"/>
          <w:color w:val="000000" w:themeColor="text1"/>
          <w:sz w:val="24"/>
        </w:rPr>
      </w:pPr>
      <w:r w:rsidRPr="00926450">
        <w:rPr>
          <w:rFonts w:ascii="Times New Roman" w:hAnsi="Times New Roman"/>
          <w:b/>
          <w:bCs/>
          <w:color w:val="000000"/>
          <w:sz w:val="24"/>
          <w:lang w:eastAsia="et-EE"/>
        </w:rPr>
        <w:t xml:space="preserve">Täiendatakse </w:t>
      </w:r>
      <w:proofErr w:type="spellStart"/>
      <w:r w:rsidRPr="00926450">
        <w:rPr>
          <w:rFonts w:ascii="Times New Roman" w:hAnsi="Times New Roman"/>
          <w:b/>
          <w:bCs/>
          <w:color w:val="000000"/>
          <w:sz w:val="24"/>
          <w:lang w:eastAsia="et-EE"/>
        </w:rPr>
        <w:t>KindlTS</w:t>
      </w:r>
      <w:proofErr w:type="spellEnd"/>
      <w:r w:rsidRPr="00926450">
        <w:rPr>
          <w:rFonts w:ascii="Times New Roman" w:hAnsi="Times New Roman"/>
          <w:b/>
          <w:bCs/>
          <w:color w:val="000000"/>
          <w:sz w:val="24"/>
          <w:lang w:eastAsia="et-EE"/>
        </w:rPr>
        <w:t xml:space="preserve">-i ja </w:t>
      </w:r>
      <w:proofErr w:type="spellStart"/>
      <w:r w:rsidRPr="00926450">
        <w:rPr>
          <w:rFonts w:ascii="Times New Roman" w:hAnsi="Times New Roman"/>
          <w:b/>
          <w:bCs/>
          <w:color w:val="000000"/>
          <w:sz w:val="24"/>
          <w:lang w:eastAsia="et-EE"/>
        </w:rPr>
        <w:t>VõrdKS</w:t>
      </w:r>
      <w:proofErr w:type="spellEnd"/>
      <w:r w:rsidRPr="00926450">
        <w:rPr>
          <w:rFonts w:ascii="Times New Roman" w:hAnsi="Times New Roman"/>
          <w:b/>
          <w:bCs/>
          <w:color w:val="000000"/>
          <w:sz w:val="24"/>
          <w:lang w:eastAsia="et-EE"/>
        </w:rPr>
        <w:t>-i,</w:t>
      </w:r>
      <w:r>
        <w:rPr>
          <w:rFonts w:ascii="Times New Roman" w:hAnsi="Times New Roman"/>
          <w:color w:val="000000"/>
          <w:sz w:val="24"/>
          <w:lang w:eastAsia="et-EE"/>
        </w:rPr>
        <w:t xml:space="preserve"> et tagada kaitse </w:t>
      </w:r>
      <w:r w:rsidR="003532A4" w:rsidRPr="00D56B49">
        <w:rPr>
          <w:rFonts w:ascii="Times New Roman" w:hAnsi="Times New Roman"/>
          <w:color w:val="000000"/>
          <w:sz w:val="24"/>
          <w:lang w:eastAsia="et-EE"/>
        </w:rPr>
        <w:t>DNA ülesehituse ja sellest johtuvate pärilikkusriskide või geneetiliste omaduste</w:t>
      </w:r>
      <w:r w:rsidR="0002365E">
        <w:rPr>
          <w:rFonts w:ascii="Times New Roman" w:hAnsi="Times New Roman"/>
          <w:color w:val="000000"/>
          <w:sz w:val="24"/>
          <w:lang w:eastAsia="et-EE"/>
        </w:rPr>
        <w:t xml:space="preserve"> alusel diskrimineerimi</w:t>
      </w:r>
      <w:r>
        <w:rPr>
          <w:rFonts w:ascii="Times New Roman" w:hAnsi="Times New Roman"/>
          <w:color w:val="000000"/>
          <w:sz w:val="24"/>
          <w:lang w:eastAsia="et-EE"/>
        </w:rPr>
        <w:t>ne.</w:t>
      </w:r>
    </w:p>
    <w:p w14:paraId="6F993761" w14:textId="77777777" w:rsidR="00233526" w:rsidRPr="00D16DDE" w:rsidRDefault="00233526" w:rsidP="0016210D">
      <w:pPr>
        <w:rPr>
          <w:rFonts w:ascii="Times New Roman" w:hAnsi="Times New Roman"/>
          <w:color w:val="000000" w:themeColor="text1"/>
          <w:sz w:val="24"/>
        </w:rPr>
      </w:pPr>
    </w:p>
    <w:p w14:paraId="2036F58F" w14:textId="3E6E0F97" w:rsidR="00233526" w:rsidRPr="007C4ABE" w:rsidRDefault="4703E305" w:rsidP="4F8A9DAA">
      <w:pPr>
        <w:rPr>
          <w:rFonts w:ascii="Times New Roman" w:hAnsi="Times New Roman"/>
          <w:sz w:val="24"/>
          <w:lang w:eastAsia="et-EE"/>
        </w:rPr>
      </w:pPr>
      <w:commentRangeStart w:id="24"/>
      <w:r w:rsidRPr="4F8A9DAA">
        <w:rPr>
          <w:rFonts w:ascii="Times New Roman" w:hAnsi="Times New Roman"/>
          <w:color w:val="000000" w:themeColor="text1"/>
          <w:sz w:val="24"/>
        </w:rPr>
        <w:t>Seaduseelnõu</w:t>
      </w:r>
      <w:r w:rsidR="007472FC" w:rsidRPr="4F8A9DAA">
        <w:rPr>
          <w:rFonts w:ascii="Times New Roman" w:hAnsi="Times New Roman"/>
          <w:color w:val="000000" w:themeColor="text1"/>
          <w:sz w:val="24"/>
        </w:rPr>
        <w:t xml:space="preserve"> kohta</w:t>
      </w:r>
      <w:r w:rsidRPr="4F8A9DAA">
        <w:rPr>
          <w:rFonts w:ascii="Times New Roman" w:hAnsi="Times New Roman"/>
          <w:color w:val="000000" w:themeColor="text1"/>
          <w:sz w:val="24"/>
        </w:rPr>
        <w:t xml:space="preserve"> on koostatud väljatöötamiskavatsus</w:t>
      </w:r>
      <w:commentRangeEnd w:id="24"/>
      <w:r w:rsidR="00896439">
        <w:rPr>
          <w:rStyle w:val="Kommentaariviide"/>
        </w:rPr>
        <w:commentReference w:id="24"/>
      </w:r>
      <w:r w:rsidR="00AA50A9" w:rsidRPr="4F8A9DAA">
        <w:rPr>
          <w:rFonts w:ascii="Times New Roman" w:hAnsi="Times New Roman"/>
          <w:color w:val="000000" w:themeColor="text1"/>
          <w:sz w:val="24"/>
        </w:rPr>
        <w:t>.</w:t>
      </w:r>
      <w:r w:rsidR="00233526" w:rsidRPr="4F8A9DAA">
        <w:rPr>
          <w:rStyle w:val="Allmrkuseviide"/>
          <w:rFonts w:ascii="Times New Roman" w:hAnsi="Times New Roman"/>
          <w:color w:val="000000" w:themeColor="text1"/>
          <w:sz w:val="24"/>
        </w:rPr>
        <w:footnoteReference w:id="29"/>
      </w:r>
      <w:r w:rsidR="2FB3FB74" w:rsidRPr="4F8A9DAA">
        <w:rPr>
          <w:rFonts w:ascii="Times New Roman" w:hAnsi="Times New Roman"/>
          <w:color w:val="000000" w:themeColor="text1"/>
          <w:sz w:val="24"/>
        </w:rPr>
        <w:t xml:space="preserve"> </w:t>
      </w:r>
      <w:r w:rsidR="68524440" w:rsidRPr="4F8A9DAA">
        <w:rPr>
          <w:rFonts w:ascii="Times New Roman" w:hAnsi="Times New Roman"/>
          <w:sz w:val="24"/>
          <w:lang w:eastAsia="et-EE"/>
        </w:rPr>
        <w:t>VTK kooskõlastamise jär</w:t>
      </w:r>
      <w:r w:rsidR="004E07A3" w:rsidRPr="4F8A9DAA">
        <w:rPr>
          <w:rFonts w:ascii="Times New Roman" w:hAnsi="Times New Roman"/>
          <w:sz w:val="24"/>
          <w:lang w:eastAsia="et-EE"/>
        </w:rPr>
        <w:t>el</w:t>
      </w:r>
      <w:r w:rsidR="4DDE436C" w:rsidRPr="4F8A9DAA">
        <w:rPr>
          <w:rFonts w:ascii="Times New Roman" w:hAnsi="Times New Roman"/>
          <w:sz w:val="24"/>
          <w:lang w:eastAsia="et-EE"/>
        </w:rPr>
        <w:t xml:space="preserve"> e</w:t>
      </w:r>
      <w:r w:rsidR="68524440" w:rsidRPr="4F8A9DAA">
        <w:rPr>
          <w:rFonts w:ascii="Times New Roman" w:hAnsi="Times New Roman"/>
          <w:sz w:val="24"/>
          <w:lang w:eastAsia="et-EE"/>
        </w:rPr>
        <w:t>elnõu koostamine seiskus, kuna projekti lõpp lükkus edasi ning koostati personaalmeditsiini strateegiline vaad</w:t>
      </w:r>
      <w:r w:rsidR="06C57C91" w:rsidRPr="4F8A9DAA">
        <w:rPr>
          <w:rFonts w:ascii="Times New Roman" w:hAnsi="Times New Roman"/>
          <w:sz w:val="24"/>
          <w:lang w:eastAsia="et-EE"/>
        </w:rPr>
        <w:t>e</w:t>
      </w:r>
      <w:r w:rsidR="7422E12C" w:rsidRPr="4F8A9DAA">
        <w:rPr>
          <w:rFonts w:ascii="Times New Roman" w:hAnsi="Times New Roman"/>
          <w:sz w:val="24"/>
          <w:lang w:eastAsia="et-EE"/>
        </w:rPr>
        <w:t xml:space="preserve"> </w:t>
      </w:r>
      <w:r w:rsidR="00C76074" w:rsidRPr="4F8A9DAA">
        <w:rPr>
          <w:rFonts w:ascii="Times New Roman" w:hAnsi="Times New Roman"/>
          <w:sz w:val="24"/>
        </w:rPr>
        <w:t>ehk p</w:t>
      </w:r>
      <w:r w:rsidR="7422E12C" w:rsidRPr="4F8A9DAA">
        <w:rPr>
          <w:rFonts w:ascii="Times New Roman" w:hAnsi="Times New Roman"/>
          <w:sz w:val="24"/>
        </w:rPr>
        <w:t>ersonaalmeditsiini pikaajaline programm aastateks 2024</w:t>
      </w:r>
      <w:r w:rsidR="00AF5404" w:rsidRPr="4F8A9DAA">
        <w:rPr>
          <w:rFonts w:ascii="Times New Roman" w:hAnsi="Times New Roman"/>
          <w:sz w:val="24"/>
        </w:rPr>
        <w:t>–</w:t>
      </w:r>
      <w:r w:rsidR="7422E12C" w:rsidRPr="4F8A9DAA">
        <w:rPr>
          <w:rFonts w:ascii="Times New Roman" w:hAnsi="Times New Roman"/>
          <w:sz w:val="24"/>
        </w:rPr>
        <w:t>2034</w:t>
      </w:r>
      <w:r w:rsidR="00B176BD" w:rsidRPr="4F8A9DAA">
        <w:rPr>
          <w:rFonts w:ascii="Times New Roman" w:hAnsi="Times New Roman"/>
          <w:sz w:val="24"/>
        </w:rPr>
        <w:t>.</w:t>
      </w:r>
      <w:r w:rsidR="00B176BD" w:rsidRPr="4F8A9DAA">
        <w:rPr>
          <w:rFonts w:ascii="Times New Roman" w:hAnsi="Times New Roman"/>
          <w:sz w:val="24"/>
          <w:lang w:eastAsia="et-EE"/>
        </w:rPr>
        <w:t xml:space="preserve"> </w:t>
      </w:r>
      <w:commentRangeStart w:id="25"/>
      <w:r w:rsidR="00B176BD" w:rsidRPr="4F8A9DAA">
        <w:rPr>
          <w:rFonts w:ascii="Times New Roman" w:hAnsi="Times New Roman"/>
          <w:sz w:val="24"/>
          <w:lang w:eastAsia="et-EE"/>
        </w:rPr>
        <w:t>S</w:t>
      </w:r>
      <w:r w:rsidR="06C57C91" w:rsidRPr="4F8A9DAA">
        <w:rPr>
          <w:rFonts w:ascii="Times New Roman" w:hAnsi="Times New Roman"/>
          <w:sz w:val="24"/>
          <w:lang w:eastAsia="et-EE"/>
        </w:rPr>
        <w:t xml:space="preserve">amuti selgus vajadus ajakohastada </w:t>
      </w:r>
      <w:r w:rsidR="00FD2124" w:rsidRPr="4F8A9DAA">
        <w:rPr>
          <w:rFonts w:ascii="Times New Roman" w:hAnsi="Times New Roman"/>
          <w:sz w:val="24"/>
          <w:lang w:eastAsia="et-EE"/>
        </w:rPr>
        <w:t>IGUS-i</w:t>
      </w:r>
      <w:r w:rsidR="06C57C91" w:rsidRPr="4F8A9DAA">
        <w:rPr>
          <w:rFonts w:ascii="Times New Roman" w:hAnsi="Times New Roman"/>
          <w:sz w:val="24"/>
          <w:lang w:eastAsia="et-EE"/>
        </w:rPr>
        <w:t xml:space="preserve"> tervikuna ning</w:t>
      </w:r>
      <w:r w:rsidR="2A8C6A85" w:rsidRPr="4F8A9DAA">
        <w:rPr>
          <w:rFonts w:ascii="Times New Roman" w:hAnsi="Times New Roman"/>
          <w:sz w:val="24"/>
          <w:lang w:eastAsia="et-EE"/>
        </w:rPr>
        <w:t xml:space="preserve"> luua </w:t>
      </w:r>
      <w:r w:rsidR="789291E5" w:rsidRPr="4F8A9DAA">
        <w:rPr>
          <w:rFonts w:ascii="Times New Roman" w:hAnsi="Times New Roman"/>
          <w:sz w:val="24"/>
          <w:lang w:eastAsia="et-EE"/>
        </w:rPr>
        <w:t xml:space="preserve">andmetöötlustoimingute parema </w:t>
      </w:r>
      <w:r w:rsidR="618042AE" w:rsidRPr="4F8A9DAA">
        <w:rPr>
          <w:rFonts w:ascii="Times New Roman" w:hAnsi="Times New Roman"/>
          <w:sz w:val="24"/>
          <w:lang w:eastAsia="et-EE"/>
        </w:rPr>
        <w:t xml:space="preserve">läbipaistvuse ja </w:t>
      </w:r>
      <w:r w:rsidR="2A8C6A85" w:rsidRPr="4F8A9DAA">
        <w:rPr>
          <w:rFonts w:ascii="Times New Roman" w:hAnsi="Times New Roman"/>
          <w:sz w:val="24"/>
          <w:lang w:eastAsia="et-EE"/>
        </w:rPr>
        <w:t xml:space="preserve">jälgitavuse tagamiseks </w:t>
      </w:r>
      <w:r w:rsidR="002A363C" w:rsidRPr="4F8A9DAA">
        <w:rPr>
          <w:rFonts w:ascii="Times New Roman" w:hAnsi="Times New Roman"/>
          <w:sz w:val="24"/>
          <w:lang w:eastAsia="et-EE"/>
        </w:rPr>
        <w:t xml:space="preserve">alused ka </w:t>
      </w:r>
      <w:r w:rsidR="00FD2124" w:rsidRPr="4F8A9DAA">
        <w:rPr>
          <w:rFonts w:ascii="Times New Roman" w:hAnsi="Times New Roman"/>
          <w:color w:val="000000" w:themeColor="text1"/>
          <w:sz w:val="24"/>
        </w:rPr>
        <w:t>geenivaramu</w:t>
      </w:r>
      <w:r w:rsidR="2A8C6A85" w:rsidRPr="4F8A9DAA">
        <w:rPr>
          <w:rFonts w:ascii="Times New Roman" w:hAnsi="Times New Roman"/>
          <w:sz w:val="24"/>
          <w:lang w:eastAsia="et-EE"/>
        </w:rPr>
        <w:t xml:space="preserve"> andme</w:t>
      </w:r>
      <w:r w:rsidR="7EF03207" w:rsidRPr="4F8A9DAA">
        <w:rPr>
          <w:rFonts w:ascii="Times New Roman" w:hAnsi="Times New Roman"/>
          <w:sz w:val="24"/>
          <w:lang w:eastAsia="et-EE"/>
        </w:rPr>
        <w:t>käitluses</w:t>
      </w:r>
      <w:r w:rsidR="2A8C6A85" w:rsidRPr="4F8A9DAA">
        <w:rPr>
          <w:rFonts w:ascii="Times New Roman" w:hAnsi="Times New Roman"/>
          <w:sz w:val="24"/>
          <w:lang w:eastAsia="et-EE"/>
        </w:rPr>
        <w:t xml:space="preserve"> ja </w:t>
      </w:r>
      <w:r w:rsidR="193D6441" w:rsidRPr="4F8A9DAA">
        <w:rPr>
          <w:rFonts w:ascii="Times New Roman" w:hAnsi="Times New Roman"/>
          <w:sz w:val="24"/>
          <w:lang w:eastAsia="et-EE"/>
        </w:rPr>
        <w:t>eraõiguslikes geneetilisi andmeid hõlmavates teadusuuringutes</w:t>
      </w:r>
      <w:r w:rsidR="006B6FB6" w:rsidRPr="4F8A9DAA">
        <w:rPr>
          <w:rFonts w:ascii="Times New Roman" w:hAnsi="Times New Roman"/>
          <w:sz w:val="24"/>
          <w:lang w:eastAsia="et-EE"/>
        </w:rPr>
        <w:t>.</w:t>
      </w:r>
      <w:commentRangeEnd w:id="25"/>
      <w:r w:rsidR="000C1BDE">
        <w:rPr>
          <w:rStyle w:val="Kommentaariviide"/>
        </w:rPr>
        <w:commentReference w:id="25"/>
      </w:r>
      <w:r w:rsidR="006B6FB6" w:rsidRPr="4F8A9DAA">
        <w:rPr>
          <w:rFonts w:ascii="Times New Roman" w:hAnsi="Times New Roman"/>
          <w:sz w:val="24"/>
          <w:lang w:eastAsia="et-EE"/>
        </w:rPr>
        <w:t xml:space="preserve"> Valdkonda</w:t>
      </w:r>
      <w:r w:rsidR="2613C116" w:rsidRPr="4F8A9DAA">
        <w:rPr>
          <w:rFonts w:ascii="Times New Roman" w:hAnsi="Times New Roman"/>
          <w:sz w:val="24"/>
          <w:lang w:eastAsia="et-EE"/>
        </w:rPr>
        <w:t xml:space="preserve"> tabasid </w:t>
      </w:r>
      <w:r w:rsidR="001C0C39" w:rsidRPr="4F8A9DAA">
        <w:rPr>
          <w:rFonts w:ascii="Times New Roman" w:hAnsi="Times New Roman"/>
          <w:sz w:val="24"/>
          <w:lang w:eastAsia="et-EE"/>
        </w:rPr>
        <w:t>ka</w:t>
      </w:r>
      <w:r w:rsidR="550AF908" w:rsidRPr="4F8A9DAA">
        <w:rPr>
          <w:rFonts w:ascii="Times New Roman" w:hAnsi="Times New Roman"/>
          <w:sz w:val="24"/>
          <w:lang w:eastAsia="et-EE"/>
        </w:rPr>
        <w:t xml:space="preserve"> eelarvekärbetest tingitud takistused.</w:t>
      </w:r>
    </w:p>
    <w:p w14:paraId="796EB199" w14:textId="32934126" w:rsidR="00041613" w:rsidRPr="00B8421B" w:rsidRDefault="00041613" w:rsidP="0016210D">
      <w:pPr>
        <w:rPr>
          <w:rFonts w:ascii="Times New Roman" w:hAnsi="Times New Roman"/>
          <w:b/>
          <w:sz w:val="24"/>
          <w:lang w:eastAsia="et-EE"/>
        </w:rPr>
        <w:sectPr w:rsidR="00041613" w:rsidRPr="00B8421B">
          <w:headerReference w:type="default" r:id="rId50"/>
          <w:type w:val="continuous"/>
          <w:pgSz w:w="11906" w:h="16838"/>
          <w:pgMar w:top="1418" w:right="680" w:bottom="1418" w:left="1701" w:header="680" w:footer="680" w:gutter="0"/>
          <w:cols w:space="708"/>
          <w:formProt w:val="0"/>
          <w:docGrid w:linePitch="360"/>
        </w:sectPr>
      </w:pPr>
    </w:p>
    <w:p w14:paraId="26A02A27" w14:textId="2251AF7E" w:rsidR="00CA7202" w:rsidRPr="00076EA4" w:rsidRDefault="00CA7202" w:rsidP="0016210D">
      <w:pPr>
        <w:rPr>
          <w:rFonts w:ascii="Times New Roman" w:hAnsi="Times New Roman"/>
          <w:sz w:val="24"/>
          <w:lang w:eastAsia="et-EE"/>
        </w:rPr>
      </w:pPr>
    </w:p>
    <w:p w14:paraId="697DDF79" w14:textId="77777777" w:rsidR="001339A9" w:rsidRPr="00076EA4" w:rsidRDefault="001339A9" w:rsidP="00721EB3">
      <w:pPr>
        <w:pStyle w:val="Loendilik"/>
        <w:numPr>
          <w:ilvl w:val="0"/>
          <w:numId w:val="9"/>
        </w:numPr>
        <w:rPr>
          <w:rFonts w:ascii="Times New Roman" w:hAnsi="Times New Roman"/>
          <w:b/>
          <w:sz w:val="24"/>
        </w:rPr>
      </w:pPr>
      <w:r w:rsidRPr="00076EA4">
        <w:rPr>
          <w:rFonts w:ascii="Times New Roman" w:hAnsi="Times New Roman"/>
          <w:b/>
          <w:sz w:val="24"/>
        </w:rPr>
        <w:t>Eelnõu sisu ja võrdlev analüüs</w:t>
      </w:r>
    </w:p>
    <w:p w14:paraId="1CF325D6" w14:textId="77777777" w:rsidR="0097276E" w:rsidRDefault="0097276E" w:rsidP="0016210D">
      <w:pPr>
        <w:rPr>
          <w:rFonts w:ascii="Times New Roman" w:hAnsi="Times New Roman"/>
          <w:sz w:val="24"/>
        </w:rPr>
      </w:pPr>
    </w:p>
    <w:p w14:paraId="36FF4667" w14:textId="77777777" w:rsidR="00BB45B7" w:rsidRDefault="00BB45B7" w:rsidP="0016210D">
      <w:pPr>
        <w:rPr>
          <w:rFonts w:ascii="Times New Roman" w:hAnsi="Times New Roman"/>
          <w:sz w:val="24"/>
        </w:rPr>
        <w:sectPr w:rsidR="00BB45B7">
          <w:headerReference w:type="default" r:id="rId51"/>
          <w:type w:val="continuous"/>
          <w:pgSz w:w="11906" w:h="16838"/>
          <w:pgMar w:top="1418" w:right="680" w:bottom="1418" w:left="1701" w:header="680" w:footer="680" w:gutter="0"/>
          <w:cols w:space="708"/>
          <w:docGrid w:linePitch="360"/>
        </w:sectPr>
      </w:pPr>
    </w:p>
    <w:p w14:paraId="06B03E17" w14:textId="3802E47B" w:rsidR="00AA3820" w:rsidRDefault="00AA3820" w:rsidP="0016210D">
      <w:pPr>
        <w:rPr>
          <w:rFonts w:ascii="Times New Roman" w:hAnsi="Times New Roman"/>
          <w:sz w:val="24"/>
        </w:rPr>
      </w:pPr>
      <w:r>
        <w:rPr>
          <w:rFonts w:ascii="Times New Roman" w:hAnsi="Times New Roman"/>
          <w:sz w:val="24"/>
        </w:rPr>
        <w:t>Eelnõu koosneb</w:t>
      </w:r>
      <w:r w:rsidR="0055330C">
        <w:rPr>
          <w:rFonts w:ascii="Times New Roman" w:hAnsi="Times New Roman"/>
          <w:sz w:val="24"/>
        </w:rPr>
        <w:t xml:space="preserve"> </w:t>
      </w:r>
      <w:r w:rsidR="00F341F2">
        <w:rPr>
          <w:rFonts w:ascii="Times New Roman" w:hAnsi="Times New Roman"/>
          <w:sz w:val="24"/>
        </w:rPr>
        <w:t>viiest</w:t>
      </w:r>
      <w:r>
        <w:rPr>
          <w:rFonts w:ascii="Times New Roman" w:hAnsi="Times New Roman"/>
          <w:sz w:val="24"/>
        </w:rPr>
        <w:t xml:space="preserve"> peatükist ja</w:t>
      </w:r>
      <w:r w:rsidR="00C6760D">
        <w:rPr>
          <w:rFonts w:ascii="Times New Roman" w:hAnsi="Times New Roman"/>
          <w:sz w:val="24"/>
        </w:rPr>
        <w:t xml:space="preserve"> </w:t>
      </w:r>
      <w:r w:rsidR="008C1511">
        <w:rPr>
          <w:rFonts w:ascii="Times New Roman" w:hAnsi="Times New Roman"/>
          <w:sz w:val="24"/>
        </w:rPr>
        <w:t>49</w:t>
      </w:r>
      <w:r>
        <w:rPr>
          <w:rFonts w:ascii="Times New Roman" w:hAnsi="Times New Roman"/>
          <w:sz w:val="24"/>
        </w:rPr>
        <w:t xml:space="preserve"> paragrahvist</w:t>
      </w:r>
      <w:r w:rsidR="00C6760D">
        <w:rPr>
          <w:rFonts w:ascii="Times New Roman" w:hAnsi="Times New Roman"/>
          <w:sz w:val="24"/>
        </w:rPr>
        <w:t>, millega nähakse ette uus IGUS</w:t>
      </w:r>
      <w:r w:rsidR="00BC0391">
        <w:rPr>
          <w:rFonts w:ascii="Times New Roman" w:hAnsi="Times New Roman"/>
          <w:sz w:val="24"/>
        </w:rPr>
        <w:t>-i</w:t>
      </w:r>
      <w:r w:rsidR="00C6760D">
        <w:rPr>
          <w:rFonts w:ascii="Times New Roman" w:hAnsi="Times New Roman"/>
          <w:sz w:val="24"/>
        </w:rPr>
        <w:t xml:space="preserve"> redaktsioon ning </w:t>
      </w:r>
      <w:r w:rsidR="00C076BA">
        <w:rPr>
          <w:rFonts w:ascii="Times New Roman" w:hAnsi="Times New Roman"/>
          <w:sz w:val="24"/>
        </w:rPr>
        <w:t>seonduvate seaduste muudatus</w:t>
      </w:r>
      <w:r w:rsidR="00840EA3">
        <w:rPr>
          <w:rFonts w:ascii="Times New Roman" w:hAnsi="Times New Roman"/>
          <w:sz w:val="24"/>
        </w:rPr>
        <w:t>ed</w:t>
      </w:r>
      <w:r w:rsidR="00C076BA">
        <w:rPr>
          <w:rFonts w:ascii="Times New Roman" w:hAnsi="Times New Roman"/>
          <w:sz w:val="24"/>
        </w:rPr>
        <w:t xml:space="preserve"> </w:t>
      </w:r>
      <w:r w:rsidR="00F65369">
        <w:rPr>
          <w:rFonts w:ascii="Times New Roman" w:hAnsi="Times New Roman"/>
          <w:sz w:val="24"/>
        </w:rPr>
        <w:t>ja</w:t>
      </w:r>
      <w:r w:rsidR="009A0458">
        <w:rPr>
          <w:rFonts w:ascii="Times New Roman" w:hAnsi="Times New Roman"/>
          <w:sz w:val="24"/>
        </w:rPr>
        <w:t xml:space="preserve"> rakendus</w:t>
      </w:r>
      <w:r w:rsidR="00B76395">
        <w:rPr>
          <w:rFonts w:ascii="Times New Roman" w:hAnsi="Times New Roman"/>
          <w:sz w:val="24"/>
        </w:rPr>
        <w:t>sät</w:t>
      </w:r>
      <w:r w:rsidR="00807E9B">
        <w:rPr>
          <w:rFonts w:ascii="Times New Roman" w:hAnsi="Times New Roman"/>
          <w:sz w:val="24"/>
        </w:rPr>
        <w:t>ted</w:t>
      </w:r>
      <w:r w:rsidR="00B76395">
        <w:rPr>
          <w:rFonts w:ascii="Times New Roman" w:hAnsi="Times New Roman"/>
          <w:sz w:val="24"/>
        </w:rPr>
        <w:t xml:space="preserve"> </w:t>
      </w:r>
      <w:r w:rsidR="00BC0391">
        <w:rPr>
          <w:rFonts w:ascii="Times New Roman" w:hAnsi="Times New Roman"/>
          <w:sz w:val="24"/>
        </w:rPr>
        <w:t>5. </w:t>
      </w:r>
      <w:r w:rsidR="006811B4">
        <w:rPr>
          <w:rFonts w:ascii="Times New Roman" w:hAnsi="Times New Roman"/>
          <w:sz w:val="24"/>
        </w:rPr>
        <w:t xml:space="preserve">peatüki </w:t>
      </w:r>
      <w:r w:rsidR="00C076BA">
        <w:rPr>
          <w:rFonts w:ascii="Times New Roman" w:hAnsi="Times New Roman"/>
          <w:sz w:val="24"/>
        </w:rPr>
        <w:t xml:space="preserve">§-des </w:t>
      </w:r>
      <w:r w:rsidR="00DA72A7">
        <w:rPr>
          <w:rFonts w:ascii="Times New Roman" w:hAnsi="Times New Roman"/>
          <w:sz w:val="24"/>
        </w:rPr>
        <w:t>3</w:t>
      </w:r>
      <w:r w:rsidR="00A10159">
        <w:rPr>
          <w:rFonts w:ascii="Times New Roman" w:hAnsi="Times New Roman"/>
          <w:sz w:val="24"/>
        </w:rPr>
        <w:t>4</w:t>
      </w:r>
      <w:r w:rsidR="00BC0391">
        <w:rPr>
          <w:rFonts w:ascii="Times New Roman" w:hAnsi="Times New Roman"/>
          <w:sz w:val="24"/>
        </w:rPr>
        <w:t>–</w:t>
      </w:r>
      <w:r w:rsidR="008C1511">
        <w:rPr>
          <w:rFonts w:ascii="Times New Roman" w:hAnsi="Times New Roman"/>
          <w:sz w:val="24"/>
        </w:rPr>
        <w:t>49</w:t>
      </w:r>
      <w:r w:rsidR="005E1958">
        <w:rPr>
          <w:rFonts w:ascii="Times New Roman" w:hAnsi="Times New Roman"/>
          <w:sz w:val="24"/>
        </w:rPr>
        <w:t>.</w:t>
      </w:r>
    </w:p>
    <w:p w14:paraId="13E2EBF2" w14:textId="77777777" w:rsidR="00AA3820" w:rsidRDefault="00AA3820" w:rsidP="0016210D">
      <w:pPr>
        <w:rPr>
          <w:rFonts w:ascii="Times New Roman" w:hAnsi="Times New Roman"/>
          <w:b/>
          <w:bCs/>
          <w:sz w:val="24"/>
        </w:rPr>
      </w:pPr>
    </w:p>
    <w:p w14:paraId="67398ED6" w14:textId="63E4CE81" w:rsidR="00233526" w:rsidRPr="00395684" w:rsidRDefault="2D4A5E72" w:rsidP="0016210D">
      <w:pPr>
        <w:rPr>
          <w:rFonts w:ascii="Times New Roman" w:hAnsi="Times New Roman"/>
          <w:b/>
          <w:bCs/>
          <w:sz w:val="24"/>
        </w:rPr>
      </w:pPr>
      <w:r w:rsidRPr="75CF7F17">
        <w:rPr>
          <w:rFonts w:ascii="Times New Roman" w:hAnsi="Times New Roman"/>
          <w:b/>
          <w:bCs/>
          <w:sz w:val="24"/>
        </w:rPr>
        <w:t xml:space="preserve">Eelnõu 1. peatükis esitatakse </w:t>
      </w:r>
      <w:proofErr w:type="spellStart"/>
      <w:r w:rsidR="00B76395">
        <w:rPr>
          <w:rFonts w:ascii="Times New Roman" w:hAnsi="Times New Roman"/>
          <w:b/>
          <w:bCs/>
          <w:sz w:val="24"/>
        </w:rPr>
        <w:t>inimgeeniuuringu</w:t>
      </w:r>
      <w:r w:rsidR="00102667">
        <w:rPr>
          <w:rFonts w:ascii="Times New Roman" w:hAnsi="Times New Roman"/>
          <w:b/>
          <w:bCs/>
          <w:sz w:val="24"/>
        </w:rPr>
        <w:t>te</w:t>
      </w:r>
      <w:proofErr w:type="spellEnd"/>
      <w:r w:rsidR="00B76395">
        <w:rPr>
          <w:rFonts w:ascii="Times New Roman" w:hAnsi="Times New Roman"/>
          <w:b/>
          <w:bCs/>
          <w:sz w:val="24"/>
        </w:rPr>
        <w:t xml:space="preserve"> </w:t>
      </w:r>
      <w:r w:rsidRPr="75CF7F17">
        <w:rPr>
          <w:rFonts w:ascii="Times New Roman" w:hAnsi="Times New Roman"/>
          <w:b/>
          <w:bCs/>
          <w:sz w:val="24"/>
        </w:rPr>
        <w:t xml:space="preserve">seaduse </w:t>
      </w:r>
      <w:r w:rsidR="00102667">
        <w:rPr>
          <w:rFonts w:ascii="Times New Roman" w:hAnsi="Times New Roman"/>
          <w:b/>
          <w:bCs/>
          <w:sz w:val="24"/>
        </w:rPr>
        <w:t xml:space="preserve">(IGUS) </w:t>
      </w:r>
      <w:r w:rsidRPr="75CF7F17">
        <w:rPr>
          <w:rFonts w:ascii="Times New Roman" w:hAnsi="Times New Roman"/>
          <w:b/>
          <w:bCs/>
          <w:sz w:val="24"/>
        </w:rPr>
        <w:t>üldsätted</w:t>
      </w:r>
      <w:r w:rsidR="00471D54">
        <w:rPr>
          <w:rFonts w:ascii="Times New Roman" w:hAnsi="Times New Roman"/>
          <w:b/>
          <w:bCs/>
          <w:sz w:val="24"/>
        </w:rPr>
        <w:t>.</w:t>
      </w:r>
    </w:p>
    <w:p w14:paraId="262995D0" w14:textId="77777777" w:rsidR="00233526" w:rsidRDefault="00233526" w:rsidP="0016210D">
      <w:pPr>
        <w:rPr>
          <w:rFonts w:ascii="Times New Roman" w:hAnsi="Times New Roman"/>
          <w:sz w:val="24"/>
        </w:rPr>
      </w:pPr>
    </w:p>
    <w:p w14:paraId="7112E8AF" w14:textId="4A7C32A6" w:rsidR="00233526" w:rsidRDefault="4116119C" w:rsidP="0016210D">
      <w:pPr>
        <w:rPr>
          <w:rFonts w:ascii="Times New Roman" w:hAnsi="Times New Roman"/>
          <w:sz w:val="24"/>
        </w:rPr>
      </w:pPr>
      <w:bookmarkStart w:id="27" w:name="_Hlk187027575"/>
      <w:r w:rsidRPr="3BFCAE6E">
        <w:rPr>
          <w:rFonts w:ascii="Times New Roman" w:hAnsi="Times New Roman"/>
          <w:b/>
          <w:bCs/>
          <w:sz w:val="24"/>
        </w:rPr>
        <w:t xml:space="preserve">Eelnõu </w:t>
      </w:r>
      <w:r w:rsidR="003045E0">
        <w:rPr>
          <w:rFonts w:ascii="Times New Roman" w:hAnsi="Times New Roman"/>
          <w:b/>
          <w:bCs/>
          <w:sz w:val="24"/>
        </w:rPr>
        <w:t>§</w:t>
      </w:r>
      <w:r w:rsidR="271F978E" w:rsidRPr="3BFCAE6E">
        <w:rPr>
          <w:rFonts w:ascii="Times New Roman" w:hAnsi="Times New Roman"/>
          <w:b/>
          <w:bCs/>
          <w:sz w:val="24"/>
        </w:rPr>
        <w:t xml:space="preserve"> 1 </w:t>
      </w:r>
      <w:bookmarkEnd w:id="27"/>
      <w:r w:rsidR="271F978E" w:rsidRPr="3BFCAE6E">
        <w:rPr>
          <w:rFonts w:ascii="Times New Roman" w:hAnsi="Times New Roman"/>
          <w:sz w:val="24"/>
        </w:rPr>
        <w:t xml:space="preserve">sätestab seaduse </w:t>
      </w:r>
      <w:r w:rsidR="1BA963DF" w:rsidRPr="3BFCAE6E">
        <w:rPr>
          <w:rFonts w:ascii="Times New Roman" w:hAnsi="Times New Roman"/>
          <w:sz w:val="24"/>
        </w:rPr>
        <w:t>reguleerimis-</w:t>
      </w:r>
      <w:r w:rsidR="271F978E" w:rsidRPr="3BFCAE6E">
        <w:rPr>
          <w:rFonts w:ascii="Times New Roman" w:hAnsi="Times New Roman"/>
          <w:sz w:val="24"/>
        </w:rPr>
        <w:t xml:space="preserve"> ja </w:t>
      </w:r>
      <w:r w:rsidR="08504D34" w:rsidRPr="3BFCAE6E">
        <w:rPr>
          <w:rFonts w:ascii="Times New Roman" w:hAnsi="Times New Roman"/>
          <w:sz w:val="24"/>
        </w:rPr>
        <w:t>kohalda</w:t>
      </w:r>
      <w:r w:rsidR="271F978E" w:rsidRPr="3BFCAE6E">
        <w:rPr>
          <w:rFonts w:ascii="Times New Roman" w:hAnsi="Times New Roman"/>
          <w:sz w:val="24"/>
        </w:rPr>
        <w:t>misala</w:t>
      </w:r>
      <w:r w:rsidR="00395684">
        <w:rPr>
          <w:rFonts w:ascii="Times New Roman" w:hAnsi="Times New Roman"/>
          <w:sz w:val="24"/>
        </w:rPr>
        <w:t>.</w:t>
      </w:r>
    </w:p>
    <w:p w14:paraId="03A1006D" w14:textId="77777777" w:rsidR="006E7BA0" w:rsidRDefault="006E7BA0" w:rsidP="0016210D">
      <w:pPr>
        <w:rPr>
          <w:rFonts w:ascii="Times New Roman" w:hAnsi="Times New Roman"/>
          <w:sz w:val="24"/>
        </w:rPr>
      </w:pPr>
    </w:p>
    <w:p w14:paraId="1F65936E" w14:textId="1F7CA45F" w:rsidR="009A48F7" w:rsidRDefault="6D314D29" w:rsidP="009A48F7">
      <w:pPr>
        <w:rPr>
          <w:rFonts w:ascii="Times New Roman" w:hAnsi="Times New Roman"/>
          <w:sz w:val="24"/>
        </w:rPr>
      </w:pPr>
      <w:r w:rsidRPr="672799D4">
        <w:rPr>
          <w:rFonts w:ascii="Times New Roman" w:hAnsi="Times New Roman"/>
          <w:sz w:val="24"/>
        </w:rPr>
        <w:lastRenderedPageBreak/>
        <w:t>Seaduse reguleerimisala on kehtiva IGUS</w:t>
      </w:r>
      <w:r w:rsidR="005E1958">
        <w:rPr>
          <w:rFonts w:ascii="Times New Roman" w:hAnsi="Times New Roman"/>
          <w:sz w:val="24"/>
        </w:rPr>
        <w:t>-iga</w:t>
      </w:r>
      <w:r w:rsidRPr="672799D4">
        <w:rPr>
          <w:rFonts w:ascii="Times New Roman" w:hAnsi="Times New Roman"/>
          <w:sz w:val="24"/>
        </w:rPr>
        <w:t xml:space="preserve"> sarnane, kuid </w:t>
      </w:r>
      <w:r w:rsidR="648056ED" w:rsidRPr="672799D4">
        <w:rPr>
          <w:rFonts w:ascii="Times New Roman" w:hAnsi="Times New Roman"/>
          <w:sz w:val="24"/>
        </w:rPr>
        <w:t>lisaks kehtivale käsitlusele on seda</w:t>
      </w:r>
      <w:r w:rsidRPr="672799D4">
        <w:rPr>
          <w:rFonts w:ascii="Times New Roman" w:hAnsi="Times New Roman"/>
          <w:sz w:val="24"/>
        </w:rPr>
        <w:t xml:space="preserve"> laiendatud ka teistele teadusuuringu eesmärgil geneetiliste andmete töötlejatele väljaspool </w:t>
      </w:r>
      <w:r w:rsidR="005E1958">
        <w:rPr>
          <w:rFonts w:ascii="Times New Roman" w:hAnsi="Times New Roman"/>
          <w:color w:val="000000" w:themeColor="text1"/>
          <w:sz w:val="24"/>
        </w:rPr>
        <w:t>geenivaramut</w:t>
      </w:r>
      <w:r w:rsidR="2AD8B969" w:rsidRPr="672799D4">
        <w:rPr>
          <w:rFonts w:ascii="Times New Roman" w:hAnsi="Times New Roman"/>
          <w:sz w:val="24"/>
        </w:rPr>
        <w:t xml:space="preserve"> </w:t>
      </w:r>
      <w:r w:rsidR="00B31611" w:rsidRPr="672799D4">
        <w:rPr>
          <w:rFonts w:ascii="Times New Roman" w:hAnsi="Times New Roman"/>
          <w:sz w:val="24"/>
        </w:rPr>
        <w:t xml:space="preserve">(eelnõu </w:t>
      </w:r>
      <w:r w:rsidR="00FE529C" w:rsidRPr="672799D4">
        <w:rPr>
          <w:rFonts w:ascii="Times New Roman" w:hAnsi="Times New Roman"/>
          <w:sz w:val="24"/>
        </w:rPr>
        <w:t>§</w:t>
      </w:r>
      <w:r w:rsidR="33264E35" w:rsidRPr="672799D4">
        <w:rPr>
          <w:rFonts w:ascii="Times New Roman" w:hAnsi="Times New Roman"/>
          <w:sz w:val="24"/>
        </w:rPr>
        <w:t xml:space="preserve"> 1 lg 1 p 2)</w:t>
      </w:r>
      <w:r w:rsidRPr="672799D4">
        <w:rPr>
          <w:rFonts w:ascii="Times New Roman" w:hAnsi="Times New Roman"/>
          <w:sz w:val="24"/>
        </w:rPr>
        <w:t xml:space="preserve">. Samuti täpsustatakse olulisel määral seaduse kohaldamisala ning diskrimineerimise keelu regulatsioon </w:t>
      </w:r>
      <w:r w:rsidR="00437342" w:rsidRPr="672799D4">
        <w:rPr>
          <w:rFonts w:ascii="Times New Roman" w:hAnsi="Times New Roman"/>
          <w:sz w:val="24"/>
        </w:rPr>
        <w:t xml:space="preserve">viiakse </w:t>
      </w:r>
      <w:proofErr w:type="spellStart"/>
      <w:r w:rsidRPr="672799D4">
        <w:rPr>
          <w:rFonts w:ascii="Times New Roman" w:hAnsi="Times New Roman"/>
          <w:sz w:val="24"/>
        </w:rPr>
        <w:t>VõrdKS</w:t>
      </w:r>
      <w:proofErr w:type="spellEnd"/>
      <w:r w:rsidR="00E0611A">
        <w:rPr>
          <w:rFonts w:ascii="Times New Roman" w:hAnsi="Times New Roman"/>
          <w:sz w:val="24"/>
        </w:rPr>
        <w:t>-</w:t>
      </w:r>
      <w:r w:rsidRPr="672799D4">
        <w:rPr>
          <w:rFonts w:ascii="Times New Roman" w:hAnsi="Times New Roman"/>
          <w:sz w:val="24"/>
        </w:rPr>
        <w:t>i</w:t>
      </w:r>
      <w:r w:rsidR="00123628" w:rsidRPr="672799D4">
        <w:rPr>
          <w:rFonts w:ascii="Times New Roman" w:hAnsi="Times New Roman"/>
          <w:sz w:val="24"/>
        </w:rPr>
        <w:t xml:space="preserve"> (eelnõu §-ga </w:t>
      </w:r>
      <w:r w:rsidR="00E01BC0" w:rsidRPr="672799D4">
        <w:rPr>
          <w:rFonts w:ascii="Times New Roman" w:hAnsi="Times New Roman"/>
          <w:sz w:val="24"/>
        </w:rPr>
        <w:t>4</w:t>
      </w:r>
      <w:r w:rsidR="00693239" w:rsidRPr="672799D4">
        <w:rPr>
          <w:rFonts w:ascii="Times New Roman" w:hAnsi="Times New Roman"/>
          <w:sz w:val="24"/>
        </w:rPr>
        <w:t>7</w:t>
      </w:r>
      <w:r w:rsidR="00E01BC0" w:rsidRPr="672799D4">
        <w:rPr>
          <w:rFonts w:ascii="Times New Roman" w:hAnsi="Times New Roman"/>
          <w:sz w:val="24"/>
        </w:rPr>
        <w:t>)</w:t>
      </w:r>
      <w:r w:rsidRPr="672799D4">
        <w:rPr>
          <w:rFonts w:ascii="Times New Roman" w:hAnsi="Times New Roman"/>
          <w:sz w:val="24"/>
        </w:rPr>
        <w:t xml:space="preserve"> ja </w:t>
      </w:r>
      <w:proofErr w:type="spellStart"/>
      <w:r w:rsidRPr="672799D4">
        <w:rPr>
          <w:rFonts w:ascii="Times New Roman" w:hAnsi="Times New Roman"/>
          <w:sz w:val="24"/>
        </w:rPr>
        <w:t>KindlTS</w:t>
      </w:r>
      <w:proofErr w:type="spellEnd"/>
      <w:r w:rsidR="00E0611A">
        <w:rPr>
          <w:rFonts w:ascii="Times New Roman" w:hAnsi="Times New Roman"/>
          <w:sz w:val="24"/>
        </w:rPr>
        <w:t>-</w:t>
      </w:r>
      <w:r w:rsidRPr="672799D4">
        <w:rPr>
          <w:rFonts w:ascii="Times New Roman" w:hAnsi="Times New Roman"/>
          <w:sz w:val="24"/>
        </w:rPr>
        <w:t>i</w:t>
      </w:r>
      <w:r w:rsidR="76C08EAE" w:rsidRPr="672799D4">
        <w:rPr>
          <w:rFonts w:ascii="Times New Roman" w:hAnsi="Times New Roman"/>
          <w:sz w:val="24"/>
        </w:rPr>
        <w:t xml:space="preserve"> (</w:t>
      </w:r>
      <w:r w:rsidR="00204724" w:rsidRPr="672799D4">
        <w:rPr>
          <w:rFonts w:ascii="Times New Roman" w:hAnsi="Times New Roman"/>
          <w:sz w:val="24"/>
        </w:rPr>
        <w:t xml:space="preserve">eelnõu </w:t>
      </w:r>
      <w:r w:rsidR="76C08EAE" w:rsidRPr="672799D4">
        <w:rPr>
          <w:rFonts w:ascii="Times New Roman" w:hAnsi="Times New Roman"/>
          <w:sz w:val="24"/>
        </w:rPr>
        <w:t>§</w:t>
      </w:r>
      <w:r w:rsidR="00204724" w:rsidRPr="672799D4">
        <w:rPr>
          <w:rFonts w:ascii="Times New Roman" w:hAnsi="Times New Roman"/>
          <w:sz w:val="24"/>
        </w:rPr>
        <w:t>-ga</w:t>
      </w:r>
      <w:r w:rsidR="00123628" w:rsidRPr="672799D4">
        <w:rPr>
          <w:rFonts w:ascii="Times New Roman" w:hAnsi="Times New Roman"/>
          <w:sz w:val="24"/>
        </w:rPr>
        <w:t xml:space="preserve"> 3</w:t>
      </w:r>
      <w:r w:rsidR="005E483B">
        <w:rPr>
          <w:rFonts w:ascii="Times New Roman" w:hAnsi="Times New Roman"/>
          <w:sz w:val="24"/>
        </w:rPr>
        <w:t>8</w:t>
      </w:r>
      <w:r w:rsidR="00123628" w:rsidRPr="672799D4">
        <w:rPr>
          <w:rFonts w:ascii="Times New Roman" w:hAnsi="Times New Roman"/>
          <w:sz w:val="24"/>
        </w:rPr>
        <w:t xml:space="preserve"> täiendatakse </w:t>
      </w:r>
      <w:proofErr w:type="spellStart"/>
      <w:r w:rsidR="00123628" w:rsidRPr="672799D4">
        <w:rPr>
          <w:rFonts w:ascii="Times New Roman" w:hAnsi="Times New Roman"/>
          <w:sz w:val="24"/>
        </w:rPr>
        <w:t>KindlTS</w:t>
      </w:r>
      <w:proofErr w:type="spellEnd"/>
      <w:r w:rsidR="00E0611A">
        <w:rPr>
          <w:rFonts w:ascii="Times New Roman" w:hAnsi="Times New Roman"/>
          <w:sz w:val="24"/>
        </w:rPr>
        <w:t>-</w:t>
      </w:r>
      <w:r w:rsidR="00123628" w:rsidRPr="672799D4">
        <w:rPr>
          <w:rFonts w:ascii="Times New Roman" w:hAnsi="Times New Roman"/>
          <w:sz w:val="24"/>
        </w:rPr>
        <w:t xml:space="preserve">i </w:t>
      </w:r>
      <w:r w:rsidR="00204724" w:rsidRPr="672799D4">
        <w:rPr>
          <w:rFonts w:ascii="Times New Roman" w:hAnsi="Times New Roman"/>
          <w:sz w:val="24"/>
        </w:rPr>
        <w:t>§</w:t>
      </w:r>
      <w:r w:rsidR="00123628" w:rsidRPr="672799D4">
        <w:rPr>
          <w:rFonts w:ascii="Times New Roman" w:hAnsi="Times New Roman"/>
          <w:sz w:val="24"/>
        </w:rPr>
        <w:t>-ga</w:t>
      </w:r>
      <w:r w:rsidR="00204724" w:rsidRPr="672799D4">
        <w:rPr>
          <w:rFonts w:ascii="Times New Roman" w:hAnsi="Times New Roman"/>
          <w:sz w:val="24"/>
        </w:rPr>
        <w:t xml:space="preserve"> 216</w:t>
      </w:r>
      <w:r w:rsidR="00204724" w:rsidRPr="672799D4">
        <w:rPr>
          <w:rFonts w:ascii="Times New Roman" w:hAnsi="Times New Roman"/>
          <w:sz w:val="24"/>
          <w:vertAlign w:val="superscript"/>
        </w:rPr>
        <w:t>1</w:t>
      </w:r>
      <w:r w:rsidR="00204724" w:rsidRPr="672799D4">
        <w:rPr>
          <w:rFonts w:ascii="Times New Roman" w:hAnsi="Times New Roman"/>
          <w:sz w:val="24"/>
        </w:rPr>
        <w:t xml:space="preserve"> </w:t>
      </w:r>
      <w:r w:rsidR="00E0611A">
        <w:rPr>
          <w:rFonts w:ascii="Times New Roman" w:hAnsi="Times New Roman"/>
          <w:sz w:val="24"/>
        </w:rPr>
        <w:t>„</w:t>
      </w:r>
      <w:r w:rsidR="00204724" w:rsidRPr="672799D4">
        <w:rPr>
          <w:rFonts w:ascii="Times New Roman" w:hAnsi="Times New Roman"/>
          <w:sz w:val="24"/>
        </w:rPr>
        <w:t>DNA ülesehitus ja sellest johtuva</w:t>
      </w:r>
      <w:r w:rsidR="00215D4C" w:rsidRPr="672799D4">
        <w:rPr>
          <w:rFonts w:ascii="Times New Roman" w:hAnsi="Times New Roman"/>
          <w:sz w:val="24"/>
        </w:rPr>
        <w:t>d</w:t>
      </w:r>
      <w:r w:rsidR="00204724" w:rsidRPr="672799D4">
        <w:rPr>
          <w:rFonts w:ascii="Times New Roman" w:hAnsi="Times New Roman"/>
          <w:sz w:val="24"/>
        </w:rPr>
        <w:t xml:space="preserve"> pärilikkusriskid või geneetilised omadused kindlustusriski hindamisel</w:t>
      </w:r>
      <w:r w:rsidR="00863819">
        <w:rPr>
          <w:rFonts w:ascii="Times New Roman" w:hAnsi="Times New Roman"/>
          <w:sz w:val="24"/>
        </w:rPr>
        <w:t>“</w:t>
      </w:r>
      <w:r w:rsidR="00123628" w:rsidRPr="672799D4">
        <w:rPr>
          <w:rFonts w:ascii="Times New Roman" w:hAnsi="Times New Roman"/>
          <w:sz w:val="24"/>
        </w:rPr>
        <w:t>).</w:t>
      </w:r>
      <w:r w:rsidR="009A48F7" w:rsidRPr="009A48F7">
        <w:rPr>
          <w:rFonts w:ascii="Times New Roman" w:hAnsi="Times New Roman"/>
          <w:sz w:val="24"/>
        </w:rPr>
        <w:t xml:space="preserve"> </w:t>
      </w:r>
      <w:r w:rsidR="009A48F7">
        <w:rPr>
          <w:rFonts w:ascii="Times New Roman" w:hAnsi="Times New Roman"/>
          <w:sz w:val="24"/>
        </w:rPr>
        <w:t xml:space="preserve">Senine </w:t>
      </w:r>
      <w:r w:rsidR="009A48F7" w:rsidRPr="75CF7F17">
        <w:rPr>
          <w:rFonts w:ascii="Times New Roman" w:hAnsi="Times New Roman"/>
          <w:sz w:val="24"/>
        </w:rPr>
        <w:t xml:space="preserve">diskrimineerimise keeld </w:t>
      </w:r>
      <w:r w:rsidR="009A48F7">
        <w:rPr>
          <w:rFonts w:ascii="Times New Roman" w:hAnsi="Times New Roman"/>
          <w:sz w:val="24"/>
        </w:rPr>
        <w:t xml:space="preserve">on </w:t>
      </w:r>
      <w:r w:rsidR="009A48F7" w:rsidRPr="75CF7F17">
        <w:rPr>
          <w:rFonts w:ascii="Times New Roman" w:hAnsi="Times New Roman"/>
          <w:sz w:val="24"/>
        </w:rPr>
        <w:t>vii</w:t>
      </w:r>
      <w:r w:rsidR="009A48F7">
        <w:rPr>
          <w:rFonts w:ascii="Times New Roman" w:hAnsi="Times New Roman"/>
          <w:sz w:val="24"/>
        </w:rPr>
        <w:t>dud</w:t>
      </w:r>
      <w:r w:rsidR="009A48F7" w:rsidRPr="75CF7F17">
        <w:rPr>
          <w:rFonts w:ascii="Times New Roman" w:hAnsi="Times New Roman"/>
          <w:sz w:val="24"/>
        </w:rPr>
        <w:t xml:space="preserve"> </w:t>
      </w:r>
      <w:proofErr w:type="spellStart"/>
      <w:r w:rsidR="009A48F7">
        <w:rPr>
          <w:rFonts w:ascii="Times New Roman" w:hAnsi="Times New Roman"/>
          <w:sz w:val="24"/>
        </w:rPr>
        <w:t>VõrKS-i</w:t>
      </w:r>
      <w:proofErr w:type="spellEnd"/>
      <w:r w:rsidR="009A48F7">
        <w:rPr>
          <w:rFonts w:ascii="Times New Roman" w:hAnsi="Times New Roman"/>
          <w:sz w:val="24"/>
        </w:rPr>
        <w:t xml:space="preserve"> </w:t>
      </w:r>
      <w:r w:rsidR="009A48F7" w:rsidRPr="75CF7F17">
        <w:rPr>
          <w:rFonts w:ascii="Times New Roman" w:hAnsi="Times New Roman"/>
          <w:sz w:val="24"/>
        </w:rPr>
        <w:t>regulatsiooni osaks selliselt, et inimestele oleks tagatud parim kaitse nende geneetiliste andmete kuritarvitamise eest. Muudatus on vajalik, et tagada inimestele parim kaitse nende geneetiliste andmete kuritarvitamise eest või nende DNA ülesehitusest ja sellest johtuvate pärilikkuse riskide põhjal diskrimineerimise eest. Seega on oluline, et iga geneetiliste andmete töötleja teadvustaks vajadust ja vastutust tagada andmete turvalisus nende kogu töötlemisprotsessi vältel ning võtaks tarvitusele kõik meetmed, et vältida võimalikke andme</w:t>
      </w:r>
      <w:r w:rsidR="009A48F7">
        <w:rPr>
          <w:rFonts w:ascii="Times New Roman" w:hAnsi="Times New Roman"/>
          <w:sz w:val="24"/>
        </w:rPr>
        <w:t xml:space="preserve">te </w:t>
      </w:r>
      <w:r w:rsidR="009A48F7" w:rsidRPr="75CF7F17">
        <w:rPr>
          <w:rFonts w:ascii="Times New Roman" w:hAnsi="Times New Roman"/>
          <w:sz w:val="24"/>
        </w:rPr>
        <w:t>lekke või kuritarvitamise</w:t>
      </w:r>
      <w:r w:rsidR="009A48F7">
        <w:rPr>
          <w:rFonts w:ascii="Times New Roman" w:hAnsi="Times New Roman"/>
          <w:sz w:val="24"/>
        </w:rPr>
        <w:t xml:space="preserve"> </w:t>
      </w:r>
      <w:r w:rsidR="009A48F7" w:rsidRPr="75CF7F17">
        <w:rPr>
          <w:rFonts w:ascii="Times New Roman" w:hAnsi="Times New Roman"/>
          <w:sz w:val="24"/>
        </w:rPr>
        <w:t>riske</w:t>
      </w:r>
      <w:r w:rsidR="009A48F7">
        <w:rPr>
          <w:rFonts w:ascii="Times New Roman" w:hAnsi="Times New Roman"/>
          <w:sz w:val="24"/>
        </w:rPr>
        <w:t>.</w:t>
      </w:r>
      <w:r w:rsidR="009A48F7" w:rsidRPr="75CF7F17">
        <w:rPr>
          <w:rFonts w:ascii="Times New Roman" w:hAnsi="Times New Roman"/>
          <w:sz w:val="24"/>
        </w:rPr>
        <w:t xml:space="preserve"> Muudatusega tagatakse eelnõu ja </w:t>
      </w:r>
      <w:proofErr w:type="spellStart"/>
      <w:r w:rsidR="009A48F7" w:rsidRPr="08FC878B">
        <w:rPr>
          <w:rFonts w:ascii="Times New Roman" w:hAnsi="Times New Roman"/>
          <w:sz w:val="24"/>
        </w:rPr>
        <w:t>VõrdKS</w:t>
      </w:r>
      <w:proofErr w:type="spellEnd"/>
      <w:r w:rsidR="009A48F7">
        <w:rPr>
          <w:rFonts w:ascii="Times New Roman" w:hAnsi="Times New Roman"/>
          <w:sz w:val="24"/>
        </w:rPr>
        <w:t>-ist</w:t>
      </w:r>
      <w:r w:rsidR="009A48F7" w:rsidRPr="75CF7F17">
        <w:rPr>
          <w:rFonts w:ascii="Times New Roman" w:hAnsi="Times New Roman"/>
          <w:sz w:val="24"/>
        </w:rPr>
        <w:t xml:space="preserve"> tuleneva kaitseala sidusus.</w:t>
      </w:r>
    </w:p>
    <w:p w14:paraId="27FF745A" w14:textId="191862E4" w:rsidR="0028361E" w:rsidRDefault="0028361E" w:rsidP="0016210D">
      <w:pPr>
        <w:rPr>
          <w:rFonts w:ascii="Times New Roman" w:hAnsi="Times New Roman"/>
          <w:sz w:val="24"/>
        </w:rPr>
      </w:pPr>
    </w:p>
    <w:p w14:paraId="169A1F5A" w14:textId="156DB4BD" w:rsidR="0028361E" w:rsidRDefault="0028361E" w:rsidP="0016210D">
      <w:pPr>
        <w:rPr>
          <w:rFonts w:ascii="Times New Roman" w:hAnsi="Times New Roman"/>
          <w:sz w:val="24"/>
        </w:rPr>
      </w:pPr>
      <w:r>
        <w:rPr>
          <w:rFonts w:ascii="Times New Roman" w:hAnsi="Times New Roman"/>
          <w:sz w:val="24"/>
        </w:rPr>
        <w:t xml:space="preserve">Täiendavalt on reguleeritud eraldi lõigetes teiste võimalike puutumuses olevate seaduste kohaldamises või mittekohaldamises (näiteks TTKS, </w:t>
      </w:r>
      <w:proofErr w:type="spellStart"/>
      <w:r>
        <w:rPr>
          <w:rFonts w:ascii="Times New Roman" w:hAnsi="Times New Roman"/>
          <w:sz w:val="24"/>
        </w:rPr>
        <w:t>KüTS</w:t>
      </w:r>
      <w:proofErr w:type="spellEnd"/>
      <w:r>
        <w:rPr>
          <w:rFonts w:ascii="Times New Roman" w:hAnsi="Times New Roman"/>
          <w:sz w:val="24"/>
        </w:rPr>
        <w:t xml:space="preserve"> vms), et tagada parem õigusselgus IGUS-i sätete kohaldamisel.</w:t>
      </w:r>
    </w:p>
    <w:p w14:paraId="522146D1" w14:textId="0625204F" w:rsidR="006E7BA0" w:rsidRDefault="006E7BA0" w:rsidP="0016210D">
      <w:pPr>
        <w:rPr>
          <w:rFonts w:ascii="Times New Roman" w:hAnsi="Times New Roman"/>
          <w:b/>
          <w:bCs/>
          <w:sz w:val="24"/>
        </w:rPr>
      </w:pPr>
    </w:p>
    <w:p w14:paraId="0D1FD7D8" w14:textId="27C4C178" w:rsidR="00294F28" w:rsidRDefault="34944F6B" w:rsidP="0016210D">
      <w:pPr>
        <w:rPr>
          <w:rFonts w:ascii="Times New Roman" w:hAnsi="Times New Roman"/>
          <w:sz w:val="24"/>
        </w:rPr>
      </w:pPr>
      <w:r w:rsidRPr="75CF7F17">
        <w:rPr>
          <w:rFonts w:ascii="Times New Roman" w:hAnsi="Times New Roman"/>
          <w:b/>
          <w:bCs/>
          <w:sz w:val="24"/>
        </w:rPr>
        <w:t xml:space="preserve">Eelnõu </w:t>
      </w:r>
      <w:r w:rsidR="0045473A">
        <w:rPr>
          <w:rFonts w:ascii="Times New Roman" w:hAnsi="Times New Roman"/>
          <w:b/>
          <w:bCs/>
          <w:sz w:val="24"/>
        </w:rPr>
        <w:t>§</w:t>
      </w:r>
      <w:r w:rsidRPr="75CF7F17">
        <w:rPr>
          <w:rFonts w:ascii="Times New Roman" w:hAnsi="Times New Roman"/>
          <w:b/>
          <w:bCs/>
          <w:sz w:val="24"/>
        </w:rPr>
        <w:t xml:space="preserve"> 1 l</w:t>
      </w:r>
      <w:r w:rsidR="54B6D354" w:rsidRPr="75CF7F17">
        <w:rPr>
          <w:rFonts w:ascii="Times New Roman" w:hAnsi="Times New Roman"/>
          <w:b/>
          <w:bCs/>
          <w:sz w:val="24"/>
        </w:rPr>
        <w:t>õi</w:t>
      </w:r>
      <w:r w:rsidRPr="75CF7F17">
        <w:rPr>
          <w:rFonts w:ascii="Times New Roman" w:hAnsi="Times New Roman"/>
          <w:b/>
          <w:bCs/>
          <w:sz w:val="24"/>
        </w:rPr>
        <w:t>g</w:t>
      </w:r>
      <w:r w:rsidR="54B6D354" w:rsidRPr="75CF7F17">
        <w:rPr>
          <w:rFonts w:ascii="Times New Roman" w:hAnsi="Times New Roman"/>
          <w:b/>
          <w:bCs/>
          <w:sz w:val="24"/>
        </w:rPr>
        <w:t>e 1</w:t>
      </w:r>
      <w:r w:rsidR="769507B8" w:rsidRPr="75CF7F17">
        <w:rPr>
          <w:rFonts w:ascii="Times New Roman" w:hAnsi="Times New Roman"/>
          <w:sz w:val="24"/>
        </w:rPr>
        <w:t xml:space="preserve"> </w:t>
      </w:r>
      <w:r w:rsidR="64EB249A" w:rsidRPr="75CF7F17">
        <w:rPr>
          <w:rFonts w:ascii="Times New Roman" w:hAnsi="Times New Roman"/>
          <w:sz w:val="24"/>
        </w:rPr>
        <w:t xml:space="preserve">annab </w:t>
      </w:r>
      <w:r w:rsidR="0B88A418" w:rsidRPr="75CF7F17">
        <w:rPr>
          <w:rFonts w:ascii="Times New Roman" w:hAnsi="Times New Roman"/>
          <w:sz w:val="24"/>
        </w:rPr>
        <w:t xml:space="preserve">uue </w:t>
      </w:r>
      <w:r w:rsidR="003C7C80">
        <w:rPr>
          <w:rFonts w:ascii="Times New Roman" w:hAnsi="Times New Roman"/>
          <w:sz w:val="24"/>
        </w:rPr>
        <w:t>IGUS-i</w:t>
      </w:r>
      <w:r w:rsidR="64EB249A" w:rsidRPr="75CF7F17">
        <w:rPr>
          <w:rFonts w:ascii="Times New Roman" w:hAnsi="Times New Roman"/>
          <w:sz w:val="24"/>
        </w:rPr>
        <w:t xml:space="preserve"> </w:t>
      </w:r>
      <w:r w:rsidR="3AF27C1E" w:rsidRPr="75CF7F17">
        <w:rPr>
          <w:rFonts w:ascii="Times New Roman" w:hAnsi="Times New Roman"/>
          <w:sz w:val="24"/>
        </w:rPr>
        <w:t xml:space="preserve">reguleerimisala </w:t>
      </w:r>
      <w:r w:rsidR="64EB249A" w:rsidRPr="75CF7F17">
        <w:rPr>
          <w:rFonts w:ascii="Times New Roman" w:hAnsi="Times New Roman"/>
          <w:sz w:val="24"/>
        </w:rPr>
        <w:t>määratluse</w:t>
      </w:r>
      <w:r w:rsidR="332B1649" w:rsidRPr="75CF7F17">
        <w:rPr>
          <w:rFonts w:ascii="Times New Roman" w:hAnsi="Times New Roman"/>
          <w:sz w:val="24"/>
        </w:rPr>
        <w:t>.</w:t>
      </w:r>
    </w:p>
    <w:p w14:paraId="61885779" w14:textId="731025EA" w:rsidR="00294F28" w:rsidRDefault="00294F28" w:rsidP="0016210D">
      <w:pPr>
        <w:rPr>
          <w:rFonts w:ascii="Times New Roman" w:hAnsi="Times New Roman"/>
          <w:sz w:val="24"/>
        </w:rPr>
      </w:pPr>
    </w:p>
    <w:p w14:paraId="1A9DEFD2" w14:textId="5D3F170E" w:rsidR="00294F28" w:rsidRDefault="0F2623FC" w:rsidP="0016210D">
      <w:pPr>
        <w:rPr>
          <w:rFonts w:ascii="Times New Roman" w:hAnsi="Times New Roman"/>
          <w:color w:val="000000" w:themeColor="text1"/>
          <w:sz w:val="24"/>
        </w:rPr>
      </w:pPr>
      <w:r w:rsidRPr="75CF7F17">
        <w:rPr>
          <w:rFonts w:ascii="Times New Roman" w:hAnsi="Times New Roman"/>
          <w:b/>
          <w:bCs/>
          <w:color w:val="000000" w:themeColor="text1"/>
          <w:sz w:val="24"/>
        </w:rPr>
        <w:t>Eelnõu §</w:t>
      </w:r>
      <w:r w:rsidR="0085111B">
        <w:rPr>
          <w:rFonts w:ascii="Times New Roman" w:hAnsi="Times New Roman"/>
          <w:b/>
          <w:bCs/>
          <w:color w:val="000000" w:themeColor="text1"/>
          <w:sz w:val="24"/>
        </w:rPr>
        <w:t xml:space="preserve"> </w:t>
      </w:r>
      <w:r w:rsidRPr="75CF7F17">
        <w:rPr>
          <w:rFonts w:ascii="Times New Roman" w:hAnsi="Times New Roman"/>
          <w:b/>
          <w:bCs/>
          <w:color w:val="000000" w:themeColor="text1"/>
          <w:sz w:val="24"/>
        </w:rPr>
        <w:t>1 lõike 1 punkti</w:t>
      </w:r>
      <w:r w:rsidR="00196A34">
        <w:rPr>
          <w:rFonts w:ascii="Times New Roman" w:hAnsi="Times New Roman"/>
          <w:b/>
          <w:bCs/>
          <w:color w:val="000000" w:themeColor="text1"/>
          <w:sz w:val="24"/>
        </w:rPr>
        <w:t xml:space="preserve"> </w:t>
      </w:r>
      <w:r w:rsidR="00196A34" w:rsidRPr="75CF7F17">
        <w:rPr>
          <w:rFonts w:ascii="Times New Roman" w:hAnsi="Times New Roman"/>
          <w:b/>
          <w:bCs/>
          <w:color w:val="000000" w:themeColor="text1"/>
          <w:sz w:val="24"/>
        </w:rPr>
        <w:t xml:space="preserve">1 </w:t>
      </w:r>
      <w:r w:rsidR="00196A34" w:rsidRPr="00196A34">
        <w:rPr>
          <w:rFonts w:ascii="Times New Roman" w:hAnsi="Times New Roman"/>
          <w:color w:val="000000" w:themeColor="text1"/>
          <w:sz w:val="24"/>
        </w:rPr>
        <w:t>kohaselt</w:t>
      </w:r>
      <w:r w:rsidRPr="00196A34">
        <w:rPr>
          <w:rFonts w:ascii="Times New Roman" w:hAnsi="Times New Roman"/>
          <w:color w:val="000000" w:themeColor="text1"/>
          <w:sz w:val="24"/>
        </w:rPr>
        <w:t xml:space="preserve"> </w:t>
      </w:r>
      <w:r w:rsidR="00196A34">
        <w:rPr>
          <w:rFonts w:ascii="Times New Roman" w:hAnsi="Times New Roman"/>
          <w:color w:val="000000" w:themeColor="text1"/>
          <w:sz w:val="24"/>
        </w:rPr>
        <w:t xml:space="preserve">reguleeritakse seadusega </w:t>
      </w:r>
      <w:r w:rsidR="0DF93900" w:rsidRPr="75CF7F17">
        <w:rPr>
          <w:rFonts w:ascii="Times New Roman" w:hAnsi="Times New Roman"/>
          <w:color w:val="000000" w:themeColor="text1"/>
          <w:sz w:val="24"/>
        </w:rPr>
        <w:t xml:space="preserve">Eesti geenivaramu loomist ja pidamist ning selleks vajalike koeproovide ja </w:t>
      </w:r>
      <w:r w:rsidR="00FB773C">
        <w:rPr>
          <w:rFonts w:ascii="Times New Roman" w:hAnsi="Times New Roman"/>
          <w:color w:val="000000" w:themeColor="text1"/>
          <w:sz w:val="24"/>
        </w:rPr>
        <w:t>isiku</w:t>
      </w:r>
      <w:r w:rsidR="0DF93900" w:rsidRPr="75CF7F17">
        <w:rPr>
          <w:rFonts w:ascii="Times New Roman" w:hAnsi="Times New Roman"/>
          <w:color w:val="000000" w:themeColor="text1"/>
          <w:sz w:val="24"/>
        </w:rPr>
        <w:t xml:space="preserve">andmete töötlemist teadusuuringute, sealhulgas </w:t>
      </w:r>
      <w:proofErr w:type="spellStart"/>
      <w:r w:rsidR="0DF93900" w:rsidRPr="75CF7F17">
        <w:rPr>
          <w:rFonts w:ascii="Times New Roman" w:hAnsi="Times New Roman"/>
          <w:color w:val="000000" w:themeColor="text1"/>
          <w:sz w:val="24"/>
        </w:rPr>
        <w:t>inimgeeniuuringute</w:t>
      </w:r>
      <w:proofErr w:type="spellEnd"/>
      <w:r w:rsidR="0DF93900" w:rsidRPr="75CF7F17">
        <w:rPr>
          <w:rFonts w:ascii="Times New Roman" w:hAnsi="Times New Roman"/>
          <w:color w:val="000000" w:themeColor="text1"/>
          <w:sz w:val="24"/>
        </w:rPr>
        <w:t xml:space="preserve"> </w:t>
      </w:r>
      <w:r w:rsidR="00FD73CC">
        <w:rPr>
          <w:rFonts w:ascii="Times New Roman" w:hAnsi="Times New Roman"/>
          <w:color w:val="000000" w:themeColor="text1"/>
          <w:sz w:val="24"/>
        </w:rPr>
        <w:t>tege</w:t>
      </w:r>
      <w:r w:rsidR="0DF93900" w:rsidRPr="75CF7F17">
        <w:rPr>
          <w:rFonts w:ascii="Times New Roman" w:hAnsi="Times New Roman"/>
          <w:color w:val="000000" w:themeColor="text1"/>
          <w:sz w:val="24"/>
        </w:rPr>
        <w:t>miseks, kindlustades seejuures geenidoonorluse vabatahtlikkuse ja geenidoonori õiguste kaitse</w:t>
      </w:r>
      <w:r w:rsidR="6818D2FF" w:rsidRPr="75CF7F17">
        <w:rPr>
          <w:rFonts w:ascii="Times New Roman" w:hAnsi="Times New Roman"/>
          <w:color w:val="000000" w:themeColor="text1"/>
          <w:sz w:val="24"/>
        </w:rPr>
        <w:t>.</w:t>
      </w:r>
      <w:r w:rsidR="0028361E">
        <w:rPr>
          <w:rFonts w:ascii="Times New Roman" w:hAnsi="Times New Roman"/>
          <w:color w:val="000000" w:themeColor="text1"/>
          <w:sz w:val="24"/>
        </w:rPr>
        <w:t xml:space="preserve"> </w:t>
      </w:r>
      <w:r w:rsidR="00706EBF">
        <w:rPr>
          <w:rFonts w:ascii="Times New Roman" w:hAnsi="Times New Roman"/>
          <w:color w:val="000000" w:themeColor="text1"/>
          <w:sz w:val="24"/>
        </w:rPr>
        <w:t>See kattub suures osas senise seaduse eesmärgiga, reguleerides geenivaramuga seotud tegevusi.</w:t>
      </w:r>
    </w:p>
    <w:p w14:paraId="4348BFE7" w14:textId="152D0E09" w:rsidR="00294F28" w:rsidRDefault="00294F28" w:rsidP="0016210D">
      <w:pPr>
        <w:rPr>
          <w:rFonts w:ascii="Times New Roman" w:hAnsi="Times New Roman"/>
          <w:b/>
          <w:bCs/>
          <w:color w:val="000000" w:themeColor="text1"/>
          <w:sz w:val="24"/>
        </w:rPr>
      </w:pPr>
    </w:p>
    <w:p w14:paraId="61FD7B78" w14:textId="39FB527A" w:rsidR="006F56F9" w:rsidRDefault="304CBDDB" w:rsidP="0016210D">
      <w:pPr>
        <w:rPr>
          <w:rFonts w:ascii="Times New Roman" w:hAnsi="Times New Roman"/>
          <w:sz w:val="24"/>
        </w:rPr>
      </w:pPr>
      <w:r w:rsidRPr="75CF7F17">
        <w:rPr>
          <w:rFonts w:ascii="Times New Roman" w:hAnsi="Times New Roman"/>
          <w:b/>
          <w:bCs/>
          <w:color w:val="000000" w:themeColor="text1"/>
          <w:sz w:val="24"/>
        </w:rPr>
        <w:t>Eelnõu §</w:t>
      </w:r>
      <w:r w:rsidR="0085111B">
        <w:rPr>
          <w:rFonts w:ascii="Times New Roman" w:hAnsi="Times New Roman"/>
          <w:b/>
          <w:bCs/>
          <w:color w:val="000000" w:themeColor="text1"/>
          <w:sz w:val="24"/>
        </w:rPr>
        <w:t xml:space="preserve"> </w:t>
      </w:r>
      <w:r w:rsidRPr="75CF7F17">
        <w:rPr>
          <w:rFonts w:ascii="Times New Roman" w:hAnsi="Times New Roman"/>
          <w:b/>
          <w:bCs/>
          <w:color w:val="000000" w:themeColor="text1"/>
          <w:sz w:val="24"/>
        </w:rPr>
        <w:t>1 lõike 1 punkti 2</w:t>
      </w:r>
      <w:r w:rsidR="0DF93900" w:rsidRPr="75CF7F17">
        <w:rPr>
          <w:rFonts w:ascii="Times New Roman" w:hAnsi="Times New Roman"/>
          <w:color w:val="000000" w:themeColor="text1"/>
          <w:sz w:val="24"/>
        </w:rPr>
        <w:t xml:space="preserve"> </w:t>
      </w:r>
      <w:r w:rsidR="00095EB5">
        <w:rPr>
          <w:rFonts w:ascii="Times New Roman" w:hAnsi="Times New Roman"/>
          <w:color w:val="000000" w:themeColor="text1"/>
          <w:sz w:val="24"/>
        </w:rPr>
        <w:t xml:space="preserve">kohaselt </w:t>
      </w:r>
      <w:r w:rsidR="00095EB5" w:rsidRPr="00095EB5">
        <w:rPr>
          <w:rFonts w:ascii="Times New Roman" w:hAnsi="Times New Roman"/>
          <w:color w:val="000000" w:themeColor="text1"/>
          <w:sz w:val="24"/>
        </w:rPr>
        <w:t xml:space="preserve">reguleeritakse seadusega </w:t>
      </w:r>
      <w:r w:rsidR="006C0944">
        <w:rPr>
          <w:rFonts w:ascii="Times New Roman" w:hAnsi="Times New Roman"/>
          <w:color w:val="000000" w:themeColor="text1"/>
          <w:sz w:val="24"/>
        </w:rPr>
        <w:t xml:space="preserve">koeproovide ja </w:t>
      </w:r>
      <w:r w:rsidR="0DF93900" w:rsidRPr="75CF7F17">
        <w:rPr>
          <w:rFonts w:ascii="Times New Roman" w:hAnsi="Times New Roman"/>
          <w:color w:val="000000" w:themeColor="text1"/>
          <w:sz w:val="24"/>
        </w:rPr>
        <w:t xml:space="preserve">geneetiliste andmete töötlemise nõudeid teadusuuringute, sealhulgas </w:t>
      </w:r>
      <w:proofErr w:type="spellStart"/>
      <w:r w:rsidR="0DF93900" w:rsidRPr="75CF7F17">
        <w:rPr>
          <w:rFonts w:ascii="Times New Roman" w:hAnsi="Times New Roman"/>
          <w:color w:val="000000" w:themeColor="text1"/>
          <w:sz w:val="24"/>
        </w:rPr>
        <w:t>inimgeeniuuringute</w:t>
      </w:r>
      <w:proofErr w:type="spellEnd"/>
      <w:r w:rsidR="0DF93900" w:rsidRPr="75CF7F17">
        <w:rPr>
          <w:rFonts w:ascii="Times New Roman" w:hAnsi="Times New Roman"/>
          <w:color w:val="000000" w:themeColor="text1"/>
          <w:sz w:val="24"/>
        </w:rPr>
        <w:t xml:space="preserve"> </w:t>
      </w:r>
      <w:r w:rsidR="00B226F7">
        <w:rPr>
          <w:rFonts w:ascii="Times New Roman" w:hAnsi="Times New Roman"/>
          <w:color w:val="000000" w:themeColor="text1"/>
          <w:sz w:val="24"/>
        </w:rPr>
        <w:t>tegemisel</w:t>
      </w:r>
      <w:r w:rsidR="00A56F87">
        <w:rPr>
          <w:rFonts w:ascii="Times New Roman" w:hAnsi="Times New Roman"/>
          <w:color w:val="000000" w:themeColor="text1"/>
          <w:sz w:val="24"/>
        </w:rPr>
        <w:t>, ja</w:t>
      </w:r>
      <w:r w:rsidR="0DF93900" w:rsidRPr="75CF7F17">
        <w:rPr>
          <w:rFonts w:ascii="Times New Roman" w:hAnsi="Times New Roman"/>
          <w:color w:val="000000" w:themeColor="text1"/>
          <w:sz w:val="24"/>
        </w:rPr>
        <w:t xml:space="preserve"> nende järelevalve korda.</w:t>
      </w:r>
      <w:r w:rsidR="00706EBF">
        <w:rPr>
          <w:rFonts w:ascii="Times New Roman" w:hAnsi="Times New Roman"/>
          <w:color w:val="000000" w:themeColor="text1"/>
          <w:sz w:val="24"/>
        </w:rPr>
        <w:t xml:space="preserve"> See laiendab senist IGUS-i</w:t>
      </w:r>
      <w:r w:rsidR="009A48F7">
        <w:rPr>
          <w:rFonts w:ascii="Times New Roman" w:hAnsi="Times New Roman"/>
          <w:color w:val="000000" w:themeColor="text1"/>
          <w:sz w:val="24"/>
        </w:rPr>
        <w:t>, kus</w:t>
      </w:r>
      <w:r w:rsidR="00706EBF">
        <w:rPr>
          <w:rFonts w:ascii="Times New Roman" w:hAnsi="Times New Roman"/>
          <w:color w:val="000000" w:themeColor="text1"/>
          <w:sz w:val="24"/>
        </w:rPr>
        <w:t xml:space="preserve"> </w:t>
      </w:r>
      <w:r w:rsidR="7127DA8A" w:rsidRPr="75CF7F17">
        <w:rPr>
          <w:rFonts w:ascii="Times New Roman" w:hAnsi="Times New Roman"/>
          <w:sz w:val="24"/>
        </w:rPr>
        <w:t>teadustööks, sealhulgas innovatsiooniks ja poliitika</w:t>
      </w:r>
      <w:r w:rsidR="000E77FA">
        <w:rPr>
          <w:rFonts w:ascii="Times New Roman" w:hAnsi="Times New Roman"/>
          <w:sz w:val="24"/>
        </w:rPr>
        <w:t>kujundamiseks</w:t>
      </w:r>
      <w:r w:rsidR="009A48F7">
        <w:rPr>
          <w:rFonts w:ascii="Times New Roman" w:hAnsi="Times New Roman"/>
          <w:sz w:val="24"/>
        </w:rPr>
        <w:t xml:space="preserve"> </w:t>
      </w:r>
      <w:r w:rsidR="7127DA8A" w:rsidRPr="75CF7F17">
        <w:rPr>
          <w:rFonts w:ascii="Times New Roman" w:hAnsi="Times New Roman"/>
          <w:sz w:val="24"/>
        </w:rPr>
        <w:t>vajalike andmete</w:t>
      </w:r>
      <w:r w:rsidR="002554EF">
        <w:rPr>
          <w:rFonts w:ascii="Times New Roman" w:hAnsi="Times New Roman"/>
          <w:sz w:val="24"/>
        </w:rPr>
        <w:t xml:space="preserve"> </w:t>
      </w:r>
      <w:r w:rsidR="7127DA8A" w:rsidRPr="75CF7F17">
        <w:rPr>
          <w:rFonts w:ascii="Times New Roman" w:hAnsi="Times New Roman"/>
          <w:sz w:val="24"/>
        </w:rPr>
        <w:t>töötlemist</w:t>
      </w:r>
      <w:r w:rsidR="009A48F7">
        <w:rPr>
          <w:rFonts w:ascii="Times New Roman" w:hAnsi="Times New Roman"/>
          <w:sz w:val="24"/>
        </w:rPr>
        <w:t xml:space="preserve"> on edaspidi</w:t>
      </w:r>
      <w:r w:rsidR="7127DA8A" w:rsidRPr="75CF7F17">
        <w:rPr>
          <w:rFonts w:ascii="Times New Roman" w:hAnsi="Times New Roman"/>
          <w:sz w:val="24"/>
        </w:rPr>
        <w:t xml:space="preserve"> </w:t>
      </w:r>
      <w:r w:rsidR="02C5AE0E" w:rsidRPr="75CF7F17">
        <w:rPr>
          <w:rFonts w:ascii="Times New Roman" w:hAnsi="Times New Roman"/>
          <w:sz w:val="24"/>
        </w:rPr>
        <w:t xml:space="preserve">reguleeritud </w:t>
      </w:r>
      <w:r w:rsidR="009A48F7">
        <w:rPr>
          <w:rFonts w:ascii="Times New Roman" w:hAnsi="Times New Roman"/>
          <w:sz w:val="24"/>
        </w:rPr>
        <w:t xml:space="preserve">ka </w:t>
      </w:r>
      <w:r w:rsidR="02C5AE0E" w:rsidRPr="75CF7F17">
        <w:rPr>
          <w:rFonts w:ascii="Times New Roman" w:hAnsi="Times New Roman"/>
          <w:sz w:val="24"/>
        </w:rPr>
        <w:t>IGUS</w:t>
      </w:r>
      <w:r w:rsidR="002554EF">
        <w:rPr>
          <w:rFonts w:ascii="Times New Roman" w:hAnsi="Times New Roman"/>
          <w:sz w:val="24"/>
        </w:rPr>
        <w:t>-</w:t>
      </w:r>
      <w:proofErr w:type="spellStart"/>
      <w:r w:rsidR="002554EF">
        <w:rPr>
          <w:rFonts w:ascii="Times New Roman" w:hAnsi="Times New Roman"/>
          <w:sz w:val="24"/>
        </w:rPr>
        <w:t>is</w:t>
      </w:r>
      <w:proofErr w:type="spellEnd"/>
      <w:r w:rsidR="009A48F7">
        <w:rPr>
          <w:rFonts w:ascii="Times New Roman" w:hAnsi="Times New Roman"/>
          <w:sz w:val="24"/>
        </w:rPr>
        <w:t>.</w:t>
      </w:r>
      <w:r w:rsidR="007215E9">
        <w:rPr>
          <w:rFonts w:ascii="Times New Roman" w:hAnsi="Times New Roman"/>
          <w:sz w:val="24"/>
        </w:rPr>
        <w:t xml:space="preserve"> </w:t>
      </w:r>
      <w:r w:rsidR="7946C00D" w:rsidRPr="4F8A9DAA">
        <w:rPr>
          <w:rFonts w:ascii="Times New Roman" w:hAnsi="Times New Roman"/>
          <w:sz w:val="24"/>
        </w:rPr>
        <w:t>Tegemist on olulise muudatusega. Kuigi teadusuuringute</w:t>
      </w:r>
      <w:r w:rsidR="5012DC30" w:rsidRPr="4F8A9DAA">
        <w:rPr>
          <w:rFonts w:ascii="Times New Roman" w:hAnsi="Times New Roman"/>
          <w:sz w:val="24"/>
        </w:rPr>
        <w:t xml:space="preserve"> läbiviijatele </w:t>
      </w:r>
      <w:r w:rsidR="7946C00D" w:rsidRPr="4F8A9DAA">
        <w:rPr>
          <w:rFonts w:ascii="Times New Roman" w:hAnsi="Times New Roman"/>
          <w:sz w:val="24"/>
        </w:rPr>
        <w:t xml:space="preserve">kehtivad </w:t>
      </w:r>
      <w:r w:rsidR="5EF6972A" w:rsidRPr="4F8A9DAA">
        <w:rPr>
          <w:rFonts w:ascii="Times New Roman" w:hAnsi="Times New Roman"/>
          <w:sz w:val="24"/>
        </w:rPr>
        <w:t>juba</w:t>
      </w:r>
      <w:r w:rsidR="7946C00D" w:rsidRPr="4F8A9DAA">
        <w:rPr>
          <w:rFonts w:ascii="Times New Roman" w:hAnsi="Times New Roman"/>
          <w:sz w:val="24"/>
        </w:rPr>
        <w:t xml:space="preserve"> täna nõuded isikuandmete kaitse</w:t>
      </w:r>
      <w:r w:rsidR="61EA1CF2" w:rsidRPr="4F8A9DAA">
        <w:rPr>
          <w:rFonts w:ascii="Times New Roman" w:hAnsi="Times New Roman"/>
          <w:sz w:val="24"/>
        </w:rPr>
        <w:t xml:space="preserve"> ja eetika osas, tagab muudatus, et ka geenivaramu välistes (ja eeldusel, et geeniandmete töötlemist ei reguleeri muu eriseadus) teadusuuringutes</w:t>
      </w:r>
      <w:r w:rsidR="524A24D6" w:rsidRPr="4F8A9DAA">
        <w:rPr>
          <w:rFonts w:ascii="Times New Roman" w:hAnsi="Times New Roman"/>
          <w:sz w:val="24"/>
        </w:rPr>
        <w:t xml:space="preserve">t tekib </w:t>
      </w:r>
      <w:r w:rsidR="007215E9">
        <w:rPr>
          <w:rFonts w:ascii="Times New Roman" w:hAnsi="Times New Roman"/>
          <w:sz w:val="24"/>
        </w:rPr>
        <w:t>suurem läbipaistvus</w:t>
      </w:r>
      <w:r w:rsidR="524A24D6" w:rsidRPr="4F8A9DAA">
        <w:rPr>
          <w:rFonts w:ascii="Times New Roman" w:hAnsi="Times New Roman"/>
          <w:sz w:val="24"/>
        </w:rPr>
        <w:t xml:space="preserve"> ja teadusuuringute vastutava töötlejad</w:t>
      </w:r>
      <w:r w:rsidR="61EA1CF2" w:rsidRPr="4F8A9DAA">
        <w:rPr>
          <w:rFonts w:ascii="Times New Roman" w:hAnsi="Times New Roman"/>
          <w:sz w:val="24"/>
        </w:rPr>
        <w:t xml:space="preserve"> j</w:t>
      </w:r>
      <w:r w:rsidR="569B7011" w:rsidRPr="4F8A9DAA">
        <w:rPr>
          <w:rFonts w:ascii="Times New Roman" w:hAnsi="Times New Roman"/>
          <w:sz w:val="24"/>
        </w:rPr>
        <w:t>ärgi</w:t>
      </w:r>
      <w:r w:rsidR="3394FD9F" w:rsidRPr="4F8A9DAA">
        <w:rPr>
          <w:rFonts w:ascii="Times New Roman" w:hAnsi="Times New Roman"/>
          <w:sz w:val="24"/>
        </w:rPr>
        <w:t>ksid</w:t>
      </w:r>
      <w:r w:rsidR="569B7011" w:rsidRPr="4F8A9DAA">
        <w:rPr>
          <w:rFonts w:ascii="Times New Roman" w:hAnsi="Times New Roman"/>
          <w:sz w:val="24"/>
        </w:rPr>
        <w:t xml:space="preserve"> geneetiliste andmete ja koeproovide </w:t>
      </w:r>
      <w:r w:rsidR="26E23450" w:rsidRPr="4F8A9DAA">
        <w:rPr>
          <w:rFonts w:ascii="Times New Roman" w:hAnsi="Times New Roman"/>
          <w:sz w:val="24"/>
        </w:rPr>
        <w:t xml:space="preserve">töötlemise ohule vastavaid </w:t>
      </w:r>
      <w:r w:rsidR="569B7011" w:rsidRPr="4F8A9DAA">
        <w:rPr>
          <w:rFonts w:ascii="Times New Roman" w:hAnsi="Times New Roman"/>
          <w:sz w:val="24"/>
        </w:rPr>
        <w:t xml:space="preserve">turvanõudeid. </w:t>
      </w:r>
    </w:p>
    <w:p w14:paraId="0D109F20" w14:textId="1585204E" w:rsidR="005D75F0" w:rsidRDefault="005D75F0" w:rsidP="0016210D">
      <w:pPr>
        <w:rPr>
          <w:rFonts w:ascii="Times New Roman" w:hAnsi="Times New Roman"/>
          <w:sz w:val="24"/>
        </w:rPr>
      </w:pPr>
    </w:p>
    <w:p w14:paraId="7343A367" w14:textId="403A338B" w:rsidR="02502BB7" w:rsidRDefault="1FA6D2FB" w:rsidP="4F8A9DAA">
      <w:pPr>
        <w:rPr>
          <w:rFonts w:ascii="Times New Roman" w:hAnsi="Times New Roman"/>
          <w:b/>
          <w:bCs/>
          <w:sz w:val="24"/>
        </w:rPr>
      </w:pPr>
      <w:r w:rsidRPr="4F8A9DAA">
        <w:rPr>
          <w:rFonts w:ascii="Times New Roman" w:hAnsi="Times New Roman"/>
          <w:b/>
          <w:bCs/>
          <w:sz w:val="24"/>
        </w:rPr>
        <w:t xml:space="preserve">Eelnõu </w:t>
      </w:r>
      <w:r w:rsidR="00345368" w:rsidRPr="4F8A9DAA">
        <w:rPr>
          <w:rFonts w:ascii="Times New Roman" w:hAnsi="Times New Roman"/>
          <w:b/>
          <w:bCs/>
          <w:sz w:val="24"/>
        </w:rPr>
        <w:t>§</w:t>
      </w:r>
      <w:r w:rsidRPr="4F8A9DAA">
        <w:rPr>
          <w:rFonts w:ascii="Times New Roman" w:hAnsi="Times New Roman"/>
          <w:b/>
          <w:bCs/>
          <w:sz w:val="24"/>
        </w:rPr>
        <w:t xml:space="preserve"> 1 lõike</w:t>
      </w:r>
      <w:r w:rsidR="00345368" w:rsidRPr="4F8A9DAA">
        <w:rPr>
          <w:rFonts w:ascii="Times New Roman" w:hAnsi="Times New Roman"/>
          <w:b/>
          <w:bCs/>
          <w:sz w:val="24"/>
        </w:rPr>
        <w:t>s</w:t>
      </w:r>
      <w:r w:rsidRPr="4F8A9DAA">
        <w:rPr>
          <w:rFonts w:ascii="Times New Roman" w:hAnsi="Times New Roman"/>
          <w:b/>
          <w:bCs/>
          <w:sz w:val="24"/>
        </w:rPr>
        <w:t xml:space="preserve"> 2 </w:t>
      </w:r>
      <w:r w:rsidR="00345368" w:rsidRPr="4F8A9DAA">
        <w:rPr>
          <w:rFonts w:ascii="Times New Roman" w:hAnsi="Times New Roman"/>
          <w:sz w:val="24"/>
        </w:rPr>
        <w:t>sätestatakse</w:t>
      </w:r>
      <w:r w:rsidRPr="4F8A9DAA">
        <w:rPr>
          <w:rFonts w:ascii="Times New Roman" w:hAnsi="Times New Roman"/>
          <w:sz w:val="24"/>
        </w:rPr>
        <w:t xml:space="preserve">, et koeproovi võtmisele kohaldatakse </w:t>
      </w:r>
      <w:r w:rsidR="002F5E2A" w:rsidRPr="4F8A9DAA">
        <w:rPr>
          <w:rFonts w:ascii="Times New Roman" w:hAnsi="Times New Roman"/>
          <w:sz w:val="24"/>
        </w:rPr>
        <w:t>TTKS-ist</w:t>
      </w:r>
      <w:r w:rsidRPr="4F8A9DAA">
        <w:rPr>
          <w:rFonts w:ascii="Times New Roman" w:hAnsi="Times New Roman"/>
          <w:sz w:val="24"/>
        </w:rPr>
        <w:t xml:space="preserve"> ja asjakohastest nõuetest tulenevaid ting</w:t>
      </w:r>
      <w:r w:rsidR="0329DEE7" w:rsidRPr="4F8A9DAA">
        <w:rPr>
          <w:rFonts w:ascii="Times New Roman" w:hAnsi="Times New Roman"/>
          <w:sz w:val="24"/>
        </w:rPr>
        <w:t>imusi</w:t>
      </w:r>
      <w:r w:rsidR="06BC5E5D" w:rsidRPr="4F8A9DAA">
        <w:rPr>
          <w:rFonts w:ascii="Times New Roman" w:hAnsi="Times New Roman"/>
          <w:sz w:val="24"/>
        </w:rPr>
        <w:t xml:space="preserve">, juhul kui kõnealuse koeproovi võtmine on </w:t>
      </w:r>
      <w:r w:rsidR="002F5E2A" w:rsidRPr="4F8A9DAA">
        <w:rPr>
          <w:rFonts w:ascii="Times New Roman" w:hAnsi="Times New Roman"/>
          <w:sz w:val="24"/>
        </w:rPr>
        <w:t>TTKS-iga</w:t>
      </w:r>
      <w:r w:rsidR="06BC5E5D" w:rsidRPr="4F8A9DAA">
        <w:rPr>
          <w:rFonts w:ascii="Times New Roman" w:hAnsi="Times New Roman"/>
          <w:sz w:val="24"/>
        </w:rPr>
        <w:t xml:space="preserve"> reguleeritud. </w:t>
      </w:r>
      <w:r w:rsidR="23D24950" w:rsidRPr="4F8A9DAA">
        <w:rPr>
          <w:rFonts w:ascii="Times New Roman" w:hAnsi="Times New Roman"/>
          <w:sz w:val="24"/>
        </w:rPr>
        <w:t xml:space="preserve">Praktikas rakendub see eelkõige geenidoonoriks hakkamisel kogutava vereproovi võtmisel, </w:t>
      </w:r>
      <w:r w:rsidR="6DA998F5" w:rsidRPr="4F8A9DAA">
        <w:rPr>
          <w:rFonts w:ascii="Times New Roman" w:hAnsi="Times New Roman"/>
          <w:sz w:val="24"/>
        </w:rPr>
        <w:t>kuna vereproovi võtmine on tervishoiuteenus</w:t>
      </w:r>
      <w:r w:rsidR="17822D19" w:rsidRPr="4F8A9DAA">
        <w:rPr>
          <w:rFonts w:ascii="Times New Roman" w:hAnsi="Times New Roman"/>
          <w:sz w:val="24"/>
        </w:rPr>
        <w:t>, mida viivad läbi geenivaramu volitatud töötlejatest tervishoiuteenuse osutajad</w:t>
      </w:r>
      <w:r w:rsidR="6DA998F5" w:rsidRPr="4F8A9DAA">
        <w:rPr>
          <w:rFonts w:ascii="Times New Roman" w:hAnsi="Times New Roman"/>
          <w:sz w:val="24"/>
        </w:rPr>
        <w:t>. Lisaks vereproovile võidakse geenidoonorite</w:t>
      </w:r>
      <w:r w:rsidR="395B5DD1" w:rsidRPr="4F8A9DAA">
        <w:rPr>
          <w:rFonts w:ascii="Times New Roman" w:hAnsi="Times New Roman"/>
          <w:sz w:val="24"/>
        </w:rPr>
        <w:t xml:space="preserve">lt geenidoonoriks hakkamisel või hilisemate teadusuuringute raames koguda ka muid koeproove peale vereproovi, sealhulgas selliseid proove, mille võtmist </w:t>
      </w:r>
      <w:r w:rsidR="00673285" w:rsidRPr="4F8A9DAA">
        <w:rPr>
          <w:rFonts w:ascii="Times New Roman" w:hAnsi="Times New Roman"/>
          <w:sz w:val="24"/>
        </w:rPr>
        <w:t>TTKS</w:t>
      </w:r>
      <w:r w:rsidR="231B01A5" w:rsidRPr="4F8A9DAA">
        <w:rPr>
          <w:rFonts w:ascii="Times New Roman" w:hAnsi="Times New Roman"/>
          <w:sz w:val="24"/>
        </w:rPr>
        <w:t xml:space="preserve"> ei reguleeri</w:t>
      </w:r>
      <w:r w:rsidR="00533E9D" w:rsidRPr="4F8A9DAA">
        <w:rPr>
          <w:rFonts w:ascii="Times New Roman" w:hAnsi="Times New Roman"/>
          <w:sz w:val="24"/>
        </w:rPr>
        <w:t>,</w:t>
      </w:r>
      <w:r w:rsidR="231B01A5" w:rsidRPr="4F8A9DAA">
        <w:rPr>
          <w:rFonts w:ascii="Times New Roman" w:hAnsi="Times New Roman"/>
          <w:sz w:val="24"/>
        </w:rPr>
        <w:t xml:space="preserve"> näiteks süljeproove, väljaheiteproove (</w:t>
      </w:r>
      <w:proofErr w:type="spellStart"/>
      <w:r w:rsidR="231B01A5" w:rsidRPr="4F8A9DAA">
        <w:rPr>
          <w:rFonts w:ascii="Times New Roman" w:hAnsi="Times New Roman"/>
          <w:sz w:val="24"/>
        </w:rPr>
        <w:t>mikrobioomiuuringutes</w:t>
      </w:r>
      <w:proofErr w:type="spellEnd"/>
      <w:r w:rsidR="231B01A5" w:rsidRPr="4F8A9DAA">
        <w:rPr>
          <w:rFonts w:ascii="Times New Roman" w:hAnsi="Times New Roman"/>
          <w:sz w:val="24"/>
        </w:rPr>
        <w:t xml:space="preserve"> kasutamiseks), uriiniproove jm</w:t>
      </w:r>
      <w:r w:rsidR="00AF65AC" w:rsidRPr="4F8A9DAA">
        <w:rPr>
          <w:rFonts w:ascii="Times New Roman" w:hAnsi="Times New Roman"/>
          <w:sz w:val="24"/>
        </w:rPr>
        <w:t>. S</w:t>
      </w:r>
      <w:r w:rsidR="231B01A5" w:rsidRPr="4F8A9DAA">
        <w:rPr>
          <w:rFonts w:ascii="Times New Roman" w:hAnsi="Times New Roman"/>
          <w:sz w:val="24"/>
        </w:rPr>
        <w:t>ellis</w:t>
      </w:r>
      <w:r w:rsidR="003A4942" w:rsidRPr="4F8A9DAA">
        <w:rPr>
          <w:rFonts w:ascii="Times New Roman" w:hAnsi="Times New Roman"/>
          <w:sz w:val="24"/>
        </w:rPr>
        <w:t>eid</w:t>
      </w:r>
      <w:r w:rsidR="231B01A5" w:rsidRPr="4F8A9DAA">
        <w:rPr>
          <w:rFonts w:ascii="Times New Roman" w:hAnsi="Times New Roman"/>
          <w:sz w:val="24"/>
        </w:rPr>
        <w:t xml:space="preserve"> pr</w:t>
      </w:r>
      <w:r w:rsidR="694E9694" w:rsidRPr="4F8A9DAA">
        <w:rPr>
          <w:rFonts w:ascii="Times New Roman" w:hAnsi="Times New Roman"/>
          <w:sz w:val="24"/>
        </w:rPr>
        <w:t>oov</w:t>
      </w:r>
      <w:r w:rsidR="003A4942" w:rsidRPr="4F8A9DAA">
        <w:rPr>
          <w:rFonts w:ascii="Times New Roman" w:hAnsi="Times New Roman"/>
          <w:sz w:val="24"/>
        </w:rPr>
        <w:t>e saab võtta ja</w:t>
      </w:r>
      <w:r w:rsidR="006C01C3" w:rsidRPr="4F8A9DAA">
        <w:rPr>
          <w:rFonts w:ascii="Times New Roman" w:hAnsi="Times New Roman"/>
          <w:sz w:val="24"/>
        </w:rPr>
        <w:t xml:space="preserve"> need</w:t>
      </w:r>
      <w:r w:rsidR="694E9694" w:rsidRPr="4F8A9DAA">
        <w:rPr>
          <w:rFonts w:ascii="Times New Roman" w:hAnsi="Times New Roman"/>
          <w:sz w:val="24"/>
        </w:rPr>
        <w:t xml:space="preserve"> geenivaramusse edasta</w:t>
      </w:r>
      <w:r w:rsidR="006C01C3" w:rsidRPr="4F8A9DAA">
        <w:rPr>
          <w:rFonts w:ascii="Times New Roman" w:hAnsi="Times New Roman"/>
          <w:sz w:val="24"/>
        </w:rPr>
        <w:t>da</w:t>
      </w:r>
      <w:r w:rsidR="694E9694" w:rsidRPr="4F8A9DAA">
        <w:rPr>
          <w:rFonts w:ascii="Times New Roman" w:hAnsi="Times New Roman"/>
          <w:sz w:val="24"/>
        </w:rPr>
        <w:t xml:space="preserve"> ka geenidoonor isiklikult </w:t>
      </w:r>
      <w:r w:rsidR="00C87F1B" w:rsidRPr="4F8A9DAA">
        <w:rPr>
          <w:rFonts w:ascii="Times New Roman" w:hAnsi="Times New Roman"/>
          <w:sz w:val="24"/>
        </w:rPr>
        <w:t>(</w:t>
      </w:r>
      <w:r w:rsidR="694E9694" w:rsidRPr="4F8A9DAA">
        <w:rPr>
          <w:rFonts w:ascii="Times New Roman" w:hAnsi="Times New Roman"/>
          <w:sz w:val="24"/>
        </w:rPr>
        <w:t>ilma tervishoiuteenuse osutajat kaasamata</w:t>
      </w:r>
      <w:r w:rsidR="00C87F1B" w:rsidRPr="4F8A9DAA">
        <w:rPr>
          <w:rFonts w:ascii="Times New Roman" w:hAnsi="Times New Roman"/>
          <w:sz w:val="24"/>
        </w:rPr>
        <w:t>)</w:t>
      </w:r>
      <w:r w:rsidR="694E9694" w:rsidRPr="4F8A9DAA">
        <w:rPr>
          <w:rFonts w:ascii="Times New Roman" w:hAnsi="Times New Roman"/>
          <w:sz w:val="24"/>
        </w:rPr>
        <w:t xml:space="preserve"> sarnaselt näiteks </w:t>
      </w:r>
      <w:r w:rsidR="299ADEA6" w:rsidRPr="4F8A9DAA">
        <w:rPr>
          <w:rFonts w:ascii="Times New Roman" w:hAnsi="Times New Roman"/>
          <w:sz w:val="24"/>
        </w:rPr>
        <w:t>emakakaelavähi või jä</w:t>
      </w:r>
      <w:r w:rsidR="00BD76B2" w:rsidRPr="4F8A9DAA">
        <w:rPr>
          <w:rFonts w:ascii="Times New Roman" w:hAnsi="Times New Roman"/>
          <w:sz w:val="24"/>
        </w:rPr>
        <w:t>me</w:t>
      </w:r>
      <w:r w:rsidR="299ADEA6" w:rsidRPr="4F8A9DAA">
        <w:rPr>
          <w:rFonts w:ascii="Times New Roman" w:hAnsi="Times New Roman"/>
          <w:sz w:val="24"/>
        </w:rPr>
        <w:t>soolevähi sõeluuringutes kogutavate proovidega.</w:t>
      </w:r>
    </w:p>
    <w:p w14:paraId="7463BE74" w14:textId="0DACE7CE" w:rsidR="3BFCAE6E" w:rsidRDefault="3BFCAE6E" w:rsidP="0016210D">
      <w:pPr>
        <w:rPr>
          <w:rFonts w:ascii="Times New Roman" w:hAnsi="Times New Roman"/>
          <w:sz w:val="24"/>
        </w:rPr>
      </w:pPr>
    </w:p>
    <w:p w14:paraId="04A333F0" w14:textId="4ECEFD17" w:rsidR="5C8097C6" w:rsidRDefault="183091C0" w:rsidP="0016210D">
      <w:pPr>
        <w:rPr>
          <w:rFonts w:ascii="Times New Roman" w:hAnsi="Times New Roman"/>
          <w:sz w:val="24"/>
        </w:rPr>
      </w:pPr>
      <w:r w:rsidRPr="7FBC3DED">
        <w:rPr>
          <w:rFonts w:ascii="Times New Roman" w:hAnsi="Times New Roman"/>
          <w:sz w:val="24"/>
        </w:rPr>
        <w:t>Geenidoonoriks hakkamisel kogutava vereproovi</w:t>
      </w:r>
      <w:r w:rsidR="5C8097C6" w:rsidRPr="7FBC3DED">
        <w:rPr>
          <w:rFonts w:ascii="Times New Roman" w:hAnsi="Times New Roman"/>
          <w:sz w:val="24"/>
        </w:rPr>
        <w:t xml:space="preserve"> võtmisel on oluline, et oleks võimalik tuvastada </w:t>
      </w:r>
      <w:r w:rsidR="00C135E1">
        <w:rPr>
          <w:rFonts w:ascii="Times New Roman" w:hAnsi="Times New Roman"/>
          <w:sz w:val="24"/>
        </w:rPr>
        <w:t xml:space="preserve">doonori </w:t>
      </w:r>
      <w:r w:rsidR="5C8097C6" w:rsidRPr="7FBC3DED">
        <w:rPr>
          <w:rFonts w:ascii="Times New Roman" w:hAnsi="Times New Roman"/>
          <w:sz w:val="24"/>
        </w:rPr>
        <w:t xml:space="preserve">isikusamasus </w:t>
      </w:r>
      <w:r w:rsidR="00C135E1">
        <w:rPr>
          <w:rFonts w:ascii="Times New Roman" w:hAnsi="Times New Roman"/>
          <w:sz w:val="24"/>
        </w:rPr>
        <w:t>ja</w:t>
      </w:r>
      <w:r w:rsidR="5C8097C6" w:rsidRPr="7FBC3DED">
        <w:rPr>
          <w:rFonts w:ascii="Times New Roman" w:hAnsi="Times New Roman"/>
          <w:sz w:val="24"/>
        </w:rPr>
        <w:t xml:space="preserve"> et </w:t>
      </w:r>
      <w:r w:rsidR="4509D1C6" w:rsidRPr="7FBC3DED">
        <w:rPr>
          <w:rFonts w:ascii="Times New Roman" w:hAnsi="Times New Roman"/>
          <w:sz w:val="24"/>
        </w:rPr>
        <w:t>vereproovi</w:t>
      </w:r>
      <w:r w:rsidR="5C8097C6" w:rsidRPr="7FBC3DED">
        <w:rPr>
          <w:rFonts w:ascii="Times New Roman" w:hAnsi="Times New Roman"/>
          <w:sz w:val="24"/>
        </w:rPr>
        <w:t xml:space="preserve"> võtmisel järgitaks ettenähtud nõudeid.</w:t>
      </w:r>
      <w:r w:rsidR="3C7C3E56" w:rsidRPr="7FBC3DED">
        <w:rPr>
          <w:rFonts w:ascii="Times New Roman" w:hAnsi="Times New Roman"/>
          <w:sz w:val="24"/>
        </w:rPr>
        <w:t xml:space="preserve"> Geenidoonoriks </w:t>
      </w:r>
      <w:r w:rsidR="3C7C3E56" w:rsidRPr="7FBC3DED">
        <w:rPr>
          <w:rFonts w:ascii="Times New Roman" w:hAnsi="Times New Roman"/>
          <w:sz w:val="24"/>
        </w:rPr>
        <w:lastRenderedPageBreak/>
        <w:t xml:space="preserve">hakkamise koeproovi võtmise protseduuri reguleerib täpsemalt eelnõu </w:t>
      </w:r>
      <w:r w:rsidR="0043014C">
        <w:rPr>
          <w:rFonts w:ascii="Times New Roman" w:hAnsi="Times New Roman"/>
          <w:sz w:val="24"/>
        </w:rPr>
        <w:t>§</w:t>
      </w:r>
      <w:r w:rsidR="3C7C3E56" w:rsidRPr="7FBC3DED">
        <w:rPr>
          <w:rFonts w:ascii="Times New Roman" w:hAnsi="Times New Roman"/>
          <w:sz w:val="24"/>
        </w:rPr>
        <w:t xml:space="preserve"> </w:t>
      </w:r>
      <w:r w:rsidR="3C7C3E56" w:rsidRPr="005D2B5B">
        <w:rPr>
          <w:rFonts w:ascii="Times New Roman" w:hAnsi="Times New Roman"/>
          <w:sz w:val="24"/>
        </w:rPr>
        <w:t>2</w:t>
      </w:r>
      <w:r w:rsidR="003602C6" w:rsidRPr="005D2B5B">
        <w:rPr>
          <w:rFonts w:ascii="Times New Roman" w:hAnsi="Times New Roman"/>
          <w:sz w:val="24"/>
        </w:rPr>
        <w:t>1</w:t>
      </w:r>
      <w:r w:rsidR="005D2B5B" w:rsidRPr="005D2B5B">
        <w:rPr>
          <w:rFonts w:ascii="Times New Roman" w:hAnsi="Times New Roman"/>
          <w:sz w:val="24"/>
        </w:rPr>
        <w:t xml:space="preserve"> (koeproovi võtmine ja andmete kogumine)</w:t>
      </w:r>
      <w:r w:rsidR="3C7C3E56" w:rsidRPr="005D2B5B">
        <w:rPr>
          <w:rFonts w:ascii="Times New Roman" w:hAnsi="Times New Roman"/>
          <w:sz w:val="24"/>
        </w:rPr>
        <w:t>.</w:t>
      </w:r>
    </w:p>
    <w:p w14:paraId="7CC00DFE" w14:textId="3B5E34CE" w:rsidR="3BFCAE6E" w:rsidRDefault="3BFCAE6E" w:rsidP="0016210D">
      <w:pPr>
        <w:rPr>
          <w:rFonts w:ascii="Times New Roman" w:hAnsi="Times New Roman"/>
          <w:b/>
          <w:bCs/>
          <w:sz w:val="24"/>
        </w:rPr>
      </w:pPr>
    </w:p>
    <w:p w14:paraId="230E12EE" w14:textId="7E2489B3" w:rsidR="00B74A45" w:rsidRPr="008C7100" w:rsidRDefault="4FE6B94F" w:rsidP="4F8A9DAA">
      <w:pPr>
        <w:rPr>
          <w:rFonts w:ascii="Times New Roman" w:hAnsi="Times New Roman"/>
          <w:sz w:val="24"/>
        </w:rPr>
      </w:pPr>
      <w:r w:rsidRPr="4F8A9DAA">
        <w:rPr>
          <w:rFonts w:ascii="Times New Roman" w:hAnsi="Times New Roman"/>
          <w:b/>
          <w:bCs/>
          <w:sz w:val="24"/>
        </w:rPr>
        <w:t xml:space="preserve">Eelnõu </w:t>
      </w:r>
      <w:r w:rsidR="00164ABE" w:rsidRPr="4F8A9DAA">
        <w:rPr>
          <w:rFonts w:ascii="Times New Roman" w:hAnsi="Times New Roman"/>
          <w:b/>
          <w:bCs/>
          <w:sz w:val="24"/>
        </w:rPr>
        <w:t>§</w:t>
      </w:r>
      <w:r w:rsidRPr="4F8A9DAA">
        <w:rPr>
          <w:rFonts w:ascii="Times New Roman" w:hAnsi="Times New Roman"/>
          <w:b/>
          <w:bCs/>
          <w:sz w:val="24"/>
        </w:rPr>
        <w:t xml:space="preserve"> 1 l</w:t>
      </w:r>
      <w:r w:rsidR="7EF4D0EB" w:rsidRPr="4F8A9DAA">
        <w:rPr>
          <w:rFonts w:ascii="Times New Roman" w:hAnsi="Times New Roman"/>
          <w:b/>
          <w:bCs/>
          <w:sz w:val="24"/>
        </w:rPr>
        <w:t>õi</w:t>
      </w:r>
      <w:r w:rsidR="0A58F302" w:rsidRPr="4F8A9DAA">
        <w:rPr>
          <w:rFonts w:ascii="Times New Roman" w:hAnsi="Times New Roman"/>
          <w:b/>
          <w:bCs/>
          <w:sz w:val="24"/>
        </w:rPr>
        <w:t>k</w:t>
      </w:r>
      <w:r w:rsidR="7EF4D0EB" w:rsidRPr="4F8A9DAA">
        <w:rPr>
          <w:rFonts w:ascii="Times New Roman" w:hAnsi="Times New Roman"/>
          <w:b/>
          <w:bCs/>
          <w:sz w:val="24"/>
        </w:rPr>
        <w:t xml:space="preserve">ega </w:t>
      </w:r>
      <w:r w:rsidR="47BD83D1" w:rsidRPr="4F8A9DAA">
        <w:rPr>
          <w:rFonts w:ascii="Times New Roman" w:hAnsi="Times New Roman"/>
          <w:b/>
          <w:bCs/>
          <w:sz w:val="24"/>
        </w:rPr>
        <w:t>3</w:t>
      </w:r>
      <w:r w:rsidR="47BD83D1" w:rsidRPr="4F8A9DAA">
        <w:rPr>
          <w:rFonts w:ascii="Times New Roman" w:hAnsi="Times New Roman"/>
          <w:sz w:val="24"/>
        </w:rPr>
        <w:t xml:space="preserve"> </w:t>
      </w:r>
      <w:r w:rsidR="00E87238" w:rsidRPr="4F8A9DAA">
        <w:rPr>
          <w:rFonts w:ascii="Times New Roman" w:hAnsi="Times New Roman"/>
          <w:sz w:val="24"/>
        </w:rPr>
        <w:t xml:space="preserve">täpsustatakse õigusselguse huvides, et geenivaramuväliste geneetiliste andmete töötlejatele kohaldatakse </w:t>
      </w:r>
      <w:proofErr w:type="spellStart"/>
      <w:r w:rsidR="00E87238" w:rsidRPr="4F8A9DAA">
        <w:rPr>
          <w:rFonts w:ascii="Times New Roman" w:hAnsi="Times New Roman"/>
          <w:sz w:val="24"/>
        </w:rPr>
        <w:t>KüTS-i</w:t>
      </w:r>
      <w:proofErr w:type="spellEnd"/>
      <w:r w:rsidR="00E87238" w:rsidRPr="4F8A9DAA">
        <w:rPr>
          <w:rFonts w:ascii="Times New Roman" w:hAnsi="Times New Roman"/>
          <w:sz w:val="24"/>
        </w:rPr>
        <w:t xml:space="preserve"> ja MSÜS-i nõudeid, sh majandustegevusteate esitamise kohustust, </w:t>
      </w:r>
      <w:r w:rsidR="09A75756" w:rsidRPr="4F8A9DAA">
        <w:rPr>
          <w:rFonts w:ascii="Times New Roman" w:hAnsi="Times New Roman"/>
          <w:sz w:val="24"/>
        </w:rPr>
        <w:t xml:space="preserve">et tagada Eestis geneetiliste andmete töötluse jälgitavus teadusuuringutes senisest selgemalt </w:t>
      </w:r>
      <w:r w:rsidR="00132016" w:rsidRPr="4F8A9DAA">
        <w:rPr>
          <w:rFonts w:ascii="Times New Roman" w:hAnsi="Times New Roman"/>
          <w:sz w:val="24"/>
        </w:rPr>
        <w:t>ja</w:t>
      </w:r>
      <w:r w:rsidR="09A75756" w:rsidRPr="4F8A9DAA">
        <w:rPr>
          <w:rFonts w:ascii="Times New Roman" w:hAnsi="Times New Roman"/>
          <w:sz w:val="24"/>
        </w:rPr>
        <w:t xml:space="preserve"> läbipaistvamalt.</w:t>
      </w:r>
      <w:r w:rsidR="006F04AF" w:rsidRPr="4F8A9DAA">
        <w:rPr>
          <w:rFonts w:ascii="Times New Roman" w:hAnsi="Times New Roman"/>
          <w:sz w:val="24"/>
        </w:rPr>
        <w:t xml:space="preserve"> </w:t>
      </w:r>
      <w:r w:rsidR="0013355B" w:rsidRPr="4F8A9DAA">
        <w:rPr>
          <w:rFonts w:ascii="Times New Roman" w:hAnsi="Times New Roman"/>
          <w:sz w:val="24"/>
        </w:rPr>
        <w:t xml:space="preserve">See annab sellistes uuringutes osalejatele parema kindluse, et nende geneetilised andmed </w:t>
      </w:r>
      <w:r w:rsidR="001069C5" w:rsidRPr="4F8A9DAA">
        <w:rPr>
          <w:rFonts w:ascii="Times New Roman" w:hAnsi="Times New Roman"/>
          <w:sz w:val="24"/>
        </w:rPr>
        <w:t xml:space="preserve">on kaitstud. </w:t>
      </w:r>
      <w:r w:rsidR="006F04AF" w:rsidRPr="4F8A9DAA">
        <w:rPr>
          <w:rFonts w:ascii="Times New Roman" w:hAnsi="Times New Roman"/>
          <w:sz w:val="24"/>
        </w:rPr>
        <w:t>Samuti täpsustatakse majandustegevusteat</w:t>
      </w:r>
      <w:r w:rsidR="004D7935" w:rsidRPr="4F8A9DAA">
        <w:rPr>
          <w:rFonts w:ascii="Times New Roman" w:hAnsi="Times New Roman"/>
          <w:sz w:val="24"/>
        </w:rPr>
        <w:t>e</w:t>
      </w:r>
      <w:r w:rsidR="006F04AF" w:rsidRPr="4F8A9DAA">
        <w:rPr>
          <w:rFonts w:ascii="Times New Roman" w:hAnsi="Times New Roman"/>
          <w:sz w:val="24"/>
        </w:rPr>
        <w:t xml:space="preserve"> esitamise kohustuse kohalduvust</w:t>
      </w:r>
      <w:r w:rsidR="00687E16" w:rsidRPr="4F8A9DAA">
        <w:rPr>
          <w:rFonts w:ascii="Times New Roman" w:hAnsi="Times New Roman"/>
          <w:sz w:val="24"/>
        </w:rPr>
        <w:t xml:space="preserve"> – </w:t>
      </w:r>
      <w:r w:rsidR="006F04AF" w:rsidRPr="4F8A9DAA">
        <w:rPr>
          <w:rFonts w:ascii="Times New Roman" w:hAnsi="Times New Roman"/>
          <w:sz w:val="24"/>
        </w:rPr>
        <w:t>majandustegevus</w:t>
      </w:r>
      <w:r w:rsidR="007E7B0F" w:rsidRPr="4F8A9DAA">
        <w:rPr>
          <w:rFonts w:ascii="Times New Roman" w:hAnsi="Times New Roman"/>
          <w:sz w:val="24"/>
        </w:rPr>
        <w:t>teat</w:t>
      </w:r>
      <w:r w:rsidR="006F04AF" w:rsidRPr="4F8A9DAA">
        <w:rPr>
          <w:rFonts w:ascii="Times New Roman" w:hAnsi="Times New Roman"/>
          <w:sz w:val="24"/>
        </w:rPr>
        <w:t xml:space="preserve">e esitamise kohustus ei laiene geneetiliste andmete töötlejale, kui andmetöötluskohustus tuleneb seadusest (sh </w:t>
      </w:r>
      <w:r w:rsidR="00001584" w:rsidRPr="4F8A9DAA">
        <w:rPr>
          <w:rFonts w:ascii="Times New Roman" w:hAnsi="Times New Roman"/>
          <w:color w:val="000000" w:themeColor="text1"/>
          <w:sz w:val="24"/>
        </w:rPr>
        <w:t>geenivaramu</w:t>
      </w:r>
      <w:r w:rsidR="006F04AF" w:rsidRPr="4F8A9DAA">
        <w:rPr>
          <w:rFonts w:ascii="Times New Roman" w:hAnsi="Times New Roman"/>
          <w:sz w:val="24"/>
        </w:rPr>
        <w:t>).</w:t>
      </w:r>
    </w:p>
    <w:p w14:paraId="398A1622" w14:textId="7D4B5602" w:rsidR="00B74A45" w:rsidRPr="008C7100" w:rsidRDefault="00B74A45" w:rsidP="0016210D">
      <w:pPr>
        <w:rPr>
          <w:rFonts w:ascii="Times New Roman" w:hAnsi="Times New Roman"/>
          <w:sz w:val="24"/>
        </w:rPr>
      </w:pPr>
    </w:p>
    <w:p w14:paraId="5676E6AC" w14:textId="6D3772F8" w:rsidR="00B74A45" w:rsidRPr="008C7100" w:rsidRDefault="7F49E0E2" w:rsidP="0016210D">
      <w:pPr>
        <w:rPr>
          <w:rFonts w:ascii="Times New Roman" w:hAnsi="Times New Roman"/>
          <w:b/>
          <w:bCs/>
          <w:sz w:val="24"/>
        </w:rPr>
      </w:pPr>
      <w:r w:rsidRPr="3BFCAE6E">
        <w:rPr>
          <w:rFonts w:ascii="Times New Roman" w:hAnsi="Times New Roman"/>
          <w:b/>
          <w:bCs/>
          <w:sz w:val="24"/>
        </w:rPr>
        <w:t xml:space="preserve">Eelnõu </w:t>
      </w:r>
      <w:r w:rsidR="00D44972">
        <w:rPr>
          <w:rFonts w:ascii="Times New Roman" w:hAnsi="Times New Roman"/>
          <w:b/>
          <w:bCs/>
          <w:sz w:val="24"/>
        </w:rPr>
        <w:t>§</w:t>
      </w:r>
      <w:r w:rsidRPr="3BFCAE6E">
        <w:rPr>
          <w:rFonts w:ascii="Times New Roman" w:hAnsi="Times New Roman"/>
          <w:b/>
          <w:bCs/>
          <w:sz w:val="24"/>
        </w:rPr>
        <w:t xml:space="preserve"> 1 lõikega 4 </w:t>
      </w:r>
      <w:r w:rsidR="006F04AF" w:rsidRPr="3BFCAE6E">
        <w:rPr>
          <w:rFonts w:ascii="Times New Roman" w:hAnsi="Times New Roman"/>
          <w:sz w:val="24"/>
        </w:rPr>
        <w:t xml:space="preserve">piiratakse reguleerimisala, </w:t>
      </w:r>
      <w:r w:rsidR="006F04AF" w:rsidRPr="006E681E">
        <w:rPr>
          <w:rFonts w:ascii="Times New Roman" w:hAnsi="Times New Roman"/>
          <w:sz w:val="24"/>
        </w:rPr>
        <w:t>millest jäetakse välja</w:t>
      </w:r>
      <w:r w:rsidR="006F04AF" w:rsidRPr="3BFCAE6E">
        <w:rPr>
          <w:rFonts w:ascii="Times New Roman" w:hAnsi="Times New Roman"/>
          <w:sz w:val="24"/>
        </w:rPr>
        <w:t xml:space="preserve"> vereseaduse</w:t>
      </w:r>
      <w:r w:rsidR="003D009D">
        <w:rPr>
          <w:rFonts w:ascii="Times New Roman" w:hAnsi="Times New Roman"/>
          <w:sz w:val="24"/>
        </w:rPr>
        <w:t>s</w:t>
      </w:r>
      <w:r w:rsidR="006F04AF" w:rsidRPr="3BFCAE6E">
        <w:rPr>
          <w:rFonts w:ascii="Times New Roman" w:hAnsi="Times New Roman"/>
          <w:sz w:val="24"/>
        </w:rPr>
        <w:t xml:space="preserve"> ja rakkude, kudede ja elundite hankimise, käitlemise ja siirdamise seaduses sätestatud doonorlust, kunstliku viljastamise ja embrüokaitse seaduses sätestatud doonorlust või uudsete ravimite tootmisel kasutatud bioloogilise materjali kasutamist</w:t>
      </w:r>
      <w:r w:rsidR="006E681E">
        <w:rPr>
          <w:rFonts w:ascii="Times New Roman" w:hAnsi="Times New Roman"/>
          <w:sz w:val="24"/>
        </w:rPr>
        <w:t xml:space="preserve"> puudutav</w:t>
      </w:r>
      <w:r w:rsidR="006F04AF" w:rsidRPr="3BFCAE6E">
        <w:rPr>
          <w:rFonts w:ascii="Times New Roman" w:hAnsi="Times New Roman"/>
          <w:sz w:val="24"/>
        </w:rPr>
        <w:t>, sest need regulatsioonid on kehtestatud käesolevast eraldiseisvalt.</w:t>
      </w:r>
    </w:p>
    <w:p w14:paraId="106C1209" w14:textId="2ED01C77" w:rsidR="00B74A45" w:rsidRPr="008C7100" w:rsidRDefault="00B74A45" w:rsidP="0016210D">
      <w:pPr>
        <w:rPr>
          <w:rFonts w:ascii="Times New Roman" w:hAnsi="Times New Roman"/>
          <w:sz w:val="24"/>
        </w:rPr>
      </w:pPr>
    </w:p>
    <w:p w14:paraId="01EAD177" w14:textId="20BB27E9" w:rsidR="00B74A45" w:rsidRPr="008C7100" w:rsidRDefault="33AB8DC7" w:rsidP="4F8A9DAA">
      <w:pPr>
        <w:rPr>
          <w:rFonts w:ascii="Times New Roman" w:hAnsi="Times New Roman"/>
          <w:sz w:val="24"/>
        </w:rPr>
      </w:pPr>
      <w:r w:rsidRPr="4F8A9DAA">
        <w:rPr>
          <w:rFonts w:ascii="Times New Roman" w:hAnsi="Times New Roman"/>
          <w:b/>
          <w:bCs/>
          <w:sz w:val="24"/>
        </w:rPr>
        <w:t xml:space="preserve">Eelnõu </w:t>
      </w:r>
      <w:r w:rsidR="49180B6F" w:rsidRPr="4F8A9DAA">
        <w:rPr>
          <w:rFonts w:ascii="Times New Roman" w:hAnsi="Times New Roman"/>
          <w:b/>
          <w:bCs/>
          <w:sz w:val="24"/>
        </w:rPr>
        <w:t>§</w:t>
      </w:r>
      <w:r w:rsidRPr="4F8A9DAA">
        <w:rPr>
          <w:rFonts w:ascii="Times New Roman" w:hAnsi="Times New Roman"/>
          <w:b/>
          <w:bCs/>
          <w:sz w:val="24"/>
        </w:rPr>
        <w:t xml:space="preserve"> 1 lõike 5 </w:t>
      </w:r>
      <w:r w:rsidR="3CD45997" w:rsidRPr="4F8A9DAA">
        <w:rPr>
          <w:rFonts w:ascii="Times New Roman" w:hAnsi="Times New Roman"/>
          <w:sz w:val="24"/>
        </w:rPr>
        <w:t>kohaselt</w:t>
      </w:r>
      <w:r w:rsidR="3CD45997" w:rsidRPr="4F8A9DAA">
        <w:rPr>
          <w:rFonts w:ascii="Times New Roman" w:hAnsi="Times New Roman"/>
          <w:b/>
          <w:bCs/>
          <w:sz w:val="24"/>
        </w:rPr>
        <w:t xml:space="preserve"> </w:t>
      </w:r>
      <w:r w:rsidR="3B72BE94" w:rsidRPr="4F8A9DAA">
        <w:rPr>
          <w:rFonts w:ascii="Times New Roman" w:hAnsi="Times New Roman"/>
          <w:sz w:val="24"/>
        </w:rPr>
        <w:t>ei kohald</w:t>
      </w:r>
      <w:r w:rsidR="3CD45997" w:rsidRPr="4F8A9DAA">
        <w:rPr>
          <w:rFonts w:ascii="Times New Roman" w:hAnsi="Times New Roman"/>
          <w:sz w:val="24"/>
        </w:rPr>
        <w:t>ata</w:t>
      </w:r>
      <w:r w:rsidR="3B72BE94" w:rsidRPr="4F8A9DAA">
        <w:rPr>
          <w:rFonts w:ascii="Times New Roman" w:hAnsi="Times New Roman"/>
          <w:sz w:val="24"/>
        </w:rPr>
        <w:t xml:space="preserve"> seadus</w:t>
      </w:r>
      <w:r w:rsidR="3CD45997" w:rsidRPr="4F8A9DAA">
        <w:rPr>
          <w:rFonts w:ascii="Times New Roman" w:hAnsi="Times New Roman"/>
          <w:sz w:val="24"/>
        </w:rPr>
        <w:t>t</w:t>
      </w:r>
      <w:r w:rsidR="3B72BE94" w:rsidRPr="4F8A9DAA">
        <w:rPr>
          <w:rFonts w:ascii="Times New Roman" w:hAnsi="Times New Roman"/>
          <w:sz w:val="24"/>
        </w:rPr>
        <w:t xml:space="preserve"> muul eesmärgil te</w:t>
      </w:r>
      <w:r w:rsidR="3CD45997" w:rsidRPr="4F8A9DAA">
        <w:rPr>
          <w:rFonts w:ascii="Times New Roman" w:hAnsi="Times New Roman"/>
          <w:sz w:val="24"/>
        </w:rPr>
        <w:t>htavatele</w:t>
      </w:r>
      <w:r w:rsidR="3B72BE94" w:rsidRPr="4F8A9DAA">
        <w:rPr>
          <w:rFonts w:ascii="Times New Roman" w:hAnsi="Times New Roman"/>
          <w:sz w:val="24"/>
        </w:rPr>
        <w:t xml:space="preserve"> </w:t>
      </w:r>
      <w:proofErr w:type="spellStart"/>
      <w:r w:rsidR="3B72BE94" w:rsidRPr="4F8A9DAA">
        <w:rPr>
          <w:rFonts w:ascii="Times New Roman" w:hAnsi="Times New Roman"/>
          <w:sz w:val="24"/>
        </w:rPr>
        <w:t>inimgeeniuuringutele</w:t>
      </w:r>
      <w:proofErr w:type="spellEnd"/>
      <w:r w:rsidR="3B72BE94" w:rsidRPr="4F8A9DAA">
        <w:rPr>
          <w:rFonts w:ascii="Times New Roman" w:hAnsi="Times New Roman"/>
          <w:sz w:val="24"/>
        </w:rPr>
        <w:t xml:space="preserve"> muus menetluses, mis ei ole kooskõlas kehtiva seaduse eesmärgiga, sealhulgas tervishoiuteenuse osutamisel või süüteomenetluses.</w:t>
      </w:r>
      <w:r w:rsidR="79BF1132" w:rsidRPr="4F8A9DAA">
        <w:rPr>
          <w:rFonts w:ascii="Times New Roman" w:hAnsi="Times New Roman"/>
          <w:sz w:val="24"/>
        </w:rPr>
        <w:t xml:space="preserve"> Selliselt on see olnud ka täna – see seadus ei kohaldu TTKS-i kui tervishoiuteenuse osutaja kohustuste osas, samuti ei reguleeri see seadus geneetiliste andmete töötlemist kohtumenetluses</w:t>
      </w:r>
      <w:r w:rsidR="1935A57A" w:rsidRPr="4F8A9DAA">
        <w:rPr>
          <w:rFonts w:ascii="Times New Roman" w:hAnsi="Times New Roman"/>
          <w:sz w:val="24"/>
        </w:rPr>
        <w:t xml:space="preserve">, kus võib küll tegemist olla inimese geenide uurimisega aga uuringu </w:t>
      </w:r>
      <w:r w:rsidR="0D1DA988" w:rsidRPr="4F8A9DAA">
        <w:rPr>
          <w:rFonts w:ascii="Times New Roman" w:hAnsi="Times New Roman"/>
          <w:sz w:val="24"/>
        </w:rPr>
        <w:t>eesmärk ei ole</w:t>
      </w:r>
      <w:r w:rsidR="1935A57A" w:rsidRPr="4F8A9DAA">
        <w:rPr>
          <w:rFonts w:ascii="Times New Roman" w:hAnsi="Times New Roman"/>
          <w:sz w:val="24"/>
        </w:rPr>
        <w:t xml:space="preserve"> teadus</w:t>
      </w:r>
      <w:r w:rsidR="7B3945AD" w:rsidRPr="4F8A9DAA">
        <w:rPr>
          <w:rFonts w:ascii="Times New Roman" w:hAnsi="Times New Roman"/>
          <w:sz w:val="24"/>
        </w:rPr>
        <w:t>uuringu läbiviimine, vaid muu eriseadusega reguleeritud eesmärk</w:t>
      </w:r>
      <w:r w:rsidR="79BF1132" w:rsidRPr="4F8A9DAA">
        <w:rPr>
          <w:rFonts w:ascii="Times New Roman" w:hAnsi="Times New Roman"/>
          <w:sz w:val="24"/>
        </w:rPr>
        <w:t xml:space="preserve"> (näiteks </w:t>
      </w:r>
      <w:r w:rsidR="1DDBBF49" w:rsidRPr="4F8A9DAA">
        <w:rPr>
          <w:rFonts w:ascii="Times New Roman" w:hAnsi="Times New Roman"/>
          <w:sz w:val="24"/>
        </w:rPr>
        <w:t>kohtu</w:t>
      </w:r>
      <w:r w:rsidR="79BF1132" w:rsidRPr="4F8A9DAA">
        <w:rPr>
          <w:rFonts w:ascii="Times New Roman" w:hAnsi="Times New Roman"/>
          <w:sz w:val="24"/>
        </w:rPr>
        <w:t xml:space="preserve">ekspertiis või </w:t>
      </w:r>
      <w:r w:rsidR="5FF777E3" w:rsidRPr="4F8A9DAA">
        <w:rPr>
          <w:rFonts w:ascii="Times New Roman" w:hAnsi="Times New Roman"/>
          <w:sz w:val="24"/>
        </w:rPr>
        <w:t>tervishoiuteenuse osutamine</w:t>
      </w:r>
      <w:r w:rsidR="005733D3">
        <w:rPr>
          <w:rFonts w:ascii="Times New Roman" w:hAnsi="Times New Roman"/>
          <w:sz w:val="24"/>
        </w:rPr>
        <w:t xml:space="preserve"> või geenitestide </w:t>
      </w:r>
      <w:r w:rsidR="009669A7">
        <w:rPr>
          <w:rFonts w:ascii="Times New Roman" w:hAnsi="Times New Roman"/>
          <w:sz w:val="24"/>
        </w:rPr>
        <w:t xml:space="preserve">tegemine muul eesmärgil </w:t>
      </w:r>
      <w:r w:rsidR="79BF1132" w:rsidRPr="4F8A9DAA">
        <w:rPr>
          <w:rFonts w:ascii="Times New Roman" w:hAnsi="Times New Roman"/>
          <w:sz w:val="24"/>
        </w:rPr>
        <w:t>).</w:t>
      </w:r>
    </w:p>
    <w:p w14:paraId="0452EF5E" w14:textId="77777777" w:rsidR="00D73520" w:rsidRDefault="00D73520" w:rsidP="0016210D">
      <w:pPr>
        <w:rPr>
          <w:rFonts w:ascii="Times New Roman" w:hAnsi="Times New Roman"/>
          <w:sz w:val="24"/>
        </w:rPr>
      </w:pPr>
    </w:p>
    <w:p w14:paraId="5E7D1557" w14:textId="1104AE3C" w:rsidR="00D73520" w:rsidRDefault="34944F6B" w:rsidP="4F8A9DAA">
      <w:pPr>
        <w:rPr>
          <w:rFonts w:ascii="Times New Roman" w:hAnsi="Times New Roman"/>
          <w:sz w:val="24"/>
        </w:rPr>
      </w:pPr>
      <w:r w:rsidRPr="4F8A9DAA">
        <w:rPr>
          <w:rFonts w:ascii="Times New Roman" w:hAnsi="Times New Roman"/>
          <w:b/>
          <w:bCs/>
          <w:sz w:val="24"/>
        </w:rPr>
        <w:t xml:space="preserve">Eelnõu </w:t>
      </w:r>
      <w:r w:rsidR="00683A1C" w:rsidRPr="4F8A9DAA">
        <w:rPr>
          <w:rFonts w:ascii="Times New Roman" w:hAnsi="Times New Roman"/>
          <w:b/>
          <w:bCs/>
          <w:sz w:val="24"/>
        </w:rPr>
        <w:t>§</w:t>
      </w:r>
      <w:r w:rsidRPr="4F8A9DAA">
        <w:rPr>
          <w:rFonts w:ascii="Times New Roman" w:hAnsi="Times New Roman"/>
          <w:b/>
          <w:bCs/>
          <w:sz w:val="24"/>
        </w:rPr>
        <w:t xml:space="preserve"> 1 l</w:t>
      </w:r>
      <w:r w:rsidR="1D0BF5BC" w:rsidRPr="4F8A9DAA">
        <w:rPr>
          <w:rFonts w:ascii="Times New Roman" w:hAnsi="Times New Roman"/>
          <w:b/>
          <w:bCs/>
          <w:sz w:val="24"/>
        </w:rPr>
        <w:t>õike</w:t>
      </w:r>
      <w:r w:rsidR="00683A1C" w:rsidRPr="4F8A9DAA">
        <w:rPr>
          <w:rFonts w:ascii="Times New Roman" w:hAnsi="Times New Roman"/>
          <w:b/>
          <w:bCs/>
          <w:sz w:val="24"/>
        </w:rPr>
        <w:t>s</w:t>
      </w:r>
      <w:r w:rsidR="1D0BF5BC" w:rsidRPr="4F8A9DAA">
        <w:rPr>
          <w:rFonts w:ascii="Times New Roman" w:hAnsi="Times New Roman"/>
          <w:b/>
          <w:bCs/>
          <w:sz w:val="24"/>
        </w:rPr>
        <w:t xml:space="preserve"> 6</w:t>
      </w:r>
      <w:r w:rsidR="0025F11E" w:rsidRPr="4F8A9DAA">
        <w:rPr>
          <w:rFonts w:ascii="Times New Roman" w:hAnsi="Times New Roman"/>
          <w:b/>
          <w:bCs/>
          <w:sz w:val="24"/>
        </w:rPr>
        <w:t xml:space="preserve"> </w:t>
      </w:r>
      <w:r w:rsidR="005A1D9A" w:rsidRPr="4F8A9DAA">
        <w:rPr>
          <w:rFonts w:ascii="Times New Roman" w:hAnsi="Times New Roman"/>
          <w:sz w:val="24"/>
        </w:rPr>
        <w:t xml:space="preserve">sätestatakse isikuandmete kaitse seaduse </w:t>
      </w:r>
      <w:r w:rsidR="00D20979" w:rsidRPr="4F8A9DAA">
        <w:rPr>
          <w:rFonts w:ascii="Times New Roman" w:hAnsi="Times New Roman"/>
          <w:sz w:val="24"/>
        </w:rPr>
        <w:t xml:space="preserve">(IKS) </w:t>
      </w:r>
      <w:r w:rsidR="005A1D9A" w:rsidRPr="4F8A9DAA">
        <w:rPr>
          <w:rFonts w:ascii="Times New Roman" w:hAnsi="Times New Roman"/>
          <w:sz w:val="24"/>
        </w:rPr>
        <w:t xml:space="preserve">sätete </w:t>
      </w:r>
      <w:r w:rsidR="00AC2AB1" w:rsidRPr="4F8A9DAA">
        <w:rPr>
          <w:rFonts w:ascii="Times New Roman" w:hAnsi="Times New Roman"/>
          <w:sz w:val="24"/>
        </w:rPr>
        <w:t>kohaldamine</w:t>
      </w:r>
      <w:r w:rsidR="00683A1C" w:rsidRPr="4F8A9DAA">
        <w:rPr>
          <w:rFonts w:ascii="Times New Roman" w:hAnsi="Times New Roman"/>
          <w:sz w:val="24"/>
        </w:rPr>
        <w:t>,</w:t>
      </w:r>
      <w:r w:rsidR="00AC2AB1" w:rsidRPr="4F8A9DAA">
        <w:rPr>
          <w:rFonts w:ascii="Times New Roman" w:hAnsi="Times New Roman"/>
          <w:sz w:val="24"/>
        </w:rPr>
        <w:t xml:space="preserve"> arvestades </w:t>
      </w:r>
      <w:r w:rsidR="000731BC" w:rsidRPr="4F8A9DAA">
        <w:rPr>
          <w:rFonts w:ascii="Times New Roman" w:hAnsi="Times New Roman"/>
          <w:sz w:val="24"/>
        </w:rPr>
        <w:t>IGUS-i</w:t>
      </w:r>
      <w:r w:rsidR="00AC2AB1" w:rsidRPr="4F8A9DAA">
        <w:rPr>
          <w:rFonts w:ascii="Times New Roman" w:hAnsi="Times New Roman"/>
          <w:sz w:val="24"/>
        </w:rPr>
        <w:t xml:space="preserve"> erisusi.</w:t>
      </w:r>
      <w:r w:rsidR="005A4764" w:rsidRPr="4F8A9DAA">
        <w:rPr>
          <w:rFonts w:ascii="Times New Roman" w:hAnsi="Times New Roman"/>
          <w:sz w:val="24"/>
        </w:rPr>
        <w:t xml:space="preserve"> Seega kohalduvad </w:t>
      </w:r>
      <w:r w:rsidR="4137B3B6" w:rsidRPr="4F8A9DAA">
        <w:rPr>
          <w:rFonts w:ascii="Times New Roman" w:hAnsi="Times New Roman"/>
          <w:sz w:val="24"/>
        </w:rPr>
        <w:t>teaduus</w:t>
      </w:r>
      <w:r w:rsidR="005A4764" w:rsidRPr="4F8A9DAA">
        <w:rPr>
          <w:rFonts w:ascii="Times New Roman" w:hAnsi="Times New Roman"/>
          <w:sz w:val="24"/>
        </w:rPr>
        <w:t xml:space="preserve">uuringutes </w:t>
      </w:r>
      <w:r w:rsidR="1AE352A7" w:rsidRPr="4F8A9DAA">
        <w:rPr>
          <w:rFonts w:ascii="Times New Roman" w:hAnsi="Times New Roman"/>
          <w:sz w:val="24"/>
        </w:rPr>
        <w:t>geneetiliste andmete</w:t>
      </w:r>
      <w:r w:rsidR="005A4764" w:rsidRPr="4F8A9DAA">
        <w:rPr>
          <w:rFonts w:ascii="Times New Roman" w:hAnsi="Times New Roman"/>
          <w:sz w:val="24"/>
        </w:rPr>
        <w:t xml:space="preserve"> töötlemisele IKS § 6 üldised sätted, lisades </w:t>
      </w:r>
      <w:r w:rsidR="7F812754" w:rsidRPr="4F8A9DAA">
        <w:rPr>
          <w:rFonts w:ascii="Times New Roman" w:hAnsi="Times New Roman"/>
          <w:sz w:val="24"/>
        </w:rPr>
        <w:t>täiendavaid piiranguid</w:t>
      </w:r>
      <w:r w:rsidR="005A4764" w:rsidRPr="4F8A9DAA">
        <w:rPr>
          <w:rFonts w:ascii="Times New Roman" w:hAnsi="Times New Roman"/>
          <w:sz w:val="24"/>
        </w:rPr>
        <w:t xml:space="preserve"> (näiteks teatise esitamise kohustus</w:t>
      </w:r>
      <w:r w:rsidR="133398B0" w:rsidRPr="4F8A9DAA">
        <w:rPr>
          <w:rFonts w:ascii="Times New Roman" w:hAnsi="Times New Roman"/>
          <w:sz w:val="24"/>
        </w:rPr>
        <w:t xml:space="preserve"> ja igakordne uuringueetika komitee kontrollikohutus</w:t>
      </w:r>
      <w:r w:rsidR="005A4764" w:rsidRPr="4F8A9DAA">
        <w:rPr>
          <w:rFonts w:ascii="Times New Roman" w:hAnsi="Times New Roman"/>
          <w:sz w:val="24"/>
        </w:rPr>
        <w:t xml:space="preserve">). </w:t>
      </w:r>
      <w:r w:rsidR="7153A58B" w:rsidRPr="4F8A9DAA">
        <w:rPr>
          <w:rFonts w:ascii="Times New Roman" w:hAnsi="Times New Roman"/>
          <w:sz w:val="24"/>
        </w:rPr>
        <w:t>Samuti täpsustakse õigusselguse huvides piiranguid tulenevalt geneetiliste andmete e</w:t>
      </w:r>
      <w:r w:rsidR="6ABBE4CD" w:rsidRPr="4F8A9DAA">
        <w:rPr>
          <w:rFonts w:ascii="Times New Roman" w:hAnsi="Times New Roman"/>
          <w:sz w:val="24"/>
        </w:rPr>
        <w:t xml:space="preserve">ripärast võrreldes isikuandmete kaitse üldiste reeglitega. </w:t>
      </w:r>
      <w:r w:rsidR="0093173D">
        <w:rPr>
          <w:rFonts w:ascii="Times New Roman" w:hAnsi="Times New Roman"/>
          <w:sz w:val="24"/>
        </w:rPr>
        <w:t>Näiteks sätestab seadus erisuse ka IKS §</w:t>
      </w:r>
      <w:r w:rsidR="00C50187">
        <w:rPr>
          <w:rFonts w:ascii="Times New Roman" w:hAnsi="Times New Roman"/>
          <w:sz w:val="24"/>
        </w:rPr>
        <w:t>-st</w:t>
      </w:r>
      <w:r w:rsidR="0093173D">
        <w:rPr>
          <w:rFonts w:ascii="Times New Roman" w:hAnsi="Times New Roman"/>
          <w:sz w:val="24"/>
        </w:rPr>
        <w:t xml:space="preserve"> </w:t>
      </w:r>
      <w:r w:rsidR="00C50187">
        <w:rPr>
          <w:rFonts w:ascii="Times New Roman" w:hAnsi="Times New Roman"/>
          <w:sz w:val="24"/>
        </w:rPr>
        <w:t>9</w:t>
      </w:r>
      <w:r w:rsidR="0093173D">
        <w:rPr>
          <w:rFonts w:ascii="Times New Roman" w:hAnsi="Times New Roman"/>
          <w:sz w:val="24"/>
        </w:rPr>
        <w:t>.</w:t>
      </w:r>
    </w:p>
    <w:p w14:paraId="700BC552" w14:textId="2F42EA56" w:rsidR="3BFCAE6E" w:rsidRDefault="3BFCAE6E" w:rsidP="0016210D">
      <w:pPr>
        <w:rPr>
          <w:rFonts w:ascii="Times New Roman" w:hAnsi="Times New Roman"/>
          <w:b/>
          <w:bCs/>
          <w:sz w:val="24"/>
        </w:rPr>
      </w:pPr>
    </w:p>
    <w:p w14:paraId="2234C11B" w14:textId="687D750A" w:rsidR="00233526" w:rsidRDefault="4116119C" w:rsidP="4F8A9DAA">
      <w:pPr>
        <w:rPr>
          <w:rFonts w:ascii="Times New Roman" w:hAnsi="Times New Roman"/>
          <w:sz w:val="24"/>
        </w:rPr>
      </w:pPr>
      <w:r w:rsidRPr="4F8A9DAA">
        <w:rPr>
          <w:rFonts w:ascii="Times New Roman" w:hAnsi="Times New Roman"/>
          <w:b/>
          <w:bCs/>
          <w:sz w:val="24"/>
        </w:rPr>
        <w:t xml:space="preserve">Eelnõu </w:t>
      </w:r>
      <w:r w:rsidR="000731BC" w:rsidRPr="4F8A9DAA">
        <w:rPr>
          <w:rFonts w:ascii="Times New Roman" w:hAnsi="Times New Roman"/>
          <w:b/>
          <w:bCs/>
          <w:sz w:val="24"/>
        </w:rPr>
        <w:t>§-s</w:t>
      </w:r>
      <w:r w:rsidR="271F978E" w:rsidRPr="4F8A9DAA">
        <w:rPr>
          <w:rFonts w:ascii="Times New Roman" w:hAnsi="Times New Roman"/>
          <w:b/>
          <w:bCs/>
          <w:sz w:val="24"/>
        </w:rPr>
        <w:t xml:space="preserve"> 2</w:t>
      </w:r>
      <w:r w:rsidR="271F978E" w:rsidRPr="4F8A9DAA">
        <w:rPr>
          <w:rFonts w:ascii="Times New Roman" w:hAnsi="Times New Roman"/>
          <w:sz w:val="24"/>
        </w:rPr>
        <w:t xml:space="preserve"> </w:t>
      </w:r>
      <w:r w:rsidR="000731BC" w:rsidRPr="4F8A9DAA">
        <w:rPr>
          <w:rFonts w:ascii="Times New Roman" w:hAnsi="Times New Roman"/>
          <w:sz w:val="24"/>
        </w:rPr>
        <w:t>esitatakse</w:t>
      </w:r>
      <w:r w:rsidR="271F978E" w:rsidRPr="4F8A9DAA">
        <w:rPr>
          <w:rFonts w:ascii="Times New Roman" w:hAnsi="Times New Roman"/>
          <w:sz w:val="24"/>
        </w:rPr>
        <w:t xml:space="preserve"> mõistete legaaldefinitsioonid, mida seaduses läbivalt</w:t>
      </w:r>
      <w:r w:rsidR="00180C4A" w:rsidRPr="4F8A9DAA">
        <w:rPr>
          <w:rFonts w:ascii="Times New Roman" w:hAnsi="Times New Roman"/>
          <w:sz w:val="24"/>
        </w:rPr>
        <w:t xml:space="preserve"> kasutatakse</w:t>
      </w:r>
      <w:r w:rsidR="271F978E" w:rsidRPr="4F8A9DAA">
        <w:rPr>
          <w:rFonts w:ascii="Times New Roman" w:hAnsi="Times New Roman"/>
          <w:sz w:val="24"/>
        </w:rPr>
        <w:t xml:space="preserve">. Võrreldes kehtiva </w:t>
      </w:r>
      <w:r w:rsidR="00437C23" w:rsidRPr="4F8A9DAA">
        <w:rPr>
          <w:rFonts w:ascii="Times New Roman" w:hAnsi="Times New Roman"/>
          <w:sz w:val="24"/>
        </w:rPr>
        <w:t>seadusega</w:t>
      </w:r>
      <w:r w:rsidR="271F978E" w:rsidRPr="4F8A9DAA">
        <w:rPr>
          <w:rFonts w:ascii="Times New Roman" w:hAnsi="Times New Roman"/>
          <w:sz w:val="24"/>
        </w:rPr>
        <w:t xml:space="preserve"> muudetud mõiste</w:t>
      </w:r>
      <w:r w:rsidR="00437C23" w:rsidRPr="4F8A9DAA">
        <w:rPr>
          <w:rFonts w:ascii="Times New Roman" w:hAnsi="Times New Roman"/>
          <w:sz w:val="24"/>
        </w:rPr>
        <w:t>d</w:t>
      </w:r>
      <w:r w:rsidR="271F978E" w:rsidRPr="4F8A9DAA">
        <w:rPr>
          <w:rFonts w:ascii="Times New Roman" w:hAnsi="Times New Roman"/>
          <w:sz w:val="24"/>
        </w:rPr>
        <w:t xml:space="preserve"> on avatud seletuskirja </w:t>
      </w:r>
      <w:r w:rsidR="00437C23" w:rsidRPr="4F8A9DAA">
        <w:rPr>
          <w:rFonts w:ascii="Times New Roman" w:hAnsi="Times New Roman"/>
          <w:sz w:val="24"/>
        </w:rPr>
        <w:t>4. </w:t>
      </w:r>
      <w:r w:rsidR="007F5A10" w:rsidRPr="4F8A9DAA">
        <w:rPr>
          <w:rFonts w:ascii="Times New Roman" w:hAnsi="Times New Roman"/>
          <w:sz w:val="24"/>
        </w:rPr>
        <w:t>punktis.</w:t>
      </w:r>
      <w:r w:rsidR="00125924" w:rsidRPr="4F8A9DAA">
        <w:rPr>
          <w:rFonts w:ascii="Times New Roman" w:hAnsi="Times New Roman"/>
          <w:sz w:val="24"/>
        </w:rPr>
        <w:t xml:space="preserve"> Mõistete toomine seaduse alguses on põhjendatud, et tagada seaduse arusaadavus ja selgus, võimaldades kiirelt haarata selle seaduse mõtet ja kohaldatavust.</w:t>
      </w:r>
    </w:p>
    <w:p w14:paraId="6B45FB90" w14:textId="25C464D0" w:rsidR="00822D8D" w:rsidRDefault="00822D8D" w:rsidP="0016210D">
      <w:pPr>
        <w:rPr>
          <w:rFonts w:ascii="Times New Roman" w:hAnsi="Times New Roman"/>
          <w:sz w:val="24"/>
        </w:rPr>
      </w:pPr>
    </w:p>
    <w:p w14:paraId="6C6DD845" w14:textId="6F89DCBB" w:rsidR="00822D8D" w:rsidRDefault="4E521377" w:rsidP="4F8A9DAA">
      <w:pPr>
        <w:rPr>
          <w:rFonts w:ascii="Times New Roman" w:hAnsi="Times New Roman"/>
          <w:sz w:val="24"/>
        </w:rPr>
      </w:pPr>
      <w:r w:rsidRPr="4F8A9DAA">
        <w:rPr>
          <w:rFonts w:ascii="Times New Roman" w:hAnsi="Times New Roman"/>
          <w:sz w:val="24"/>
        </w:rPr>
        <w:t>Eelnõus</w:t>
      </w:r>
      <w:r w:rsidRPr="4F8A9DAA">
        <w:rPr>
          <w:rFonts w:ascii="Times New Roman" w:hAnsi="Times New Roman"/>
          <w:b/>
          <w:bCs/>
          <w:sz w:val="24"/>
        </w:rPr>
        <w:t xml:space="preserve"> </w:t>
      </w:r>
      <w:r w:rsidRPr="4F8A9DAA">
        <w:rPr>
          <w:rFonts w:ascii="Times New Roman" w:hAnsi="Times New Roman"/>
          <w:sz w:val="24"/>
        </w:rPr>
        <w:t xml:space="preserve">kasutatakse </w:t>
      </w:r>
      <w:r w:rsidR="00436AD6" w:rsidRPr="4F8A9DAA">
        <w:rPr>
          <w:rFonts w:ascii="Times New Roman" w:hAnsi="Times New Roman"/>
          <w:sz w:val="24"/>
        </w:rPr>
        <w:t>IGUS-i</w:t>
      </w:r>
      <w:r w:rsidRPr="4F8A9DAA">
        <w:rPr>
          <w:rFonts w:ascii="Times New Roman" w:hAnsi="Times New Roman"/>
          <w:sz w:val="24"/>
        </w:rPr>
        <w:t xml:space="preserve"> alusel tehtavale andmetöötlusele </w:t>
      </w:r>
      <w:r w:rsidR="003E78F8" w:rsidRPr="4F8A9DAA">
        <w:rPr>
          <w:rFonts w:ascii="Times New Roman" w:hAnsi="Times New Roman"/>
          <w:sz w:val="24"/>
        </w:rPr>
        <w:t>IKÜM</w:t>
      </w:r>
      <w:r w:rsidR="003031A1" w:rsidRPr="4F8A9DAA">
        <w:rPr>
          <w:rFonts w:ascii="Times New Roman" w:hAnsi="Times New Roman"/>
          <w:sz w:val="24"/>
        </w:rPr>
        <w:t>-i</w:t>
      </w:r>
      <w:r w:rsidR="00C35A52" w:rsidRPr="4F8A9DAA">
        <w:rPr>
          <w:rFonts w:ascii="Times New Roman" w:hAnsi="Times New Roman"/>
          <w:sz w:val="24"/>
        </w:rPr>
        <w:t xml:space="preserve"> ning</w:t>
      </w:r>
      <w:r w:rsidR="00955FF5" w:rsidRPr="4F8A9DAA">
        <w:rPr>
          <w:rFonts w:ascii="Times New Roman" w:hAnsi="Times New Roman"/>
          <w:sz w:val="24"/>
        </w:rPr>
        <w:t xml:space="preserve"> etteruttavalt </w:t>
      </w:r>
      <w:proofErr w:type="spellStart"/>
      <w:r w:rsidRPr="4F8A9DAA">
        <w:rPr>
          <w:rFonts w:ascii="Times New Roman" w:hAnsi="Times New Roman"/>
          <w:sz w:val="24"/>
        </w:rPr>
        <w:t>TAIKS</w:t>
      </w:r>
      <w:r w:rsidR="004333FA" w:rsidRPr="4F8A9DAA">
        <w:rPr>
          <w:rFonts w:ascii="Times New Roman" w:hAnsi="Times New Roman"/>
          <w:sz w:val="24"/>
        </w:rPr>
        <w:t>-i</w:t>
      </w:r>
      <w:proofErr w:type="spellEnd"/>
      <w:r w:rsidR="00955FF5">
        <w:rPr>
          <w:rStyle w:val="Allmrkuseviide"/>
          <w:rFonts w:ascii="Times New Roman" w:hAnsi="Times New Roman"/>
          <w:sz w:val="24"/>
        </w:rPr>
        <w:footnoteReference w:id="30"/>
      </w:r>
      <w:r w:rsidRPr="4F8A9DAA">
        <w:rPr>
          <w:rFonts w:ascii="Times New Roman" w:hAnsi="Times New Roman"/>
          <w:sz w:val="24"/>
        </w:rPr>
        <w:t xml:space="preserve"> sätestatut terminoloogia</w:t>
      </w:r>
      <w:r w:rsidR="00654550" w:rsidRPr="4F8A9DAA">
        <w:rPr>
          <w:rFonts w:ascii="Times New Roman" w:hAnsi="Times New Roman"/>
          <w:sz w:val="24"/>
        </w:rPr>
        <w:t>t</w:t>
      </w:r>
      <w:r w:rsidRPr="4F8A9DAA">
        <w:rPr>
          <w:rFonts w:ascii="Times New Roman" w:hAnsi="Times New Roman"/>
          <w:sz w:val="24"/>
        </w:rPr>
        <w:t xml:space="preserve"> juhul</w:t>
      </w:r>
      <w:r w:rsidR="00610A37" w:rsidRPr="4F8A9DAA">
        <w:rPr>
          <w:rFonts w:ascii="Times New Roman" w:hAnsi="Times New Roman"/>
          <w:sz w:val="24"/>
        </w:rPr>
        <w:t>,</w:t>
      </w:r>
      <w:r w:rsidRPr="4F8A9DAA">
        <w:rPr>
          <w:rFonts w:ascii="Times New Roman" w:hAnsi="Times New Roman"/>
          <w:sz w:val="24"/>
        </w:rPr>
        <w:t xml:space="preserve"> kui </w:t>
      </w:r>
      <w:r w:rsidR="00955FF5" w:rsidRPr="4F8A9DAA">
        <w:rPr>
          <w:rFonts w:ascii="Times New Roman" w:hAnsi="Times New Roman"/>
          <w:sz w:val="24"/>
        </w:rPr>
        <w:t>IGUS-</w:t>
      </w:r>
      <w:proofErr w:type="spellStart"/>
      <w:r w:rsidR="00955FF5" w:rsidRPr="4F8A9DAA">
        <w:rPr>
          <w:rFonts w:ascii="Times New Roman" w:hAnsi="Times New Roman"/>
          <w:sz w:val="24"/>
        </w:rPr>
        <w:t>is</w:t>
      </w:r>
      <w:proofErr w:type="spellEnd"/>
      <w:r w:rsidR="00955FF5" w:rsidRPr="4F8A9DAA">
        <w:rPr>
          <w:rFonts w:ascii="Times New Roman" w:hAnsi="Times New Roman"/>
          <w:sz w:val="24"/>
        </w:rPr>
        <w:t xml:space="preserve"> endas </w:t>
      </w:r>
      <w:r w:rsidRPr="4F8A9DAA">
        <w:rPr>
          <w:rFonts w:ascii="Times New Roman" w:hAnsi="Times New Roman"/>
          <w:sz w:val="24"/>
        </w:rPr>
        <w:t xml:space="preserve">ei ole </w:t>
      </w:r>
      <w:r w:rsidR="00955FF5" w:rsidRPr="4F8A9DAA">
        <w:rPr>
          <w:rFonts w:ascii="Times New Roman" w:hAnsi="Times New Roman"/>
          <w:sz w:val="24"/>
        </w:rPr>
        <w:t xml:space="preserve">just </w:t>
      </w:r>
      <w:r w:rsidRPr="4F8A9DAA">
        <w:rPr>
          <w:rFonts w:ascii="Times New Roman" w:hAnsi="Times New Roman"/>
          <w:sz w:val="24"/>
        </w:rPr>
        <w:t>sätestatud teisiti.</w:t>
      </w:r>
      <w:r w:rsidR="00610A37" w:rsidRPr="4F8A9DAA">
        <w:rPr>
          <w:rFonts w:ascii="Times New Roman" w:hAnsi="Times New Roman"/>
          <w:sz w:val="24"/>
        </w:rPr>
        <w:t xml:space="preserve"> </w:t>
      </w:r>
      <w:r w:rsidRPr="4F8A9DAA">
        <w:rPr>
          <w:rFonts w:ascii="Times New Roman" w:hAnsi="Times New Roman"/>
          <w:sz w:val="24"/>
        </w:rPr>
        <w:t xml:space="preserve">IKÜM </w:t>
      </w:r>
      <w:r w:rsidR="004333FA" w:rsidRPr="4F8A9DAA">
        <w:rPr>
          <w:rFonts w:ascii="Times New Roman" w:hAnsi="Times New Roman"/>
          <w:sz w:val="24"/>
        </w:rPr>
        <w:t xml:space="preserve">on rakendatav alates </w:t>
      </w:r>
      <w:r w:rsidRPr="4F8A9DAA">
        <w:rPr>
          <w:rFonts w:ascii="Times New Roman" w:hAnsi="Times New Roman"/>
          <w:sz w:val="24"/>
        </w:rPr>
        <w:t>201</w:t>
      </w:r>
      <w:r w:rsidR="004333FA" w:rsidRPr="4F8A9DAA">
        <w:rPr>
          <w:rFonts w:ascii="Times New Roman" w:hAnsi="Times New Roman"/>
          <w:sz w:val="24"/>
        </w:rPr>
        <w:t>8. a</w:t>
      </w:r>
      <w:r w:rsidRPr="4F8A9DAA">
        <w:rPr>
          <w:rFonts w:ascii="Times New Roman" w:hAnsi="Times New Roman"/>
          <w:sz w:val="24"/>
        </w:rPr>
        <w:t xml:space="preserve"> ning seega on se</w:t>
      </w:r>
      <w:r w:rsidR="00011EAF" w:rsidRPr="4F8A9DAA">
        <w:rPr>
          <w:rFonts w:ascii="Times New Roman" w:hAnsi="Times New Roman"/>
          <w:sz w:val="24"/>
        </w:rPr>
        <w:t>lles</w:t>
      </w:r>
      <w:r w:rsidRPr="4F8A9DAA">
        <w:rPr>
          <w:rFonts w:ascii="Times New Roman" w:hAnsi="Times New Roman"/>
          <w:sz w:val="24"/>
        </w:rPr>
        <w:t xml:space="preserve"> kasutusel oleva terminoloogia kasutamine ka käesolevas seaduses igati õigustatud, samuti ei ole seetõttu peetud vajalikuks kõiki IKÜM</w:t>
      </w:r>
      <w:r w:rsidR="000C7035" w:rsidRPr="4F8A9DAA">
        <w:rPr>
          <w:rFonts w:ascii="Times New Roman" w:hAnsi="Times New Roman"/>
          <w:sz w:val="24"/>
        </w:rPr>
        <w:t>-i</w:t>
      </w:r>
      <w:r w:rsidRPr="4F8A9DAA">
        <w:rPr>
          <w:rFonts w:ascii="Times New Roman" w:hAnsi="Times New Roman"/>
          <w:sz w:val="24"/>
        </w:rPr>
        <w:t xml:space="preserve"> termineid </w:t>
      </w:r>
      <w:r w:rsidR="002A75F9" w:rsidRPr="4F8A9DAA">
        <w:rPr>
          <w:rFonts w:ascii="Times New Roman" w:hAnsi="Times New Roman"/>
          <w:sz w:val="24"/>
        </w:rPr>
        <w:t xml:space="preserve">eelnõus </w:t>
      </w:r>
      <w:r w:rsidRPr="4F8A9DAA">
        <w:rPr>
          <w:rFonts w:ascii="Times New Roman" w:hAnsi="Times New Roman"/>
          <w:sz w:val="24"/>
        </w:rPr>
        <w:t>mõistete all taasesitada</w:t>
      </w:r>
      <w:r w:rsidR="004333FA" w:rsidRPr="4F8A9DAA">
        <w:rPr>
          <w:rFonts w:ascii="Times New Roman" w:hAnsi="Times New Roman"/>
          <w:sz w:val="24"/>
        </w:rPr>
        <w:t>.</w:t>
      </w:r>
    </w:p>
    <w:p w14:paraId="1C7452B4" w14:textId="65EA6729" w:rsidR="3BFCAE6E" w:rsidRDefault="3BFCAE6E" w:rsidP="0016210D">
      <w:pPr>
        <w:rPr>
          <w:rFonts w:ascii="Times New Roman" w:hAnsi="Times New Roman"/>
          <w:sz w:val="24"/>
        </w:rPr>
      </w:pPr>
    </w:p>
    <w:p w14:paraId="68F8EE14" w14:textId="4D636CA4" w:rsidR="0045441E" w:rsidRDefault="16009437" w:rsidP="0016210D">
      <w:pPr>
        <w:rPr>
          <w:rFonts w:ascii="Times New Roman" w:hAnsi="Times New Roman"/>
          <w:sz w:val="24"/>
        </w:rPr>
      </w:pPr>
      <w:r w:rsidRPr="75CF7F17">
        <w:rPr>
          <w:rFonts w:ascii="Times New Roman" w:hAnsi="Times New Roman"/>
          <w:b/>
          <w:bCs/>
          <w:sz w:val="24"/>
        </w:rPr>
        <w:t xml:space="preserve">Eelnõu </w:t>
      </w:r>
      <w:r w:rsidR="002A75F9">
        <w:rPr>
          <w:rFonts w:ascii="Times New Roman" w:hAnsi="Times New Roman"/>
          <w:b/>
          <w:bCs/>
          <w:sz w:val="24"/>
        </w:rPr>
        <w:t>§</w:t>
      </w:r>
      <w:r w:rsidRPr="75CF7F17">
        <w:rPr>
          <w:rFonts w:ascii="Times New Roman" w:hAnsi="Times New Roman"/>
          <w:b/>
          <w:bCs/>
          <w:sz w:val="24"/>
        </w:rPr>
        <w:t xml:space="preserve"> 2 punktis </w:t>
      </w:r>
      <w:r w:rsidR="37300BB8" w:rsidRPr="75CF7F17">
        <w:rPr>
          <w:rFonts w:ascii="Times New Roman" w:hAnsi="Times New Roman"/>
          <w:b/>
          <w:bCs/>
          <w:sz w:val="24"/>
        </w:rPr>
        <w:t>1</w:t>
      </w:r>
      <w:r w:rsidR="37300BB8" w:rsidRPr="75CF7F17">
        <w:rPr>
          <w:rFonts w:ascii="Times New Roman" w:hAnsi="Times New Roman"/>
          <w:sz w:val="24"/>
        </w:rPr>
        <w:t xml:space="preserve"> </w:t>
      </w:r>
      <w:r w:rsidR="0072129D">
        <w:rPr>
          <w:rFonts w:ascii="Times New Roman" w:hAnsi="Times New Roman"/>
          <w:sz w:val="24"/>
        </w:rPr>
        <w:t xml:space="preserve">esitatud </w:t>
      </w:r>
      <w:r w:rsidR="00161CC9">
        <w:rPr>
          <w:rFonts w:ascii="Times New Roman" w:hAnsi="Times New Roman"/>
          <w:sz w:val="24"/>
        </w:rPr>
        <w:t>mõiste</w:t>
      </w:r>
      <w:r w:rsidR="00B91EB0" w:rsidRPr="75CF7F17">
        <w:rPr>
          <w:rFonts w:ascii="Times New Roman" w:hAnsi="Times New Roman"/>
          <w:sz w:val="24"/>
        </w:rPr>
        <w:t xml:space="preserve"> </w:t>
      </w:r>
      <w:r w:rsidR="00D16140">
        <w:rPr>
          <w:rFonts w:ascii="Times New Roman" w:hAnsi="Times New Roman"/>
          <w:sz w:val="24"/>
        </w:rPr>
        <w:t>„</w:t>
      </w:r>
      <w:r w:rsidR="00447C05">
        <w:rPr>
          <w:rFonts w:ascii="Times New Roman" w:hAnsi="Times New Roman"/>
          <w:sz w:val="24"/>
        </w:rPr>
        <w:t>DNA</w:t>
      </w:r>
      <w:r w:rsidR="00D16140">
        <w:rPr>
          <w:rFonts w:ascii="Times New Roman" w:hAnsi="Times New Roman"/>
          <w:sz w:val="24"/>
        </w:rPr>
        <w:t>“</w:t>
      </w:r>
      <w:r w:rsidR="00447C05">
        <w:rPr>
          <w:rFonts w:ascii="Times New Roman" w:hAnsi="Times New Roman"/>
          <w:sz w:val="24"/>
        </w:rPr>
        <w:t xml:space="preserve"> </w:t>
      </w:r>
      <w:r w:rsidR="00B91EB0" w:rsidRPr="75CF7F17">
        <w:rPr>
          <w:rFonts w:ascii="Times New Roman" w:hAnsi="Times New Roman"/>
          <w:sz w:val="24"/>
        </w:rPr>
        <w:t>võrreldes kehtivaga ei muutu</w:t>
      </w:r>
      <w:r w:rsidR="00904B61">
        <w:rPr>
          <w:rFonts w:ascii="Times New Roman" w:hAnsi="Times New Roman"/>
          <w:sz w:val="24"/>
        </w:rPr>
        <w:t>.</w:t>
      </w:r>
      <w:r w:rsidR="00447C05">
        <w:rPr>
          <w:rFonts w:ascii="Times New Roman" w:hAnsi="Times New Roman"/>
          <w:sz w:val="24"/>
        </w:rPr>
        <w:t xml:space="preserve"> DNA on</w:t>
      </w:r>
      <w:r w:rsidR="37300BB8" w:rsidRPr="75CF7F17">
        <w:rPr>
          <w:rFonts w:ascii="Times New Roman" w:hAnsi="Times New Roman"/>
          <w:sz w:val="24"/>
        </w:rPr>
        <w:t xml:space="preserve"> </w:t>
      </w:r>
      <w:proofErr w:type="spellStart"/>
      <w:r w:rsidR="37300BB8" w:rsidRPr="75CF7F17">
        <w:rPr>
          <w:rFonts w:ascii="Times New Roman" w:hAnsi="Times New Roman"/>
          <w:sz w:val="24"/>
        </w:rPr>
        <w:t>desoksüribonukleiinhappe</w:t>
      </w:r>
      <w:proofErr w:type="spellEnd"/>
      <w:r w:rsidR="37300BB8" w:rsidRPr="75CF7F17">
        <w:rPr>
          <w:rFonts w:ascii="Times New Roman" w:hAnsi="Times New Roman"/>
          <w:sz w:val="24"/>
        </w:rPr>
        <w:t xml:space="preserve"> molekul, millesse on salvestunud inimese pärilikkuse informatsioon</w:t>
      </w:r>
      <w:r w:rsidR="00D16140">
        <w:rPr>
          <w:rFonts w:ascii="Times New Roman" w:hAnsi="Times New Roman"/>
          <w:sz w:val="24"/>
        </w:rPr>
        <w:t>.</w:t>
      </w:r>
    </w:p>
    <w:p w14:paraId="2C6FAD43" w14:textId="77777777" w:rsidR="00963504" w:rsidRPr="0045441E" w:rsidRDefault="00963504" w:rsidP="0016210D">
      <w:pPr>
        <w:rPr>
          <w:rFonts w:ascii="Times New Roman" w:hAnsi="Times New Roman"/>
          <w:sz w:val="24"/>
        </w:rPr>
      </w:pPr>
    </w:p>
    <w:p w14:paraId="30D2583F" w14:textId="3A76DFB1" w:rsidR="0045441E" w:rsidRPr="0045441E" w:rsidRDefault="17BB1A1C" w:rsidP="0016210D">
      <w:pPr>
        <w:rPr>
          <w:rFonts w:ascii="Times New Roman" w:hAnsi="Times New Roman"/>
          <w:sz w:val="24"/>
        </w:rPr>
      </w:pPr>
      <w:r w:rsidRPr="3BFCAE6E">
        <w:rPr>
          <w:rFonts w:ascii="Times New Roman" w:hAnsi="Times New Roman"/>
          <w:b/>
          <w:bCs/>
          <w:sz w:val="24"/>
        </w:rPr>
        <w:t xml:space="preserve">Eelnõu </w:t>
      </w:r>
      <w:r w:rsidR="00C82358">
        <w:rPr>
          <w:rFonts w:ascii="Times New Roman" w:hAnsi="Times New Roman"/>
          <w:b/>
          <w:bCs/>
          <w:sz w:val="24"/>
        </w:rPr>
        <w:t>§</w:t>
      </w:r>
      <w:r w:rsidRPr="3BFCAE6E">
        <w:rPr>
          <w:rFonts w:ascii="Times New Roman" w:hAnsi="Times New Roman"/>
          <w:b/>
          <w:bCs/>
          <w:sz w:val="24"/>
        </w:rPr>
        <w:t xml:space="preserve"> 2 punktis </w:t>
      </w:r>
      <w:r w:rsidR="3FE62CE9" w:rsidRPr="3BFCAE6E">
        <w:rPr>
          <w:rFonts w:ascii="Times New Roman" w:hAnsi="Times New Roman"/>
          <w:b/>
          <w:bCs/>
          <w:sz w:val="24"/>
        </w:rPr>
        <w:t>2</w:t>
      </w:r>
      <w:r w:rsidR="3FE62CE9" w:rsidRPr="3BFCAE6E">
        <w:rPr>
          <w:rFonts w:ascii="Times New Roman" w:hAnsi="Times New Roman"/>
          <w:sz w:val="24"/>
        </w:rPr>
        <w:t xml:space="preserve"> </w:t>
      </w:r>
      <w:r w:rsidR="006941AD">
        <w:rPr>
          <w:rFonts w:ascii="Times New Roman" w:hAnsi="Times New Roman"/>
          <w:sz w:val="24"/>
        </w:rPr>
        <w:t xml:space="preserve">esitatud </w:t>
      </w:r>
      <w:r w:rsidR="00362385">
        <w:rPr>
          <w:rFonts w:ascii="Times New Roman" w:hAnsi="Times New Roman"/>
          <w:sz w:val="24"/>
        </w:rPr>
        <w:t>mõiste</w:t>
      </w:r>
      <w:r w:rsidR="00D16140" w:rsidRPr="75CF7F17">
        <w:rPr>
          <w:rFonts w:ascii="Times New Roman" w:hAnsi="Times New Roman"/>
          <w:sz w:val="24"/>
        </w:rPr>
        <w:t xml:space="preserve"> </w:t>
      </w:r>
      <w:r w:rsidRPr="3BFCAE6E">
        <w:rPr>
          <w:rFonts w:ascii="Times New Roman" w:hAnsi="Times New Roman"/>
          <w:sz w:val="24"/>
        </w:rPr>
        <w:t>„</w:t>
      </w:r>
      <w:r w:rsidR="3FE62CE9" w:rsidRPr="3BFCAE6E">
        <w:rPr>
          <w:rFonts w:ascii="Times New Roman" w:hAnsi="Times New Roman"/>
          <w:sz w:val="24"/>
        </w:rPr>
        <w:t>koeproov</w:t>
      </w:r>
      <w:r w:rsidRPr="3BFCAE6E">
        <w:rPr>
          <w:rFonts w:ascii="Times New Roman" w:hAnsi="Times New Roman"/>
          <w:sz w:val="24"/>
        </w:rPr>
        <w:t>“</w:t>
      </w:r>
      <w:r w:rsidR="3FE62CE9" w:rsidRPr="3BFCAE6E">
        <w:rPr>
          <w:rFonts w:ascii="Times New Roman" w:hAnsi="Times New Roman"/>
          <w:sz w:val="24"/>
        </w:rPr>
        <w:t xml:space="preserve"> </w:t>
      </w:r>
      <w:r w:rsidR="00910708" w:rsidRPr="75CF7F17">
        <w:rPr>
          <w:rFonts w:ascii="Times New Roman" w:hAnsi="Times New Roman"/>
          <w:sz w:val="24"/>
        </w:rPr>
        <w:t>võrreldes kehtivaga ei muutu</w:t>
      </w:r>
      <w:r w:rsidR="00910708">
        <w:rPr>
          <w:rFonts w:ascii="Times New Roman" w:hAnsi="Times New Roman"/>
          <w:sz w:val="24"/>
        </w:rPr>
        <w:t>.</w:t>
      </w:r>
      <w:r w:rsidR="3FE62CE9" w:rsidRPr="3BFCAE6E">
        <w:rPr>
          <w:rFonts w:ascii="Times New Roman" w:hAnsi="Times New Roman"/>
          <w:sz w:val="24"/>
        </w:rPr>
        <w:t xml:space="preserve"> </w:t>
      </w:r>
      <w:r w:rsidR="00910708">
        <w:rPr>
          <w:rFonts w:ascii="Times New Roman" w:hAnsi="Times New Roman"/>
          <w:sz w:val="24"/>
        </w:rPr>
        <w:t xml:space="preserve">Koeproov on </w:t>
      </w:r>
      <w:r w:rsidR="3FE62CE9" w:rsidRPr="3BFCAE6E">
        <w:rPr>
          <w:rFonts w:ascii="Times New Roman" w:hAnsi="Times New Roman"/>
          <w:sz w:val="24"/>
        </w:rPr>
        <w:t>inimeselt geeniuuringuteks võetud rakud, rakkudevaheline aine ja kehavedelikud</w:t>
      </w:r>
      <w:r w:rsidR="00BD1712">
        <w:rPr>
          <w:rFonts w:ascii="Times New Roman" w:hAnsi="Times New Roman"/>
          <w:sz w:val="24"/>
        </w:rPr>
        <w:t>.</w:t>
      </w:r>
    </w:p>
    <w:p w14:paraId="5C0EDEA6" w14:textId="5A957963" w:rsidR="00963504" w:rsidRDefault="1CA78E63" w:rsidP="0016210D">
      <w:pPr>
        <w:rPr>
          <w:rFonts w:ascii="Times New Roman" w:hAnsi="Times New Roman"/>
          <w:sz w:val="24"/>
        </w:rPr>
      </w:pPr>
      <w:r w:rsidRPr="3BFCAE6E">
        <w:rPr>
          <w:rFonts w:ascii="Times New Roman" w:hAnsi="Times New Roman"/>
          <w:sz w:val="24"/>
        </w:rPr>
        <w:lastRenderedPageBreak/>
        <w:t xml:space="preserve">Vastavalt kehtivale </w:t>
      </w:r>
      <w:r w:rsidR="00BD1712">
        <w:rPr>
          <w:rFonts w:ascii="Times New Roman" w:hAnsi="Times New Roman"/>
          <w:sz w:val="24"/>
        </w:rPr>
        <w:t>geenivaramu</w:t>
      </w:r>
      <w:r w:rsidRPr="3BFCAE6E">
        <w:rPr>
          <w:rFonts w:ascii="Times New Roman" w:hAnsi="Times New Roman"/>
          <w:sz w:val="24"/>
        </w:rPr>
        <w:t xml:space="preserve"> andmekoosseisule on koeproovi analüüsi tulemustena käsit</w:t>
      </w:r>
      <w:r w:rsidR="002B6D15">
        <w:rPr>
          <w:rFonts w:ascii="Times New Roman" w:hAnsi="Times New Roman"/>
          <w:sz w:val="24"/>
        </w:rPr>
        <w:t>atavad</w:t>
      </w:r>
      <w:r w:rsidRPr="3BFCAE6E">
        <w:rPr>
          <w:rFonts w:ascii="Times New Roman" w:hAnsi="Times New Roman"/>
          <w:sz w:val="24"/>
        </w:rPr>
        <w:t xml:space="preserve"> näiteks:</w:t>
      </w:r>
    </w:p>
    <w:p w14:paraId="62C20033" w14:textId="42DD3313" w:rsidR="00963504" w:rsidRDefault="024A5113" w:rsidP="00045B4D">
      <w:pPr>
        <w:pStyle w:val="Loendilik"/>
        <w:numPr>
          <w:ilvl w:val="0"/>
          <w:numId w:val="5"/>
        </w:numPr>
        <w:ind w:left="360"/>
        <w:rPr>
          <w:rFonts w:ascii="Times New Roman" w:hAnsi="Times New Roman"/>
          <w:sz w:val="24"/>
        </w:rPr>
      </w:pPr>
      <w:r w:rsidRPr="75CF7F17">
        <w:rPr>
          <w:rFonts w:ascii="Times New Roman" w:hAnsi="Times New Roman"/>
          <w:sz w:val="24"/>
        </w:rPr>
        <w:t xml:space="preserve">geenidoonori </w:t>
      </w:r>
      <w:proofErr w:type="spellStart"/>
      <w:r w:rsidRPr="75CF7F17">
        <w:rPr>
          <w:rFonts w:ascii="Times New Roman" w:hAnsi="Times New Roman"/>
          <w:sz w:val="24"/>
        </w:rPr>
        <w:t>biomaterjali</w:t>
      </w:r>
      <w:proofErr w:type="spellEnd"/>
      <w:r w:rsidRPr="75CF7F17">
        <w:rPr>
          <w:rFonts w:ascii="Times New Roman" w:hAnsi="Times New Roman"/>
          <w:sz w:val="24"/>
        </w:rPr>
        <w:t xml:space="preserve"> andmed: DNA;</w:t>
      </w:r>
    </w:p>
    <w:p w14:paraId="2BBCDB6F" w14:textId="20F3104F" w:rsidR="00963504" w:rsidRDefault="1CA78E63" w:rsidP="00045B4D">
      <w:pPr>
        <w:pStyle w:val="Loendilik"/>
        <w:numPr>
          <w:ilvl w:val="0"/>
          <w:numId w:val="5"/>
        </w:numPr>
        <w:ind w:left="360"/>
        <w:rPr>
          <w:rFonts w:ascii="Times New Roman" w:hAnsi="Times New Roman"/>
          <w:sz w:val="24"/>
        </w:rPr>
      </w:pPr>
      <w:r w:rsidRPr="3BFCAE6E">
        <w:rPr>
          <w:rFonts w:ascii="Times New Roman" w:hAnsi="Times New Roman"/>
          <w:sz w:val="24"/>
        </w:rPr>
        <w:t>plasma;</w:t>
      </w:r>
    </w:p>
    <w:p w14:paraId="08719866" w14:textId="5A4F1470" w:rsidR="00963504" w:rsidRDefault="1CA78E63" w:rsidP="00045B4D">
      <w:pPr>
        <w:pStyle w:val="Loendilik"/>
        <w:numPr>
          <w:ilvl w:val="0"/>
          <w:numId w:val="5"/>
        </w:numPr>
        <w:ind w:left="360"/>
        <w:rPr>
          <w:rFonts w:ascii="Times New Roman" w:hAnsi="Times New Roman"/>
          <w:sz w:val="24"/>
        </w:rPr>
      </w:pPr>
      <w:r w:rsidRPr="3BFCAE6E">
        <w:rPr>
          <w:rFonts w:ascii="Times New Roman" w:hAnsi="Times New Roman"/>
          <w:sz w:val="24"/>
        </w:rPr>
        <w:t>valged verelibled (WBC);</w:t>
      </w:r>
    </w:p>
    <w:p w14:paraId="3C0E885A" w14:textId="14DF0BC6" w:rsidR="00963504" w:rsidRDefault="024A5113" w:rsidP="00045B4D">
      <w:pPr>
        <w:pStyle w:val="Loendilik"/>
        <w:numPr>
          <w:ilvl w:val="0"/>
          <w:numId w:val="5"/>
        </w:numPr>
        <w:ind w:left="360"/>
        <w:rPr>
          <w:rFonts w:ascii="Times New Roman" w:hAnsi="Times New Roman"/>
          <w:sz w:val="24"/>
        </w:rPr>
      </w:pPr>
      <w:r w:rsidRPr="75CF7F17">
        <w:rPr>
          <w:rFonts w:ascii="Times New Roman" w:hAnsi="Times New Roman"/>
          <w:sz w:val="24"/>
        </w:rPr>
        <w:t xml:space="preserve">muu </w:t>
      </w:r>
      <w:proofErr w:type="spellStart"/>
      <w:r w:rsidRPr="75CF7F17">
        <w:rPr>
          <w:rFonts w:ascii="Times New Roman" w:hAnsi="Times New Roman"/>
          <w:sz w:val="24"/>
        </w:rPr>
        <w:t>biomaterjal</w:t>
      </w:r>
      <w:proofErr w:type="spellEnd"/>
      <w:r w:rsidRPr="75CF7F17">
        <w:rPr>
          <w:rFonts w:ascii="Times New Roman" w:hAnsi="Times New Roman"/>
          <w:sz w:val="24"/>
        </w:rPr>
        <w:t>;</w:t>
      </w:r>
    </w:p>
    <w:p w14:paraId="4FB20A38" w14:textId="06D0EDD8" w:rsidR="00963504" w:rsidRDefault="024A5113" w:rsidP="00045B4D">
      <w:pPr>
        <w:pStyle w:val="Loendilik"/>
        <w:numPr>
          <w:ilvl w:val="0"/>
          <w:numId w:val="4"/>
        </w:numPr>
        <w:ind w:left="360"/>
        <w:rPr>
          <w:rFonts w:ascii="Times New Roman" w:hAnsi="Times New Roman"/>
          <w:sz w:val="24"/>
        </w:rPr>
      </w:pPr>
      <w:proofErr w:type="spellStart"/>
      <w:r w:rsidRPr="75CF7F17">
        <w:rPr>
          <w:rFonts w:ascii="Times New Roman" w:hAnsi="Times New Roman"/>
          <w:sz w:val="24"/>
        </w:rPr>
        <w:t>biomaterjali</w:t>
      </w:r>
      <w:proofErr w:type="spellEnd"/>
      <w:r w:rsidRPr="75CF7F17">
        <w:rPr>
          <w:rFonts w:ascii="Times New Roman" w:hAnsi="Times New Roman"/>
          <w:sz w:val="24"/>
        </w:rPr>
        <w:t xml:space="preserve"> töötlemise andmed: proovi kood;</w:t>
      </w:r>
    </w:p>
    <w:p w14:paraId="0DF3E1E3" w14:textId="18E26307" w:rsidR="00963504" w:rsidRDefault="1CA78E63" w:rsidP="00045B4D">
      <w:pPr>
        <w:pStyle w:val="Loendilik"/>
        <w:numPr>
          <w:ilvl w:val="0"/>
          <w:numId w:val="4"/>
        </w:numPr>
        <w:ind w:left="360"/>
        <w:rPr>
          <w:rFonts w:ascii="Times New Roman" w:hAnsi="Times New Roman"/>
          <w:sz w:val="24"/>
        </w:rPr>
      </w:pPr>
      <w:r w:rsidRPr="3BFCAE6E">
        <w:rPr>
          <w:rFonts w:ascii="Times New Roman" w:hAnsi="Times New Roman"/>
          <w:sz w:val="24"/>
        </w:rPr>
        <w:t>töötlemise aeg;</w:t>
      </w:r>
    </w:p>
    <w:p w14:paraId="25425336" w14:textId="4D984A10" w:rsidR="00963504" w:rsidRDefault="1CA78E63" w:rsidP="00045B4D">
      <w:pPr>
        <w:pStyle w:val="Loendilik"/>
        <w:numPr>
          <w:ilvl w:val="0"/>
          <w:numId w:val="4"/>
        </w:numPr>
        <w:ind w:left="360"/>
        <w:rPr>
          <w:rFonts w:ascii="Times New Roman" w:hAnsi="Times New Roman"/>
          <w:sz w:val="24"/>
        </w:rPr>
      </w:pPr>
      <w:r w:rsidRPr="3BFCAE6E">
        <w:rPr>
          <w:rFonts w:ascii="Times New Roman" w:hAnsi="Times New Roman"/>
          <w:sz w:val="24"/>
        </w:rPr>
        <w:t>töötleja jmt andmed</w:t>
      </w:r>
      <w:r w:rsidR="00A77B9B">
        <w:rPr>
          <w:rFonts w:ascii="Times New Roman" w:hAnsi="Times New Roman"/>
          <w:sz w:val="24"/>
        </w:rPr>
        <w:t>;</w:t>
      </w:r>
    </w:p>
    <w:p w14:paraId="05979AEA" w14:textId="02DBF292" w:rsidR="32C6F8DC" w:rsidRDefault="4473037B" w:rsidP="00045B4D">
      <w:pPr>
        <w:pStyle w:val="Loendilik"/>
        <w:numPr>
          <w:ilvl w:val="0"/>
          <w:numId w:val="4"/>
        </w:numPr>
        <w:ind w:left="360"/>
        <w:rPr>
          <w:rFonts w:ascii="Times New Roman" w:hAnsi="Times New Roman"/>
          <w:sz w:val="24"/>
        </w:rPr>
      </w:pPr>
      <w:proofErr w:type="spellStart"/>
      <w:r w:rsidRPr="75CF7F17">
        <w:rPr>
          <w:rFonts w:ascii="Times New Roman" w:hAnsi="Times New Roman"/>
          <w:sz w:val="24"/>
        </w:rPr>
        <w:t>biomaterjali</w:t>
      </w:r>
      <w:proofErr w:type="spellEnd"/>
      <w:r w:rsidRPr="75CF7F17">
        <w:rPr>
          <w:rFonts w:ascii="Times New Roman" w:hAnsi="Times New Roman"/>
          <w:sz w:val="24"/>
        </w:rPr>
        <w:t xml:space="preserve"> töötlemise tulemused: geeniandmed;</w:t>
      </w:r>
    </w:p>
    <w:p w14:paraId="27807708" w14:textId="4739FD2C" w:rsidR="32C6F8DC" w:rsidRDefault="4473037B" w:rsidP="00045B4D">
      <w:pPr>
        <w:pStyle w:val="Loendilik"/>
        <w:numPr>
          <w:ilvl w:val="0"/>
          <w:numId w:val="4"/>
        </w:numPr>
        <w:ind w:left="360"/>
        <w:rPr>
          <w:rFonts w:ascii="Times New Roman" w:hAnsi="Times New Roman"/>
          <w:sz w:val="24"/>
        </w:rPr>
      </w:pPr>
      <w:proofErr w:type="spellStart"/>
      <w:r w:rsidRPr="75CF7F17">
        <w:rPr>
          <w:rFonts w:ascii="Times New Roman" w:hAnsi="Times New Roman"/>
          <w:sz w:val="24"/>
        </w:rPr>
        <w:t>metaboloomika</w:t>
      </w:r>
      <w:proofErr w:type="spellEnd"/>
      <w:r w:rsidRPr="75CF7F17">
        <w:rPr>
          <w:rFonts w:ascii="Times New Roman" w:hAnsi="Times New Roman"/>
          <w:sz w:val="24"/>
        </w:rPr>
        <w:t xml:space="preserve"> andmed;</w:t>
      </w:r>
    </w:p>
    <w:p w14:paraId="410DC8D7" w14:textId="50B84054" w:rsidR="32C6F8DC" w:rsidRDefault="4473037B" w:rsidP="00045B4D">
      <w:pPr>
        <w:pStyle w:val="Loendilik"/>
        <w:numPr>
          <w:ilvl w:val="0"/>
          <w:numId w:val="4"/>
        </w:numPr>
        <w:ind w:left="360"/>
        <w:rPr>
          <w:rFonts w:ascii="Times New Roman" w:hAnsi="Times New Roman"/>
          <w:sz w:val="24"/>
        </w:rPr>
      </w:pPr>
      <w:proofErr w:type="spellStart"/>
      <w:r w:rsidRPr="75CF7F17">
        <w:rPr>
          <w:rFonts w:ascii="Times New Roman" w:hAnsi="Times New Roman"/>
          <w:sz w:val="24"/>
        </w:rPr>
        <w:t>proteoomika</w:t>
      </w:r>
      <w:proofErr w:type="spellEnd"/>
      <w:r w:rsidRPr="75CF7F17">
        <w:rPr>
          <w:rFonts w:ascii="Times New Roman" w:hAnsi="Times New Roman"/>
          <w:sz w:val="24"/>
        </w:rPr>
        <w:t xml:space="preserve"> andmed;</w:t>
      </w:r>
    </w:p>
    <w:p w14:paraId="07200E81" w14:textId="615E2AAD" w:rsidR="32C6F8DC" w:rsidRDefault="32C6F8DC" w:rsidP="00045B4D">
      <w:pPr>
        <w:pStyle w:val="Loendilik"/>
        <w:numPr>
          <w:ilvl w:val="0"/>
          <w:numId w:val="4"/>
        </w:numPr>
        <w:ind w:left="360"/>
        <w:rPr>
          <w:rFonts w:ascii="Times New Roman" w:hAnsi="Times New Roman"/>
          <w:sz w:val="24"/>
        </w:rPr>
      </w:pPr>
      <w:r w:rsidRPr="3BFCAE6E">
        <w:rPr>
          <w:rFonts w:ascii="Times New Roman" w:hAnsi="Times New Roman"/>
          <w:sz w:val="24"/>
        </w:rPr>
        <w:t>töötlemise lisatulemused.</w:t>
      </w:r>
    </w:p>
    <w:p w14:paraId="0DFC8244" w14:textId="2809A31E" w:rsidR="3BFCAE6E" w:rsidRDefault="3BFCAE6E" w:rsidP="0016210D">
      <w:pPr>
        <w:pStyle w:val="Loendilik"/>
        <w:rPr>
          <w:rFonts w:ascii="Times New Roman" w:hAnsi="Times New Roman"/>
          <w:sz w:val="24"/>
        </w:rPr>
      </w:pPr>
    </w:p>
    <w:p w14:paraId="386436B7" w14:textId="4DB03264" w:rsidR="00963504" w:rsidRDefault="17BB1A1C" w:rsidP="0016210D">
      <w:pPr>
        <w:rPr>
          <w:rFonts w:ascii="Times New Roman" w:hAnsi="Times New Roman"/>
          <w:sz w:val="24"/>
        </w:rPr>
      </w:pPr>
      <w:r w:rsidRPr="3BFCAE6E">
        <w:rPr>
          <w:rFonts w:ascii="Times New Roman" w:hAnsi="Times New Roman"/>
          <w:b/>
          <w:bCs/>
          <w:sz w:val="24"/>
        </w:rPr>
        <w:t xml:space="preserve">Eelnõu </w:t>
      </w:r>
      <w:r w:rsidR="00523797">
        <w:rPr>
          <w:rFonts w:ascii="Times New Roman" w:hAnsi="Times New Roman"/>
          <w:b/>
          <w:bCs/>
          <w:sz w:val="24"/>
        </w:rPr>
        <w:t>§</w:t>
      </w:r>
      <w:r w:rsidRPr="3BFCAE6E">
        <w:rPr>
          <w:rFonts w:ascii="Times New Roman" w:hAnsi="Times New Roman"/>
          <w:b/>
          <w:bCs/>
          <w:sz w:val="24"/>
        </w:rPr>
        <w:t xml:space="preserve"> 2 punktis </w:t>
      </w:r>
      <w:r w:rsidR="3FE62CE9" w:rsidRPr="3BFCAE6E">
        <w:rPr>
          <w:rFonts w:ascii="Times New Roman" w:hAnsi="Times New Roman"/>
          <w:b/>
          <w:bCs/>
          <w:sz w:val="24"/>
        </w:rPr>
        <w:t>3</w:t>
      </w:r>
      <w:r w:rsidR="3FE62CE9" w:rsidRPr="3BFCAE6E">
        <w:rPr>
          <w:rFonts w:ascii="Times New Roman" w:hAnsi="Times New Roman"/>
          <w:sz w:val="24"/>
        </w:rPr>
        <w:t xml:space="preserve"> </w:t>
      </w:r>
      <w:r w:rsidR="00A966D9">
        <w:rPr>
          <w:rFonts w:ascii="Times New Roman" w:hAnsi="Times New Roman"/>
          <w:sz w:val="24"/>
        </w:rPr>
        <w:t xml:space="preserve">esitatakse </w:t>
      </w:r>
      <w:r w:rsidR="00362385">
        <w:rPr>
          <w:rFonts w:ascii="Times New Roman" w:hAnsi="Times New Roman"/>
          <w:sz w:val="24"/>
        </w:rPr>
        <w:t>mõiste</w:t>
      </w:r>
      <w:r w:rsidR="008109AC">
        <w:rPr>
          <w:rFonts w:ascii="Times New Roman" w:hAnsi="Times New Roman"/>
          <w:sz w:val="24"/>
        </w:rPr>
        <w:t xml:space="preserve"> </w:t>
      </w:r>
      <w:r w:rsidRPr="3BFCAE6E">
        <w:rPr>
          <w:rFonts w:ascii="Times New Roman" w:hAnsi="Times New Roman"/>
          <w:sz w:val="24"/>
        </w:rPr>
        <w:t>„</w:t>
      </w:r>
      <w:r w:rsidR="3FE62CE9" w:rsidRPr="3BFCAE6E">
        <w:rPr>
          <w:rFonts w:ascii="Times New Roman" w:hAnsi="Times New Roman"/>
          <w:sz w:val="24"/>
        </w:rPr>
        <w:t>geenidoonor</w:t>
      </w:r>
      <w:r w:rsidRPr="3BFCAE6E">
        <w:rPr>
          <w:rFonts w:ascii="Times New Roman" w:hAnsi="Times New Roman"/>
          <w:sz w:val="24"/>
        </w:rPr>
        <w:t>“</w:t>
      </w:r>
      <w:r w:rsidR="3FE62CE9" w:rsidRPr="3BFCAE6E">
        <w:rPr>
          <w:rFonts w:ascii="Times New Roman" w:hAnsi="Times New Roman"/>
          <w:sz w:val="24"/>
        </w:rPr>
        <w:t xml:space="preserve"> </w:t>
      </w:r>
      <w:r w:rsidR="002D46A0">
        <w:rPr>
          <w:rFonts w:ascii="Times New Roman" w:hAnsi="Times New Roman"/>
          <w:sz w:val="24"/>
        </w:rPr>
        <w:t>–</w:t>
      </w:r>
      <w:r w:rsidR="3FE62CE9" w:rsidRPr="3BFCAE6E">
        <w:rPr>
          <w:rFonts w:ascii="Times New Roman" w:hAnsi="Times New Roman"/>
          <w:sz w:val="24"/>
        </w:rPr>
        <w:t xml:space="preserve"> inimene, kes annab </w:t>
      </w:r>
      <w:r w:rsidR="008109AC">
        <w:rPr>
          <w:rFonts w:ascii="Times New Roman" w:hAnsi="Times New Roman"/>
          <w:sz w:val="24"/>
        </w:rPr>
        <w:t>IGUS</w:t>
      </w:r>
      <w:r w:rsidR="3FE62CE9" w:rsidRPr="3BFCAE6E">
        <w:rPr>
          <w:rFonts w:ascii="Times New Roman" w:hAnsi="Times New Roman"/>
          <w:sz w:val="24"/>
        </w:rPr>
        <w:t xml:space="preserve"> </w:t>
      </w:r>
      <w:r w:rsidR="713C2263" w:rsidRPr="3BFCAE6E">
        <w:rPr>
          <w:rFonts w:ascii="Times New Roman" w:hAnsi="Times New Roman"/>
          <w:sz w:val="24"/>
        </w:rPr>
        <w:t xml:space="preserve">2. peatüki </w:t>
      </w:r>
      <w:r w:rsidR="3FE62CE9" w:rsidRPr="3BFCAE6E">
        <w:rPr>
          <w:rFonts w:ascii="Times New Roman" w:hAnsi="Times New Roman"/>
          <w:sz w:val="24"/>
        </w:rPr>
        <w:t xml:space="preserve">alusel </w:t>
      </w:r>
      <w:r w:rsidR="62BF0C3F" w:rsidRPr="3BFCAE6E">
        <w:rPr>
          <w:rFonts w:ascii="Times New Roman" w:hAnsi="Times New Roman"/>
          <w:sz w:val="24"/>
        </w:rPr>
        <w:t xml:space="preserve">Eesti geenivaramule </w:t>
      </w:r>
      <w:r w:rsidR="3FE62CE9" w:rsidRPr="3BFCAE6E">
        <w:rPr>
          <w:rFonts w:ascii="Times New Roman" w:hAnsi="Times New Roman"/>
          <w:sz w:val="24"/>
        </w:rPr>
        <w:t xml:space="preserve">oma koeproovi </w:t>
      </w:r>
      <w:r w:rsidR="00DB2F48">
        <w:rPr>
          <w:rFonts w:ascii="Times New Roman" w:hAnsi="Times New Roman"/>
          <w:sz w:val="24"/>
        </w:rPr>
        <w:t>ja</w:t>
      </w:r>
      <w:r w:rsidR="3FE62CE9" w:rsidRPr="3BFCAE6E">
        <w:rPr>
          <w:rFonts w:ascii="Times New Roman" w:hAnsi="Times New Roman"/>
          <w:sz w:val="24"/>
        </w:rPr>
        <w:t xml:space="preserve"> kelle </w:t>
      </w:r>
      <w:r w:rsidR="00DA88B7" w:rsidRPr="3BFCAE6E">
        <w:rPr>
          <w:rFonts w:ascii="Times New Roman" w:hAnsi="Times New Roman"/>
          <w:sz w:val="24"/>
        </w:rPr>
        <w:t>isikuandmeid</w:t>
      </w:r>
      <w:r w:rsidR="000F60E2">
        <w:rPr>
          <w:rFonts w:ascii="Times New Roman" w:hAnsi="Times New Roman"/>
          <w:sz w:val="24"/>
        </w:rPr>
        <w:t xml:space="preserve"> </w:t>
      </w:r>
      <w:r w:rsidR="000F60E2" w:rsidRPr="3BFCAE6E">
        <w:rPr>
          <w:rFonts w:ascii="Times New Roman" w:hAnsi="Times New Roman"/>
          <w:sz w:val="24"/>
        </w:rPr>
        <w:t>töödeldakse</w:t>
      </w:r>
      <w:r w:rsidR="001771BA">
        <w:rPr>
          <w:rFonts w:ascii="Times New Roman" w:hAnsi="Times New Roman"/>
          <w:sz w:val="24"/>
        </w:rPr>
        <w:t>.</w:t>
      </w:r>
      <w:r w:rsidR="00DB2F48">
        <w:rPr>
          <w:rFonts w:ascii="Times New Roman" w:hAnsi="Times New Roman"/>
          <w:sz w:val="24"/>
        </w:rPr>
        <w:t xml:space="preserve"> </w:t>
      </w:r>
      <w:r w:rsidR="4F2DE526" w:rsidRPr="3BFCAE6E">
        <w:rPr>
          <w:rFonts w:ascii="Times New Roman" w:hAnsi="Times New Roman"/>
          <w:sz w:val="24"/>
        </w:rPr>
        <w:t xml:space="preserve">Võrreldes kehtiva </w:t>
      </w:r>
      <w:r w:rsidR="00DB2F48">
        <w:rPr>
          <w:rFonts w:ascii="Times New Roman" w:hAnsi="Times New Roman"/>
          <w:sz w:val="24"/>
        </w:rPr>
        <w:t>seaduse</w:t>
      </w:r>
      <w:r w:rsidR="694CD787" w:rsidRPr="3BFCAE6E">
        <w:rPr>
          <w:rFonts w:ascii="Times New Roman" w:hAnsi="Times New Roman"/>
          <w:sz w:val="24"/>
        </w:rPr>
        <w:t xml:space="preserve"> ja mõistekäsitluse sõnastusega täpsustakse, et geenidoonor on </w:t>
      </w:r>
      <w:r w:rsidR="0003533A">
        <w:rPr>
          <w:rFonts w:ascii="Times New Roman" w:hAnsi="Times New Roman"/>
          <w:sz w:val="24"/>
        </w:rPr>
        <w:t>IGUS-i</w:t>
      </w:r>
      <w:r w:rsidR="694CD787" w:rsidRPr="3BFCAE6E">
        <w:rPr>
          <w:rFonts w:ascii="Times New Roman" w:hAnsi="Times New Roman"/>
          <w:sz w:val="24"/>
        </w:rPr>
        <w:t xml:space="preserve"> tähenduses Eesti geenivaramu geenidoonor.</w:t>
      </w:r>
    </w:p>
    <w:p w14:paraId="638082EB" w14:textId="443574EA" w:rsidR="3BFCAE6E" w:rsidRDefault="3BFCAE6E" w:rsidP="0016210D">
      <w:pPr>
        <w:rPr>
          <w:rFonts w:ascii="Times New Roman" w:hAnsi="Times New Roman"/>
          <w:sz w:val="24"/>
        </w:rPr>
      </w:pPr>
    </w:p>
    <w:p w14:paraId="15802CCE" w14:textId="04917D85" w:rsidR="0045441E" w:rsidRPr="0045441E" w:rsidRDefault="16009437" w:rsidP="0016210D">
      <w:pPr>
        <w:rPr>
          <w:rFonts w:ascii="Times New Roman" w:hAnsi="Times New Roman"/>
          <w:sz w:val="24"/>
        </w:rPr>
      </w:pPr>
      <w:r w:rsidRPr="008D17D1">
        <w:rPr>
          <w:rFonts w:ascii="Times New Roman" w:hAnsi="Times New Roman"/>
          <w:b/>
          <w:bCs/>
          <w:sz w:val="24"/>
        </w:rPr>
        <w:t>Eelnõu</w:t>
      </w:r>
      <w:r w:rsidRPr="75CF7F17">
        <w:rPr>
          <w:rFonts w:ascii="Times New Roman" w:hAnsi="Times New Roman"/>
          <w:b/>
          <w:bCs/>
          <w:sz w:val="24"/>
        </w:rPr>
        <w:t xml:space="preserve"> </w:t>
      </w:r>
      <w:r w:rsidR="00296E37">
        <w:rPr>
          <w:rFonts w:ascii="Times New Roman" w:hAnsi="Times New Roman"/>
          <w:b/>
          <w:bCs/>
          <w:sz w:val="24"/>
        </w:rPr>
        <w:t>§</w:t>
      </w:r>
      <w:r w:rsidRPr="75CF7F17">
        <w:rPr>
          <w:rFonts w:ascii="Times New Roman" w:hAnsi="Times New Roman"/>
          <w:b/>
          <w:bCs/>
          <w:sz w:val="24"/>
        </w:rPr>
        <w:t xml:space="preserve"> 2 punktis </w:t>
      </w:r>
      <w:r w:rsidR="37300BB8" w:rsidRPr="75CF7F17">
        <w:rPr>
          <w:rFonts w:ascii="Times New Roman" w:hAnsi="Times New Roman"/>
          <w:b/>
          <w:bCs/>
          <w:sz w:val="24"/>
        </w:rPr>
        <w:t>4</w:t>
      </w:r>
      <w:r w:rsidR="37300BB8" w:rsidRPr="75CF7F17">
        <w:rPr>
          <w:rFonts w:ascii="Times New Roman" w:hAnsi="Times New Roman"/>
          <w:sz w:val="24"/>
        </w:rPr>
        <w:t xml:space="preserve"> </w:t>
      </w:r>
      <w:r w:rsidR="004716CD">
        <w:rPr>
          <w:rFonts w:ascii="Times New Roman" w:hAnsi="Times New Roman"/>
          <w:sz w:val="24"/>
        </w:rPr>
        <w:t xml:space="preserve">esitatakse </w:t>
      </w:r>
      <w:r w:rsidR="00226C3A">
        <w:rPr>
          <w:rFonts w:ascii="Times New Roman" w:hAnsi="Times New Roman"/>
          <w:sz w:val="24"/>
        </w:rPr>
        <w:t>mõiste</w:t>
      </w:r>
      <w:r w:rsidR="00296E37" w:rsidRPr="75CF7F17">
        <w:rPr>
          <w:rFonts w:ascii="Times New Roman" w:hAnsi="Times New Roman"/>
          <w:sz w:val="24"/>
        </w:rPr>
        <w:t xml:space="preserve"> </w:t>
      </w:r>
      <w:r w:rsidR="00296E37">
        <w:rPr>
          <w:rFonts w:ascii="Times New Roman" w:hAnsi="Times New Roman"/>
          <w:sz w:val="24"/>
        </w:rPr>
        <w:t>„</w:t>
      </w:r>
      <w:r w:rsidR="371A5D99" w:rsidRPr="75CF7F17">
        <w:rPr>
          <w:rFonts w:ascii="Times New Roman" w:hAnsi="Times New Roman"/>
          <w:sz w:val="24"/>
        </w:rPr>
        <w:t>terviseandmed</w:t>
      </w:r>
      <w:r w:rsidR="00296E37">
        <w:rPr>
          <w:rFonts w:ascii="Times New Roman" w:hAnsi="Times New Roman"/>
          <w:sz w:val="24"/>
        </w:rPr>
        <w:t>“</w:t>
      </w:r>
      <w:r w:rsidR="371A5D99" w:rsidRPr="75CF7F17">
        <w:rPr>
          <w:rFonts w:ascii="Times New Roman" w:hAnsi="Times New Roman"/>
          <w:sz w:val="24"/>
        </w:rPr>
        <w:t xml:space="preserve"> </w:t>
      </w:r>
      <w:r w:rsidR="00984A74">
        <w:rPr>
          <w:rFonts w:ascii="Times New Roman" w:hAnsi="Times New Roman"/>
          <w:sz w:val="24"/>
        </w:rPr>
        <w:t xml:space="preserve">– </w:t>
      </w:r>
      <w:r w:rsidR="371A5D99" w:rsidRPr="75CF7F17">
        <w:rPr>
          <w:rFonts w:ascii="Times New Roman" w:hAnsi="Times New Roman"/>
          <w:sz w:val="24"/>
        </w:rPr>
        <w:t xml:space="preserve">Euroopa Parlamendi ja nõukogu määruse (EL) 2016/679 füüsiliste isikute kaitse kohta isikuandmete töötlemisel ja selliste andmete vaba liikumise ning direktiivi 95/46/EÜ kehtetuks tunnistamise kohta (isikuandmete kaitse </w:t>
      </w:r>
      <w:proofErr w:type="spellStart"/>
      <w:r w:rsidR="371A5D99" w:rsidRPr="75CF7F17">
        <w:rPr>
          <w:rFonts w:ascii="Times New Roman" w:hAnsi="Times New Roman"/>
          <w:sz w:val="24"/>
        </w:rPr>
        <w:t>üldmäärus</w:t>
      </w:r>
      <w:proofErr w:type="spellEnd"/>
      <w:r w:rsidR="371A5D99" w:rsidRPr="75CF7F17">
        <w:rPr>
          <w:rFonts w:ascii="Times New Roman" w:hAnsi="Times New Roman"/>
          <w:sz w:val="24"/>
        </w:rPr>
        <w:t xml:space="preserve">) </w:t>
      </w:r>
      <w:r w:rsidR="007D46F0" w:rsidRPr="007D46F0">
        <w:rPr>
          <w:rFonts w:ascii="Times New Roman" w:hAnsi="Times New Roman"/>
          <w:sz w:val="24"/>
        </w:rPr>
        <w:t>(ELT L 119, 04.05.2016, lk 1–88</w:t>
      </w:r>
      <w:r w:rsidR="007D46F0" w:rsidRPr="75CF7F17">
        <w:rPr>
          <w:rFonts w:ascii="Times New Roman" w:hAnsi="Times New Roman"/>
          <w:sz w:val="24"/>
        </w:rPr>
        <w:t xml:space="preserve">) </w:t>
      </w:r>
      <w:r w:rsidR="006E5089">
        <w:rPr>
          <w:rFonts w:ascii="Times New Roman" w:hAnsi="Times New Roman"/>
          <w:sz w:val="24"/>
        </w:rPr>
        <w:t>(</w:t>
      </w:r>
      <w:commentRangeStart w:id="28"/>
      <w:del w:id="29" w:author="Maria Sults - JUSTDIGI" w:date="2025-08-19T14:25:00Z" w16du:dateUtc="2025-08-19T11:25:00Z">
        <w:r w:rsidR="006E5089" w:rsidDel="007D12D7">
          <w:rPr>
            <w:rFonts w:ascii="Times New Roman" w:hAnsi="Times New Roman"/>
            <w:sz w:val="24"/>
          </w:rPr>
          <w:delText xml:space="preserve">edaspidi </w:delText>
        </w:r>
        <w:r w:rsidR="006E5089" w:rsidRPr="007047FA" w:rsidDel="007D12D7">
          <w:rPr>
            <w:rFonts w:ascii="Times New Roman" w:hAnsi="Times New Roman"/>
            <w:i/>
            <w:iCs/>
            <w:sz w:val="24"/>
          </w:rPr>
          <w:delText>määrus</w:delText>
        </w:r>
      </w:del>
      <w:r w:rsidR="006E5089" w:rsidRPr="007047FA">
        <w:rPr>
          <w:rFonts w:ascii="Times New Roman" w:hAnsi="Times New Roman"/>
          <w:i/>
          <w:iCs/>
          <w:sz w:val="24"/>
        </w:rPr>
        <w:t xml:space="preserve"> </w:t>
      </w:r>
      <w:ins w:id="30" w:author="Maria Sults - JUSTDIGI" w:date="2025-08-19T14:26:00Z" w16du:dateUtc="2025-08-19T11:26:00Z">
        <w:r w:rsidR="00784D25" w:rsidRPr="75CF7F17">
          <w:rPr>
            <w:rFonts w:ascii="Times New Roman" w:hAnsi="Times New Roman"/>
            <w:sz w:val="24"/>
          </w:rPr>
          <w:t xml:space="preserve">Euroopa Parlamendi ja nõukogu </w:t>
        </w:r>
        <w:r w:rsidR="00784D25">
          <w:rPr>
            <w:rFonts w:ascii="Times New Roman" w:hAnsi="Times New Roman"/>
            <w:sz w:val="24"/>
          </w:rPr>
          <w:t xml:space="preserve">määrus </w:t>
        </w:r>
      </w:ins>
      <w:r w:rsidR="006E5089" w:rsidRPr="00784D25">
        <w:rPr>
          <w:rFonts w:ascii="Times New Roman" w:hAnsi="Times New Roman"/>
          <w:sz w:val="24"/>
        </w:rPr>
        <w:t xml:space="preserve">(EL) </w:t>
      </w:r>
      <w:ins w:id="31" w:author="Maria Sults - JUSTDIGI" w:date="2025-08-19T14:26:00Z" w16du:dateUtc="2025-08-19T11:26:00Z">
        <w:r w:rsidR="00784D25" w:rsidRPr="00784D25">
          <w:rPr>
            <w:rFonts w:ascii="Times New Roman" w:hAnsi="Times New Roman"/>
            <w:sz w:val="24"/>
          </w:rPr>
          <w:t xml:space="preserve">nr </w:t>
        </w:r>
      </w:ins>
      <w:r w:rsidR="006E5089" w:rsidRPr="00784D25">
        <w:rPr>
          <w:rFonts w:ascii="Times New Roman" w:hAnsi="Times New Roman"/>
          <w:sz w:val="24"/>
        </w:rPr>
        <w:t>2016/679</w:t>
      </w:r>
      <w:commentRangeEnd w:id="28"/>
      <w:r w:rsidR="000E47A8">
        <w:rPr>
          <w:rStyle w:val="Kommentaariviide"/>
        </w:rPr>
        <w:commentReference w:id="28"/>
      </w:r>
      <w:r w:rsidR="006E5089">
        <w:rPr>
          <w:rFonts w:ascii="Times New Roman" w:hAnsi="Times New Roman"/>
          <w:sz w:val="24"/>
        </w:rPr>
        <w:t xml:space="preserve">) </w:t>
      </w:r>
      <w:r w:rsidR="371A5D99" w:rsidRPr="00731E04">
        <w:rPr>
          <w:rFonts w:ascii="Times New Roman" w:hAnsi="Times New Roman"/>
          <w:sz w:val="24"/>
        </w:rPr>
        <w:t>artikli 4 punktis 15 nimetatud andmed</w:t>
      </w:r>
      <w:r w:rsidR="0072129D" w:rsidRPr="00C318D2">
        <w:rPr>
          <w:rFonts w:ascii="Times New Roman" w:hAnsi="Times New Roman"/>
          <w:sz w:val="24"/>
        </w:rPr>
        <w:t>.</w:t>
      </w:r>
      <w:r w:rsidR="371A5D99" w:rsidRPr="75CF7F17">
        <w:rPr>
          <w:rFonts w:ascii="Times New Roman" w:hAnsi="Times New Roman"/>
          <w:sz w:val="24"/>
        </w:rPr>
        <w:t xml:space="preserve"> IKÜM</w:t>
      </w:r>
      <w:r w:rsidR="008D661F">
        <w:rPr>
          <w:rFonts w:ascii="Times New Roman" w:hAnsi="Times New Roman"/>
          <w:sz w:val="24"/>
        </w:rPr>
        <w:t>-i</w:t>
      </w:r>
      <w:r w:rsidR="371A5D99" w:rsidRPr="75CF7F17">
        <w:rPr>
          <w:rFonts w:ascii="Times New Roman" w:hAnsi="Times New Roman"/>
          <w:sz w:val="24"/>
        </w:rPr>
        <w:t xml:space="preserve"> mõiste võetakse kasutusele</w:t>
      </w:r>
      <w:r w:rsidR="008D661F">
        <w:rPr>
          <w:rFonts w:ascii="Times New Roman" w:hAnsi="Times New Roman"/>
          <w:sz w:val="24"/>
        </w:rPr>
        <w:t>,</w:t>
      </w:r>
      <w:r w:rsidR="001E3787">
        <w:rPr>
          <w:rFonts w:ascii="Times New Roman" w:hAnsi="Times New Roman"/>
          <w:sz w:val="24"/>
        </w:rPr>
        <w:t xml:space="preserve"> </w:t>
      </w:r>
      <w:r w:rsidR="008A4F8A">
        <w:rPr>
          <w:rFonts w:ascii="Times New Roman" w:hAnsi="Times New Roman"/>
          <w:sz w:val="24"/>
        </w:rPr>
        <w:t xml:space="preserve">kuna see aitab terminikasutust </w:t>
      </w:r>
      <w:r w:rsidR="002C28D9">
        <w:rPr>
          <w:rFonts w:ascii="Times New Roman" w:hAnsi="Times New Roman"/>
          <w:sz w:val="24"/>
        </w:rPr>
        <w:t xml:space="preserve">ühtlustada </w:t>
      </w:r>
      <w:r w:rsidR="004158B6">
        <w:rPr>
          <w:rFonts w:ascii="Times New Roman" w:hAnsi="Times New Roman"/>
          <w:sz w:val="24"/>
        </w:rPr>
        <w:t>ja</w:t>
      </w:r>
      <w:r w:rsidR="008A4F8A">
        <w:rPr>
          <w:rFonts w:ascii="Times New Roman" w:hAnsi="Times New Roman"/>
          <w:sz w:val="24"/>
        </w:rPr>
        <w:t xml:space="preserve"> aitab kaasa seaduses </w:t>
      </w:r>
      <w:r w:rsidR="004158B6">
        <w:rPr>
          <w:rFonts w:ascii="Times New Roman" w:hAnsi="Times New Roman"/>
          <w:sz w:val="24"/>
        </w:rPr>
        <w:t xml:space="preserve">sätestatud </w:t>
      </w:r>
      <w:r w:rsidR="008A4F8A">
        <w:rPr>
          <w:rFonts w:ascii="Times New Roman" w:hAnsi="Times New Roman"/>
          <w:sz w:val="24"/>
        </w:rPr>
        <w:t>termini ühetaolisele tõlgendamisele.</w:t>
      </w:r>
    </w:p>
    <w:p w14:paraId="57AC3F44" w14:textId="05755C2A" w:rsidR="0045441E" w:rsidRPr="0045441E" w:rsidRDefault="0045441E" w:rsidP="0016210D">
      <w:pPr>
        <w:rPr>
          <w:rFonts w:ascii="Times New Roman" w:hAnsi="Times New Roman"/>
          <w:sz w:val="24"/>
        </w:rPr>
      </w:pPr>
    </w:p>
    <w:p w14:paraId="090F0EBD" w14:textId="409F69BD" w:rsidR="0045441E" w:rsidRPr="0045441E" w:rsidRDefault="136F1A49" w:rsidP="4F8A9DAA">
      <w:pPr>
        <w:rPr>
          <w:rFonts w:ascii="Times New Roman" w:hAnsi="Times New Roman"/>
          <w:sz w:val="24"/>
        </w:rPr>
      </w:pPr>
      <w:r w:rsidRPr="4F8A9DAA">
        <w:rPr>
          <w:rFonts w:ascii="Times New Roman" w:hAnsi="Times New Roman"/>
          <w:b/>
          <w:bCs/>
          <w:sz w:val="24"/>
        </w:rPr>
        <w:t xml:space="preserve">Eelnõu </w:t>
      </w:r>
      <w:r w:rsidR="5DDF996F" w:rsidRPr="4F8A9DAA">
        <w:rPr>
          <w:rFonts w:ascii="Times New Roman" w:hAnsi="Times New Roman"/>
          <w:b/>
          <w:bCs/>
          <w:sz w:val="24"/>
        </w:rPr>
        <w:t>§</w:t>
      </w:r>
      <w:r w:rsidRPr="4F8A9DAA">
        <w:rPr>
          <w:rFonts w:ascii="Times New Roman" w:hAnsi="Times New Roman"/>
          <w:b/>
          <w:bCs/>
          <w:sz w:val="24"/>
        </w:rPr>
        <w:t xml:space="preserve"> 2 punktis 5</w:t>
      </w:r>
      <w:r w:rsidRPr="4F8A9DAA">
        <w:rPr>
          <w:rFonts w:ascii="Times New Roman" w:hAnsi="Times New Roman"/>
          <w:sz w:val="24"/>
        </w:rPr>
        <w:t xml:space="preserve"> </w:t>
      </w:r>
      <w:r w:rsidR="61FFDB73" w:rsidRPr="4F8A9DAA">
        <w:rPr>
          <w:rFonts w:ascii="Times New Roman" w:hAnsi="Times New Roman"/>
          <w:sz w:val="24"/>
        </w:rPr>
        <w:t xml:space="preserve">esitatakse </w:t>
      </w:r>
      <w:r w:rsidR="3D676E24" w:rsidRPr="4F8A9DAA">
        <w:rPr>
          <w:rFonts w:ascii="Times New Roman" w:hAnsi="Times New Roman"/>
          <w:sz w:val="24"/>
        </w:rPr>
        <w:t>mõiste</w:t>
      </w:r>
      <w:r w:rsidR="61FFDB73" w:rsidRPr="4F8A9DAA">
        <w:rPr>
          <w:rFonts w:ascii="Times New Roman" w:hAnsi="Times New Roman"/>
          <w:sz w:val="24"/>
        </w:rPr>
        <w:t xml:space="preserve"> </w:t>
      </w:r>
      <w:r w:rsidR="399FFAEB" w:rsidRPr="4F8A9DAA">
        <w:rPr>
          <w:rFonts w:ascii="Times New Roman" w:hAnsi="Times New Roman"/>
          <w:sz w:val="24"/>
        </w:rPr>
        <w:t>„</w:t>
      </w:r>
      <w:r w:rsidR="6E81400F" w:rsidRPr="4F8A9DAA">
        <w:rPr>
          <w:rFonts w:ascii="Times New Roman" w:hAnsi="Times New Roman"/>
          <w:sz w:val="24"/>
        </w:rPr>
        <w:t>geneetilised andmed</w:t>
      </w:r>
      <w:r w:rsidR="399FFAEB" w:rsidRPr="4F8A9DAA">
        <w:rPr>
          <w:rFonts w:ascii="Times New Roman" w:hAnsi="Times New Roman"/>
          <w:sz w:val="24"/>
        </w:rPr>
        <w:t>“</w:t>
      </w:r>
      <w:r w:rsidR="6E81400F" w:rsidRPr="4F8A9DAA">
        <w:rPr>
          <w:rFonts w:ascii="Times New Roman" w:hAnsi="Times New Roman"/>
          <w:sz w:val="24"/>
        </w:rPr>
        <w:t xml:space="preserve"> –  määruse (EL) 2016/679 artikli 4 punktis 13 nimetatud </w:t>
      </w:r>
      <w:r w:rsidR="1572B65C" w:rsidRPr="4F8A9DAA">
        <w:rPr>
          <w:rFonts w:ascii="Times New Roman" w:hAnsi="Times New Roman"/>
          <w:sz w:val="24"/>
        </w:rPr>
        <w:t>andmed.</w:t>
      </w:r>
      <w:r w:rsidR="625258B9" w:rsidRPr="4F8A9DAA">
        <w:rPr>
          <w:rFonts w:ascii="Times New Roman" w:hAnsi="Times New Roman"/>
          <w:sz w:val="24"/>
        </w:rPr>
        <w:t xml:space="preserve"> V</w:t>
      </w:r>
      <w:r w:rsidR="5A3C65CD" w:rsidRPr="4F8A9DAA">
        <w:rPr>
          <w:rFonts w:ascii="Times New Roman" w:hAnsi="Times New Roman"/>
          <w:sz w:val="24"/>
        </w:rPr>
        <w:t xml:space="preserve">õetakse </w:t>
      </w:r>
      <w:r w:rsidR="33FC722A" w:rsidRPr="4F8A9DAA">
        <w:rPr>
          <w:rFonts w:ascii="Times New Roman" w:hAnsi="Times New Roman"/>
          <w:sz w:val="24"/>
        </w:rPr>
        <w:t xml:space="preserve">õigusselguse huvides </w:t>
      </w:r>
      <w:r w:rsidR="5A3C65CD" w:rsidRPr="4F8A9DAA">
        <w:rPr>
          <w:rFonts w:ascii="Times New Roman" w:hAnsi="Times New Roman"/>
          <w:sz w:val="24"/>
        </w:rPr>
        <w:t>kasutusele</w:t>
      </w:r>
      <w:r w:rsidR="708B6117" w:rsidRPr="4F8A9DAA">
        <w:rPr>
          <w:rFonts w:ascii="Times New Roman" w:hAnsi="Times New Roman"/>
          <w:sz w:val="24"/>
        </w:rPr>
        <w:t xml:space="preserve"> IKÜM</w:t>
      </w:r>
      <w:r w:rsidR="625258B9" w:rsidRPr="4F8A9DAA">
        <w:rPr>
          <w:rFonts w:ascii="Times New Roman" w:hAnsi="Times New Roman"/>
          <w:sz w:val="24"/>
        </w:rPr>
        <w:t>-i</w:t>
      </w:r>
      <w:r w:rsidR="708B6117" w:rsidRPr="4F8A9DAA">
        <w:rPr>
          <w:rFonts w:ascii="Times New Roman" w:hAnsi="Times New Roman"/>
          <w:sz w:val="24"/>
        </w:rPr>
        <w:t xml:space="preserve"> mõiste</w:t>
      </w:r>
      <w:r w:rsidR="6D076226" w:rsidRPr="4F8A9DAA">
        <w:rPr>
          <w:rFonts w:ascii="Times New Roman" w:hAnsi="Times New Roman"/>
          <w:sz w:val="24"/>
        </w:rPr>
        <w:t xml:space="preserve">, mis </w:t>
      </w:r>
      <w:r w:rsidR="60343B9A" w:rsidRPr="4F8A9DAA">
        <w:rPr>
          <w:rFonts w:ascii="Times New Roman" w:hAnsi="Times New Roman"/>
          <w:sz w:val="24"/>
        </w:rPr>
        <w:t>asendab</w:t>
      </w:r>
      <w:r w:rsidR="2834F232" w:rsidRPr="4F8A9DAA">
        <w:rPr>
          <w:rFonts w:ascii="Times New Roman" w:hAnsi="Times New Roman"/>
          <w:sz w:val="24"/>
        </w:rPr>
        <w:t xml:space="preserve"> korrektselt </w:t>
      </w:r>
      <w:r w:rsidR="6D076226" w:rsidRPr="4F8A9DAA">
        <w:rPr>
          <w:rFonts w:ascii="Times New Roman" w:hAnsi="Times New Roman"/>
          <w:sz w:val="24"/>
        </w:rPr>
        <w:t xml:space="preserve">varasemalt kasutatud </w:t>
      </w:r>
      <w:r w:rsidR="0DF8709B" w:rsidRPr="4F8A9DAA">
        <w:rPr>
          <w:rFonts w:ascii="Times New Roman" w:hAnsi="Times New Roman"/>
          <w:sz w:val="24"/>
        </w:rPr>
        <w:t>mõisteid “geenikaart”, “DNA kirjeldus”</w:t>
      </w:r>
      <w:r w:rsidR="2B768E1A" w:rsidRPr="4F8A9DAA">
        <w:rPr>
          <w:rFonts w:ascii="Times New Roman" w:hAnsi="Times New Roman"/>
          <w:sz w:val="24"/>
        </w:rPr>
        <w:t xml:space="preserve"> ja “geeniandmed”</w:t>
      </w:r>
      <w:r w:rsidR="5A3C65CD" w:rsidRPr="4F8A9DAA">
        <w:rPr>
          <w:rFonts w:ascii="Times New Roman" w:hAnsi="Times New Roman"/>
          <w:sz w:val="24"/>
        </w:rPr>
        <w:t>.</w:t>
      </w:r>
    </w:p>
    <w:p w14:paraId="6DECFE99" w14:textId="77777777" w:rsidR="00963504" w:rsidRDefault="00963504" w:rsidP="0016210D">
      <w:pPr>
        <w:rPr>
          <w:rFonts w:ascii="Times New Roman" w:hAnsi="Times New Roman"/>
          <w:sz w:val="24"/>
        </w:rPr>
      </w:pPr>
    </w:p>
    <w:p w14:paraId="21B517DE" w14:textId="08962458" w:rsidR="0045441E" w:rsidRPr="0045441E" w:rsidRDefault="64705CFA" w:rsidP="4F8A9DAA">
      <w:pPr>
        <w:rPr>
          <w:rFonts w:ascii="Times New Roman" w:hAnsi="Times New Roman"/>
          <w:sz w:val="24"/>
        </w:rPr>
      </w:pPr>
      <w:r w:rsidRPr="4F8A9DAA">
        <w:rPr>
          <w:rFonts w:ascii="Times New Roman" w:hAnsi="Times New Roman"/>
          <w:b/>
          <w:bCs/>
          <w:sz w:val="24"/>
        </w:rPr>
        <w:t xml:space="preserve">Eelnõu </w:t>
      </w:r>
      <w:r w:rsidR="625258B9" w:rsidRPr="4F8A9DAA">
        <w:rPr>
          <w:rFonts w:ascii="Times New Roman" w:hAnsi="Times New Roman"/>
          <w:b/>
          <w:bCs/>
          <w:sz w:val="24"/>
        </w:rPr>
        <w:t>§</w:t>
      </w:r>
      <w:r w:rsidRPr="4F8A9DAA">
        <w:rPr>
          <w:rFonts w:ascii="Times New Roman" w:hAnsi="Times New Roman"/>
          <w:b/>
          <w:bCs/>
          <w:sz w:val="24"/>
        </w:rPr>
        <w:t xml:space="preserve"> 2 punktis </w:t>
      </w:r>
      <w:r w:rsidR="57DEF9C8" w:rsidRPr="4F8A9DAA">
        <w:rPr>
          <w:rFonts w:ascii="Times New Roman" w:hAnsi="Times New Roman"/>
          <w:b/>
          <w:bCs/>
          <w:sz w:val="24"/>
        </w:rPr>
        <w:t>6</w:t>
      </w:r>
      <w:r w:rsidR="77C0DD42" w:rsidRPr="4F8A9DAA">
        <w:rPr>
          <w:rFonts w:ascii="Times New Roman" w:hAnsi="Times New Roman"/>
          <w:sz w:val="24"/>
        </w:rPr>
        <w:t xml:space="preserve"> </w:t>
      </w:r>
      <w:r w:rsidR="625258B9" w:rsidRPr="4F8A9DAA">
        <w:rPr>
          <w:rFonts w:ascii="Times New Roman" w:hAnsi="Times New Roman"/>
          <w:sz w:val="24"/>
        </w:rPr>
        <w:t xml:space="preserve">esitatakse </w:t>
      </w:r>
      <w:r w:rsidR="7B799CF3" w:rsidRPr="4F8A9DAA">
        <w:rPr>
          <w:rFonts w:ascii="Times New Roman" w:hAnsi="Times New Roman"/>
          <w:sz w:val="24"/>
        </w:rPr>
        <w:t>mõiste</w:t>
      </w:r>
      <w:r w:rsidR="625258B9" w:rsidRPr="4F8A9DAA">
        <w:rPr>
          <w:rFonts w:ascii="Times New Roman" w:hAnsi="Times New Roman"/>
          <w:sz w:val="24"/>
        </w:rPr>
        <w:t xml:space="preserve"> </w:t>
      </w:r>
      <w:r w:rsidRPr="4F8A9DAA">
        <w:rPr>
          <w:rFonts w:ascii="Times New Roman" w:hAnsi="Times New Roman"/>
          <w:sz w:val="24"/>
        </w:rPr>
        <w:t>„</w:t>
      </w:r>
      <w:r w:rsidR="77C0DD42" w:rsidRPr="4F8A9DAA">
        <w:rPr>
          <w:rFonts w:ascii="Times New Roman" w:hAnsi="Times New Roman"/>
          <w:sz w:val="24"/>
        </w:rPr>
        <w:t>sugupuu</w:t>
      </w:r>
      <w:r w:rsidRPr="4F8A9DAA">
        <w:rPr>
          <w:rFonts w:ascii="Times New Roman" w:hAnsi="Times New Roman"/>
          <w:sz w:val="24"/>
        </w:rPr>
        <w:t>“</w:t>
      </w:r>
      <w:r w:rsidR="77C0DD42" w:rsidRPr="4F8A9DAA">
        <w:rPr>
          <w:rFonts w:ascii="Times New Roman" w:hAnsi="Times New Roman"/>
          <w:sz w:val="24"/>
        </w:rPr>
        <w:t xml:space="preserve"> – </w:t>
      </w:r>
      <w:r w:rsidR="6CF3566C" w:rsidRPr="4F8A9DAA">
        <w:rPr>
          <w:rFonts w:ascii="Times New Roman" w:hAnsi="Times New Roman"/>
          <w:sz w:val="24"/>
        </w:rPr>
        <w:t xml:space="preserve">Eesti </w:t>
      </w:r>
      <w:r w:rsidR="77C0DD42" w:rsidRPr="4F8A9DAA">
        <w:rPr>
          <w:rFonts w:ascii="Times New Roman" w:hAnsi="Times New Roman"/>
          <w:sz w:val="24"/>
        </w:rPr>
        <w:t>geenivaramus olev teave geenidoonori bioloogiliste sugulaste nime, sünniaja ja suguluse kohta</w:t>
      </w:r>
      <w:r w:rsidR="7682A831" w:rsidRPr="4F8A9DAA">
        <w:rPr>
          <w:rFonts w:ascii="Times New Roman" w:hAnsi="Times New Roman"/>
          <w:sz w:val="24"/>
        </w:rPr>
        <w:t>. M</w:t>
      </w:r>
      <w:r w:rsidR="2C4F2ACF" w:rsidRPr="4F8A9DAA">
        <w:rPr>
          <w:rFonts w:ascii="Times New Roman" w:hAnsi="Times New Roman"/>
          <w:sz w:val="24"/>
        </w:rPr>
        <w:t>õiste sõnastust täpsustakse läbivalt</w:t>
      </w:r>
      <w:r w:rsidR="716F3752" w:rsidRPr="4F8A9DAA">
        <w:rPr>
          <w:rFonts w:ascii="Times New Roman" w:hAnsi="Times New Roman"/>
          <w:sz w:val="24"/>
        </w:rPr>
        <w:t xml:space="preserve"> ning</w:t>
      </w:r>
      <w:r w:rsidR="2C4F2ACF" w:rsidRPr="4F8A9DAA">
        <w:rPr>
          <w:rFonts w:ascii="Times New Roman" w:hAnsi="Times New Roman"/>
          <w:sz w:val="24"/>
        </w:rPr>
        <w:t xml:space="preserve"> geenivaramu </w:t>
      </w:r>
      <w:r w:rsidR="19CA3A81" w:rsidRPr="4F8A9DAA">
        <w:rPr>
          <w:rFonts w:ascii="Times New Roman" w:hAnsi="Times New Roman"/>
          <w:sz w:val="24"/>
        </w:rPr>
        <w:t>kohta</w:t>
      </w:r>
      <w:r w:rsidR="716F3752" w:rsidRPr="4F8A9DAA">
        <w:rPr>
          <w:rFonts w:ascii="Times New Roman" w:hAnsi="Times New Roman"/>
          <w:sz w:val="24"/>
        </w:rPr>
        <w:t xml:space="preserve"> kasutatakse</w:t>
      </w:r>
      <w:r w:rsidR="01D7ED87" w:rsidRPr="4F8A9DAA">
        <w:rPr>
          <w:rFonts w:ascii="Times New Roman" w:hAnsi="Times New Roman"/>
          <w:sz w:val="24"/>
        </w:rPr>
        <w:t xml:space="preserve"> </w:t>
      </w:r>
      <w:r w:rsidR="59D2CEC2" w:rsidRPr="4F8A9DAA">
        <w:rPr>
          <w:rFonts w:ascii="Times New Roman" w:hAnsi="Times New Roman"/>
          <w:sz w:val="24"/>
        </w:rPr>
        <w:t>siin</w:t>
      </w:r>
      <w:r w:rsidR="01D7ED87" w:rsidRPr="4F8A9DAA">
        <w:rPr>
          <w:rFonts w:ascii="Times New Roman" w:hAnsi="Times New Roman"/>
          <w:sz w:val="24"/>
        </w:rPr>
        <w:t xml:space="preserve"> selguse huvides</w:t>
      </w:r>
      <w:r w:rsidR="2C4F2ACF" w:rsidRPr="4F8A9DAA">
        <w:rPr>
          <w:rFonts w:ascii="Times New Roman" w:hAnsi="Times New Roman"/>
          <w:sz w:val="24"/>
        </w:rPr>
        <w:t xml:space="preserve"> määratlust </w:t>
      </w:r>
      <w:r w:rsidR="64A4ACEF" w:rsidRPr="4F8A9DAA">
        <w:rPr>
          <w:rFonts w:ascii="Times New Roman" w:hAnsi="Times New Roman"/>
          <w:sz w:val="24"/>
        </w:rPr>
        <w:t>„</w:t>
      </w:r>
      <w:r w:rsidR="2C4F2ACF" w:rsidRPr="4F8A9DAA">
        <w:rPr>
          <w:rFonts w:ascii="Times New Roman" w:hAnsi="Times New Roman"/>
          <w:sz w:val="24"/>
        </w:rPr>
        <w:t>Eesti geenivaramu</w:t>
      </w:r>
      <w:r w:rsidR="64A4ACEF" w:rsidRPr="4F8A9DAA">
        <w:rPr>
          <w:rFonts w:ascii="Times New Roman" w:hAnsi="Times New Roman"/>
          <w:sz w:val="24"/>
        </w:rPr>
        <w:t>“</w:t>
      </w:r>
      <w:r w:rsidR="30ECC228" w:rsidRPr="4F8A9DAA">
        <w:rPr>
          <w:rFonts w:ascii="Times New Roman" w:hAnsi="Times New Roman"/>
          <w:sz w:val="24"/>
        </w:rPr>
        <w:t>, mis tähendab, et IGUS-i</w:t>
      </w:r>
      <w:r w:rsidR="2C4F2ACF" w:rsidRPr="4F8A9DAA">
        <w:rPr>
          <w:rFonts w:ascii="Times New Roman" w:hAnsi="Times New Roman"/>
          <w:sz w:val="24"/>
        </w:rPr>
        <w:t xml:space="preserve"> tähenduses käsit</w:t>
      </w:r>
      <w:r w:rsidR="4A77E136" w:rsidRPr="4F8A9DAA">
        <w:rPr>
          <w:rFonts w:ascii="Times New Roman" w:hAnsi="Times New Roman"/>
          <w:sz w:val="24"/>
        </w:rPr>
        <w:t>atakse</w:t>
      </w:r>
      <w:r w:rsidR="2C4F2ACF" w:rsidRPr="4F8A9DAA">
        <w:rPr>
          <w:rFonts w:ascii="Times New Roman" w:hAnsi="Times New Roman"/>
          <w:sz w:val="24"/>
        </w:rPr>
        <w:t xml:space="preserve"> selle mõiste all Eesti riikliku andmekogu Eesti </w:t>
      </w:r>
      <w:r w:rsidR="4A77E136" w:rsidRPr="4F8A9DAA">
        <w:rPr>
          <w:rFonts w:ascii="Times New Roman" w:hAnsi="Times New Roman"/>
          <w:sz w:val="24"/>
        </w:rPr>
        <w:t>g</w:t>
      </w:r>
      <w:r w:rsidR="2C4F2ACF" w:rsidRPr="4F8A9DAA">
        <w:rPr>
          <w:rFonts w:ascii="Times New Roman" w:hAnsi="Times New Roman"/>
          <w:sz w:val="24"/>
        </w:rPr>
        <w:t>eeniva</w:t>
      </w:r>
      <w:r w:rsidR="4503BF92" w:rsidRPr="4F8A9DAA">
        <w:rPr>
          <w:rFonts w:ascii="Times New Roman" w:hAnsi="Times New Roman"/>
          <w:sz w:val="24"/>
        </w:rPr>
        <w:t>ramuga seonduvat.</w:t>
      </w:r>
    </w:p>
    <w:p w14:paraId="37BDD5CA" w14:textId="77777777" w:rsidR="00296B2F" w:rsidRDefault="00296B2F" w:rsidP="0016210D">
      <w:pPr>
        <w:rPr>
          <w:rFonts w:ascii="Times New Roman" w:hAnsi="Times New Roman"/>
          <w:sz w:val="24"/>
        </w:rPr>
      </w:pPr>
    </w:p>
    <w:p w14:paraId="48035330" w14:textId="5E43C814" w:rsidR="03A1ABFE" w:rsidRDefault="17216336" w:rsidP="0016210D">
      <w:pPr>
        <w:rPr>
          <w:rFonts w:ascii="Times New Roman" w:hAnsi="Times New Roman"/>
          <w:sz w:val="24"/>
        </w:rPr>
      </w:pPr>
      <w:r w:rsidRPr="75CF7F17">
        <w:rPr>
          <w:rFonts w:ascii="Times New Roman" w:hAnsi="Times New Roman"/>
          <w:b/>
          <w:bCs/>
          <w:sz w:val="24"/>
        </w:rPr>
        <w:t xml:space="preserve">Eelnõu </w:t>
      </w:r>
      <w:r w:rsidR="00227B49">
        <w:rPr>
          <w:rFonts w:ascii="Times New Roman" w:hAnsi="Times New Roman"/>
          <w:b/>
          <w:bCs/>
          <w:sz w:val="24"/>
        </w:rPr>
        <w:t>§</w:t>
      </w:r>
      <w:r w:rsidRPr="75CF7F17">
        <w:rPr>
          <w:rFonts w:ascii="Times New Roman" w:hAnsi="Times New Roman"/>
          <w:b/>
          <w:bCs/>
          <w:sz w:val="24"/>
        </w:rPr>
        <w:t xml:space="preserve"> 2 punktis 7</w:t>
      </w:r>
      <w:r w:rsidRPr="75CF7F17">
        <w:rPr>
          <w:rFonts w:ascii="Times New Roman" w:hAnsi="Times New Roman"/>
          <w:sz w:val="24"/>
        </w:rPr>
        <w:t xml:space="preserve"> </w:t>
      </w:r>
      <w:r w:rsidR="00227B49">
        <w:rPr>
          <w:rFonts w:ascii="Times New Roman" w:hAnsi="Times New Roman"/>
          <w:sz w:val="24"/>
        </w:rPr>
        <w:t xml:space="preserve">esitatakse mõiste </w:t>
      </w:r>
      <w:r w:rsidR="00227B49" w:rsidRPr="3BFCAE6E">
        <w:rPr>
          <w:rFonts w:ascii="Times New Roman" w:hAnsi="Times New Roman"/>
          <w:sz w:val="24"/>
        </w:rPr>
        <w:t>„</w:t>
      </w:r>
      <w:r w:rsidRPr="75CF7F17">
        <w:rPr>
          <w:rFonts w:ascii="Times New Roman" w:hAnsi="Times New Roman"/>
          <w:sz w:val="24"/>
        </w:rPr>
        <w:t>teadusuuring</w:t>
      </w:r>
      <w:r w:rsidR="00227B49">
        <w:rPr>
          <w:rFonts w:ascii="Times New Roman" w:hAnsi="Times New Roman"/>
          <w:sz w:val="24"/>
        </w:rPr>
        <w:t>“</w:t>
      </w:r>
      <w:r w:rsidRPr="75CF7F17">
        <w:rPr>
          <w:rFonts w:ascii="Times New Roman" w:hAnsi="Times New Roman"/>
          <w:sz w:val="24"/>
        </w:rPr>
        <w:t xml:space="preserve"> – teaduslik uurimine, mis on </w:t>
      </w:r>
      <w:r w:rsidR="00EF2765">
        <w:rPr>
          <w:rFonts w:ascii="Times New Roman" w:hAnsi="Times New Roman"/>
          <w:sz w:val="24"/>
        </w:rPr>
        <w:t>tehtud</w:t>
      </w:r>
      <w:r w:rsidRPr="75CF7F17">
        <w:rPr>
          <w:rFonts w:ascii="Times New Roman" w:hAnsi="Times New Roman"/>
          <w:sz w:val="24"/>
        </w:rPr>
        <w:t xml:space="preserve"> teadus-</w:t>
      </w:r>
      <w:r w:rsidR="002F2F93">
        <w:rPr>
          <w:rFonts w:ascii="Times New Roman" w:hAnsi="Times New Roman"/>
          <w:sz w:val="24"/>
        </w:rPr>
        <w:t xml:space="preserve"> ja </w:t>
      </w:r>
      <w:r w:rsidRPr="75CF7F17">
        <w:rPr>
          <w:rFonts w:ascii="Times New Roman" w:hAnsi="Times New Roman"/>
          <w:sz w:val="24"/>
        </w:rPr>
        <w:t xml:space="preserve">arendustegevuse, </w:t>
      </w:r>
      <w:proofErr w:type="spellStart"/>
      <w:r w:rsidRPr="75CF7F17">
        <w:rPr>
          <w:rFonts w:ascii="Times New Roman" w:hAnsi="Times New Roman"/>
          <w:sz w:val="24"/>
        </w:rPr>
        <w:t>inimgeeniuuringu</w:t>
      </w:r>
      <w:proofErr w:type="spellEnd"/>
      <w:r w:rsidRPr="75CF7F17">
        <w:rPr>
          <w:rFonts w:ascii="Times New Roman" w:hAnsi="Times New Roman"/>
          <w:sz w:val="24"/>
        </w:rPr>
        <w:t>, innovatsiooni või poliitika kujundamise eesmärgil</w:t>
      </w:r>
      <w:r w:rsidR="00D87193">
        <w:rPr>
          <w:rFonts w:ascii="Times New Roman" w:hAnsi="Times New Roman"/>
          <w:sz w:val="24"/>
        </w:rPr>
        <w:t>.</w:t>
      </w:r>
      <w:r w:rsidR="00BA2F13">
        <w:rPr>
          <w:rFonts w:ascii="Times New Roman" w:hAnsi="Times New Roman"/>
          <w:sz w:val="24"/>
        </w:rPr>
        <w:t xml:space="preserve"> Mõiste loomisel on lähtutud erinevate seaduste </w:t>
      </w:r>
      <w:proofErr w:type="spellStart"/>
      <w:r w:rsidR="00BA2F13">
        <w:rPr>
          <w:rFonts w:ascii="Times New Roman" w:hAnsi="Times New Roman"/>
          <w:sz w:val="24"/>
        </w:rPr>
        <w:t>mõistestes</w:t>
      </w:r>
      <w:proofErr w:type="spellEnd"/>
      <w:r w:rsidR="00BA2F13">
        <w:rPr>
          <w:rFonts w:ascii="Times New Roman" w:hAnsi="Times New Roman"/>
          <w:sz w:val="24"/>
        </w:rPr>
        <w:t xml:space="preserve"> – kavandatav TAIKS, IKS ning IGUS ise, lähtudes kattuvusest ja tagades mõiste võimalikult laia tõlgenduse, et see sobituks eelviidatud seadustega.</w:t>
      </w:r>
    </w:p>
    <w:p w14:paraId="709A6EDC" w14:textId="5A5A5E9C" w:rsidR="3BFCAE6E" w:rsidRDefault="3BFCAE6E" w:rsidP="4F8A9DAA">
      <w:pPr>
        <w:rPr>
          <w:rFonts w:ascii="Times New Roman" w:hAnsi="Times New Roman"/>
          <w:sz w:val="24"/>
        </w:rPr>
      </w:pPr>
    </w:p>
    <w:p w14:paraId="05C483B3" w14:textId="6EE4A7B4" w:rsidR="47D02043" w:rsidRDefault="10CFA189" w:rsidP="25373572">
      <w:pPr>
        <w:rPr>
          <w:rFonts w:ascii="Times New Roman" w:hAnsi="Times New Roman"/>
          <w:sz w:val="24"/>
        </w:rPr>
      </w:pPr>
      <w:r w:rsidRPr="4F8A9DAA">
        <w:rPr>
          <w:rFonts w:ascii="Times New Roman" w:hAnsi="Times New Roman"/>
          <w:sz w:val="24"/>
        </w:rPr>
        <w:t>Mõiste arengus võib näha erinevaid teadusuuringu liike.</w:t>
      </w:r>
      <w:r w:rsidR="00BA2F13" w:rsidRPr="4F8A9DAA">
        <w:rPr>
          <w:rFonts w:ascii="Times New Roman" w:hAnsi="Times New Roman"/>
          <w:sz w:val="24"/>
        </w:rPr>
        <w:t xml:space="preserve"> Näiteks on </w:t>
      </w:r>
      <w:r w:rsidR="7AAFEDE1" w:rsidRPr="4F8A9DAA">
        <w:rPr>
          <w:rFonts w:ascii="Times New Roman" w:hAnsi="Times New Roman"/>
          <w:sz w:val="24"/>
        </w:rPr>
        <w:t>K. Pormeister</w:t>
      </w:r>
      <w:r w:rsidR="47D02043" w:rsidRPr="4F8A9DAA">
        <w:rPr>
          <w:rStyle w:val="Allmrkuseviide"/>
          <w:rFonts w:ascii="Times New Roman" w:hAnsi="Times New Roman"/>
          <w:sz w:val="24"/>
        </w:rPr>
        <w:footnoteReference w:id="31"/>
      </w:r>
      <w:r w:rsidR="7AAFEDE1" w:rsidRPr="4F8A9DAA">
        <w:rPr>
          <w:rFonts w:ascii="Times New Roman" w:hAnsi="Times New Roman"/>
          <w:sz w:val="24"/>
        </w:rPr>
        <w:t xml:space="preserve"> </w:t>
      </w:r>
      <w:proofErr w:type="spellStart"/>
      <w:r w:rsidR="7AAFEDE1" w:rsidRPr="4F8A9DAA">
        <w:rPr>
          <w:rFonts w:ascii="Times New Roman" w:hAnsi="Times New Roman"/>
          <w:sz w:val="24"/>
        </w:rPr>
        <w:t>inimuuringu</w:t>
      </w:r>
      <w:proofErr w:type="spellEnd"/>
      <w:r w:rsidR="7AAFEDE1" w:rsidRPr="4F8A9DAA">
        <w:rPr>
          <w:rFonts w:ascii="Times New Roman" w:hAnsi="Times New Roman"/>
          <w:sz w:val="24"/>
        </w:rPr>
        <w:t xml:space="preserve"> primaar</w:t>
      </w:r>
      <w:r w:rsidR="207BD5A9" w:rsidRPr="4F8A9DAA">
        <w:rPr>
          <w:rFonts w:ascii="Times New Roman" w:hAnsi="Times New Roman"/>
          <w:sz w:val="24"/>
        </w:rPr>
        <w:t>se</w:t>
      </w:r>
      <w:r w:rsidR="7AAFEDE1" w:rsidRPr="4F8A9DAA">
        <w:rPr>
          <w:rFonts w:ascii="Times New Roman" w:hAnsi="Times New Roman"/>
          <w:sz w:val="24"/>
        </w:rPr>
        <w:t xml:space="preserve"> definitsioonina välja toonud järgmist:</w:t>
      </w:r>
      <w:r w:rsidR="000452C3" w:rsidRPr="4F8A9DAA">
        <w:rPr>
          <w:rFonts w:ascii="Times New Roman" w:hAnsi="Times New Roman"/>
          <w:sz w:val="24"/>
        </w:rPr>
        <w:t xml:space="preserve"> „</w:t>
      </w:r>
      <w:r w:rsidR="47D02043" w:rsidRPr="4F8A9DAA">
        <w:rPr>
          <w:rFonts w:ascii="Times New Roman" w:hAnsi="Times New Roman"/>
          <w:sz w:val="24"/>
        </w:rPr>
        <w:t>Inimuuring on teadusuuring, millesse on kaasatud inimene ning mille raames toimub inimese suhtes füüsiline või vaimne sekkumine.</w:t>
      </w:r>
      <w:r w:rsidR="002145B5" w:rsidRPr="4F8A9DAA">
        <w:rPr>
          <w:rFonts w:ascii="Times New Roman" w:hAnsi="Times New Roman"/>
          <w:sz w:val="24"/>
        </w:rPr>
        <w:t>“</w:t>
      </w:r>
      <w:r w:rsidR="00A41DCE">
        <w:rPr>
          <w:rFonts w:ascii="Times New Roman" w:hAnsi="Times New Roman"/>
          <w:sz w:val="24"/>
        </w:rPr>
        <w:t xml:space="preserve"> </w:t>
      </w:r>
      <w:r w:rsidR="7AAFEDE1" w:rsidRPr="25373572">
        <w:rPr>
          <w:rFonts w:ascii="Times New Roman" w:hAnsi="Times New Roman"/>
          <w:sz w:val="24"/>
        </w:rPr>
        <w:t xml:space="preserve">Teadusuuring on uuring, mille eesmärgiks on koguda uut teaduslikku infot. Teadusuuringuks pole näiteks andmete </w:t>
      </w:r>
      <w:r w:rsidR="7AAFEDE1" w:rsidRPr="25373572">
        <w:rPr>
          <w:rFonts w:ascii="Times New Roman" w:hAnsi="Times New Roman"/>
          <w:sz w:val="24"/>
        </w:rPr>
        <w:lastRenderedPageBreak/>
        <w:t xml:space="preserve">kogumine ja töötlemine statistilistel eesmärkidel (nt auditi või </w:t>
      </w:r>
      <w:proofErr w:type="spellStart"/>
      <w:r w:rsidR="7AAFEDE1" w:rsidRPr="25373572">
        <w:rPr>
          <w:rFonts w:ascii="Times New Roman" w:hAnsi="Times New Roman"/>
          <w:sz w:val="24"/>
        </w:rPr>
        <w:t>monitoorimise</w:t>
      </w:r>
      <w:proofErr w:type="spellEnd"/>
      <w:r w:rsidR="7AAFEDE1" w:rsidRPr="25373572">
        <w:rPr>
          <w:rFonts w:ascii="Times New Roman" w:hAnsi="Times New Roman"/>
          <w:sz w:val="24"/>
        </w:rPr>
        <w:t xml:space="preserve"> eesmärgil).</w:t>
      </w:r>
      <w:r w:rsidR="47D02043" w:rsidRPr="25373572">
        <w:rPr>
          <w:rStyle w:val="Allmrkuseviide"/>
          <w:rFonts w:ascii="Times New Roman" w:hAnsi="Times New Roman"/>
          <w:sz w:val="24"/>
        </w:rPr>
        <w:footnoteReference w:id="32"/>
      </w:r>
      <w:r w:rsidR="7AAFEDE1" w:rsidRPr="25373572">
        <w:rPr>
          <w:rFonts w:ascii="Times New Roman" w:hAnsi="Times New Roman"/>
          <w:sz w:val="24"/>
        </w:rPr>
        <w:t xml:space="preserve"> Andmekaitseõiguses on teadusuuringut defineeritud kui uurimisprojekti, mis vastab valdkonna metodoloogilistele ja eetilistele standarditele ning mis on kooskõlas hea tavaga.</w:t>
      </w:r>
      <w:r w:rsidR="47D02043" w:rsidRPr="25373572">
        <w:rPr>
          <w:rStyle w:val="Allmrkuseviide"/>
          <w:rFonts w:ascii="Times New Roman" w:hAnsi="Times New Roman"/>
          <w:sz w:val="24"/>
        </w:rPr>
        <w:footnoteReference w:id="33"/>
      </w:r>
    </w:p>
    <w:p w14:paraId="203F705C" w14:textId="62FE18B4" w:rsidR="3BFCAE6E" w:rsidRDefault="3BFCAE6E" w:rsidP="0016210D">
      <w:pPr>
        <w:rPr>
          <w:rFonts w:ascii="Times New Roman" w:hAnsi="Times New Roman"/>
          <w:sz w:val="24"/>
        </w:rPr>
      </w:pPr>
    </w:p>
    <w:p w14:paraId="2E2649D0" w14:textId="69F86688" w:rsidR="47D02043" w:rsidRDefault="7AAFEDE1" w:rsidP="25373572">
      <w:pPr>
        <w:rPr>
          <w:rFonts w:ascii="Times New Roman" w:hAnsi="Times New Roman"/>
          <w:sz w:val="24"/>
        </w:rPr>
      </w:pPr>
      <w:r w:rsidRPr="25373572">
        <w:rPr>
          <w:rFonts w:ascii="Times New Roman" w:hAnsi="Times New Roman"/>
          <w:sz w:val="24"/>
        </w:rPr>
        <w:t xml:space="preserve">Karistusseadustikku puudutavas erialakirjanduses on pakutud mõistetele </w:t>
      </w:r>
      <w:r w:rsidR="00BD2A40" w:rsidRPr="25373572">
        <w:rPr>
          <w:rFonts w:ascii="Times New Roman" w:hAnsi="Times New Roman"/>
          <w:sz w:val="24"/>
        </w:rPr>
        <w:t>„</w:t>
      </w:r>
      <w:r w:rsidRPr="25373572">
        <w:rPr>
          <w:rFonts w:ascii="Times New Roman" w:hAnsi="Times New Roman"/>
          <w:sz w:val="24"/>
        </w:rPr>
        <w:t>meditsiiniline uuring</w:t>
      </w:r>
      <w:r w:rsidR="00BD2A40" w:rsidRPr="25373572">
        <w:rPr>
          <w:rFonts w:ascii="Times New Roman" w:hAnsi="Times New Roman"/>
          <w:sz w:val="24"/>
        </w:rPr>
        <w:t>“</w:t>
      </w:r>
      <w:r w:rsidRPr="25373572">
        <w:rPr>
          <w:rFonts w:ascii="Times New Roman" w:hAnsi="Times New Roman"/>
          <w:sz w:val="24"/>
        </w:rPr>
        <w:t xml:space="preserve"> ja </w:t>
      </w:r>
      <w:r w:rsidR="00BD2A40" w:rsidRPr="25373572">
        <w:rPr>
          <w:rFonts w:ascii="Times New Roman" w:hAnsi="Times New Roman"/>
          <w:sz w:val="24"/>
        </w:rPr>
        <w:t>„</w:t>
      </w:r>
      <w:r w:rsidRPr="25373572">
        <w:rPr>
          <w:rFonts w:ascii="Times New Roman" w:hAnsi="Times New Roman"/>
          <w:sz w:val="24"/>
        </w:rPr>
        <w:t>teaduslik uuring</w:t>
      </w:r>
      <w:r w:rsidR="00BD2A40" w:rsidRPr="25373572">
        <w:rPr>
          <w:rFonts w:ascii="Times New Roman" w:hAnsi="Times New Roman"/>
          <w:sz w:val="24"/>
        </w:rPr>
        <w:t>“</w:t>
      </w:r>
      <w:r w:rsidRPr="25373572">
        <w:rPr>
          <w:rFonts w:ascii="Times New Roman" w:hAnsi="Times New Roman"/>
          <w:sz w:val="24"/>
        </w:rPr>
        <w:t xml:space="preserve"> eraldi definitsioonid </w:t>
      </w:r>
      <w:proofErr w:type="spellStart"/>
      <w:r w:rsidRPr="25373572">
        <w:rPr>
          <w:rFonts w:ascii="Times New Roman" w:hAnsi="Times New Roman"/>
          <w:sz w:val="24"/>
        </w:rPr>
        <w:t>KarS</w:t>
      </w:r>
      <w:proofErr w:type="spellEnd"/>
      <w:r w:rsidRPr="25373572">
        <w:rPr>
          <w:rFonts w:ascii="Times New Roman" w:hAnsi="Times New Roman"/>
          <w:sz w:val="24"/>
        </w:rPr>
        <w:t xml:space="preserve"> § 138 raames.</w:t>
      </w:r>
      <w:r w:rsidR="47D02043" w:rsidRPr="25373572">
        <w:rPr>
          <w:rStyle w:val="Allmrkuseviide"/>
          <w:rFonts w:ascii="Times New Roman" w:hAnsi="Times New Roman"/>
          <w:sz w:val="24"/>
        </w:rPr>
        <w:footnoteReference w:id="34"/>
      </w:r>
      <w:r w:rsidRPr="25373572">
        <w:rPr>
          <w:rFonts w:ascii="Times New Roman" w:hAnsi="Times New Roman"/>
          <w:sz w:val="24"/>
        </w:rPr>
        <w:t xml:space="preserve"> Sätte pealkiri </w:t>
      </w:r>
      <w:r w:rsidR="00F63BE9" w:rsidRPr="25373572">
        <w:rPr>
          <w:rFonts w:ascii="Times New Roman" w:hAnsi="Times New Roman"/>
          <w:sz w:val="24"/>
        </w:rPr>
        <w:t>on</w:t>
      </w:r>
      <w:r w:rsidRPr="25373572">
        <w:rPr>
          <w:rFonts w:ascii="Times New Roman" w:hAnsi="Times New Roman"/>
          <w:sz w:val="24"/>
        </w:rPr>
        <w:t xml:space="preserve"> küll </w:t>
      </w:r>
      <w:r w:rsidR="00F63BE9" w:rsidRPr="25373572">
        <w:rPr>
          <w:rFonts w:ascii="Times New Roman" w:hAnsi="Times New Roman"/>
          <w:sz w:val="24"/>
        </w:rPr>
        <w:t>„E</w:t>
      </w:r>
      <w:r w:rsidRPr="25373572">
        <w:rPr>
          <w:rFonts w:ascii="Times New Roman" w:hAnsi="Times New Roman"/>
          <w:sz w:val="24"/>
        </w:rPr>
        <w:t xml:space="preserve">baseaduslik </w:t>
      </w:r>
      <w:proofErr w:type="spellStart"/>
      <w:r w:rsidRPr="25373572">
        <w:rPr>
          <w:rFonts w:ascii="Times New Roman" w:hAnsi="Times New Roman"/>
          <w:sz w:val="24"/>
        </w:rPr>
        <w:t>inimuuringute</w:t>
      </w:r>
      <w:proofErr w:type="spellEnd"/>
      <w:r w:rsidRPr="25373572">
        <w:rPr>
          <w:rFonts w:ascii="Times New Roman" w:hAnsi="Times New Roman"/>
          <w:sz w:val="24"/>
        </w:rPr>
        <w:t xml:space="preserve"> tegemi</w:t>
      </w:r>
      <w:r w:rsidR="004C41F8" w:rsidRPr="25373572">
        <w:rPr>
          <w:rFonts w:ascii="Times New Roman" w:hAnsi="Times New Roman"/>
          <w:sz w:val="24"/>
        </w:rPr>
        <w:t>ne“</w:t>
      </w:r>
      <w:r w:rsidRPr="25373572">
        <w:rPr>
          <w:rFonts w:ascii="Times New Roman" w:hAnsi="Times New Roman"/>
          <w:sz w:val="24"/>
        </w:rPr>
        <w:t>, kuid sätte lõikes</w:t>
      </w:r>
      <w:r w:rsidR="004C41F8" w:rsidRPr="25373572">
        <w:rPr>
          <w:rFonts w:ascii="Times New Roman" w:hAnsi="Times New Roman"/>
          <w:sz w:val="24"/>
        </w:rPr>
        <w:t> 1</w:t>
      </w:r>
      <w:r w:rsidRPr="25373572">
        <w:rPr>
          <w:rFonts w:ascii="Times New Roman" w:hAnsi="Times New Roman"/>
          <w:sz w:val="24"/>
        </w:rPr>
        <w:t xml:space="preserve"> kasutatakse </w:t>
      </w:r>
      <w:proofErr w:type="spellStart"/>
      <w:r w:rsidR="00D64A61" w:rsidRPr="25373572">
        <w:rPr>
          <w:rFonts w:ascii="Times New Roman" w:hAnsi="Times New Roman"/>
          <w:sz w:val="24"/>
        </w:rPr>
        <w:t>üld</w:t>
      </w:r>
      <w:r w:rsidR="00BA2273" w:rsidRPr="25373572">
        <w:rPr>
          <w:rFonts w:ascii="Times New Roman" w:hAnsi="Times New Roman"/>
          <w:sz w:val="24"/>
        </w:rPr>
        <w:t>mõiste</w:t>
      </w:r>
      <w:proofErr w:type="spellEnd"/>
      <w:r w:rsidR="0028192E" w:rsidRPr="25373572">
        <w:rPr>
          <w:rFonts w:ascii="Times New Roman" w:hAnsi="Times New Roman"/>
          <w:sz w:val="24"/>
        </w:rPr>
        <w:t xml:space="preserve"> „</w:t>
      </w:r>
      <w:r w:rsidRPr="25373572">
        <w:rPr>
          <w:rFonts w:ascii="Times New Roman" w:hAnsi="Times New Roman"/>
          <w:sz w:val="24"/>
        </w:rPr>
        <w:t>inimuuring</w:t>
      </w:r>
      <w:r w:rsidR="00D64A61" w:rsidRPr="25373572">
        <w:rPr>
          <w:rFonts w:ascii="Times New Roman" w:hAnsi="Times New Roman"/>
          <w:sz w:val="24"/>
        </w:rPr>
        <w:t>“</w:t>
      </w:r>
      <w:r w:rsidRPr="25373572">
        <w:rPr>
          <w:rFonts w:ascii="Times New Roman" w:hAnsi="Times New Roman"/>
          <w:sz w:val="24"/>
        </w:rPr>
        <w:t xml:space="preserve"> asemel eraldi mõisteid </w:t>
      </w:r>
      <w:r w:rsidR="001469DB" w:rsidRPr="25373572">
        <w:rPr>
          <w:rFonts w:ascii="Times New Roman" w:hAnsi="Times New Roman"/>
          <w:sz w:val="24"/>
        </w:rPr>
        <w:t>„</w:t>
      </w:r>
      <w:r w:rsidRPr="25373572">
        <w:rPr>
          <w:rFonts w:ascii="Times New Roman" w:hAnsi="Times New Roman"/>
          <w:sz w:val="24"/>
        </w:rPr>
        <w:t xml:space="preserve">meditsiiniline </w:t>
      </w:r>
      <w:r w:rsidR="001469DB" w:rsidRPr="25373572">
        <w:rPr>
          <w:rFonts w:ascii="Times New Roman" w:hAnsi="Times New Roman"/>
          <w:sz w:val="24"/>
        </w:rPr>
        <w:t xml:space="preserve">uuring“ </w:t>
      </w:r>
      <w:r w:rsidRPr="25373572">
        <w:rPr>
          <w:rFonts w:ascii="Times New Roman" w:hAnsi="Times New Roman"/>
          <w:sz w:val="24"/>
        </w:rPr>
        <w:t xml:space="preserve">või </w:t>
      </w:r>
      <w:r w:rsidR="001469DB" w:rsidRPr="25373572">
        <w:rPr>
          <w:rFonts w:ascii="Times New Roman" w:hAnsi="Times New Roman"/>
          <w:sz w:val="24"/>
        </w:rPr>
        <w:t>„</w:t>
      </w:r>
      <w:r w:rsidRPr="25373572">
        <w:rPr>
          <w:rFonts w:ascii="Times New Roman" w:hAnsi="Times New Roman"/>
          <w:sz w:val="24"/>
        </w:rPr>
        <w:t>teaduslik uuring</w:t>
      </w:r>
      <w:r w:rsidR="001469DB" w:rsidRPr="25373572">
        <w:rPr>
          <w:rFonts w:ascii="Times New Roman" w:hAnsi="Times New Roman"/>
          <w:sz w:val="24"/>
        </w:rPr>
        <w:t>“.</w:t>
      </w:r>
      <w:r w:rsidR="00FE7837" w:rsidRPr="25373572">
        <w:rPr>
          <w:rFonts w:ascii="Times New Roman" w:hAnsi="Times New Roman"/>
          <w:sz w:val="24"/>
        </w:rPr>
        <w:t xml:space="preserve"> S</w:t>
      </w:r>
      <w:r w:rsidRPr="25373572">
        <w:rPr>
          <w:rFonts w:ascii="Times New Roman" w:hAnsi="Times New Roman"/>
          <w:sz w:val="24"/>
        </w:rPr>
        <w:t>eeju</w:t>
      </w:r>
      <w:r w:rsidR="00556905" w:rsidRPr="25373572">
        <w:rPr>
          <w:rFonts w:ascii="Times New Roman" w:hAnsi="Times New Roman"/>
          <w:sz w:val="24"/>
        </w:rPr>
        <w:t>u</w:t>
      </w:r>
      <w:r w:rsidRPr="25373572">
        <w:rPr>
          <w:rFonts w:ascii="Times New Roman" w:hAnsi="Times New Roman"/>
          <w:sz w:val="24"/>
        </w:rPr>
        <w:t xml:space="preserve">res </w:t>
      </w:r>
      <w:r w:rsidR="00556905" w:rsidRPr="25373572">
        <w:rPr>
          <w:rFonts w:ascii="Times New Roman" w:hAnsi="Times New Roman"/>
          <w:sz w:val="24"/>
        </w:rPr>
        <w:t xml:space="preserve">on </w:t>
      </w:r>
      <w:r w:rsidRPr="25373572">
        <w:rPr>
          <w:rFonts w:ascii="Times New Roman" w:hAnsi="Times New Roman"/>
          <w:sz w:val="24"/>
        </w:rPr>
        <w:t xml:space="preserve">erialakirjanduses </w:t>
      </w:r>
      <w:r w:rsidR="0078322B" w:rsidRPr="25373572">
        <w:rPr>
          <w:rFonts w:ascii="Times New Roman" w:hAnsi="Times New Roman"/>
          <w:sz w:val="24"/>
        </w:rPr>
        <w:t>t</w:t>
      </w:r>
      <w:r w:rsidR="00FE7837" w:rsidRPr="25373572">
        <w:rPr>
          <w:rFonts w:ascii="Times New Roman" w:hAnsi="Times New Roman"/>
          <w:sz w:val="24"/>
        </w:rPr>
        <w:t>eadusliku (</w:t>
      </w:r>
      <w:proofErr w:type="spellStart"/>
      <w:r w:rsidR="00FE7837" w:rsidRPr="25373572">
        <w:rPr>
          <w:rFonts w:ascii="Times New Roman" w:hAnsi="Times New Roman"/>
          <w:sz w:val="24"/>
        </w:rPr>
        <w:t>inim</w:t>
      </w:r>
      <w:proofErr w:type="spellEnd"/>
      <w:r w:rsidR="00FE7837" w:rsidRPr="25373572">
        <w:rPr>
          <w:rFonts w:ascii="Times New Roman" w:hAnsi="Times New Roman"/>
          <w:sz w:val="24"/>
        </w:rPr>
        <w:t>)uuringu</w:t>
      </w:r>
      <w:r w:rsidR="0078322B" w:rsidRPr="25373572">
        <w:rPr>
          <w:rFonts w:ascii="Times New Roman" w:hAnsi="Times New Roman"/>
          <w:sz w:val="24"/>
        </w:rPr>
        <w:t xml:space="preserve"> puhul</w:t>
      </w:r>
      <w:r w:rsidRPr="25373572">
        <w:rPr>
          <w:rFonts w:ascii="Times New Roman" w:hAnsi="Times New Roman"/>
          <w:sz w:val="24"/>
        </w:rPr>
        <w:t xml:space="preserve"> definitsiooniks</w:t>
      </w:r>
      <w:r w:rsidR="0078322B" w:rsidRPr="25373572">
        <w:rPr>
          <w:rFonts w:ascii="Times New Roman" w:hAnsi="Times New Roman"/>
          <w:sz w:val="24"/>
        </w:rPr>
        <w:t xml:space="preserve"> pakutud järgmist</w:t>
      </w:r>
      <w:r w:rsidRPr="25373572">
        <w:rPr>
          <w:rFonts w:ascii="Times New Roman" w:hAnsi="Times New Roman"/>
          <w:sz w:val="24"/>
        </w:rPr>
        <w:t>: inimesele tehtav muu valdkonna uuring, kui uurimisalune on uuringu läbiviijale või kolmandale isikule otseselt või kaudselt üheselt tuvastatav.</w:t>
      </w:r>
      <w:r w:rsidR="47D02043" w:rsidRPr="25373572">
        <w:rPr>
          <w:rStyle w:val="Allmrkuseviide"/>
          <w:rFonts w:ascii="Times New Roman" w:hAnsi="Times New Roman"/>
          <w:sz w:val="24"/>
        </w:rPr>
        <w:footnoteReference w:id="35"/>
      </w:r>
      <w:r w:rsidRPr="25373572">
        <w:rPr>
          <w:rFonts w:ascii="Times New Roman" w:hAnsi="Times New Roman"/>
          <w:sz w:val="24"/>
        </w:rPr>
        <w:t xml:space="preserve"> Ühelt poolt kinnitab see käsitlust, mille kohaselt on inimuuring valdkondade</w:t>
      </w:r>
      <w:r w:rsidR="00B66FDE">
        <w:rPr>
          <w:rFonts w:ascii="Times New Roman" w:hAnsi="Times New Roman"/>
          <w:sz w:val="24"/>
        </w:rPr>
        <w:t xml:space="preserve"> </w:t>
      </w:r>
      <w:r w:rsidR="00531055" w:rsidRPr="25373572">
        <w:rPr>
          <w:rFonts w:ascii="Times New Roman" w:hAnsi="Times New Roman"/>
          <w:sz w:val="24"/>
        </w:rPr>
        <w:t>ülene</w:t>
      </w:r>
      <w:r w:rsidRPr="25373572">
        <w:rPr>
          <w:rFonts w:ascii="Times New Roman" w:hAnsi="Times New Roman"/>
          <w:sz w:val="24"/>
        </w:rPr>
        <w:t xml:space="preserve"> mõiste. Teisalt keskendub see käsitlus tuvastatavale isikule. Samas on erialakirjanduses sätte tõlgendamisel lähtutud </w:t>
      </w:r>
      <w:proofErr w:type="spellStart"/>
      <w:r w:rsidRPr="25373572">
        <w:rPr>
          <w:rFonts w:ascii="Times New Roman" w:hAnsi="Times New Roman"/>
          <w:sz w:val="24"/>
        </w:rPr>
        <w:t>Oviedo</w:t>
      </w:r>
      <w:proofErr w:type="spellEnd"/>
      <w:r w:rsidRPr="25373572">
        <w:rPr>
          <w:rFonts w:ascii="Times New Roman" w:hAnsi="Times New Roman"/>
          <w:sz w:val="24"/>
        </w:rPr>
        <w:t xml:space="preserve"> konventsioonist ja biomeditsiiniliste uuringute lisaprotokollist, mistõttu ei tohiks </w:t>
      </w:r>
      <w:proofErr w:type="spellStart"/>
      <w:r w:rsidRPr="25373572">
        <w:rPr>
          <w:rFonts w:ascii="Times New Roman" w:hAnsi="Times New Roman"/>
          <w:sz w:val="24"/>
        </w:rPr>
        <w:t>inimuuringu</w:t>
      </w:r>
      <w:proofErr w:type="spellEnd"/>
      <w:r w:rsidRPr="25373572">
        <w:rPr>
          <w:rFonts w:ascii="Times New Roman" w:hAnsi="Times New Roman"/>
          <w:sz w:val="24"/>
        </w:rPr>
        <w:t xml:space="preserve"> mõiste sisu</w:t>
      </w:r>
      <w:r w:rsidR="00CA2156" w:rsidRPr="25373572">
        <w:rPr>
          <w:rFonts w:ascii="Times New Roman" w:hAnsi="Times New Roman"/>
          <w:sz w:val="24"/>
        </w:rPr>
        <w:t>s</w:t>
      </w:r>
      <w:r w:rsidRPr="25373572">
        <w:rPr>
          <w:rFonts w:ascii="Times New Roman" w:hAnsi="Times New Roman"/>
          <w:sz w:val="24"/>
        </w:rPr>
        <w:t>tamisel olulisi kontseptuaalseid eri</w:t>
      </w:r>
      <w:r w:rsidR="000A2ECA" w:rsidRPr="25373572">
        <w:rPr>
          <w:rFonts w:ascii="Times New Roman" w:hAnsi="Times New Roman"/>
          <w:sz w:val="24"/>
        </w:rPr>
        <w:t>nevusi</w:t>
      </w:r>
      <w:r w:rsidRPr="25373572">
        <w:rPr>
          <w:rFonts w:ascii="Times New Roman" w:hAnsi="Times New Roman"/>
          <w:sz w:val="24"/>
        </w:rPr>
        <w:t xml:space="preserve"> esineda.</w:t>
      </w:r>
    </w:p>
    <w:p w14:paraId="1A185008" w14:textId="4F7CC62A" w:rsidR="3BFCAE6E" w:rsidRDefault="3BFCAE6E" w:rsidP="0016210D">
      <w:pPr>
        <w:rPr>
          <w:rFonts w:ascii="Times New Roman" w:hAnsi="Times New Roman"/>
          <w:sz w:val="24"/>
        </w:rPr>
      </w:pPr>
    </w:p>
    <w:p w14:paraId="0A0E359B" w14:textId="7ABFAC4F" w:rsidR="2909C295" w:rsidRDefault="1E059D40" w:rsidP="0016210D">
      <w:pPr>
        <w:rPr>
          <w:rFonts w:ascii="Times New Roman" w:hAnsi="Times New Roman"/>
          <w:sz w:val="24"/>
        </w:rPr>
      </w:pPr>
      <w:proofErr w:type="spellStart"/>
      <w:r w:rsidRPr="75CF7F17">
        <w:rPr>
          <w:rFonts w:ascii="Times New Roman" w:hAnsi="Times New Roman"/>
          <w:sz w:val="24"/>
        </w:rPr>
        <w:t>I</w:t>
      </w:r>
      <w:r w:rsidR="36DDA342" w:rsidRPr="75CF7F17">
        <w:rPr>
          <w:rFonts w:ascii="Times New Roman" w:hAnsi="Times New Roman"/>
          <w:sz w:val="24"/>
        </w:rPr>
        <w:t>nimuuringu</w:t>
      </w:r>
      <w:proofErr w:type="spellEnd"/>
      <w:r w:rsidR="36DDA342" w:rsidRPr="75CF7F17">
        <w:rPr>
          <w:rFonts w:ascii="Times New Roman" w:hAnsi="Times New Roman"/>
          <w:sz w:val="24"/>
        </w:rPr>
        <w:t xml:space="preserve"> mõiste </w:t>
      </w:r>
      <w:r w:rsidR="39BD095D" w:rsidRPr="75CF7F17">
        <w:rPr>
          <w:rFonts w:ascii="Times New Roman" w:hAnsi="Times New Roman"/>
          <w:sz w:val="24"/>
        </w:rPr>
        <w:t xml:space="preserve">taandub </w:t>
      </w:r>
      <w:r w:rsidR="36DDA342" w:rsidRPr="75CF7F17">
        <w:rPr>
          <w:rFonts w:ascii="Times New Roman" w:hAnsi="Times New Roman"/>
          <w:sz w:val="24"/>
        </w:rPr>
        <w:t>kahele kriteeriumile:</w:t>
      </w:r>
    </w:p>
    <w:p w14:paraId="743C6BF2" w14:textId="090D5490" w:rsidR="47D02043" w:rsidRDefault="47D02043" w:rsidP="0016210D">
      <w:pPr>
        <w:rPr>
          <w:rFonts w:ascii="Times New Roman" w:hAnsi="Times New Roman"/>
          <w:sz w:val="24"/>
        </w:rPr>
      </w:pPr>
      <w:r w:rsidRPr="6018E984">
        <w:rPr>
          <w:rFonts w:ascii="Times New Roman" w:hAnsi="Times New Roman"/>
          <w:sz w:val="24"/>
        </w:rPr>
        <w:t>a) kas toimub füüsiline või vaimne sekkumine inimese suhtes;</w:t>
      </w:r>
    </w:p>
    <w:p w14:paraId="17C2D9BC" w14:textId="11BA5529" w:rsidR="47D02043" w:rsidRDefault="47D02043" w:rsidP="0016210D">
      <w:pPr>
        <w:rPr>
          <w:rFonts w:ascii="Times New Roman" w:hAnsi="Times New Roman"/>
          <w:sz w:val="24"/>
        </w:rPr>
      </w:pPr>
      <w:r w:rsidRPr="6018E984">
        <w:rPr>
          <w:rFonts w:ascii="Times New Roman" w:hAnsi="Times New Roman"/>
          <w:sz w:val="24"/>
        </w:rPr>
        <w:t>b) kas uuringul on teaduslik eesmärk.</w:t>
      </w:r>
    </w:p>
    <w:p w14:paraId="5F439647" w14:textId="3152943A" w:rsidR="6018E984" w:rsidRDefault="6018E984" w:rsidP="0016210D">
      <w:pPr>
        <w:rPr>
          <w:rFonts w:ascii="Times New Roman" w:hAnsi="Times New Roman"/>
          <w:sz w:val="24"/>
        </w:rPr>
      </w:pPr>
    </w:p>
    <w:p w14:paraId="3F99176B" w14:textId="0E287D75" w:rsidR="4F27538A" w:rsidRDefault="1A5A8CAE" w:rsidP="4F8A9DAA">
      <w:pPr>
        <w:rPr>
          <w:rFonts w:ascii="Times New Roman" w:hAnsi="Times New Roman"/>
          <w:sz w:val="24"/>
        </w:rPr>
      </w:pPr>
      <w:r w:rsidRPr="4F8A9DAA">
        <w:rPr>
          <w:rFonts w:ascii="Times New Roman" w:hAnsi="Times New Roman"/>
          <w:sz w:val="24"/>
        </w:rPr>
        <w:t>Ingeri Luik-Tamme</w:t>
      </w:r>
      <w:r w:rsidR="0BF7639F" w:rsidRPr="4F8A9DAA">
        <w:rPr>
          <w:rFonts w:ascii="Times New Roman" w:hAnsi="Times New Roman"/>
          <w:sz w:val="24"/>
        </w:rPr>
        <w:t xml:space="preserve"> on leidnud</w:t>
      </w:r>
      <w:r w:rsidR="4F27538A" w:rsidRPr="4F8A9DAA">
        <w:rPr>
          <w:rStyle w:val="Allmrkuseviide"/>
          <w:rFonts w:ascii="Times New Roman" w:hAnsi="Times New Roman"/>
          <w:sz w:val="24"/>
        </w:rPr>
        <w:footnoteReference w:id="36"/>
      </w:r>
      <w:r w:rsidR="0BF7639F" w:rsidRPr="4F8A9DAA">
        <w:rPr>
          <w:rFonts w:ascii="Times New Roman" w:hAnsi="Times New Roman"/>
          <w:sz w:val="24"/>
        </w:rPr>
        <w:t xml:space="preserve">, et õiguskindluse tagamiseks oleks mõistlik siseriiklikult </w:t>
      </w:r>
      <w:proofErr w:type="spellStart"/>
      <w:r w:rsidR="0BF7639F" w:rsidRPr="4F8A9DAA">
        <w:rPr>
          <w:rFonts w:ascii="Times New Roman" w:hAnsi="Times New Roman"/>
          <w:sz w:val="24"/>
        </w:rPr>
        <w:t>inimuuringute</w:t>
      </w:r>
      <w:proofErr w:type="spellEnd"/>
      <w:r w:rsidR="0BF7639F" w:rsidRPr="4F8A9DAA">
        <w:rPr>
          <w:rFonts w:ascii="Times New Roman" w:hAnsi="Times New Roman"/>
          <w:sz w:val="24"/>
        </w:rPr>
        <w:t xml:space="preserve"> regulatsioon kehtestada nii, nagu on seda teinud näiteks Šveits (</w:t>
      </w:r>
      <w:proofErr w:type="spellStart"/>
      <w:r w:rsidR="0BF7639F" w:rsidRPr="4F8A9DAA">
        <w:rPr>
          <w:rFonts w:ascii="Times New Roman" w:hAnsi="Times New Roman"/>
          <w:sz w:val="24"/>
        </w:rPr>
        <w:t>Humanforschungsgesetz</w:t>
      </w:r>
      <w:proofErr w:type="spellEnd"/>
      <w:r w:rsidR="0BF7639F" w:rsidRPr="4F8A9DAA">
        <w:rPr>
          <w:rFonts w:ascii="Times New Roman" w:hAnsi="Times New Roman"/>
          <w:sz w:val="24"/>
        </w:rPr>
        <w:t xml:space="preserve">), Prantsusmaa, Holland ja mitmed teised riigid. Kuna </w:t>
      </w:r>
      <w:proofErr w:type="spellStart"/>
      <w:r w:rsidR="0BF7639F" w:rsidRPr="4F8A9DAA">
        <w:rPr>
          <w:rFonts w:ascii="Times New Roman" w:hAnsi="Times New Roman"/>
          <w:sz w:val="24"/>
        </w:rPr>
        <w:t>inimuuringud</w:t>
      </w:r>
      <w:proofErr w:type="spellEnd"/>
      <w:r w:rsidR="0BF7639F" w:rsidRPr="4F8A9DAA">
        <w:rPr>
          <w:rFonts w:ascii="Times New Roman" w:hAnsi="Times New Roman"/>
          <w:sz w:val="24"/>
        </w:rPr>
        <w:t xml:space="preserve"> on siiski ainult üks osa teadusuuringutest, on võimalik, et vajalik oleks isegi laiem, teadusuuringute seadus, mille üheks osaks oleks </w:t>
      </w:r>
      <w:proofErr w:type="spellStart"/>
      <w:r w:rsidR="0BF7639F" w:rsidRPr="4F8A9DAA">
        <w:rPr>
          <w:rFonts w:ascii="Times New Roman" w:hAnsi="Times New Roman"/>
          <w:sz w:val="24"/>
        </w:rPr>
        <w:t>inimuuringute</w:t>
      </w:r>
      <w:proofErr w:type="spellEnd"/>
      <w:r w:rsidR="0BF7639F" w:rsidRPr="4F8A9DAA">
        <w:rPr>
          <w:rFonts w:ascii="Times New Roman" w:hAnsi="Times New Roman"/>
          <w:sz w:val="24"/>
        </w:rPr>
        <w:t xml:space="preserve"> regulatsioon</w:t>
      </w:r>
      <w:r w:rsidR="00B65A62" w:rsidRPr="4F8A9DAA">
        <w:rPr>
          <w:rFonts w:ascii="Times New Roman" w:hAnsi="Times New Roman"/>
          <w:sz w:val="24"/>
        </w:rPr>
        <w:t>. Eesti mõistes saaks see olla nt TAIKS.</w:t>
      </w:r>
    </w:p>
    <w:p w14:paraId="12498A9D" w14:textId="02D3C827" w:rsidR="6018E984" w:rsidRDefault="6018E984" w:rsidP="0016210D">
      <w:pPr>
        <w:rPr>
          <w:rFonts w:ascii="Times New Roman" w:hAnsi="Times New Roman"/>
          <w:sz w:val="24"/>
        </w:rPr>
      </w:pPr>
    </w:p>
    <w:p w14:paraId="179C095E" w14:textId="4AC4FEE5" w:rsidR="5D90599F" w:rsidRDefault="00C607AB" w:rsidP="0016210D">
      <w:pPr>
        <w:rPr>
          <w:rFonts w:ascii="Times New Roman" w:hAnsi="Times New Roman"/>
          <w:sz w:val="24"/>
        </w:rPr>
      </w:pPr>
      <w:r>
        <w:rPr>
          <w:rFonts w:ascii="Times New Roman" w:hAnsi="Times New Roman"/>
          <w:color w:val="000000" w:themeColor="text1"/>
          <w:sz w:val="24"/>
        </w:rPr>
        <w:t>Eesti Teadusagentuur</w:t>
      </w:r>
      <w:r w:rsidR="00418812" w:rsidRPr="672799D4">
        <w:rPr>
          <w:rFonts w:ascii="Times New Roman" w:hAnsi="Times New Roman"/>
          <w:sz w:val="24"/>
        </w:rPr>
        <w:t xml:space="preserve"> on koostamas </w:t>
      </w:r>
      <w:proofErr w:type="spellStart"/>
      <w:r w:rsidR="00418812" w:rsidRPr="672799D4">
        <w:rPr>
          <w:rFonts w:ascii="Times New Roman" w:hAnsi="Times New Roman"/>
          <w:sz w:val="24"/>
        </w:rPr>
        <w:t>inimuuringute</w:t>
      </w:r>
      <w:proofErr w:type="spellEnd"/>
      <w:r w:rsidR="00418812" w:rsidRPr="672799D4">
        <w:rPr>
          <w:rFonts w:ascii="Times New Roman" w:hAnsi="Times New Roman"/>
          <w:sz w:val="24"/>
        </w:rPr>
        <w:t xml:space="preserve"> hea tava raamdokumenti</w:t>
      </w:r>
      <w:r w:rsidR="5D90599F" w:rsidRPr="672799D4">
        <w:rPr>
          <w:rStyle w:val="Allmrkuseviide"/>
          <w:rFonts w:ascii="Times New Roman" w:hAnsi="Times New Roman"/>
          <w:sz w:val="24"/>
        </w:rPr>
        <w:footnoteReference w:id="37"/>
      </w:r>
      <w:r w:rsidR="00D31B90" w:rsidRPr="672799D4">
        <w:rPr>
          <w:rFonts w:ascii="Times New Roman" w:hAnsi="Times New Roman"/>
          <w:sz w:val="24"/>
        </w:rPr>
        <w:t>,</w:t>
      </w:r>
      <w:r w:rsidR="00418812" w:rsidRPr="672799D4">
        <w:rPr>
          <w:rFonts w:ascii="Times New Roman" w:hAnsi="Times New Roman"/>
          <w:sz w:val="24"/>
        </w:rPr>
        <w:t xml:space="preserve"> mi</w:t>
      </w:r>
      <w:r w:rsidR="00CA6DE1">
        <w:rPr>
          <w:rFonts w:ascii="Times New Roman" w:hAnsi="Times New Roman"/>
          <w:sz w:val="24"/>
        </w:rPr>
        <w:t>lles</w:t>
      </w:r>
      <w:r w:rsidR="00418812" w:rsidRPr="672799D4">
        <w:rPr>
          <w:rFonts w:ascii="Times New Roman" w:hAnsi="Times New Roman"/>
          <w:sz w:val="24"/>
        </w:rPr>
        <w:t xml:space="preserve"> sõnasta</w:t>
      </w:r>
      <w:r w:rsidR="00CA6DE1">
        <w:rPr>
          <w:rFonts w:ascii="Times New Roman" w:hAnsi="Times New Roman"/>
          <w:sz w:val="24"/>
        </w:rPr>
        <w:t>takse</w:t>
      </w:r>
      <w:r w:rsidR="00418812" w:rsidRPr="672799D4">
        <w:rPr>
          <w:rFonts w:ascii="Times New Roman" w:hAnsi="Times New Roman"/>
          <w:sz w:val="24"/>
        </w:rPr>
        <w:t xml:space="preserve"> </w:t>
      </w:r>
      <w:proofErr w:type="spellStart"/>
      <w:r w:rsidR="00418812" w:rsidRPr="672799D4">
        <w:rPr>
          <w:rFonts w:ascii="Times New Roman" w:hAnsi="Times New Roman"/>
          <w:sz w:val="24"/>
        </w:rPr>
        <w:t>inimuuringute</w:t>
      </w:r>
      <w:proofErr w:type="spellEnd"/>
      <w:r w:rsidR="00418812" w:rsidRPr="672799D4">
        <w:rPr>
          <w:rFonts w:ascii="Times New Roman" w:hAnsi="Times New Roman"/>
          <w:sz w:val="24"/>
        </w:rPr>
        <w:t xml:space="preserve"> </w:t>
      </w:r>
      <w:r w:rsidR="00D31B90">
        <w:rPr>
          <w:rFonts w:ascii="Times New Roman" w:hAnsi="Times New Roman"/>
          <w:sz w:val="24"/>
        </w:rPr>
        <w:t xml:space="preserve">tegemise </w:t>
      </w:r>
      <w:r w:rsidR="00D31B90" w:rsidRPr="672799D4">
        <w:rPr>
          <w:rFonts w:ascii="Times New Roman" w:hAnsi="Times New Roman"/>
          <w:sz w:val="24"/>
        </w:rPr>
        <w:t>üldised põhimõtted</w:t>
      </w:r>
      <w:r w:rsidR="00CA6DE1">
        <w:rPr>
          <w:rFonts w:ascii="Times New Roman" w:hAnsi="Times New Roman"/>
          <w:sz w:val="24"/>
        </w:rPr>
        <w:t xml:space="preserve"> ja</w:t>
      </w:r>
      <w:r w:rsidR="00418812" w:rsidRPr="672799D4">
        <w:rPr>
          <w:rFonts w:ascii="Times New Roman" w:hAnsi="Times New Roman"/>
          <w:sz w:val="24"/>
        </w:rPr>
        <w:t xml:space="preserve"> </w:t>
      </w:r>
      <w:r w:rsidR="59A0F0C8" w:rsidRPr="672799D4">
        <w:rPr>
          <w:rFonts w:ascii="Times New Roman" w:hAnsi="Times New Roman"/>
          <w:sz w:val="24"/>
        </w:rPr>
        <w:t xml:space="preserve">mis on täienduseks juba väljakujunenud valdkondlikele või erialastele põhimõtetele ja standarditele, kuid need ei asenda ega leevenda </w:t>
      </w:r>
      <w:proofErr w:type="spellStart"/>
      <w:r w:rsidR="59A0F0C8" w:rsidRPr="672799D4">
        <w:rPr>
          <w:rFonts w:ascii="Times New Roman" w:hAnsi="Times New Roman"/>
          <w:sz w:val="24"/>
        </w:rPr>
        <w:t>inimuuringute</w:t>
      </w:r>
      <w:proofErr w:type="spellEnd"/>
      <w:r w:rsidR="59A0F0C8" w:rsidRPr="672799D4">
        <w:rPr>
          <w:rFonts w:ascii="Times New Roman" w:hAnsi="Times New Roman"/>
          <w:sz w:val="24"/>
        </w:rPr>
        <w:t xml:space="preserve"> tegemisele juba kehtivaid õiguslikke ja eetilisi nõudeid.</w:t>
      </w:r>
    </w:p>
    <w:p w14:paraId="1ECAD2E5" w14:textId="77777777" w:rsidR="00FC3FAE" w:rsidRDefault="00FC3FAE" w:rsidP="0016210D">
      <w:pPr>
        <w:rPr>
          <w:rFonts w:ascii="Times New Roman" w:hAnsi="Times New Roman"/>
          <w:sz w:val="24"/>
        </w:rPr>
      </w:pPr>
    </w:p>
    <w:p w14:paraId="258915DC" w14:textId="34EECE1E" w:rsidR="45AE6E30" w:rsidRDefault="7E61073B" w:rsidP="0016210D">
      <w:pPr>
        <w:rPr>
          <w:rFonts w:ascii="Times New Roman" w:hAnsi="Times New Roman"/>
          <w:sz w:val="24"/>
        </w:rPr>
      </w:pPr>
      <w:r w:rsidRPr="00592FFB">
        <w:rPr>
          <w:rFonts w:ascii="Times New Roman" w:hAnsi="Times New Roman"/>
          <w:sz w:val="24"/>
        </w:rPr>
        <w:t>Loodetavast</w:t>
      </w:r>
      <w:r w:rsidR="73033AE6" w:rsidRPr="00592FFB">
        <w:rPr>
          <w:rFonts w:ascii="Times New Roman" w:hAnsi="Times New Roman"/>
          <w:sz w:val="24"/>
        </w:rPr>
        <w:t>i</w:t>
      </w:r>
      <w:r w:rsidRPr="00592FFB">
        <w:rPr>
          <w:rFonts w:ascii="Times New Roman" w:hAnsi="Times New Roman"/>
          <w:sz w:val="24"/>
        </w:rPr>
        <w:t xml:space="preserve"> leitakse </w:t>
      </w:r>
      <w:proofErr w:type="spellStart"/>
      <w:r w:rsidRPr="00592FFB">
        <w:rPr>
          <w:rFonts w:ascii="Times New Roman" w:hAnsi="Times New Roman"/>
          <w:sz w:val="24"/>
        </w:rPr>
        <w:t>inimuuringu</w:t>
      </w:r>
      <w:proofErr w:type="spellEnd"/>
      <w:r w:rsidRPr="00592FFB">
        <w:rPr>
          <w:rFonts w:ascii="Times New Roman" w:hAnsi="Times New Roman"/>
          <w:sz w:val="24"/>
        </w:rPr>
        <w:t xml:space="preserve"> </w:t>
      </w:r>
      <w:r w:rsidR="00013423" w:rsidRPr="00592FFB">
        <w:rPr>
          <w:rFonts w:ascii="Times New Roman" w:hAnsi="Times New Roman"/>
          <w:sz w:val="24"/>
        </w:rPr>
        <w:t>mõiste</w:t>
      </w:r>
      <w:r w:rsidRPr="00592FFB">
        <w:rPr>
          <w:rFonts w:ascii="Times New Roman" w:hAnsi="Times New Roman"/>
          <w:sz w:val="24"/>
        </w:rPr>
        <w:t xml:space="preserve"> määratlemisel võimalus sätestada </w:t>
      </w:r>
      <w:r w:rsidR="002269E1" w:rsidRPr="00592FFB">
        <w:rPr>
          <w:rFonts w:ascii="Times New Roman" w:hAnsi="Times New Roman"/>
          <w:sz w:val="24"/>
        </w:rPr>
        <w:t xml:space="preserve">see </w:t>
      </w:r>
      <w:r w:rsidRPr="00592FFB">
        <w:rPr>
          <w:rFonts w:ascii="Times New Roman" w:hAnsi="Times New Roman"/>
          <w:sz w:val="24"/>
        </w:rPr>
        <w:t>teadusuuringu liigina</w:t>
      </w:r>
      <w:r w:rsidR="00B65A62" w:rsidRPr="00592FFB">
        <w:rPr>
          <w:rFonts w:ascii="Times New Roman" w:hAnsi="Times New Roman"/>
          <w:sz w:val="24"/>
        </w:rPr>
        <w:t xml:space="preserve"> kavandatavas</w:t>
      </w:r>
      <w:r w:rsidRPr="00592FFB">
        <w:rPr>
          <w:rFonts w:ascii="Times New Roman" w:hAnsi="Times New Roman"/>
          <w:sz w:val="24"/>
        </w:rPr>
        <w:t xml:space="preserve"> </w:t>
      </w:r>
      <w:proofErr w:type="spellStart"/>
      <w:r w:rsidRPr="00592FFB">
        <w:rPr>
          <w:rFonts w:ascii="Times New Roman" w:hAnsi="Times New Roman"/>
          <w:sz w:val="24"/>
        </w:rPr>
        <w:t>TAIKS</w:t>
      </w:r>
      <w:r w:rsidR="004F63A8" w:rsidRPr="00592FFB">
        <w:rPr>
          <w:rFonts w:ascii="Times New Roman" w:hAnsi="Times New Roman"/>
          <w:sz w:val="24"/>
        </w:rPr>
        <w:t>-</w:t>
      </w:r>
      <w:r w:rsidRPr="00592FFB">
        <w:rPr>
          <w:rFonts w:ascii="Times New Roman" w:hAnsi="Times New Roman"/>
          <w:sz w:val="24"/>
        </w:rPr>
        <w:t>i</w:t>
      </w:r>
      <w:r w:rsidR="35AC38FB" w:rsidRPr="00592FFB">
        <w:rPr>
          <w:rFonts w:ascii="Times New Roman" w:hAnsi="Times New Roman"/>
          <w:sz w:val="24"/>
        </w:rPr>
        <w:t>s</w:t>
      </w:r>
      <w:proofErr w:type="spellEnd"/>
      <w:r w:rsidR="35AC38FB" w:rsidRPr="00592FFB">
        <w:rPr>
          <w:rFonts w:ascii="Times New Roman" w:hAnsi="Times New Roman"/>
          <w:sz w:val="24"/>
        </w:rPr>
        <w:t>.</w:t>
      </w:r>
      <w:r w:rsidR="0EB2DDFA" w:rsidRPr="00592FFB">
        <w:rPr>
          <w:rFonts w:ascii="Times New Roman" w:hAnsi="Times New Roman"/>
          <w:sz w:val="24"/>
        </w:rPr>
        <w:t xml:space="preserve"> </w:t>
      </w:r>
      <w:r w:rsidR="0017043D" w:rsidRPr="00592FFB">
        <w:rPr>
          <w:rFonts w:ascii="Times New Roman" w:hAnsi="Times New Roman"/>
          <w:sz w:val="24"/>
        </w:rPr>
        <w:t>uue</w:t>
      </w:r>
      <w:r w:rsidR="0017043D">
        <w:rPr>
          <w:rFonts w:ascii="Times New Roman" w:hAnsi="Times New Roman"/>
          <w:sz w:val="24"/>
        </w:rPr>
        <w:t xml:space="preserve"> IGUS-i</w:t>
      </w:r>
      <w:r w:rsidR="5710637C" w:rsidRPr="75CF7F17">
        <w:rPr>
          <w:rFonts w:ascii="Times New Roman" w:hAnsi="Times New Roman"/>
          <w:sz w:val="24"/>
        </w:rPr>
        <w:t xml:space="preserve"> reguleerimisalas </w:t>
      </w:r>
      <w:r w:rsidR="0017043D">
        <w:rPr>
          <w:rFonts w:ascii="Times New Roman" w:hAnsi="Times New Roman"/>
          <w:sz w:val="24"/>
        </w:rPr>
        <w:t>käsitatakse</w:t>
      </w:r>
      <w:r w:rsidR="5710637C" w:rsidRPr="75CF7F17">
        <w:rPr>
          <w:rFonts w:ascii="Times New Roman" w:hAnsi="Times New Roman"/>
          <w:sz w:val="24"/>
        </w:rPr>
        <w:t xml:space="preserve"> teadusuuringuna </w:t>
      </w:r>
      <w:proofErr w:type="spellStart"/>
      <w:r w:rsidR="5710637C" w:rsidRPr="75CF7F17">
        <w:rPr>
          <w:rFonts w:ascii="Times New Roman" w:hAnsi="Times New Roman"/>
          <w:sz w:val="24"/>
        </w:rPr>
        <w:t>inimgeeniuuringu</w:t>
      </w:r>
      <w:r w:rsidR="00E57894">
        <w:rPr>
          <w:rFonts w:ascii="Times New Roman" w:hAnsi="Times New Roman"/>
          <w:sz w:val="24"/>
        </w:rPr>
        <w:t>t</w:t>
      </w:r>
      <w:proofErr w:type="spellEnd"/>
      <w:r w:rsidR="5710637C" w:rsidRPr="75CF7F17">
        <w:rPr>
          <w:rFonts w:ascii="Times New Roman" w:hAnsi="Times New Roman"/>
          <w:sz w:val="24"/>
        </w:rPr>
        <w:t xml:space="preserve"> ning IGUS eelnõu § 2</w:t>
      </w:r>
      <w:r w:rsidR="360CE8EC" w:rsidRPr="75CF7F17">
        <w:rPr>
          <w:rFonts w:ascii="Times New Roman" w:hAnsi="Times New Roman"/>
          <w:sz w:val="24"/>
        </w:rPr>
        <w:t xml:space="preserve"> näeb ühe teadusuuringu liigina </w:t>
      </w:r>
      <w:r w:rsidR="00E57894" w:rsidRPr="75CF7F17">
        <w:rPr>
          <w:rFonts w:ascii="Times New Roman" w:hAnsi="Times New Roman"/>
          <w:sz w:val="24"/>
        </w:rPr>
        <w:t xml:space="preserve">ette </w:t>
      </w:r>
      <w:proofErr w:type="spellStart"/>
      <w:r w:rsidR="360CE8EC" w:rsidRPr="75CF7F17">
        <w:rPr>
          <w:rFonts w:ascii="Times New Roman" w:hAnsi="Times New Roman"/>
          <w:sz w:val="24"/>
        </w:rPr>
        <w:t>inimgeeniuuringu</w:t>
      </w:r>
      <w:proofErr w:type="spellEnd"/>
      <w:r w:rsidR="69365F10" w:rsidRPr="75CF7F17">
        <w:rPr>
          <w:rFonts w:ascii="Times New Roman" w:hAnsi="Times New Roman"/>
          <w:sz w:val="24"/>
        </w:rPr>
        <w:t>.</w:t>
      </w:r>
      <w:r w:rsidR="00B65A62">
        <w:rPr>
          <w:rFonts w:ascii="Times New Roman" w:hAnsi="Times New Roman"/>
          <w:sz w:val="24"/>
        </w:rPr>
        <w:t xml:space="preserve"> Seega on u</w:t>
      </w:r>
      <w:r w:rsidR="00A97E7F">
        <w:rPr>
          <w:rFonts w:ascii="Times New Roman" w:hAnsi="Times New Roman"/>
          <w:sz w:val="24"/>
        </w:rPr>
        <w:t>ue IGUS-i</w:t>
      </w:r>
      <w:r w:rsidR="5A766FCB" w:rsidRPr="75CF7F17">
        <w:rPr>
          <w:rFonts w:ascii="Times New Roman" w:hAnsi="Times New Roman"/>
          <w:sz w:val="24"/>
        </w:rPr>
        <w:t xml:space="preserve"> tähenduses teadusuuring </w:t>
      </w:r>
      <w:r w:rsidR="64EC9575" w:rsidRPr="75CF7F17">
        <w:rPr>
          <w:rFonts w:ascii="Times New Roman" w:hAnsi="Times New Roman"/>
          <w:sz w:val="24"/>
        </w:rPr>
        <w:t xml:space="preserve">teaduslik uurimine, mis on </w:t>
      </w:r>
      <w:r w:rsidR="00A97E7F">
        <w:rPr>
          <w:rFonts w:ascii="Times New Roman" w:hAnsi="Times New Roman"/>
          <w:sz w:val="24"/>
        </w:rPr>
        <w:t>tehtud</w:t>
      </w:r>
      <w:r w:rsidR="64EC9575" w:rsidRPr="75CF7F17">
        <w:rPr>
          <w:rFonts w:ascii="Times New Roman" w:hAnsi="Times New Roman"/>
          <w:sz w:val="24"/>
        </w:rPr>
        <w:t xml:space="preserve"> teadus-</w:t>
      </w:r>
      <w:r w:rsidR="004A637F">
        <w:rPr>
          <w:rFonts w:ascii="Times New Roman" w:hAnsi="Times New Roman"/>
          <w:sz w:val="24"/>
        </w:rPr>
        <w:t xml:space="preserve"> ja </w:t>
      </w:r>
      <w:r w:rsidR="64EC9575" w:rsidRPr="75CF7F17">
        <w:rPr>
          <w:rFonts w:ascii="Times New Roman" w:hAnsi="Times New Roman"/>
          <w:sz w:val="24"/>
        </w:rPr>
        <w:t xml:space="preserve">arendustegevuse, </w:t>
      </w:r>
      <w:proofErr w:type="spellStart"/>
      <w:r w:rsidR="64EC9575" w:rsidRPr="75CF7F17">
        <w:rPr>
          <w:rFonts w:ascii="Times New Roman" w:hAnsi="Times New Roman"/>
          <w:sz w:val="24"/>
        </w:rPr>
        <w:t>inimgeeniuuringu</w:t>
      </w:r>
      <w:proofErr w:type="spellEnd"/>
      <w:r w:rsidR="64EC9575" w:rsidRPr="75CF7F17">
        <w:rPr>
          <w:rFonts w:ascii="Times New Roman" w:hAnsi="Times New Roman"/>
          <w:sz w:val="24"/>
        </w:rPr>
        <w:t xml:space="preserve">, innovatsiooni või poliitika kujundamise eesmärgil ning selle alaliigina on järgmisena avatud mõiste </w:t>
      </w:r>
      <w:r w:rsidR="00E047B6">
        <w:rPr>
          <w:rFonts w:ascii="Times New Roman" w:hAnsi="Times New Roman"/>
          <w:sz w:val="24"/>
        </w:rPr>
        <w:t>„</w:t>
      </w:r>
      <w:proofErr w:type="spellStart"/>
      <w:r w:rsidR="64EC9575" w:rsidRPr="75CF7F17">
        <w:rPr>
          <w:rFonts w:ascii="Times New Roman" w:hAnsi="Times New Roman"/>
          <w:sz w:val="24"/>
        </w:rPr>
        <w:t>inimgeeniuuring</w:t>
      </w:r>
      <w:proofErr w:type="spellEnd"/>
      <w:r w:rsidR="00E047B6">
        <w:rPr>
          <w:rFonts w:ascii="Times New Roman" w:hAnsi="Times New Roman"/>
          <w:sz w:val="24"/>
        </w:rPr>
        <w:t>“</w:t>
      </w:r>
      <w:r w:rsidR="002B7944">
        <w:rPr>
          <w:rFonts w:ascii="Times New Roman" w:hAnsi="Times New Roman"/>
          <w:sz w:val="24"/>
        </w:rPr>
        <w:t>(vt § 2 p 8 selgitust).</w:t>
      </w:r>
    </w:p>
    <w:p w14:paraId="33F7BC27" w14:textId="0487C034" w:rsidR="6018E984" w:rsidRDefault="6018E984" w:rsidP="0016210D">
      <w:pPr>
        <w:rPr>
          <w:rFonts w:ascii="Times New Roman" w:hAnsi="Times New Roman"/>
          <w:sz w:val="24"/>
        </w:rPr>
      </w:pPr>
    </w:p>
    <w:p w14:paraId="3B6163C2" w14:textId="5906AB4C" w:rsidR="0045441E" w:rsidRPr="0045441E" w:rsidRDefault="0C62BD50" w:rsidP="0016210D">
      <w:pPr>
        <w:rPr>
          <w:rFonts w:ascii="Times New Roman" w:hAnsi="Times New Roman"/>
          <w:sz w:val="24"/>
        </w:rPr>
      </w:pPr>
      <w:r w:rsidRPr="75CF7F17">
        <w:rPr>
          <w:rFonts w:ascii="Times New Roman" w:hAnsi="Times New Roman"/>
          <w:b/>
          <w:bCs/>
          <w:sz w:val="24"/>
        </w:rPr>
        <w:t xml:space="preserve">Eelnõu </w:t>
      </w:r>
      <w:r w:rsidR="001551E9">
        <w:rPr>
          <w:rFonts w:ascii="Times New Roman" w:hAnsi="Times New Roman"/>
          <w:b/>
          <w:bCs/>
          <w:sz w:val="24"/>
        </w:rPr>
        <w:t>§</w:t>
      </w:r>
      <w:r w:rsidRPr="75CF7F17">
        <w:rPr>
          <w:rFonts w:ascii="Times New Roman" w:hAnsi="Times New Roman"/>
          <w:b/>
          <w:bCs/>
          <w:sz w:val="24"/>
        </w:rPr>
        <w:t xml:space="preserve"> 2 punktis </w:t>
      </w:r>
      <w:r w:rsidR="07BB084A" w:rsidRPr="75CF7F17">
        <w:rPr>
          <w:rFonts w:ascii="Times New Roman" w:hAnsi="Times New Roman"/>
          <w:b/>
          <w:bCs/>
          <w:sz w:val="24"/>
        </w:rPr>
        <w:t>8</w:t>
      </w:r>
      <w:r w:rsidRPr="75CF7F17">
        <w:rPr>
          <w:rFonts w:ascii="Times New Roman" w:hAnsi="Times New Roman"/>
          <w:sz w:val="24"/>
        </w:rPr>
        <w:t xml:space="preserve"> </w:t>
      </w:r>
      <w:r w:rsidR="001551E9">
        <w:rPr>
          <w:rFonts w:ascii="Times New Roman" w:hAnsi="Times New Roman"/>
          <w:sz w:val="24"/>
        </w:rPr>
        <w:t xml:space="preserve">esitatakse mõiste </w:t>
      </w:r>
      <w:r w:rsidRPr="75CF7F17">
        <w:rPr>
          <w:rFonts w:ascii="Times New Roman" w:hAnsi="Times New Roman"/>
          <w:sz w:val="24"/>
        </w:rPr>
        <w:t>„</w:t>
      </w:r>
      <w:proofErr w:type="spellStart"/>
      <w:r w:rsidR="46A80998" w:rsidRPr="75CF7F17">
        <w:rPr>
          <w:rFonts w:ascii="Times New Roman" w:hAnsi="Times New Roman"/>
          <w:sz w:val="24"/>
        </w:rPr>
        <w:t>inim</w:t>
      </w:r>
      <w:r w:rsidR="447A1F43" w:rsidRPr="75CF7F17">
        <w:rPr>
          <w:rFonts w:ascii="Times New Roman" w:hAnsi="Times New Roman"/>
          <w:sz w:val="24"/>
        </w:rPr>
        <w:t>geeniuuring</w:t>
      </w:r>
      <w:proofErr w:type="spellEnd"/>
      <w:r w:rsidRPr="75CF7F17">
        <w:rPr>
          <w:rFonts w:ascii="Times New Roman" w:hAnsi="Times New Roman"/>
          <w:sz w:val="24"/>
        </w:rPr>
        <w:t>“</w:t>
      </w:r>
      <w:r w:rsidR="447A1F43" w:rsidRPr="75CF7F17">
        <w:rPr>
          <w:rFonts w:ascii="Times New Roman" w:hAnsi="Times New Roman"/>
          <w:sz w:val="24"/>
        </w:rPr>
        <w:t xml:space="preserve"> – </w:t>
      </w:r>
      <w:r w:rsidR="00266E31">
        <w:rPr>
          <w:rFonts w:ascii="Times New Roman" w:hAnsi="Times New Roman"/>
          <w:sz w:val="24"/>
        </w:rPr>
        <w:t xml:space="preserve">inimese </w:t>
      </w:r>
      <w:r w:rsidR="447A1F43" w:rsidRPr="75CF7F17">
        <w:rPr>
          <w:rFonts w:ascii="Times New Roman" w:hAnsi="Times New Roman"/>
          <w:sz w:val="24"/>
        </w:rPr>
        <w:t xml:space="preserve">DNA, koeproovi teiste koostisosade, isikuandmete ja sugupuu teaduslik uurimine, kirjeldamine ja nendevaheliste seoste kindlakstegemine eesmärgiga saada andmeid inimese geenide, geeniproduktide ja pärilike omaduste </w:t>
      </w:r>
      <w:r w:rsidR="447A1F43" w:rsidRPr="75CF7F17">
        <w:rPr>
          <w:rFonts w:ascii="Times New Roman" w:hAnsi="Times New Roman"/>
          <w:sz w:val="24"/>
        </w:rPr>
        <w:lastRenderedPageBreak/>
        <w:t>kohta</w:t>
      </w:r>
      <w:r w:rsidR="00E0444D">
        <w:rPr>
          <w:rFonts w:ascii="Times New Roman" w:hAnsi="Times New Roman"/>
          <w:sz w:val="24"/>
        </w:rPr>
        <w:t>.</w:t>
      </w:r>
      <w:r w:rsidR="11D6AC03" w:rsidRPr="75CF7F17">
        <w:rPr>
          <w:rFonts w:ascii="Times New Roman" w:hAnsi="Times New Roman"/>
          <w:sz w:val="24"/>
        </w:rPr>
        <w:t xml:space="preserve"> Selguse huvides on kehtiva </w:t>
      </w:r>
      <w:r w:rsidR="00D055B4">
        <w:rPr>
          <w:rFonts w:ascii="Times New Roman" w:hAnsi="Times New Roman"/>
          <w:sz w:val="24"/>
        </w:rPr>
        <w:t>IGUS-i</w:t>
      </w:r>
      <w:r w:rsidR="11D6AC03" w:rsidRPr="75CF7F17">
        <w:rPr>
          <w:rFonts w:ascii="Times New Roman" w:hAnsi="Times New Roman"/>
          <w:sz w:val="24"/>
        </w:rPr>
        <w:t xml:space="preserve"> mõistet </w:t>
      </w:r>
      <w:r w:rsidR="00D055B4" w:rsidRPr="75CF7F17">
        <w:rPr>
          <w:rFonts w:ascii="Times New Roman" w:hAnsi="Times New Roman"/>
          <w:sz w:val="24"/>
        </w:rPr>
        <w:t>„</w:t>
      </w:r>
      <w:r w:rsidR="11D6AC03" w:rsidRPr="75CF7F17">
        <w:rPr>
          <w:rFonts w:ascii="Times New Roman" w:hAnsi="Times New Roman"/>
          <w:sz w:val="24"/>
        </w:rPr>
        <w:t>geeniuuring”</w:t>
      </w:r>
      <w:r w:rsidR="006B5163">
        <w:rPr>
          <w:rFonts w:ascii="Times New Roman" w:hAnsi="Times New Roman"/>
          <w:sz w:val="24"/>
        </w:rPr>
        <w:t xml:space="preserve"> </w:t>
      </w:r>
      <w:r w:rsidR="006B5163" w:rsidRPr="75CF7F17">
        <w:rPr>
          <w:rFonts w:ascii="Times New Roman" w:hAnsi="Times New Roman"/>
          <w:sz w:val="24"/>
        </w:rPr>
        <w:t>täiendatud</w:t>
      </w:r>
      <w:r w:rsidR="11D6AC03" w:rsidRPr="75CF7F17">
        <w:rPr>
          <w:rFonts w:ascii="Times New Roman" w:hAnsi="Times New Roman"/>
          <w:sz w:val="24"/>
        </w:rPr>
        <w:t xml:space="preserve">, lisades </w:t>
      </w:r>
      <w:r w:rsidR="006B5163">
        <w:rPr>
          <w:rFonts w:ascii="Times New Roman" w:hAnsi="Times New Roman"/>
          <w:sz w:val="24"/>
        </w:rPr>
        <w:t>sellele</w:t>
      </w:r>
      <w:r w:rsidR="11D6AC03" w:rsidRPr="75CF7F17">
        <w:rPr>
          <w:rFonts w:ascii="Times New Roman" w:hAnsi="Times New Roman"/>
          <w:sz w:val="24"/>
        </w:rPr>
        <w:t xml:space="preserve"> liidese</w:t>
      </w:r>
      <w:r w:rsidR="00A16F2A">
        <w:rPr>
          <w:rFonts w:ascii="Times New Roman" w:hAnsi="Times New Roman"/>
          <w:sz w:val="24"/>
        </w:rPr>
        <w:t xml:space="preserve"> „</w:t>
      </w:r>
      <w:proofErr w:type="spellStart"/>
      <w:r w:rsidR="11D6AC03" w:rsidRPr="75CF7F17">
        <w:rPr>
          <w:rFonts w:ascii="Times New Roman" w:hAnsi="Times New Roman"/>
          <w:sz w:val="24"/>
        </w:rPr>
        <w:t>inim</w:t>
      </w:r>
      <w:proofErr w:type="spellEnd"/>
      <w:r w:rsidR="11D6AC03" w:rsidRPr="75CF7F17">
        <w:rPr>
          <w:rFonts w:ascii="Times New Roman" w:hAnsi="Times New Roman"/>
          <w:sz w:val="24"/>
        </w:rPr>
        <w:t>-</w:t>
      </w:r>
      <w:r w:rsidR="00284CD6" w:rsidRPr="75CF7F17">
        <w:rPr>
          <w:rFonts w:ascii="Times New Roman" w:hAnsi="Times New Roman"/>
          <w:sz w:val="24"/>
        </w:rPr>
        <w:t>“</w:t>
      </w:r>
      <w:r w:rsidR="00284CD6">
        <w:rPr>
          <w:rFonts w:ascii="Times New Roman" w:hAnsi="Times New Roman"/>
          <w:sz w:val="24"/>
        </w:rPr>
        <w:t>,</w:t>
      </w:r>
      <w:r w:rsidR="00A16F2A">
        <w:rPr>
          <w:rFonts w:ascii="Times New Roman" w:hAnsi="Times New Roman"/>
          <w:sz w:val="24"/>
        </w:rPr>
        <w:t xml:space="preserve"> mis näitab</w:t>
      </w:r>
      <w:r w:rsidR="00114625">
        <w:rPr>
          <w:rFonts w:ascii="Times New Roman" w:hAnsi="Times New Roman"/>
          <w:sz w:val="24"/>
        </w:rPr>
        <w:t>, et uues IGUS-</w:t>
      </w:r>
      <w:proofErr w:type="spellStart"/>
      <w:r w:rsidR="00114625">
        <w:rPr>
          <w:rFonts w:ascii="Times New Roman" w:hAnsi="Times New Roman"/>
          <w:sz w:val="24"/>
        </w:rPr>
        <w:t>is</w:t>
      </w:r>
      <w:proofErr w:type="spellEnd"/>
      <w:r w:rsidR="11D6AC03" w:rsidRPr="75CF7F17">
        <w:rPr>
          <w:rFonts w:ascii="Times New Roman" w:hAnsi="Times New Roman"/>
          <w:sz w:val="24"/>
        </w:rPr>
        <w:t xml:space="preserve"> käsitletakse teadusuuringuid, mis mu</w:t>
      </w:r>
      <w:r w:rsidR="62D906DE" w:rsidRPr="75CF7F17">
        <w:rPr>
          <w:rFonts w:ascii="Times New Roman" w:hAnsi="Times New Roman"/>
          <w:sz w:val="24"/>
        </w:rPr>
        <w:t>u</w:t>
      </w:r>
      <w:r w:rsidR="00114625">
        <w:rPr>
          <w:rFonts w:ascii="Times New Roman" w:hAnsi="Times New Roman"/>
          <w:sz w:val="24"/>
        </w:rPr>
        <w:t xml:space="preserve"> hulgas</w:t>
      </w:r>
      <w:r w:rsidR="62D906DE" w:rsidRPr="75CF7F17">
        <w:rPr>
          <w:rFonts w:ascii="Times New Roman" w:hAnsi="Times New Roman"/>
          <w:sz w:val="24"/>
        </w:rPr>
        <w:t xml:space="preserve"> hõlmavad just </w:t>
      </w:r>
      <w:proofErr w:type="spellStart"/>
      <w:r w:rsidR="62D906DE" w:rsidRPr="75CF7F17">
        <w:rPr>
          <w:rFonts w:ascii="Times New Roman" w:hAnsi="Times New Roman"/>
          <w:sz w:val="24"/>
        </w:rPr>
        <w:t>inimgeneetikaga</w:t>
      </w:r>
      <w:proofErr w:type="spellEnd"/>
      <w:r w:rsidR="62D906DE" w:rsidRPr="75CF7F17">
        <w:rPr>
          <w:rFonts w:ascii="Times New Roman" w:hAnsi="Times New Roman"/>
          <w:sz w:val="24"/>
        </w:rPr>
        <w:t xml:space="preserve"> seonduvaid uuringuid.</w:t>
      </w:r>
    </w:p>
    <w:p w14:paraId="4CBD0B95" w14:textId="77777777" w:rsidR="00296B2F" w:rsidRDefault="00296B2F" w:rsidP="0016210D">
      <w:pPr>
        <w:rPr>
          <w:rFonts w:ascii="Times New Roman" w:hAnsi="Times New Roman"/>
          <w:sz w:val="24"/>
        </w:rPr>
      </w:pPr>
    </w:p>
    <w:p w14:paraId="223CE797" w14:textId="0B3BBC62" w:rsidR="0045441E" w:rsidRPr="0045441E" w:rsidRDefault="45EA7B32" w:rsidP="0016210D">
      <w:pPr>
        <w:rPr>
          <w:rFonts w:ascii="Times New Roman" w:hAnsi="Times New Roman"/>
          <w:sz w:val="24"/>
        </w:rPr>
      </w:pPr>
      <w:r w:rsidRPr="75CF7F17">
        <w:rPr>
          <w:rFonts w:ascii="Times New Roman" w:hAnsi="Times New Roman"/>
          <w:b/>
          <w:bCs/>
          <w:sz w:val="24"/>
        </w:rPr>
        <w:t xml:space="preserve">Eelnõu </w:t>
      </w:r>
      <w:r w:rsidR="00114625">
        <w:rPr>
          <w:rFonts w:ascii="Times New Roman" w:hAnsi="Times New Roman"/>
          <w:b/>
          <w:bCs/>
          <w:sz w:val="24"/>
        </w:rPr>
        <w:t>§</w:t>
      </w:r>
      <w:r w:rsidRPr="75CF7F17">
        <w:rPr>
          <w:rFonts w:ascii="Times New Roman" w:hAnsi="Times New Roman"/>
          <w:b/>
          <w:bCs/>
          <w:sz w:val="24"/>
        </w:rPr>
        <w:t xml:space="preserve"> 2 punktis </w:t>
      </w:r>
      <w:r w:rsidR="179E6261" w:rsidRPr="75CF7F17">
        <w:rPr>
          <w:rFonts w:ascii="Times New Roman" w:hAnsi="Times New Roman"/>
          <w:b/>
          <w:bCs/>
          <w:sz w:val="24"/>
        </w:rPr>
        <w:t>9</w:t>
      </w:r>
      <w:r w:rsidR="37300BB8" w:rsidRPr="75CF7F17">
        <w:rPr>
          <w:rFonts w:ascii="Times New Roman" w:hAnsi="Times New Roman"/>
          <w:b/>
          <w:bCs/>
          <w:sz w:val="24"/>
        </w:rPr>
        <w:t xml:space="preserve"> </w:t>
      </w:r>
      <w:r w:rsidR="006168EA">
        <w:rPr>
          <w:rFonts w:ascii="Times New Roman" w:hAnsi="Times New Roman"/>
          <w:sz w:val="24"/>
        </w:rPr>
        <w:t>esitatud mõiste</w:t>
      </w:r>
      <w:r w:rsidR="006168EA" w:rsidRPr="75CF7F17">
        <w:rPr>
          <w:rFonts w:ascii="Times New Roman" w:hAnsi="Times New Roman"/>
          <w:sz w:val="24"/>
        </w:rPr>
        <w:t xml:space="preserve"> </w:t>
      </w:r>
      <w:r w:rsidR="006168EA">
        <w:rPr>
          <w:rFonts w:ascii="Times New Roman" w:hAnsi="Times New Roman"/>
          <w:sz w:val="24"/>
        </w:rPr>
        <w:t>„</w:t>
      </w:r>
      <w:proofErr w:type="spellStart"/>
      <w:r w:rsidR="00A177A5" w:rsidRPr="75CF7F17">
        <w:rPr>
          <w:rFonts w:ascii="Times New Roman" w:hAnsi="Times New Roman"/>
          <w:sz w:val="24"/>
        </w:rPr>
        <w:t>pseudonüümimine</w:t>
      </w:r>
      <w:proofErr w:type="spellEnd"/>
      <w:r w:rsidR="006168EA">
        <w:rPr>
          <w:rFonts w:ascii="Times New Roman" w:hAnsi="Times New Roman"/>
          <w:sz w:val="24"/>
        </w:rPr>
        <w:t xml:space="preserve">“ </w:t>
      </w:r>
      <w:r w:rsidR="006168EA" w:rsidRPr="75CF7F17">
        <w:rPr>
          <w:rFonts w:ascii="Times New Roman" w:hAnsi="Times New Roman"/>
          <w:sz w:val="24"/>
        </w:rPr>
        <w:t>võrreldes kehtivaga ei muutu</w:t>
      </w:r>
      <w:r w:rsidR="006168EA">
        <w:rPr>
          <w:rFonts w:ascii="Times New Roman" w:hAnsi="Times New Roman"/>
          <w:sz w:val="24"/>
        </w:rPr>
        <w:t>.</w:t>
      </w:r>
      <w:r w:rsidR="0057209C">
        <w:rPr>
          <w:rFonts w:ascii="Times New Roman" w:hAnsi="Times New Roman"/>
          <w:sz w:val="24"/>
        </w:rPr>
        <w:t xml:space="preserve"> </w:t>
      </w:r>
      <w:proofErr w:type="spellStart"/>
      <w:r w:rsidR="0057209C">
        <w:rPr>
          <w:rFonts w:ascii="Times New Roman" w:hAnsi="Times New Roman"/>
          <w:sz w:val="24"/>
        </w:rPr>
        <w:t>P</w:t>
      </w:r>
      <w:r w:rsidR="37300BB8" w:rsidRPr="75CF7F17">
        <w:rPr>
          <w:rFonts w:ascii="Times New Roman" w:hAnsi="Times New Roman"/>
          <w:sz w:val="24"/>
        </w:rPr>
        <w:t>seudonüümimine</w:t>
      </w:r>
      <w:proofErr w:type="spellEnd"/>
      <w:r w:rsidR="0057209C">
        <w:rPr>
          <w:rFonts w:ascii="Times New Roman" w:hAnsi="Times New Roman"/>
          <w:sz w:val="24"/>
        </w:rPr>
        <w:t xml:space="preserve"> on</w:t>
      </w:r>
      <w:r w:rsidR="37300BB8" w:rsidRPr="75CF7F17">
        <w:rPr>
          <w:rFonts w:ascii="Times New Roman" w:hAnsi="Times New Roman"/>
          <w:sz w:val="24"/>
        </w:rPr>
        <w:t xml:space="preserve"> koeproovi, isikuandmete ja sugupuu juures isiku tuvastamist võimaldavate andmete asendamine kordumatu tunnuskoodiga</w:t>
      </w:r>
      <w:r w:rsidR="00227A1C">
        <w:rPr>
          <w:rFonts w:ascii="Times New Roman" w:hAnsi="Times New Roman"/>
          <w:sz w:val="24"/>
        </w:rPr>
        <w:t>.</w:t>
      </w:r>
    </w:p>
    <w:p w14:paraId="654AD25E" w14:textId="77777777" w:rsidR="00296B2F" w:rsidRDefault="00296B2F" w:rsidP="0016210D">
      <w:pPr>
        <w:rPr>
          <w:rFonts w:ascii="Times New Roman" w:hAnsi="Times New Roman"/>
          <w:sz w:val="24"/>
        </w:rPr>
      </w:pPr>
    </w:p>
    <w:p w14:paraId="158D44BB" w14:textId="345203AC" w:rsidR="0045441E" w:rsidRPr="0045441E" w:rsidRDefault="5301CF2A" w:rsidP="0016210D">
      <w:pPr>
        <w:rPr>
          <w:rFonts w:ascii="Times New Roman" w:hAnsi="Times New Roman"/>
          <w:sz w:val="24"/>
        </w:rPr>
      </w:pPr>
      <w:r w:rsidRPr="75CF7F17">
        <w:rPr>
          <w:rFonts w:ascii="Times New Roman" w:hAnsi="Times New Roman"/>
          <w:b/>
          <w:bCs/>
          <w:sz w:val="24"/>
        </w:rPr>
        <w:t xml:space="preserve">Eelnõu </w:t>
      </w:r>
      <w:r w:rsidR="00DC2DB2">
        <w:rPr>
          <w:rFonts w:ascii="Times New Roman" w:hAnsi="Times New Roman"/>
          <w:b/>
          <w:bCs/>
          <w:sz w:val="24"/>
        </w:rPr>
        <w:t>§</w:t>
      </w:r>
      <w:r w:rsidRPr="75CF7F17">
        <w:rPr>
          <w:rFonts w:ascii="Times New Roman" w:hAnsi="Times New Roman"/>
          <w:b/>
          <w:bCs/>
          <w:sz w:val="24"/>
        </w:rPr>
        <w:t xml:space="preserve"> 2 punktis </w:t>
      </w:r>
      <w:r w:rsidR="5876732E" w:rsidRPr="75CF7F17">
        <w:rPr>
          <w:rFonts w:ascii="Times New Roman" w:hAnsi="Times New Roman"/>
          <w:b/>
          <w:bCs/>
          <w:sz w:val="24"/>
        </w:rPr>
        <w:t>10</w:t>
      </w:r>
      <w:r w:rsidR="37300BB8" w:rsidRPr="75CF7F17">
        <w:rPr>
          <w:rFonts w:ascii="Times New Roman" w:hAnsi="Times New Roman"/>
          <w:b/>
          <w:bCs/>
          <w:sz w:val="24"/>
        </w:rPr>
        <w:t xml:space="preserve"> </w:t>
      </w:r>
      <w:r w:rsidR="00DC2DB2">
        <w:rPr>
          <w:rFonts w:ascii="Times New Roman" w:hAnsi="Times New Roman"/>
          <w:sz w:val="24"/>
        </w:rPr>
        <w:t>esitatud mõiste</w:t>
      </w:r>
      <w:r w:rsidR="00DC2DB2" w:rsidRPr="75CF7F17">
        <w:rPr>
          <w:rFonts w:ascii="Times New Roman" w:hAnsi="Times New Roman"/>
          <w:sz w:val="24"/>
        </w:rPr>
        <w:t xml:space="preserve"> </w:t>
      </w:r>
      <w:r w:rsidR="00DC2DB2">
        <w:rPr>
          <w:rFonts w:ascii="Times New Roman" w:hAnsi="Times New Roman"/>
          <w:sz w:val="24"/>
        </w:rPr>
        <w:t>„</w:t>
      </w:r>
      <w:proofErr w:type="spellStart"/>
      <w:r w:rsidR="003F01F9">
        <w:rPr>
          <w:rFonts w:ascii="Times New Roman" w:hAnsi="Times New Roman"/>
          <w:sz w:val="24"/>
        </w:rPr>
        <w:t>de</w:t>
      </w:r>
      <w:r w:rsidR="00DC2DB2" w:rsidRPr="75CF7F17">
        <w:rPr>
          <w:rFonts w:ascii="Times New Roman" w:hAnsi="Times New Roman"/>
          <w:sz w:val="24"/>
        </w:rPr>
        <w:t>pseudonüümimine</w:t>
      </w:r>
      <w:proofErr w:type="spellEnd"/>
      <w:r w:rsidR="00DC2DB2">
        <w:rPr>
          <w:rFonts w:ascii="Times New Roman" w:hAnsi="Times New Roman"/>
          <w:sz w:val="24"/>
        </w:rPr>
        <w:t xml:space="preserve">“ </w:t>
      </w:r>
      <w:r w:rsidR="00DC2DB2" w:rsidRPr="75CF7F17">
        <w:rPr>
          <w:rFonts w:ascii="Times New Roman" w:hAnsi="Times New Roman"/>
          <w:sz w:val="24"/>
        </w:rPr>
        <w:t>võrreldes kehtivaga ei muutu</w:t>
      </w:r>
      <w:r w:rsidR="003F01F9">
        <w:rPr>
          <w:rFonts w:ascii="Times New Roman" w:hAnsi="Times New Roman"/>
          <w:sz w:val="24"/>
        </w:rPr>
        <w:t xml:space="preserve">. </w:t>
      </w:r>
      <w:proofErr w:type="spellStart"/>
      <w:r w:rsidR="003F01F9">
        <w:rPr>
          <w:rFonts w:ascii="Times New Roman" w:hAnsi="Times New Roman"/>
          <w:sz w:val="24"/>
        </w:rPr>
        <w:t>D</w:t>
      </w:r>
      <w:r w:rsidR="37300BB8" w:rsidRPr="75CF7F17">
        <w:rPr>
          <w:rFonts w:ascii="Times New Roman" w:hAnsi="Times New Roman"/>
          <w:sz w:val="24"/>
        </w:rPr>
        <w:t>epseudonüümimine</w:t>
      </w:r>
      <w:proofErr w:type="spellEnd"/>
      <w:r w:rsidR="003F01F9">
        <w:rPr>
          <w:rFonts w:ascii="Times New Roman" w:hAnsi="Times New Roman"/>
          <w:sz w:val="24"/>
        </w:rPr>
        <w:t xml:space="preserve"> on</w:t>
      </w:r>
      <w:r w:rsidR="37300BB8" w:rsidRPr="75CF7F17">
        <w:rPr>
          <w:rFonts w:ascii="Times New Roman" w:hAnsi="Times New Roman"/>
          <w:sz w:val="24"/>
        </w:rPr>
        <w:t xml:space="preserve"> koeproovile ja isikuandmetele antud kordumatu tunnuskoodi abil geenidoonori isiku või geenidoonori isikust lähtuvalt tema koeproovi tuvastamine.</w:t>
      </w:r>
    </w:p>
    <w:p w14:paraId="477F7F8B" w14:textId="77777777" w:rsidR="00B96F53" w:rsidRDefault="00B96F53" w:rsidP="0016210D">
      <w:pPr>
        <w:pStyle w:val="Kommentaaritekst"/>
        <w:rPr>
          <w:rFonts w:ascii="Times New Roman" w:hAnsi="Times New Roman"/>
          <w:sz w:val="24"/>
          <w:szCs w:val="24"/>
        </w:rPr>
      </w:pPr>
    </w:p>
    <w:p w14:paraId="0337BA90" w14:textId="435CFAC7" w:rsidR="00B96F53" w:rsidRDefault="00F252A8" w:rsidP="0016210D">
      <w:pPr>
        <w:pStyle w:val="Kommentaaritekst"/>
        <w:rPr>
          <w:rFonts w:ascii="Times New Roman" w:hAnsi="Times New Roman"/>
          <w:sz w:val="24"/>
          <w:szCs w:val="24"/>
        </w:rPr>
      </w:pPr>
      <w:r w:rsidRPr="4F8A9DAA">
        <w:rPr>
          <w:rFonts w:ascii="Times New Roman" w:hAnsi="Times New Roman"/>
          <w:sz w:val="24"/>
          <w:szCs w:val="24"/>
        </w:rPr>
        <w:t>V</w:t>
      </w:r>
      <w:r w:rsidR="791C6D79" w:rsidRPr="4F8A9DAA">
        <w:rPr>
          <w:rFonts w:ascii="Times New Roman" w:hAnsi="Times New Roman"/>
          <w:sz w:val="24"/>
          <w:szCs w:val="24"/>
        </w:rPr>
        <w:t>õrreldes kehtiva IGUS</w:t>
      </w:r>
      <w:r w:rsidR="003F01F9" w:rsidRPr="4F8A9DAA">
        <w:rPr>
          <w:rFonts w:ascii="Times New Roman" w:hAnsi="Times New Roman"/>
          <w:sz w:val="24"/>
          <w:szCs w:val="24"/>
        </w:rPr>
        <w:t>-iga</w:t>
      </w:r>
      <w:r w:rsidR="00B969A5" w:rsidRPr="4F8A9DAA">
        <w:rPr>
          <w:rFonts w:ascii="Times New Roman" w:hAnsi="Times New Roman"/>
          <w:sz w:val="24"/>
          <w:szCs w:val="24"/>
        </w:rPr>
        <w:t xml:space="preserve"> on</w:t>
      </w:r>
      <w:r w:rsidR="791C6D79" w:rsidRPr="4F8A9DAA">
        <w:rPr>
          <w:rFonts w:ascii="Times New Roman" w:hAnsi="Times New Roman"/>
          <w:sz w:val="24"/>
          <w:szCs w:val="24"/>
        </w:rPr>
        <w:t xml:space="preserve"> eelnõust </w:t>
      </w:r>
      <w:r w:rsidR="130223B4" w:rsidRPr="4F8A9DAA">
        <w:rPr>
          <w:rFonts w:ascii="Times New Roman" w:hAnsi="Times New Roman"/>
          <w:sz w:val="24"/>
          <w:szCs w:val="24"/>
        </w:rPr>
        <w:t>välja jäetud</w:t>
      </w:r>
      <w:r w:rsidR="791C6D79" w:rsidRPr="4F8A9DAA">
        <w:rPr>
          <w:rFonts w:ascii="Times New Roman" w:hAnsi="Times New Roman"/>
          <w:sz w:val="24"/>
          <w:szCs w:val="24"/>
        </w:rPr>
        <w:t xml:space="preserve"> geeniuurija mõiste, </w:t>
      </w:r>
      <w:r w:rsidR="123FBB77" w:rsidRPr="4F8A9DAA">
        <w:rPr>
          <w:rFonts w:ascii="Times New Roman" w:hAnsi="Times New Roman"/>
          <w:sz w:val="24"/>
          <w:szCs w:val="24"/>
        </w:rPr>
        <w:t>sest senine mõiste oli ammendavalt sisustamata ka praktikas.</w:t>
      </w:r>
      <w:r w:rsidR="000F5313" w:rsidRPr="4F8A9DAA">
        <w:rPr>
          <w:rFonts w:ascii="Times New Roman" w:hAnsi="Times New Roman"/>
          <w:sz w:val="24"/>
          <w:szCs w:val="24"/>
        </w:rPr>
        <w:t xml:space="preserve"> Teisalt on andmetöötluse vaatest selge, et lähtuvalt kohustustest või eesmärgist, saab vaadelda selle all erinevaid isikuid.</w:t>
      </w:r>
      <w:r w:rsidR="4BBFEA31" w:rsidRPr="4F8A9DAA">
        <w:rPr>
          <w:rFonts w:ascii="Times New Roman" w:hAnsi="Times New Roman"/>
          <w:sz w:val="24"/>
          <w:szCs w:val="24"/>
        </w:rPr>
        <w:t xml:space="preserve"> </w:t>
      </w:r>
      <w:r w:rsidR="000F5313" w:rsidRPr="4F8A9DAA">
        <w:rPr>
          <w:rFonts w:ascii="Times New Roman" w:hAnsi="Times New Roman"/>
          <w:sz w:val="24"/>
          <w:szCs w:val="24"/>
        </w:rPr>
        <w:t>E</w:t>
      </w:r>
      <w:r w:rsidR="791C6D79" w:rsidRPr="4F8A9DAA">
        <w:rPr>
          <w:rFonts w:ascii="Times New Roman" w:hAnsi="Times New Roman"/>
          <w:sz w:val="24"/>
          <w:szCs w:val="24"/>
        </w:rPr>
        <w:t>elnõu</w:t>
      </w:r>
      <w:r w:rsidR="7E1040C4" w:rsidRPr="4F8A9DAA">
        <w:rPr>
          <w:rFonts w:ascii="Times New Roman" w:hAnsi="Times New Roman"/>
          <w:sz w:val="24"/>
          <w:szCs w:val="24"/>
        </w:rPr>
        <w:t>s</w:t>
      </w:r>
      <w:r w:rsidR="791C6D79" w:rsidRPr="4F8A9DAA">
        <w:rPr>
          <w:rFonts w:ascii="Times New Roman" w:hAnsi="Times New Roman"/>
          <w:sz w:val="24"/>
          <w:szCs w:val="24"/>
        </w:rPr>
        <w:t xml:space="preserve"> </w:t>
      </w:r>
      <w:r w:rsidR="000F5313" w:rsidRPr="4F8A9DAA">
        <w:rPr>
          <w:rFonts w:ascii="Times New Roman" w:hAnsi="Times New Roman"/>
          <w:sz w:val="24"/>
          <w:szCs w:val="24"/>
        </w:rPr>
        <w:t xml:space="preserve">on </w:t>
      </w:r>
      <w:r w:rsidR="7E1040C4" w:rsidRPr="4F8A9DAA">
        <w:rPr>
          <w:rFonts w:ascii="Times New Roman" w:hAnsi="Times New Roman"/>
          <w:sz w:val="24"/>
          <w:szCs w:val="24"/>
        </w:rPr>
        <w:t>kasutatud läbivalt</w:t>
      </w:r>
      <w:r w:rsidR="791C6D79" w:rsidRPr="4F8A9DAA">
        <w:rPr>
          <w:rFonts w:ascii="Times New Roman" w:hAnsi="Times New Roman"/>
          <w:sz w:val="24"/>
          <w:szCs w:val="24"/>
        </w:rPr>
        <w:t xml:space="preserve"> geneetiliste andmete töötleja </w:t>
      </w:r>
      <w:r w:rsidR="7E1040C4" w:rsidRPr="4F8A9DAA">
        <w:rPr>
          <w:rFonts w:ascii="Times New Roman" w:hAnsi="Times New Roman"/>
          <w:sz w:val="24"/>
          <w:szCs w:val="24"/>
        </w:rPr>
        <w:t>määratlust</w:t>
      </w:r>
      <w:r w:rsidR="791C6D79" w:rsidRPr="4F8A9DAA">
        <w:rPr>
          <w:rFonts w:ascii="Times New Roman" w:hAnsi="Times New Roman"/>
          <w:sz w:val="24"/>
          <w:szCs w:val="24"/>
        </w:rPr>
        <w:t xml:space="preserve">, kelle all </w:t>
      </w:r>
      <w:r w:rsidR="000F5313" w:rsidRPr="4F8A9DAA">
        <w:rPr>
          <w:rFonts w:ascii="Times New Roman" w:hAnsi="Times New Roman"/>
          <w:sz w:val="24"/>
          <w:szCs w:val="24"/>
        </w:rPr>
        <w:t xml:space="preserve">võib </w:t>
      </w:r>
      <w:r w:rsidR="791C6D79" w:rsidRPr="4F8A9DAA">
        <w:rPr>
          <w:rFonts w:ascii="Times New Roman" w:hAnsi="Times New Roman"/>
          <w:sz w:val="24"/>
          <w:szCs w:val="24"/>
        </w:rPr>
        <w:t>mõist</w:t>
      </w:r>
      <w:r w:rsidR="000F5313" w:rsidRPr="4F8A9DAA">
        <w:rPr>
          <w:rFonts w:ascii="Times New Roman" w:hAnsi="Times New Roman"/>
          <w:sz w:val="24"/>
          <w:szCs w:val="24"/>
        </w:rPr>
        <w:t>a</w:t>
      </w:r>
      <w:r w:rsidR="7E1040C4" w:rsidRPr="4F8A9DAA">
        <w:rPr>
          <w:rFonts w:ascii="Times New Roman" w:hAnsi="Times New Roman"/>
          <w:sz w:val="24"/>
          <w:szCs w:val="24"/>
        </w:rPr>
        <w:t xml:space="preserve"> isik</w:t>
      </w:r>
      <w:r w:rsidR="00E771BC" w:rsidRPr="4F8A9DAA">
        <w:rPr>
          <w:rFonts w:ascii="Times New Roman" w:hAnsi="Times New Roman"/>
          <w:sz w:val="24"/>
          <w:szCs w:val="24"/>
        </w:rPr>
        <w:t>ut</w:t>
      </w:r>
      <w:r w:rsidR="7E1040C4" w:rsidRPr="4F8A9DAA">
        <w:rPr>
          <w:rFonts w:ascii="Times New Roman" w:hAnsi="Times New Roman"/>
          <w:sz w:val="24"/>
          <w:szCs w:val="24"/>
        </w:rPr>
        <w:t>, kes töötleb vastutava töötlejana geneetilisi andmeid</w:t>
      </w:r>
      <w:r w:rsidR="791C6D79" w:rsidRPr="4F8A9DAA">
        <w:rPr>
          <w:rFonts w:ascii="Times New Roman" w:hAnsi="Times New Roman"/>
          <w:sz w:val="24"/>
          <w:szCs w:val="24"/>
        </w:rPr>
        <w:t>:</w:t>
      </w:r>
    </w:p>
    <w:p w14:paraId="0BFCD12D" w14:textId="46A6C88D" w:rsidR="00B96F53" w:rsidRDefault="791C6D79" w:rsidP="00721EB3">
      <w:pPr>
        <w:pStyle w:val="Kommentaaritekst"/>
        <w:numPr>
          <w:ilvl w:val="0"/>
          <w:numId w:val="10"/>
        </w:numPr>
        <w:ind w:left="357" w:hanging="357"/>
        <w:rPr>
          <w:rFonts w:ascii="Times New Roman" w:hAnsi="Times New Roman"/>
          <w:sz w:val="24"/>
          <w:szCs w:val="24"/>
        </w:rPr>
      </w:pPr>
      <w:r w:rsidRPr="4F8A9DAA">
        <w:rPr>
          <w:rFonts w:ascii="Times New Roman" w:hAnsi="Times New Roman"/>
          <w:sz w:val="24"/>
          <w:szCs w:val="24"/>
        </w:rPr>
        <w:t>Geneetiliste andmete töötleja</w:t>
      </w:r>
      <w:r w:rsidR="000F5313" w:rsidRPr="4F8A9DAA">
        <w:rPr>
          <w:rFonts w:ascii="Times New Roman" w:hAnsi="Times New Roman"/>
          <w:sz w:val="24"/>
          <w:szCs w:val="24"/>
        </w:rPr>
        <w:t>na</w:t>
      </w:r>
      <w:r w:rsidRPr="4F8A9DAA">
        <w:rPr>
          <w:rFonts w:ascii="Times New Roman" w:hAnsi="Times New Roman"/>
          <w:sz w:val="24"/>
          <w:szCs w:val="24"/>
        </w:rPr>
        <w:t xml:space="preserve"> kui andmevaldaja</w:t>
      </w:r>
      <w:r w:rsidR="00CD225A" w:rsidRPr="4F8A9DAA">
        <w:rPr>
          <w:rFonts w:ascii="Times New Roman" w:hAnsi="Times New Roman"/>
          <w:sz w:val="24"/>
          <w:szCs w:val="24"/>
        </w:rPr>
        <w:t xml:space="preserve"> </w:t>
      </w:r>
      <w:r w:rsidRPr="4F8A9DAA">
        <w:rPr>
          <w:rFonts w:ascii="Times New Roman" w:hAnsi="Times New Roman"/>
          <w:sz w:val="24"/>
          <w:szCs w:val="24"/>
        </w:rPr>
        <w:t xml:space="preserve">ehk füüsiline (teoreetiliselt) või juriidiline isik, kes haldab geneetiliste andmete kogu / baasi / </w:t>
      </w:r>
      <w:proofErr w:type="spellStart"/>
      <w:r w:rsidRPr="4F8A9DAA">
        <w:rPr>
          <w:rFonts w:ascii="Times New Roman" w:hAnsi="Times New Roman"/>
          <w:sz w:val="24"/>
          <w:szCs w:val="24"/>
        </w:rPr>
        <w:t>biopanka</w:t>
      </w:r>
      <w:proofErr w:type="spellEnd"/>
      <w:r w:rsidRPr="4F8A9DAA">
        <w:rPr>
          <w:rFonts w:ascii="Times New Roman" w:hAnsi="Times New Roman"/>
          <w:sz w:val="24"/>
          <w:szCs w:val="24"/>
        </w:rPr>
        <w:t xml:space="preserve">, </w:t>
      </w:r>
      <w:r w:rsidR="0056710A" w:rsidRPr="4F8A9DAA">
        <w:rPr>
          <w:rFonts w:ascii="Times New Roman" w:hAnsi="Times New Roman"/>
          <w:sz w:val="24"/>
          <w:szCs w:val="24"/>
        </w:rPr>
        <w:t>sealhulgas geenivaramut</w:t>
      </w:r>
      <w:r w:rsidR="00F64675" w:rsidRPr="4F8A9DAA">
        <w:rPr>
          <w:rFonts w:ascii="Times New Roman" w:hAnsi="Times New Roman"/>
          <w:sz w:val="24"/>
          <w:szCs w:val="24"/>
        </w:rPr>
        <w:t>,</w:t>
      </w:r>
      <w:r w:rsidRPr="4F8A9DAA">
        <w:rPr>
          <w:rFonts w:ascii="Times New Roman" w:hAnsi="Times New Roman"/>
          <w:sz w:val="24"/>
          <w:szCs w:val="24"/>
        </w:rPr>
        <w:t xml:space="preserve"> ja</w:t>
      </w:r>
      <w:r w:rsidR="3D09B697" w:rsidRPr="4F8A9DAA">
        <w:rPr>
          <w:rFonts w:ascii="Times New Roman" w:hAnsi="Times New Roman"/>
          <w:sz w:val="24"/>
          <w:szCs w:val="24"/>
        </w:rPr>
        <w:t xml:space="preserve"> lisaks</w:t>
      </w:r>
      <w:r w:rsidRPr="4F8A9DAA">
        <w:rPr>
          <w:rFonts w:ascii="Times New Roman" w:hAnsi="Times New Roman"/>
          <w:sz w:val="24"/>
          <w:szCs w:val="24"/>
        </w:rPr>
        <w:t xml:space="preserve"> eraõiguslikud juriidilised isikud, kellele</w:t>
      </w:r>
      <w:r w:rsidR="00013202" w:rsidRPr="4F8A9DAA">
        <w:rPr>
          <w:rFonts w:ascii="Times New Roman" w:hAnsi="Times New Roman"/>
          <w:sz w:val="24"/>
          <w:szCs w:val="24"/>
        </w:rPr>
        <w:t xml:space="preserve"> kohaldub </w:t>
      </w:r>
      <w:r w:rsidRPr="4F8A9DAA">
        <w:rPr>
          <w:rFonts w:ascii="Times New Roman" w:hAnsi="Times New Roman"/>
          <w:sz w:val="24"/>
          <w:szCs w:val="24"/>
        </w:rPr>
        <w:t>eelnõu 3</w:t>
      </w:r>
      <w:r w:rsidR="00F64675" w:rsidRPr="4F8A9DAA">
        <w:rPr>
          <w:rFonts w:ascii="Times New Roman" w:hAnsi="Times New Roman"/>
          <w:sz w:val="24"/>
          <w:szCs w:val="24"/>
        </w:rPr>
        <w:t>. peatükk.</w:t>
      </w:r>
    </w:p>
    <w:p w14:paraId="7CF15AED" w14:textId="7CAF74D8" w:rsidR="00B96F53" w:rsidRDefault="7BF534CE" w:rsidP="00721EB3">
      <w:pPr>
        <w:pStyle w:val="Kommentaaritekst"/>
        <w:numPr>
          <w:ilvl w:val="0"/>
          <w:numId w:val="10"/>
        </w:numPr>
        <w:ind w:left="360"/>
        <w:rPr>
          <w:rFonts w:ascii="Times New Roman" w:hAnsi="Times New Roman"/>
          <w:sz w:val="24"/>
          <w:szCs w:val="24"/>
        </w:rPr>
      </w:pPr>
      <w:r w:rsidRPr="4F8A9DAA">
        <w:rPr>
          <w:rFonts w:ascii="Times New Roman" w:hAnsi="Times New Roman"/>
          <w:sz w:val="24"/>
          <w:szCs w:val="24"/>
        </w:rPr>
        <w:t>Geeniuurija kui andmekasutaja ehk füüsiline või juriidiline isik, kes töötleb geneetilisi andmeid teisese kasutuse eesmärgil</w:t>
      </w:r>
      <w:r w:rsidR="000F5313" w:rsidRPr="4F8A9DAA">
        <w:rPr>
          <w:rFonts w:ascii="Times New Roman" w:hAnsi="Times New Roman"/>
          <w:sz w:val="24"/>
          <w:szCs w:val="24"/>
        </w:rPr>
        <w:t>.</w:t>
      </w:r>
    </w:p>
    <w:p w14:paraId="437A2102" w14:textId="77777777" w:rsidR="000F5313" w:rsidRDefault="000F5313" w:rsidP="4F8A9DAA">
      <w:pPr>
        <w:pStyle w:val="Kommentaaritekst"/>
        <w:ind w:left="360"/>
        <w:rPr>
          <w:rFonts w:ascii="Times New Roman" w:hAnsi="Times New Roman"/>
          <w:sz w:val="24"/>
          <w:szCs w:val="24"/>
        </w:rPr>
      </w:pPr>
    </w:p>
    <w:p w14:paraId="444393C9" w14:textId="13969259" w:rsidR="0068129C" w:rsidRDefault="199791DB" w:rsidP="002F1AEE">
      <w:pPr>
        <w:pStyle w:val="Kommentaaritekst"/>
        <w:rPr>
          <w:rFonts w:ascii="Times New Roman" w:hAnsi="Times New Roman"/>
          <w:sz w:val="24"/>
          <w:szCs w:val="24"/>
        </w:rPr>
      </w:pPr>
      <w:r w:rsidRPr="3BFCAE6E">
        <w:rPr>
          <w:rFonts w:ascii="Times New Roman" w:hAnsi="Times New Roman"/>
          <w:sz w:val="24"/>
          <w:szCs w:val="24"/>
        </w:rPr>
        <w:t>Iga esmasest</w:t>
      </w:r>
      <w:r w:rsidR="0D83659C" w:rsidRPr="3BFCAE6E">
        <w:rPr>
          <w:rFonts w:ascii="Times New Roman" w:hAnsi="Times New Roman"/>
          <w:sz w:val="24"/>
          <w:szCs w:val="24"/>
        </w:rPr>
        <w:t xml:space="preserve"> andmevaldajast eraldi vastutav</w:t>
      </w:r>
      <w:r w:rsidR="7A817352" w:rsidRPr="3BFCAE6E">
        <w:rPr>
          <w:rFonts w:ascii="Times New Roman" w:hAnsi="Times New Roman"/>
          <w:sz w:val="24"/>
          <w:szCs w:val="24"/>
        </w:rPr>
        <w:t>at</w:t>
      </w:r>
      <w:r w:rsidR="0D83659C" w:rsidRPr="3BFCAE6E">
        <w:rPr>
          <w:rFonts w:ascii="Times New Roman" w:hAnsi="Times New Roman"/>
          <w:sz w:val="24"/>
          <w:szCs w:val="24"/>
        </w:rPr>
        <w:t xml:space="preserve"> tööt</w:t>
      </w:r>
      <w:r w:rsidR="2DFCD7ED" w:rsidRPr="3BFCAE6E">
        <w:rPr>
          <w:rFonts w:ascii="Times New Roman" w:hAnsi="Times New Roman"/>
          <w:sz w:val="24"/>
          <w:szCs w:val="24"/>
        </w:rPr>
        <w:t>lejat</w:t>
      </w:r>
      <w:r w:rsidR="0D83659C" w:rsidRPr="3BFCAE6E">
        <w:rPr>
          <w:rFonts w:ascii="Times New Roman" w:hAnsi="Times New Roman"/>
          <w:sz w:val="24"/>
          <w:szCs w:val="24"/>
        </w:rPr>
        <w:t xml:space="preserve"> (st mitte andmevaldaja füüsilisest isikust töötaja) ei ole vaja mõiste</w:t>
      </w:r>
      <w:r w:rsidR="5CF538FD" w:rsidRPr="3BFCAE6E">
        <w:rPr>
          <w:rFonts w:ascii="Times New Roman" w:hAnsi="Times New Roman"/>
          <w:sz w:val="24"/>
          <w:szCs w:val="24"/>
        </w:rPr>
        <w:t>na</w:t>
      </w:r>
      <w:r w:rsidR="0D83659C" w:rsidRPr="3BFCAE6E">
        <w:rPr>
          <w:rFonts w:ascii="Times New Roman" w:hAnsi="Times New Roman"/>
          <w:sz w:val="24"/>
          <w:szCs w:val="24"/>
        </w:rPr>
        <w:t xml:space="preserve"> defineerida.</w:t>
      </w:r>
    </w:p>
    <w:p w14:paraId="11135F94" w14:textId="77777777" w:rsidR="0058052C" w:rsidRDefault="0058052C">
      <w:pPr>
        <w:pStyle w:val="Kommentaaritekst"/>
        <w:rPr>
          <w:rFonts w:ascii="Times New Roman" w:hAnsi="Times New Roman"/>
          <w:sz w:val="24"/>
          <w:szCs w:val="24"/>
        </w:rPr>
      </w:pPr>
    </w:p>
    <w:p w14:paraId="21DD17B0" w14:textId="231C4A11" w:rsidR="0068129C" w:rsidRDefault="009B3677" w:rsidP="000F5313">
      <w:pPr>
        <w:pStyle w:val="Kommentaaritekst"/>
        <w:rPr>
          <w:rFonts w:ascii="Times New Roman" w:hAnsi="Times New Roman"/>
          <w:sz w:val="24"/>
          <w:szCs w:val="24"/>
        </w:rPr>
      </w:pPr>
      <w:r>
        <w:rPr>
          <w:rFonts w:ascii="Times New Roman" w:hAnsi="Times New Roman"/>
          <w:sz w:val="24"/>
          <w:szCs w:val="24"/>
        </w:rPr>
        <w:t>Seadusest</w:t>
      </w:r>
      <w:r w:rsidR="0D83659C" w:rsidRPr="0DA75C41">
        <w:rPr>
          <w:rFonts w:ascii="Times New Roman" w:hAnsi="Times New Roman"/>
          <w:sz w:val="24"/>
          <w:szCs w:val="24"/>
        </w:rPr>
        <w:t xml:space="preserve"> on </w:t>
      </w:r>
      <w:r>
        <w:rPr>
          <w:rFonts w:ascii="Times New Roman" w:hAnsi="Times New Roman"/>
          <w:sz w:val="24"/>
          <w:szCs w:val="24"/>
        </w:rPr>
        <w:t xml:space="preserve">välja </w:t>
      </w:r>
      <w:r w:rsidR="0D83659C" w:rsidRPr="0DA75C41">
        <w:rPr>
          <w:rFonts w:ascii="Times New Roman" w:hAnsi="Times New Roman"/>
          <w:sz w:val="24"/>
          <w:szCs w:val="24"/>
        </w:rPr>
        <w:t>jäetud DNA kirjeldus</w:t>
      </w:r>
      <w:r w:rsidR="0058052C">
        <w:rPr>
          <w:rFonts w:ascii="Times New Roman" w:hAnsi="Times New Roman"/>
          <w:sz w:val="24"/>
          <w:szCs w:val="24"/>
        </w:rPr>
        <w:t>e mõiste</w:t>
      </w:r>
      <w:r w:rsidR="0D83659C" w:rsidRPr="0DA75C41">
        <w:rPr>
          <w:rFonts w:ascii="Times New Roman" w:hAnsi="Times New Roman"/>
          <w:sz w:val="24"/>
          <w:szCs w:val="24"/>
        </w:rPr>
        <w:t xml:space="preserve"> ning lisatud on </w:t>
      </w:r>
      <w:r w:rsidR="00247E9D">
        <w:rPr>
          <w:rFonts w:ascii="Times New Roman" w:hAnsi="Times New Roman"/>
          <w:sz w:val="24"/>
          <w:szCs w:val="24"/>
        </w:rPr>
        <w:t xml:space="preserve">mõisted </w:t>
      </w:r>
      <w:r w:rsidR="00247E9D">
        <w:rPr>
          <w:rFonts w:ascii="Times New Roman" w:hAnsi="Times New Roman"/>
          <w:sz w:val="24"/>
        </w:rPr>
        <w:t>„</w:t>
      </w:r>
      <w:r w:rsidR="0D83659C" w:rsidRPr="0DA75C41">
        <w:rPr>
          <w:rFonts w:ascii="Times New Roman" w:hAnsi="Times New Roman"/>
          <w:sz w:val="24"/>
          <w:szCs w:val="24"/>
        </w:rPr>
        <w:t>geneetilised andmed</w:t>
      </w:r>
      <w:r w:rsidR="00247E9D">
        <w:rPr>
          <w:rFonts w:ascii="Times New Roman" w:hAnsi="Times New Roman"/>
          <w:sz w:val="24"/>
          <w:szCs w:val="24"/>
        </w:rPr>
        <w:t>“</w:t>
      </w:r>
      <w:r w:rsidR="4293A307" w:rsidRPr="0DA75C41">
        <w:rPr>
          <w:rFonts w:ascii="Times New Roman" w:hAnsi="Times New Roman"/>
          <w:sz w:val="24"/>
          <w:szCs w:val="24"/>
        </w:rPr>
        <w:t xml:space="preserve"> ja </w:t>
      </w:r>
      <w:r w:rsidR="00247E9D">
        <w:rPr>
          <w:rFonts w:ascii="Times New Roman" w:hAnsi="Times New Roman"/>
          <w:sz w:val="24"/>
        </w:rPr>
        <w:t>„</w:t>
      </w:r>
      <w:r w:rsidR="4293A307" w:rsidRPr="0DA75C41">
        <w:rPr>
          <w:rFonts w:ascii="Times New Roman" w:hAnsi="Times New Roman"/>
          <w:sz w:val="24"/>
          <w:szCs w:val="24"/>
        </w:rPr>
        <w:t>terviseandmed</w:t>
      </w:r>
      <w:r w:rsidR="00247E9D">
        <w:rPr>
          <w:rFonts w:ascii="Times New Roman" w:hAnsi="Times New Roman"/>
          <w:sz w:val="24"/>
          <w:szCs w:val="24"/>
        </w:rPr>
        <w:t>“</w:t>
      </w:r>
      <w:r w:rsidR="4293A307" w:rsidRPr="0DA75C41">
        <w:rPr>
          <w:rFonts w:ascii="Times New Roman" w:hAnsi="Times New Roman"/>
          <w:sz w:val="24"/>
          <w:szCs w:val="24"/>
        </w:rPr>
        <w:t xml:space="preserve"> IKÜM</w:t>
      </w:r>
      <w:r w:rsidR="0058052C">
        <w:rPr>
          <w:rFonts w:ascii="Times New Roman" w:hAnsi="Times New Roman"/>
          <w:sz w:val="24"/>
          <w:szCs w:val="24"/>
        </w:rPr>
        <w:t>-i</w:t>
      </w:r>
      <w:r w:rsidR="4293A307" w:rsidRPr="0DA75C41">
        <w:rPr>
          <w:rFonts w:ascii="Times New Roman" w:hAnsi="Times New Roman"/>
          <w:sz w:val="24"/>
          <w:szCs w:val="24"/>
        </w:rPr>
        <w:t xml:space="preserve"> tähenduses.</w:t>
      </w:r>
      <w:r w:rsidR="000F5313">
        <w:rPr>
          <w:rFonts w:ascii="Times New Roman" w:hAnsi="Times New Roman"/>
          <w:sz w:val="24"/>
          <w:szCs w:val="24"/>
        </w:rPr>
        <w:t xml:space="preserve"> Väljajäetud</w:t>
      </w:r>
      <w:r w:rsidR="74307619" w:rsidRPr="000F6A28">
        <w:rPr>
          <w:rFonts w:ascii="Times New Roman" w:hAnsi="Times New Roman"/>
          <w:sz w:val="24"/>
          <w:szCs w:val="24"/>
        </w:rPr>
        <w:t xml:space="preserve"> mõiste</w:t>
      </w:r>
      <w:r w:rsidR="00F649FE" w:rsidRPr="000F6A28">
        <w:rPr>
          <w:rFonts w:ascii="Times New Roman" w:hAnsi="Times New Roman"/>
          <w:sz w:val="24"/>
          <w:szCs w:val="24"/>
        </w:rPr>
        <w:t>d</w:t>
      </w:r>
      <w:r w:rsidR="74307619" w:rsidRPr="000F6A28">
        <w:rPr>
          <w:rFonts w:ascii="Times New Roman" w:hAnsi="Times New Roman"/>
          <w:sz w:val="24"/>
          <w:szCs w:val="24"/>
        </w:rPr>
        <w:t xml:space="preserve"> e</w:t>
      </w:r>
      <w:r w:rsidR="74307619" w:rsidRPr="75CF7F17">
        <w:rPr>
          <w:rFonts w:ascii="Times New Roman" w:hAnsi="Times New Roman"/>
          <w:sz w:val="24"/>
          <w:szCs w:val="24"/>
        </w:rPr>
        <w:t>i kajasta adekvaatselt tegelikku töötlus</w:t>
      </w:r>
      <w:r w:rsidR="2F589B82" w:rsidRPr="75CF7F17">
        <w:rPr>
          <w:rFonts w:ascii="Times New Roman" w:hAnsi="Times New Roman"/>
          <w:sz w:val="24"/>
          <w:szCs w:val="24"/>
        </w:rPr>
        <w:t xml:space="preserve">e ulatust, </w:t>
      </w:r>
      <w:r w:rsidR="74307619" w:rsidRPr="75CF7F17">
        <w:rPr>
          <w:rFonts w:ascii="Times New Roman" w:hAnsi="Times New Roman"/>
          <w:sz w:val="24"/>
          <w:szCs w:val="24"/>
        </w:rPr>
        <w:t xml:space="preserve">eesmärki </w:t>
      </w:r>
      <w:r w:rsidR="00BF2A39">
        <w:rPr>
          <w:rFonts w:ascii="Times New Roman" w:hAnsi="Times New Roman"/>
          <w:sz w:val="24"/>
          <w:szCs w:val="24"/>
        </w:rPr>
        <w:t>ega</w:t>
      </w:r>
      <w:r w:rsidR="74307619" w:rsidRPr="75CF7F17">
        <w:rPr>
          <w:rFonts w:ascii="Times New Roman" w:hAnsi="Times New Roman"/>
          <w:sz w:val="24"/>
          <w:szCs w:val="24"/>
        </w:rPr>
        <w:t xml:space="preserve"> vajadust ning eelnõuga võetakse </w:t>
      </w:r>
      <w:r w:rsidR="33518B91" w:rsidRPr="75CF7F17">
        <w:rPr>
          <w:rFonts w:ascii="Times New Roman" w:hAnsi="Times New Roman"/>
          <w:sz w:val="24"/>
          <w:szCs w:val="24"/>
        </w:rPr>
        <w:t>kasutusele IKÜM</w:t>
      </w:r>
      <w:r w:rsidR="007D075C">
        <w:rPr>
          <w:rFonts w:ascii="Times New Roman" w:hAnsi="Times New Roman"/>
          <w:sz w:val="24"/>
          <w:szCs w:val="24"/>
        </w:rPr>
        <w:t>-i</w:t>
      </w:r>
      <w:r w:rsidR="33518B91" w:rsidRPr="75CF7F17">
        <w:rPr>
          <w:rFonts w:ascii="Times New Roman" w:hAnsi="Times New Roman"/>
          <w:sz w:val="24"/>
          <w:szCs w:val="24"/>
        </w:rPr>
        <w:t xml:space="preserve"> termin</w:t>
      </w:r>
      <w:r w:rsidR="25EF5038" w:rsidRPr="75CF7F17">
        <w:rPr>
          <w:rFonts w:ascii="Times New Roman" w:hAnsi="Times New Roman"/>
          <w:sz w:val="24"/>
          <w:szCs w:val="24"/>
        </w:rPr>
        <w:t>id</w:t>
      </w:r>
      <w:r w:rsidR="33518B91" w:rsidRPr="75CF7F17">
        <w:rPr>
          <w:rFonts w:ascii="Times New Roman" w:hAnsi="Times New Roman"/>
          <w:sz w:val="24"/>
          <w:szCs w:val="24"/>
        </w:rPr>
        <w:t xml:space="preserve"> </w:t>
      </w:r>
      <w:r w:rsidR="00BF2A39">
        <w:rPr>
          <w:rFonts w:ascii="Times New Roman" w:hAnsi="Times New Roman"/>
          <w:sz w:val="24"/>
        </w:rPr>
        <w:t>„</w:t>
      </w:r>
      <w:r w:rsidR="33518B91" w:rsidRPr="75CF7F17">
        <w:rPr>
          <w:rFonts w:ascii="Times New Roman" w:hAnsi="Times New Roman"/>
          <w:sz w:val="24"/>
          <w:szCs w:val="24"/>
        </w:rPr>
        <w:t>geneetilised andmed</w:t>
      </w:r>
      <w:r w:rsidR="00BF2A39">
        <w:rPr>
          <w:rFonts w:ascii="Times New Roman" w:hAnsi="Times New Roman"/>
          <w:sz w:val="24"/>
          <w:szCs w:val="24"/>
        </w:rPr>
        <w:t>“</w:t>
      </w:r>
      <w:r w:rsidR="1D15E755" w:rsidRPr="75CF7F17">
        <w:rPr>
          <w:rFonts w:ascii="Times New Roman" w:hAnsi="Times New Roman"/>
          <w:sz w:val="24"/>
          <w:szCs w:val="24"/>
        </w:rPr>
        <w:t xml:space="preserve"> </w:t>
      </w:r>
      <w:r w:rsidR="070AB539" w:rsidRPr="75CF7F17">
        <w:rPr>
          <w:rFonts w:ascii="Times New Roman" w:hAnsi="Times New Roman"/>
          <w:sz w:val="24"/>
          <w:szCs w:val="24"/>
        </w:rPr>
        <w:t xml:space="preserve">ja </w:t>
      </w:r>
      <w:r w:rsidR="00BF2A39">
        <w:rPr>
          <w:rFonts w:ascii="Times New Roman" w:hAnsi="Times New Roman"/>
          <w:sz w:val="24"/>
        </w:rPr>
        <w:t>„</w:t>
      </w:r>
      <w:r w:rsidR="070AB539" w:rsidRPr="75CF7F17">
        <w:rPr>
          <w:rFonts w:ascii="Times New Roman" w:hAnsi="Times New Roman"/>
          <w:sz w:val="24"/>
          <w:szCs w:val="24"/>
        </w:rPr>
        <w:t>terviseandmed</w:t>
      </w:r>
      <w:r w:rsidR="00A0712C">
        <w:rPr>
          <w:rFonts w:ascii="Times New Roman" w:hAnsi="Times New Roman"/>
          <w:sz w:val="24"/>
          <w:szCs w:val="24"/>
        </w:rPr>
        <w:t>“.</w:t>
      </w:r>
      <w:r w:rsidR="00A0712C">
        <w:t xml:space="preserve"> </w:t>
      </w:r>
      <w:r w:rsidR="15BB44A5" w:rsidRPr="75CF7F17">
        <w:rPr>
          <w:rFonts w:ascii="Times New Roman" w:hAnsi="Times New Roman"/>
          <w:sz w:val="24"/>
          <w:szCs w:val="24"/>
        </w:rPr>
        <w:t xml:space="preserve">Juba </w:t>
      </w:r>
      <w:r w:rsidR="007D075C">
        <w:rPr>
          <w:rFonts w:ascii="Times New Roman" w:hAnsi="Times New Roman"/>
          <w:sz w:val="24"/>
          <w:szCs w:val="24"/>
        </w:rPr>
        <w:t>praegu</w:t>
      </w:r>
      <w:r w:rsidR="15BB44A5" w:rsidRPr="75CF7F17">
        <w:rPr>
          <w:rFonts w:ascii="Times New Roman" w:hAnsi="Times New Roman"/>
          <w:sz w:val="24"/>
          <w:szCs w:val="24"/>
        </w:rPr>
        <w:t xml:space="preserve"> on </w:t>
      </w:r>
      <w:r w:rsidR="007D075C">
        <w:rPr>
          <w:rFonts w:ascii="Times New Roman" w:hAnsi="Times New Roman"/>
          <w:color w:val="000000" w:themeColor="text1"/>
          <w:sz w:val="24"/>
        </w:rPr>
        <w:t>geenivaramu</w:t>
      </w:r>
      <w:r w:rsidR="15BB44A5" w:rsidRPr="75CF7F17">
        <w:rPr>
          <w:rFonts w:ascii="Times New Roman" w:hAnsi="Times New Roman"/>
          <w:sz w:val="24"/>
          <w:szCs w:val="24"/>
        </w:rPr>
        <w:t xml:space="preserve"> geenidoonori andmestikus väärtuslikud ka </w:t>
      </w:r>
      <w:r w:rsidR="15BB44A5" w:rsidRPr="007F0A0F">
        <w:rPr>
          <w:rFonts w:ascii="Times New Roman" w:hAnsi="Times New Roman"/>
          <w:sz w:val="24"/>
          <w:szCs w:val="24"/>
        </w:rPr>
        <w:t xml:space="preserve">muud </w:t>
      </w:r>
      <w:proofErr w:type="spellStart"/>
      <w:r w:rsidR="007F0A0F">
        <w:rPr>
          <w:rFonts w:ascii="Times New Roman" w:hAnsi="Times New Roman"/>
          <w:sz w:val="24"/>
          <w:szCs w:val="24"/>
        </w:rPr>
        <w:t>gen</w:t>
      </w:r>
      <w:r w:rsidR="15BB44A5" w:rsidRPr="007F0A0F">
        <w:rPr>
          <w:rFonts w:ascii="Times New Roman" w:hAnsi="Times New Roman"/>
          <w:sz w:val="24"/>
          <w:szCs w:val="24"/>
        </w:rPr>
        <w:t>oomika</w:t>
      </w:r>
      <w:proofErr w:type="spellEnd"/>
      <w:r w:rsidR="15BB44A5" w:rsidRPr="007F0A0F">
        <w:rPr>
          <w:rFonts w:ascii="Times New Roman" w:hAnsi="Times New Roman"/>
          <w:sz w:val="24"/>
          <w:szCs w:val="24"/>
        </w:rPr>
        <w:t xml:space="preserve"> </w:t>
      </w:r>
      <w:r w:rsidR="00694D52">
        <w:rPr>
          <w:rFonts w:ascii="Times New Roman" w:hAnsi="Times New Roman"/>
          <w:sz w:val="24"/>
          <w:szCs w:val="24"/>
        </w:rPr>
        <w:t>andm</w:t>
      </w:r>
      <w:r w:rsidR="15BB44A5" w:rsidRPr="007F0A0F">
        <w:rPr>
          <w:rFonts w:ascii="Times New Roman" w:hAnsi="Times New Roman"/>
          <w:sz w:val="24"/>
          <w:szCs w:val="24"/>
        </w:rPr>
        <w:t>estikud</w:t>
      </w:r>
      <w:r w:rsidR="15BB44A5" w:rsidRPr="75CF7F17">
        <w:rPr>
          <w:rFonts w:ascii="Times New Roman" w:hAnsi="Times New Roman"/>
          <w:sz w:val="24"/>
          <w:szCs w:val="24"/>
        </w:rPr>
        <w:t xml:space="preserve"> ehk </w:t>
      </w:r>
      <w:r w:rsidR="00694D52">
        <w:rPr>
          <w:rFonts w:ascii="Times New Roman" w:hAnsi="Times New Roman"/>
          <w:sz w:val="24"/>
          <w:szCs w:val="24"/>
        </w:rPr>
        <w:t>lisa</w:t>
      </w:r>
      <w:r w:rsidR="15BB44A5" w:rsidRPr="75CF7F17">
        <w:rPr>
          <w:rFonts w:ascii="Times New Roman" w:hAnsi="Times New Roman"/>
          <w:sz w:val="24"/>
          <w:szCs w:val="24"/>
        </w:rPr>
        <w:t xml:space="preserve">andmekihid (lisaks geeniandmetele). Seega </w:t>
      </w:r>
      <w:r w:rsidR="56E6B4FA" w:rsidRPr="75CF7F17">
        <w:rPr>
          <w:rFonts w:ascii="Times New Roman" w:hAnsi="Times New Roman"/>
          <w:sz w:val="24"/>
          <w:szCs w:val="24"/>
        </w:rPr>
        <w:t xml:space="preserve">on </w:t>
      </w:r>
      <w:proofErr w:type="spellStart"/>
      <w:r w:rsidR="56E6B4FA" w:rsidRPr="75CF7F17">
        <w:rPr>
          <w:rFonts w:ascii="Times New Roman" w:hAnsi="Times New Roman"/>
          <w:sz w:val="24"/>
          <w:szCs w:val="24"/>
        </w:rPr>
        <w:t>väärindatud</w:t>
      </w:r>
      <w:proofErr w:type="spellEnd"/>
      <w:r w:rsidR="56E6B4FA" w:rsidRPr="75CF7F17">
        <w:rPr>
          <w:rFonts w:ascii="Times New Roman" w:hAnsi="Times New Roman"/>
          <w:sz w:val="24"/>
          <w:szCs w:val="24"/>
        </w:rPr>
        <w:t xml:space="preserve"> </w:t>
      </w:r>
      <w:r w:rsidR="15BB44A5" w:rsidRPr="75CF7F17">
        <w:rPr>
          <w:rFonts w:ascii="Times New Roman" w:hAnsi="Times New Roman"/>
          <w:sz w:val="24"/>
          <w:szCs w:val="24"/>
        </w:rPr>
        <w:t xml:space="preserve">olemasolevast, juba varem kogutud bioloogilisest materjalist katseliselt mõõdetud </w:t>
      </w:r>
      <w:proofErr w:type="spellStart"/>
      <w:r w:rsidR="15BB44A5" w:rsidRPr="75CF7F17">
        <w:rPr>
          <w:rFonts w:ascii="Times New Roman" w:hAnsi="Times New Roman"/>
          <w:sz w:val="24"/>
          <w:szCs w:val="24"/>
        </w:rPr>
        <w:t>biomarkerid</w:t>
      </w:r>
      <w:proofErr w:type="spellEnd"/>
      <w:r w:rsidR="15BB44A5" w:rsidRPr="75CF7F17">
        <w:rPr>
          <w:rFonts w:ascii="Times New Roman" w:hAnsi="Times New Roman"/>
          <w:sz w:val="24"/>
          <w:szCs w:val="24"/>
        </w:rPr>
        <w:t xml:space="preserve">, </w:t>
      </w:r>
      <w:r w:rsidR="0073350B">
        <w:rPr>
          <w:rFonts w:ascii="Times New Roman" w:hAnsi="Times New Roman"/>
          <w:sz w:val="24"/>
          <w:szCs w:val="24"/>
        </w:rPr>
        <w:t>näiteks tehti</w:t>
      </w:r>
      <w:r w:rsidR="15BB44A5" w:rsidRPr="75CF7F17">
        <w:rPr>
          <w:rFonts w:ascii="Times New Roman" w:hAnsi="Times New Roman"/>
          <w:sz w:val="24"/>
          <w:szCs w:val="24"/>
        </w:rPr>
        <w:t xml:space="preserve"> kõigile geenidoonoritele koostöös Soome ettevõttega </w:t>
      </w:r>
      <w:proofErr w:type="spellStart"/>
      <w:r w:rsidR="15BB44A5" w:rsidRPr="75CF7F17">
        <w:rPr>
          <w:rFonts w:ascii="Times New Roman" w:hAnsi="Times New Roman"/>
          <w:sz w:val="24"/>
          <w:szCs w:val="24"/>
        </w:rPr>
        <w:t>Nightingale</w:t>
      </w:r>
      <w:proofErr w:type="spellEnd"/>
      <w:r w:rsidR="15BB44A5" w:rsidRPr="75CF7F17">
        <w:rPr>
          <w:rFonts w:ascii="Times New Roman" w:hAnsi="Times New Roman"/>
          <w:sz w:val="24"/>
          <w:szCs w:val="24"/>
        </w:rPr>
        <w:t xml:space="preserve"> Health NMR </w:t>
      </w:r>
      <w:proofErr w:type="spellStart"/>
      <w:r w:rsidR="15BB44A5" w:rsidRPr="75CF7F17">
        <w:rPr>
          <w:rFonts w:ascii="Times New Roman" w:hAnsi="Times New Roman"/>
          <w:sz w:val="24"/>
          <w:szCs w:val="24"/>
        </w:rPr>
        <w:t>metaboloomika</w:t>
      </w:r>
      <w:proofErr w:type="spellEnd"/>
      <w:r w:rsidR="15BB44A5" w:rsidRPr="75CF7F17">
        <w:rPr>
          <w:rFonts w:ascii="Times New Roman" w:hAnsi="Times New Roman"/>
          <w:sz w:val="24"/>
          <w:szCs w:val="24"/>
        </w:rPr>
        <w:t xml:space="preserve"> </w:t>
      </w:r>
      <w:r w:rsidR="000F5313">
        <w:rPr>
          <w:rFonts w:ascii="Times New Roman" w:hAnsi="Times New Roman"/>
          <w:sz w:val="24"/>
          <w:szCs w:val="24"/>
        </w:rPr>
        <w:t>andmed</w:t>
      </w:r>
      <w:r w:rsidR="15BB44A5" w:rsidRPr="75CF7F17">
        <w:rPr>
          <w:rFonts w:ascii="Times New Roman" w:hAnsi="Times New Roman"/>
          <w:sz w:val="24"/>
          <w:szCs w:val="24"/>
        </w:rPr>
        <w:t xml:space="preserve"> (iga geenidoonori jaoks 250 veres oleva metaboliidi, nt HDL</w:t>
      </w:r>
      <w:r w:rsidR="00EB1BD0">
        <w:rPr>
          <w:rFonts w:ascii="Times New Roman" w:hAnsi="Times New Roman"/>
          <w:sz w:val="24"/>
          <w:szCs w:val="24"/>
        </w:rPr>
        <w:t>-</w:t>
      </w:r>
      <w:r w:rsidR="15BB44A5" w:rsidRPr="75CF7F17">
        <w:rPr>
          <w:rFonts w:ascii="Times New Roman" w:hAnsi="Times New Roman"/>
          <w:sz w:val="24"/>
          <w:szCs w:val="24"/>
        </w:rPr>
        <w:t xml:space="preserve"> ja LDL-kolesterool, triglütseriidid jne taseme määramine)</w:t>
      </w:r>
      <w:r w:rsidR="467EE87F" w:rsidRPr="75CF7F17">
        <w:rPr>
          <w:rFonts w:ascii="Times New Roman" w:hAnsi="Times New Roman"/>
          <w:sz w:val="24"/>
          <w:szCs w:val="24"/>
        </w:rPr>
        <w:t xml:space="preserve">. Selliste </w:t>
      </w:r>
      <w:r w:rsidR="00EB1BD0">
        <w:rPr>
          <w:rFonts w:ascii="Times New Roman" w:hAnsi="Times New Roman"/>
          <w:sz w:val="24"/>
          <w:szCs w:val="24"/>
        </w:rPr>
        <w:t>lisa</w:t>
      </w:r>
      <w:r w:rsidR="467EE87F" w:rsidRPr="75CF7F17">
        <w:rPr>
          <w:rFonts w:ascii="Times New Roman" w:hAnsi="Times New Roman"/>
          <w:sz w:val="24"/>
          <w:szCs w:val="24"/>
        </w:rPr>
        <w:t xml:space="preserve">andmete ja andmekihtide kasutamine võimaldab teha paremaid ehk täpsemaid alusuuringuid ja seejärel tulevikus töötada välja lahendusi, mis võimaldavad ka täpsemaid riskihinnanguid. </w:t>
      </w:r>
      <w:r w:rsidR="000F5313">
        <w:rPr>
          <w:rFonts w:ascii="Times New Roman" w:hAnsi="Times New Roman"/>
          <w:sz w:val="24"/>
          <w:szCs w:val="24"/>
        </w:rPr>
        <w:t>Näiteks, k</w:t>
      </w:r>
      <w:r w:rsidR="000F5313" w:rsidRPr="000F5313">
        <w:rPr>
          <w:rFonts w:ascii="Times New Roman" w:hAnsi="Times New Roman"/>
          <w:sz w:val="24"/>
          <w:szCs w:val="24"/>
        </w:rPr>
        <w:t xml:space="preserve">ui geneetiliste andmete abil saab ennustada pärilikke haigusriske, siis </w:t>
      </w:r>
      <w:proofErr w:type="spellStart"/>
      <w:r w:rsidR="000F5313" w:rsidRPr="000F5313">
        <w:rPr>
          <w:rFonts w:ascii="Times New Roman" w:hAnsi="Times New Roman"/>
          <w:sz w:val="24"/>
          <w:szCs w:val="24"/>
        </w:rPr>
        <w:t>lisabiomarkerite</w:t>
      </w:r>
      <w:proofErr w:type="spellEnd"/>
      <w:r w:rsidR="000F5313" w:rsidRPr="000F5313">
        <w:rPr>
          <w:rFonts w:ascii="Times New Roman" w:hAnsi="Times New Roman"/>
          <w:sz w:val="24"/>
          <w:szCs w:val="24"/>
        </w:rPr>
        <w:t xml:space="preserve"> – toitumisest ja tervisekäitumisest tulenevate näitajate – kaasamisel on võimalik hinnata haigusriske täpsemalt, ühendades geeniprofiili ja vere </w:t>
      </w:r>
      <w:proofErr w:type="spellStart"/>
      <w:r w:rsidR="000F5313" w:rsidRPr="000F5313">
        <w:rPr>
          <w:rFonts w:ascii="Times New Roman" w:hAnsi="Times New Roman"/>
          <w:sz w:val="24"/>
          <w:szCs w:val="24"/>
        </w:rPr>
        <w:t>biomarkerid</w:t>
      </w:r>
      <w:proofErr w:type="spellEnd"/>
      <w:r w:rsidR="000F5313" w:rsidRPr="000F5313">
        <w:rPr>
          <w:rFonts w:ascii="Times New Roman" w:hAnsi="Times New Roman"/>
          <w:sz w:val="24"/>
          <w:szCs w:val="24"/>
        </w:rPr>
        <w:t>. See võimaldab haigusi paremini ennetada.</w:t>
      </w:r>
      <w:r w:rsidR="000F5313">
        <w:rPr>
          <w:rFonts w:ascii="Times New Roman" w:hAnsi="Times New Roman"/>
          <w:sz w:val="24"/>
          <w:szCs w:val="24"/>
        </w:rPr>
        <w:t xml:space="preserve"> Seega ei oma senised mõisted andmekoosseisude defineerimisel sisulist rolli. Geenivaramu andmed reguleeritakse täpsemini geenivaramu andmete </w:t>
      </w:r>
      <w:proofErr w:type="spellStart"/>
      <w:r w:rsidR="000F5313">
        <w:rPr>
          <w:rFonts w:ascii="Times New Roman" w:hAnsi="Times New Roman"/>
          <w:sz w:val="24"/>
          <w:szCs w:val="24"/>
        </w:rPr>
        <w:t>üldraamina</w:t>
      </w:r>
      <w:proofErr w:type="spellEnd"/>
      <w:r w:rsidR="000F5313">
        <w:rPr>
          <w:rFonts w:ascii="Times New Roman" w:hAnsi="Times New Roman"/>
          <w:sz w:val="24"/>
          <w:szCs w:val="24"/>
        </w:rPr>
        <w:t xml:space="preserve"> seaduses ja selle alusel antavas põhimääruses.</w:t>
      </w:r>
    </w:p>
    <w:p w14:paraId="11AC6C56" w14:textId="77777777" w:rsidR="009B5885" w:rsidRDefault="009B5885">
      <w:pPr>
        <w:pStyle w:val="Kommentaaritekst"/>
        <w:rPr>
          <w:rFonts w:ascii="Times New Roman" w:hAnsi="Times New Roman"/>
          <w:sz w:val="24"/>
          <w:szCs w:val="24"/>
        </w:rPr>
      </w:pPr>
    </w:p>
    <w:p w14:paraId="70DF50BA" w14:textId="2B4B6664" w:rsidR="36059FF4" w:rsidRDefault="36059FF4" w:rsidP="002F1AEE">
      <w:pPr>
        <w:pStyle w:val="Kommentaaritekst"/>
        <w:rPr>
          <w:rFonts w:ascii="Times New Roman" w:hAnsi="Times New Roman"/>
          <w:sz w:val="24"/>
          <w:szCs w:val="24"/>
        </w:rPr>
      </w:pPr>
      <w:r w:rsidRPr="00A66B8E">
        <w:rPr>
          <w:rFonts w:ascii="Times New Roman" w:hAnsi="Times New Roman"/>
          <w:sz w:val="24"/>
          <w:szCs w:val="24"/>
        </w:rPr>
        <w:t xml:space="preserve">Ka </w:t>
      </w:r>
      <w:r w:rsidR="00A66B8E" w:rsidRPr="002F1AEE">
        <w:rPr>
          <w:rFonts w:ascii="Times New Roman" w:hAnsi="Times New Roman"/>
          <w:sz w:val="24"/>
          <w:szCs w:val="24"/>
        </w:rPr>
        <w:t xml:space="preserve">terviseandmeruumi määrus (edaspidi </w:t>
      </w:r>
      <w:commentRangeStart w:id="32"/>
      <w:r w:rsidRPr="00A66B8E">
        <w:rPr>
          <w:rFonts w:ascii="Times New Roman" w:hAnsi="Times New Roman"/>
          <w:sz w:val="24"/>
          <w:szCs w:val="24"/>
        </w:rPr>
        <w:t>EHDS</w:t>
      </w:r>
      <w:commentRangeEnd w:id="32"/>
      <w:r w:rsidR="00782E9E">
        <w:rPr>
          <w:rStyle w:val="Kommentaariviide"/>
        </w:rPr>
        <w:commentReference w:id="32"/>
      </w:r>
      <w:r w:rsidR="00A66B8E" w:rsidRPr="00A66B8E">
        <w:rPr>
          <w:rFonts w:ascii="Times New Roman" w:hAnsi="Times New Roman"/>
          <w:sz w:val="24"/>
          <w:szCs w:val="24"/>
        </w:rPr>
        <w:t>)</w:t>
      </w:r>
      <w:r w:rsidR="00B55F5B" w:rsidRPr="00A66B8E">
        <w:rPr>
          <w:rStyle w:val="Allmrkuseviide"/>
          <w:rFonts w:ascii="Times New Roman" w:hAnsi="Times New Roman"/>
          <w:sz w:val="24"/>
          <w:szCs w:val="24"/>
        </w:rPr>
        <w:footnoteReference w:id="38"/>
      </w:r>
      <w:r w:rsidRPr="00A66B8E">
        <w:rPr>
          <w:rFonts w:ascii="Times New Roman" w:hAnsi="Times New Roman"/>
          <w:sz w:val="24"/>
          <w:szCs w:val="24"/>
        </w:rPr>
        <w:t xml:space="preserve"> käsitleb teiseseks</w:t>
      </w:r>
      <w:r w:rsidRPr="0DA75C41">
        <w:rPr>
          <w:rFonts w:ascii="Times New Roman" w:hAnsi="Times New Roman"/>
          <w:sz w:val="24"/>
          <w:szCs w:val="24"/>
        </w:rPr>
        <w:t xml:space="preserve"> andmekasutuseks kättesaadavate andmekategooriatena </w:t>
      </w:r>
      <w:r w:rsidR="005161E0">
        <w:rPr>
          <w:rFonts w:ascii="Times New Roman" w:hAnsi="Times New Roman"/>
          <w:sz w:val="24"/>
          <w:szCs w:val="24"/>
        </w:rPr>
        <w:t>näiteks artikli 51 lõike 1 punktides f ja</w:t>
      </w:r>
      <w:r w:rsidR="00A90365">
        <w:rPr>
          <w:rFonts w:ascii="Times New Roman" w:hAnsi="Times New Roman"/>
          <w:sz w:val="24"/>
          <w:szCs w:val="24"/>
        </w:rPr>
        <w:t xml:space="preserve"> </w:t>
      </w:r>
      <w:r w:rsidR="005161E0">
        <w:rPr>
          <w:rFonts w:ascii="Times New Roman" w:hAnsi="Times New Roman"/>
          <w:sz w:val="24"/>
          <w:szCs w:val="24"/>
        </w:rPr>
        <w:t>g</w:t>
      </w:r>
      <w:r w:rsidR="00A90365">
        <w:rPr>
          <w:rFonts w:ascii="Times New Roman" w:hAnsi="Times New Roman"/>
          <w:sz w:val="24"/>
          <w:szCs w:val="24"/>
        </w:rPr>
        <w:t xml:space="preserve"> </w:t>
      </w:r>
      <w:r w:rsidRPr="0DA75C41">
        <w:rPr>
          <w:rFonts w:ascii="Times New Roman" w:hAnsi="Times New Roman"/>
          <w:sz w:val="24"/>
          <w:szCs w:val="24"/>
        </w:rPr>
        <w:t>nii</w:t>
      </w:r>
      <w:r w:rsidR="00BA5C1D">
        <w:rPr>
          <w:rFonts w:ascii="Times New Roman" w:hAnsi="Times New Roman"/>
          <w:sz w:val="24"/>
          <w:szCs w:val="24"/>
        </w:rPr>
        <w:t xml:space="preserve"> </w:t>
      </w:r>
      <w:r w:rsidR="00BA5C1D" w:rsidRPr="00BA5C1D">
        <w:rPr>
          <w:rFonts w:ascii="Times New Roman" w:hAnsi="Times New Roman"/>
          <w:sz w:val="24"/>
          <w:szCs w:val="24"/>
        </w:rPr>
        <w:t>inimeste geneetilis</w:t>
      </w:r>
      <w:r w:rsidR="00A90365">
        <w:rPr>
          <w:rFonts w:ascii="Times New Roman" w:hAnsi="Times New Roman"/>
          <w:sz w:val="24"/>
          <w:szCs w:val="24"/>
        </w:rPr>
        <w:t>i</w:t>
      </w:r>
      <w:r w:rsidR="00BA5C1D" w:rsidRPr="00BA5C1D">
        <w:rPr>
          <w:rFonts w:ascii="Times New Roman" w:hAnsi="Times New Roman"/>
          <w:sz w:val="24"/>
          <w:szCs w:val="24"/>
        </w:rPr>
        <w:t xml:space="preserve">, </w:t>
      </w:r>
      <w:proofErr w:type="spellStart"/>
      <w:r w:rsidR="00BA5C1D" w:rsidRPr="00BA5C1D">
        <w:rPr>
          <w:rFonts w:ascii="Times New Roman" w:hAnsi="Times New Roman"/>
          <w:sz w:val="24"/>
          <w:szCs w:val="24"/>
        </w:rPr>
        <w:t>epigenoomi</w:t>
      </w:r>
      <w:proofErr w:type="spellEnd"/>
      <w:r w:rsidR="00BA5C1D" w:rsidRPr="00BA5C1D">
        <w:rPr>
          <w:rFonts w:ascii="Times New Roman" w:hAnsi="Times New Roman"/>
          <w:sz w:val="24"/>
          <w:szCs w:val="24"/>
        </w:rPr>
        <w:t xml:space="preserve"> ja genoomi andme</w:t>
      </w:r>
      <w:r w:rsidR="00BA5C1D">
        <w:rPr>
          <w:rFonts w:ascii="Times New Roman" w:hAnsi="Times New Roman"/>
          <w:sz w:val="24"/>
          <w:szCs w:val="24"/>
        </w:rPr>
        <w:t>i</w:t>
      </w:r>
      <w:r w:rsidR="00BA5C1D" w:rsidRPr="00BA5C1D">
        <w:rPr>
          <w:rFonts w:ascii="Times New Roman" w:hAnsi="Times New Roman"/>
          <w:sz w:val="24"/>
          <w:szCs w:val="24"/>
        </w:rPr>
        <w:t>d</w:t>
      </w:r>
      <w:r w:rsidR="00BA5C1D">
        <w:rPr>
          <w:rFonts w:ascii="Times New Roman" w:hAnsi="Times New Roman"/>
          <w:sz w:val="24"/>
          <w:szCs w:val="24"/>
        </w:rPr>
        <w:t xml:space="preserve"> kui ka </w:t>
      </w:r>
      <w:r w:rsidR="00BA5C1D" w:rsidRPr="00BA5C1D">
        <w:rPr>
          <w:rFonts w:ascii="Times New Roman" w:hAnsi="Times New Roman"/>
          <w:sz w:val="24"/>
          <w:szCs w:val="24"/>
        </w:rPr>
        <w:t>mu</w:t>
      </w:r>
      <w:r w:rsidR="00551BCD">
        <w:rPr>
          <w:rFonts w:ascii="Times New Roman" w:hAnsi="Times New Roman"/>
          <w:sz w:val="24"/>
          <w:szCs w:val="24"/>
        </w:rPr>
        <w:t>i</w:t>
      </w:r>
      <w:r w:rsidR="00BA5C1D" w:rsidRPr="00BA5C1D">
        <w:rPr>
          <w:rFonts w:ascii="Times New Roman" w:hAnsi="Times New Roman"/>
          <w:sz w:val="24"/>
          <w:szCs w:val="24"/>
        </w:rPr>
        <w:t>d inimese molekulaarse</w:t>
      </w:r>
      <w:r w:rsidR="00551BCD">
        <w:rPr>
          <w:rFonts w:ascii="Times New Roman" w:hAnsi="Times New Roman"/>
          <w:sz w:val="24"/>
          <w:szCs w:val="24"/>
        </w:rPr>
        <w:t>i</w:t>
      </w:r>
      <w:r w:rsidR="00BA5C1D" w:rsidRPr="00BA5C1D">
        <w:rPr>
          <w:rFonts w:ascii="Times New Roman" w:hAnsi="Times New Roman"/>
          <w:sz w:val="24"/>
          <w:szCs w:val="24"/>
        </w:rPr>
        <w:t>d andme</w:t>
      </w:r>
      <w:r w:rsidR="00551BCD">
        <w:rPr>
          <w:rFonts w:ascii="Times New Roman" w:hAnsi="Times New Roman"/>
          <w:sz w:val="24"/>
          <w:szCs w:val="24"/>
        </w:rPr>
        <w:t>i</w:t>
      </w:r>
      <w:r w:rsidR="00BA5C1D" w:rsidRPr="00BA5C1D">
        <w:rPr>
          <w:rFonts w:ascii="Times New Roman" w:hAnsi="Times New Roman"/>
          <w:sz w:val="24"/>
          <w:szCs w:val="24"/>
        </w:rPr>
        <w:t xml:space="preserve">d, nagu proteoomi, </w:t>
      </w:r>
      <w:proofErr w:type="spellStart"/>
      <w:r w:rsidR="00BA5C1D" w:rsidRPr="00BA5C1D">
        <w:rPr>
          <w:rFonts w:ascii="Times New Roman" w:hAnsi="Times New Roman"/>
          <w:sz w:val="24"/>
          <w:szCs w:val="24"/>
        </w:rPr>
        <w:t>transkriptoomi</w:t>
      </w:r>
      <w:proofErr w:type="spellEnd"/>
      <w:r w:rsidR="00BA5C1D" w:rsidRPr="00BA5C1D">
        <w:rPr>
          <w:rFonts w:ascii="Times New Roman" w:hAnsi="Times New Roman"/>
          <w:sz w:val="24"/>
          <w:szCs w:val="24"/>
        </w:rPr>
        <w:t xml:space="preserve">, </w:t>
      </w:r>
      <w:proofErr w:type="spellStart"/>
      <w:r w:rsidR="00BA5C1D" w:rsidRPr="00BA5C1D">
        <w:rPr>
          <w:rFonts w:ascii="Times New Roman" w:hAnsi="Times New Roman"/>
          <w:sz w:val="24"/>
          <w:szCs w:val="24"/>
        </w:rPr>
        <w:t>metaboloomi</w:t>
      </w:r>
      <w:proofErr w:type="spellEnd"/>
      <w:r w:rsidR="00BA5C1D" w:rsidRPr="00BA5C1D">
        <w:rPr>
          <w:rFonts w:ascii="Times New Roman" w:hAnsi="Times New Roman"/>
          <w:sz w:val="24"/>
          <w:szCs w:val="24"/>
        </w:rPr>
        <w:t xml:space="preserve">, </w:t>
      </w:r>
      <w:proofErr w:type="spellStart"/>
      <w:r w:rsidR="00BA5C1D" w:rsidRPr="00BA5C1D">
        <w:rPr>
          <w:rFonts w:ascii="Times New Roman" w:hAnsi="Times New Roman"/>
          <w:sz w:val="24"/>
          <w:szCs w:val="24"/>
        </w:rPr>
        <w:t>lipidoomi</w:t>
      </w:r>
      <w:proofErr w:type="spellEnd"/>
      <w:r w:rsidR="00BA5C1D" w:rsidRPr="00BA5C1D">
        <w:rPr>
          <w:rFonts w:ascii="Times New Roman" w:hAnsi="Times New Roman"/>
          <w:sz w:val="24"/>
          <w:szCs w:val="24"/>
        </w:rPr>
        <w:t xml:space="preserve"> ja muu -oomi andme</w:t>
      </w:r>
      <w:r w:rsidR="00B15392">
        <w:rPr>
          <w:rFonts w:ascii="Times New Roman" w:hAnsi="Times New Roman"/>
          <w:sz w:val="24"/>
          <w:szCs w:val="24"/>
        </w:rPr>
        <w:t>d</w:t>
      </w:r>
      <w:r w:rsidR="000F5313">
        <w:rPr>
          <w:rFonts w:ascii="Times New Roman" w:hAnsi="Times New Roman"/>
          <w:sz w:val="24"/>
          <w:szCs w:val="24"/>
        </w:rPr>
        <w:t>.</w:t>
      </w:r>
    </w:p>
    <w:p w14:paraId="2C2CA7B7" w14:textId="77777777" w:rsidR="00B15392" w:rsidRDefault="00B15392">
      <w:pPr>
        <w:pStyle w:val="Kommentaaritekst"/>
        <w:rPr>
          <w:rFonts w:ascii="Times New Roman" w:hAnsi="Times New Roman"/>
          <w:sz w:val="24"/>
          <w:szCs w:val="24"/>
        </w:rPr>
      </w:pPr>
    </w:p>
    <w:p w14:paraId="14F622EA" w14:textId="7E840036" w:rsidR="0068129C" w:rsidRPr="00A90365" w:rsidDel="00885D3B" w:rsidRDefault="76FC49D0">
      <w:pPr>
        <w:pStyle w:val="Kommentaaritekst"/>
        <w:rPr>
          <w:rFonts w:ascii="Times New Roman" w:hAnsi="Times New Roman"/>
          <w:sz w:val="24"/>
          <w:szCs w:val="24"/>
        </w:rPr>
      </w:pPr>
      <w:r w:rsidRPr="25373572">
        <w:rPr>
          <w:rFonts w:ascii="Times New Roman" w:hAnsi="Times New Roman"/>
          <w:sz w:val="24"/>
          <w:szCs w:val="24"/>
        </w:rPr>
        <w:lastRenderedPageBreak/>
        <w:t xml:space="preserve">Seaduse reguleerimisalasse kuuluvad </w:t>
      </w:r>
      <w:r w:rsidR="07587E61" w:rsidRPr="25373572">
        <w:rPr>
          <w:rFonts w:ascii="Times New Roman" w:hAnsi="Times New Roman"/>
          <w:sz w:val="24"/>
          <w:szCs w:val="24"/>
        </w:rPr>
        <w:t xml:space="preserve">muu </w:t>
      </w:r>
      <w:r w:rsidR="54710FA2" w:rsidRPr="25373572">
        <w:rPr>
          <w:rFonts w:ascii="Times New Roman" w:hAnsi="Times New Roman"/>
          <w:sz w:val="24"/>
          <w:szCs w:val="24"/>
        </w:rPr>
        <w:t xml:space="preserve">hulgas </w:t>
      </w:r>
      <w:r w:rsidR="425983E4" w:rsidRPr="25373572">
        <w:rPr>
          <w:rFonts w:ascii="Times New Roman" w:hAnsi="Times New Roman"/>
          <w:sz w:val="24"/>
          <w:szCs w:val="24"/>
        </w:rPr>
        <w:t xml:space="preserve">näiteks </w:t>
      </w:r>
      <w:r w:rsidR="54710FA2" w:rsidRPr="25373572">
        <w:rPr>
          <w:rFonts w:ascii="Times New Roman" w:hAnsi="Times New Roman"/>
          <w:sz w:val="24"/>
          <w:szCs w:val="24"/>
        </w:rPr>
        <w:t>koeproovi andmed või geeniuuringu tulemuse</w:t>
      </w:r>
      <w:r w:rsidR="5F59AF3B" w:rsidRPr="25373572">
        <w:rPr>
          <w:rFonts w:ascii="Times New Roman" w:hAnsi="Times New Roman"/>
          <w:sz w:val="24"/>
          <w:szCs w:val="24"/>
        </w:rPr>
        <w:t>na</w:t>
      </w:r>
      <w:r w:rsidR="54710FA2" w:rsidRPr="25373572">
        <w:rPr>
          <w:rFonts w:ascii="Times New Roman" w:hAnsi="Times New Roman"/>
          <w:sz w:val="24"/>
          <w:szCs w:val="24"/>
        </w:rPr>
        <w:t xml:space="preserve"> saadud</w:t>
      </w:r>
      <w:r w:rsidR="7F27AD0E" w:rsidRPr="25373572">
        <w:rPr>
          <w:rFonts w:ascii="Times New Roman" w:hAnsi="Times New Roman"/>
          <w:sz w:val="24"/>
          <w:szCs w:val="24"/>
        </w:rPr>
        <w:t xml:space="preserve"> andmed</w:t>
      </w:r>
      <w:r w:rsidR="54710FA2" w:rsidRPr="25373572">
        <w:rPr>
          <w:rFonts w:ascii="Times New Roman" w:hAnsi="Times New Roman"/>
          <w:sz w:val="24"/>
          <w:szCs w:val="24"/>
        </w:rPr>
        <w:t xml:space="preserve">, sealhulgas andmed tervisekäitumise </w:t>
      </w:r>
      <w:r w:rsidR="3899494E" w:rsidRPr="25373572">
        <w:rPr>
          <w:rFonts w:ascii="Times New Roman" w:hAnsi="Times New Roman"/>
          <w:sz w:val="24"/>
          <w:szCs w:val="24"/>
        </w:rPr>
        <w:t xml:space="preserve">ja riskide </w:t>
      </w:r>
      <w:r w:rsidR="54710FA2" w:rsidRPr="25373572">
        <w:rPr>
          <w:rFonts w:ascii="Times New Roman" w:hAnsi="Times New Roman"/>
          <w:sz w:val="24"/>
          <w:szCs w:val="24"/>
        </w:rPr>
        <w:t>kohta, mis kajastavad</w:t>
      </w:r>
      <w:r w:rsidR="5DC5AC30" w:rsidRPr="25373572">
        <w:rPr>
          <w:rFonts w:ascii="Times New Roman" w:hAnsi="Times New Roman"/>
          <w:sz w:val="24"/>
          <w:szCs w:val="24"/>
        </w:rPr>
        <w:t xml:space="preserve"> </w:t>
      </w:r>
      <w:r w:rsidR="54710FA2" w:rsidRPr="25373572">
        <w:rPr>
          <w:rFonts w:ascii="Times New Roman" w:hAnsi="Times New Roman"/>
          <w:sz w:val="24"/>
          <w:szCs w:val="24"/>
        </w:rPr>
        <w:t xml:space="preserve">geenidoonori </w:t>
      </w:r>
      <w:r w:rsidR="7F27AD0E" w:rsidRPr="25373572">
        <w:rPr>
          <w:rFonts w:ascii="Times New Roman" w:hAnsi="Times New Roman"/>
          <w:sz w:val="24"/>
          <w:szCs w:val="24"/>
        </w:rPr>
        <w:t>tervise</w:t>
      </w:r>
      <w:r w:rsidR="54710FA2" w:rsidRPr="25373572">
        <w:rPr>
          <w:rFonts w:ascii="Times New Roman" w:hAnsi="Times New Roman"/>
          <w:sz w:val="24"/>
          <w:szCs w:val="24"/>
        </w:rPr>
        <w:t>seisundit, eluviisi, elukeskkonda, surma ja selle põhjust</w:t>
      </w:r>
      <w:r w:rsidR="4D742D18" w:rsidRPr="25373572">
        <w:rPr>
          <w:rFonts w:ascii="Times New Roman" w:hAnsi="Times New Roman"/>
          <w:sz w:val="24"/>
          <w:szCs w:val="24"/>
        </w:rPr>
        <w:t xml:space="preserve">. </w:t>
      </w:r>
      <w:r w:rsidR="67185EAD" w:rsidRPr="25373572">
        <w:rPr>
          <w:rFonts w:ascii="Times New Roman" w:hAnsi="Times New Roman"/>
          <w:sz w:val="24"/>
          <w:szCs w:val="24"/>
        </w:rPr>
        <w:t>Seega ei käi senised mõisted ühte</w:t>
      </w:r>
      <w:r w:rsidR="433B5645" w:rsidRPr="25373572">
        <w:rPr>
          <w:rFonts w:ascii="Times New Roman" w:hAnsi="Times New Roman"/>
          <w:sz w:val="24"/>
          <w:szCs w:val="24"/>
        </w:rPr>
        <w:t xml:space="preserve"> </w:t>
      </w:r>
      <w:r w:rsidR="67185EAD" w:rsidRPr="25373572">
        <w:rPr>
          <w:rFonts w:ascii="Times New Roman" w:hAnsi="Times New Roman"/>
          <w:sz w:val="24"/>
          <w:szCs w:val="24"/>
        </w:rPr>
        <w:t>jalga andmekogude andmekoosseisude kehtestamisega (mis on palju laiem) ega teiste tervisealaste õigusaktidega, mistõttu tuleks senisest IGUS-i mõiste</w:t>
      </w:r>
      <w:r w:rsidR="433B5645" w:rsidRPr="25373572">
        <w:rPr>
          <w:rFonts w:ascii="Times New Roman" w:hAnsi="Times New Roman"/>
          <w:sz w:val="24"/>
          <w:szCs w:val="24"/>
        </w:rPr>
        <w:t>d üle vaadata ja osade</w:t>
      </w:r>
      <w:r w:rsidR="67185EAD" w:rsidRPr="25373572">
        <w:rPr>
          <w:rFonts w:ascii="Times New Roman" w:hAnsi="Times New Roman"/>
          <w:sz w:val="24"/>
          <w:szCs w:val="24"/>
        </w:rPr>
        <w:t xml:space="preserve"> defineerimisest loobuda</w:t>
      </w:r>
      <w:r w:rsidR="1B20A3F7" w:rsidRPr="25373572">
        <w:rPr>
          <w:rFonts w:ascii="Times New Roman" w:hAnsi="Times New Roman"/>
          <w:sz w:val="24"/>
          <w:szCs w:val="24"/>
        </w:rPr>
        <w:t xml:space="preserve"> </w:t>
      </w:r>
      <w:r w:rsidR="05D2FE6D" w:rsidRPr="25373572">
        <w:rPr>
          <w:rFonts w:ascii="Times New Roman" w:hAnsi="Times New Roman"/>
          <w:sz w:val="24"/>
          <w:szCs w:val="24"/>
        </w:rPr>
        <w:t>T</w:t>
      </w:r>
      <w:r w:rsidRPr="25373572">
        <w:rPr>
          <w:rFonts w:ascii="Times New Roman" w:hAnsi="Times New Roman"/>
          <w:sz w:val="24"/>
          <w:szCs w:val="24"/>
        </w:rPr>
        <w:t>erminitena on kasutusel järgmised:</w:t>
      </w:r>
    </w:p>
    <w:p w14:paraId="38EEDFF4" w14:textId="4C9F8047" w:rsidR="0068129C" w:rsidDel="00885D3B" w:rsidRDefault="7E1040C4" w:rsidP="00721EB3">
      <w:pPr>
        <w:pStyle w:val="Kommentaaritekst"/>
        <w:numPr>
          <w:ilvl w:val="0"/>
          <w:numId w:val="33"/>
        </w:numPr>
        <w:rPr>
          <w:rFonts w:ascii="Times New Roman" w:hAnsi="Times New Roman"/>
          <w:sz w:val="24"/>
          <w:szCs w:val="24"/>
        </w:rPr>
      </w:pPr>
      <w:r w:rsidRPr="25373572">
        <w:rPr>
          <w:rFonts w:ascii="Times New Roman" w:hAnsi="Times New Roman"/>
          <w:sz w:val="24"/>
          <w:szCs w:val="24"/>
        </w:rPr>
        <w:t xml:space="preserve">geneetilised andmed – määruse (EL) 2016/679 artikli 4 punktis 13 nimetatud </w:t>
      </w:r>
      <w:r w:rsidR="00B67897" w:rsidRPr="25373572">
        <w:rPr>
          <w:rFonts w:ascii="Times New Roman" w:hAnsi="Times New Roman"/>
          <w:sz w:val="24"/>
          <w:szCs w:val="24"/>
        </w:rPr>
        <w:t>andmed</w:t>
      </w:r>
      <w:r w:rsidRPr="25373572">
        <w:rPr>
          <w:rFonts w:ascii="Times New Roman" w:hAnsi="Times New Roman"/>
          <w:sz w:val="24"/>
          <w:szCs w:val="24"/>
        </w:rPr>
        <w:t>, sealhulgas geneetilised algandmed</w:t>
      </w:r>
      <w:r w:rsidR="2B801D1C" w:rsidRPr="25373572">
        <w:rPr>
          <w:rFonts w:ascii="Times New Roman" w:hAnsi="Times New Roman"/>
          <w:sz w:val="24"/>
          <w:szCs w:val="24"/>
        </w:rPr>
        <w:t>;</w:t>
      </w:r>
    </w:p>
    <w:p w14:paraId="261B1680" w14:textId="045215B4" w:rsidR="0068129C" w:rsidRDefault="2B801D1C" w:rsidP="00721EB3">
      <w:pPr>
        <w:pStyle w:val="Kommentaaritekst"/>
        <w:numPr>
          <w:ilvl w:val="0"/>
          <w:numId w:val="33"/>
        </w:numPr>
        <w:rPr>
          <w:rFonts w:ascii="Times New Roman" w:hAnsi="Times New Roman"/>
          <w:sz w:val="24"/>
          <w:szCs w:val="24"/>
        </w:rPr>
      </w:pPr>
      <w:r w:rsidRPr="25373572">
        <w:rPr>
          <w:rFonts w:ascii="Times New Roman" w:hAnsi="Times New Roman"/>
          <w:color w:val="000000" w:themeColor="text1"/>
          <w:sz w:val="24"/>
          <w:szCs w:val="24"/>
        </w:rPr>
        <w:t xml:space="preserve">terviseandmed </w:t>
      </w:r>
      <w:r w:rsidR="00B67897" w:rsidRPr="25373572">
        <w:rPr>
          <w:rFonts w:ascii="Times New Roman" w:hAnsi="Times New Roman"/>
          <w:color w:val="000000" w:themeColor="text1"/>
          <w:sz w:val="24"/>
          <w:szCs w:val="24"/>
        </w:rPr>
        <w:t>–</w:t>
      </w:r>
      <w:r w:rsidRPr="25373572">
        <w:rPr>
          <w:rFonts w:ascii="Times New Roman" w:hAnsi="Times New Roman"/>
          <w:color w:val="000000" w:themeColor="text1"/>
          <w:sz w:val="24"/>
          <w:szCs w:val="24"/>
        </w:rPr>
        <w:t xml:space="preserve"> määruse (EL) 2016/679 artikli 4 punktis 15 nimetatud andmed</w:t>
      </w:r>
      <w:r w:rsidR="00057EA7" w:rsidRPr="25373572">
        <w:rPr>
          <w:rFonts w:ascii="Times New Roman" w:hAnsi="Times New Roman"/>
          <w:color w:val="000000" w:themeColor="text1"/>
          <w:sz w:val="24"/>
          <w:szCs w:val="24"/>
        </w:rPr>
        <w:t>.</w:t>
      </w:r>
    </w:p>
    <w:p w14:paraId="3BFF10B5" w14:textId="25A33A64" w:rsidR="00233526" w:rsidRDefault="00233526" w:rsidP="004D2206">
      <w:pPr>
        <w:rPr>
          <w:rFonts w:ascii="Times New Roman" w:hAnsi="Times New Roman"/>
          <w:sz w:val="24"/>
        </w:rPr>
      </w:pPr>
    </w:p>
    <w:p w14:paraId="0203D8E3" w14:textId="36C66255" w:rsidR="00D02299" w:rsidRDefault="00A90B01" w:rsidP="0016210D">
      <w:pPr>
        <w:rPr>
          <w:rFonts w:ascii="Times New Roman" w:hAnsi="Times New Roman"/>
          <w:b/>
          <w:bCs/>
          <w:sz w:val="24"/>
        </w:rPr>
      </w:pPr>
      <w:r>
        <w:rPr>
          <w:rFonts w:ascii="Times New Roman" w:hAnsi="Times New Roman"/>
          <w:b/>
          <w:bCs/>
          <w:sz w:val="24"/>
        </w:rPr>
        <w:t xml:space="preserve">Eelnõu </w:t>
      </w:r>
      <w:r w:rsidR="00D02299" w:rsidRPr="00AB41BA">
        <w:rPr>
          <w:rFonts w:ascii="Times New Roman" w:hAnsi="Times New Roman"/>
          <w:b/>
          <w:bCs/>
          <w:sz w:val="24"/>
        </w:rPr>
        <w:t>2. peatük</w:t>
      </w:r>
      <w:r>
        <w:rPr>
          <w:rFonts w:ascii="Times New Roman" w:hAnsi="Times New Roman"/>
          <w:b/>
          <w:bCs/>
          <w:sz w:val="24"/>
        </w:rPr>
        <w:t>is sätestata</w:t>
      </w:r>
      <w:r w:rsidR="00EB2163">
        <w:rPr>
          <w:rFonts w:ascii="Times New Roman" w:hAnsi="Times New Roman"/>
          <w:b/>
          <w:bCs/>
          <w:sz w:val="24"/>
        </w:rPr>
        <w:t>kse</w:t>
      </w:r>
      <w:r w:rsidR="00D02299" w:rsidRPr="00AB41BA">
        <w:rPr>
          <w:rFonts w:ascii="Times New Roman" w:hAnsi="Times New Roman"/>
          <w:b/>
          <w:bCs/>
          <w:sz w:val="24"/>
        </w:rPr>
        <w:t xml:space="preserve"> </w:t>
      </w:r>
      <w:r w:rsidR="00791052" w:rsidRPr="00AB41BA">
        <w:rPr>
          <w:rFonts w:ascii="Times New Roman" w:hAnsi="Times New Roman"/>
          <w:b/>
          <w:bCs/>
          <w:sz w:val="24"/>
        </w:rPr>
        <w:t xml:space="preserve">Eesti </w:t>
      </w:r>
      <w:r w:rsidR="006B1E87" w:rsidRPr="00AB41BA">
        <w:rPr>
          <w:rFonts w:ascii="Times New Roman" w:hAnsi="Times New Roman"/>
          <w:b/>
          <w:bCs/>
          <w:sz w:val="24"/>
        </w:rPr>
        <w:t>g</w:t>
      </w:r>
      <w:r w:rsidR="00D02299" w:rsidRPr="00AB41BA">
        <w:rPr>
          <w:rFonts w:ascii="Times New Roman" w:hAnsi="Times New Roman"/>
          <w:b/>
          <w:bCs/>
          <w:sz w:val="24"/>
        </w:rPr>
        <w:t>eenivaramu pidamise kord, sellega seotud nõuded, õigused ja kohustused</w:t>
      </w:r>
    </w:p>
    <w:p w14:paraId="7795BB40" w14:textId="463D86D4" w:rsidR="00F254A8" w:rsidRDefault="00F254A8" w:rsidP="0016210D">
      <w:pPr>
        <w:rPr>
          <w:rFonts w:ascii="Times New Roman" w:hAnsi="Times New Roman"/>
          <w:b/>
          <w:bCs/>
          <w:sz w:val="24"/>
        </w:rPr>
      </w:pPr>
    </w:p>
    <w:p w14:paraId="416A412B" w14:textId="200EAF88" w:rsidR="00F254A8" w:rsidRPr="00E31F87" w:rsidRDefault="00A357DA" w:rsidP="00E31F87">
      <w:pPr>
        <w:rPr>
          <w:rFonts w:ascii="Times New Roman" w:hAnsi="Times New Roman"/>
          <w:b/>
          <w:bCs/>
          <w:sz w:val="24"/>
        </w:rPr>
      </w:pPr>
      <w:r>
        <w:rPr>
          <w:rFonts w:ascii="Times New Roman" w:hAnsi="Times New Roman"/>
          <w:b/>
          <w:bCs/>
          <w:sz w:val="24"/>
        </w:rPr>
        <w:t>1. j</w:t>
      </w:r>
      <w:r w:rsidR="00F254A8" w:rsidRPr="00E31F87">
        <w:rPr>
          <w:rFonts w:ascii="Times New Roman" w:hAnsi="Times New Roman"/>
          <w:b/>
          <w:bCs/>
          <w:sz w:val="24"/>
        </w:rPr>
        <w:t>aos</w:t>
      </w:r>
      <w:r w:rsidR="00F254A8" w:rsidRPr="00E31F87">
        <w:rPr>
          <w:rFonts w:ascii="Times New Roman" w:hAnsi="Times New Roman"/>
          <w:sz w:val="24"/>
        </w:rPr>
        <w:t xml:space="preserve"> </w:t>
      </w:r>
      <w:r w:rsidR="00ED0D6F">
        <w:rPr>
          <w:rFonts w:ascii="Times New Roman" w:hAnsi="Times New Roman"/>
          <w:sz w:val="24"/>
        </w:rPr>
        <w:t xml:space="preserve">esitatakse </w:t>
      </w:r>
      <w:r w:rsidR="007E65A7" w:rsidRPr="00E31F87">
        <w:rPr>
          <w:rFonts w:ascii="Times New Roman" w:hAnsi="Times New Roman"/>
          <w:sz w:val="24"/>
        </w:rPr>
        <w:t xml:space="preserve">Eesti </w:t>
      </w:r>
      <w:r w:rsidR="006B1E87" w:rsidRPr="00E31F87">
        <w:rPr>
          <w:rFonts w:ascii="Times New Roman" w:hAnsi="Times New Roman"/>
          <w:sz w:val="24"/>
        </w:rPr>
        <w:t>g</w:t>
      </w:r>
      <w:r w:rsidR="00F254A8" w:rsidRPr="00E31F87">
        <w:rPr>
          <w:rFonts w:ascii="Times New Roman" w:hAnsi="Times New Roman"/>
          <w:sz w:val="24"/>
        </w:rPr>
        <w:t>eenivaramu üldsätted</w:t>
      </w:r>
      <w:r w:rsidR="00ED0D6F">
        <w:rPr>
          <w:rFonts w:ascii="Times New Roman" w:hAnsi="Times New Roman"/>
          <w:sz w:val="24"/>
        </w:rPr>
        <w:t>.</w:t>
      </w:r>
    </w:p>
    <w:p w14:paraId="5EAA0434" w14:textId="77777777" w:rsidR="00D02299" w:rsidRDefault="00D02299" w:rsidP="0016210D">
      <w:pPr>
        <w:rPr>
          <w:rFonts w:ascii="Times New Roman" w:hAnsi="Times New Roman"/>
          <w:sz w:val="24"/>
        </w:rPr>
      </w:pPr>
    </w:p>
    <w:p w14:paraId="2DECDA98" w14:textId="01C873A8" w:rsidR="00F51659" w:rsidRDefault="00FD7D17" w:rsidP="4F8A9DAA">
      <w:pPr>
        <w:rPr>
          <w:rFonts w:ascii="Times New Roman" w:hAnsi="Times New Roman"/>
          <w:sz w:val="24"/>
        </w:rPr>
      </w:pPr>
      <w:r w:rsidRPr="25373572">
        <w:rPr>
          <w:rFonts w:ascii="Times New Roman" w:hAnsi="Times New Roman"/>
          <w:b/>
          <w:bCs/>
          <w:sz w:val="24"/>
        </w:rPr>
        <w:t xml:space="preserve">Eelnõu </w:t>
      </w:r>
      <w:r w:rsidR="00C97607" w:rsidRPr="25373572">
        <w:rPr>
          <w:rFonts w:ascii="Times New Roman" w:hAnsi="Times New Roman"/>
          <w:b/>
          <w:bCs/>
          <w:sz w:val="24"/>
        </w:rPr>
        <w:t>§-s</w:t>
      </w:r>
      <w:r w:rsidR="00D02299" w:rsidRPr="25373572">
        <w:rPr>
          <w:rFonts w:ascii="Times New Roman" w:hAnsi="Times New Roman"/>
          <w:b/>
          <w:bCs/>
          <w:sz w:val="24"/>
        </w:rPr>
        <w:t xml:space="preserve"> 3 </w:t>
      </w:r>
      <w:r w:rsidR="00D02299" w:rsidRPr="25373572">
        <w:rPr>
          <w:rFonts w:ascii="Times New Roman" w:hAnsi="Times New Roman"/>
          <w:sz w:val="24"/>
        </w:rPr>
        <w:t xml:space="preserve">sätestatakse </w:t>
      </w:r>
      <w:r w:rsidR="007E65A7" w:rsidRPr="25373572">
        <w:rPr>
          <w:rFonts w:ascii="Times New Roman" w:hAnsi="Times New Roman"/>
          <w:sz w:val="24"/>
        </w:rPr>
        <w:t xml:space="preserve">Eesti </w:t>
      </w:r>
      <w:r w:rsidR="00ED0D6F" w:rsidRPr="25373572">
        <w:rPr>
          <w:rFonts w:ascii="Times New Roman" w:hAnsi="Times New Roman"/>
          <w:sz w:val="24"/>
        </w:rPr>
        <w:t>g</w:t>
      </w:r>
      <w:r w:rsidR="00D02299" w:rsidRPr="25373572">
        <w:rPr>
          <w:rFonts w:ascii="Times New Roman" w:hAnsi="Times New Roman"/>
          <w:sz w:val="24"/>
        </w:rPr>
        <w:t>eenivaramu eesmärk</w:t>
      </w:r>
      <w:r w:rsidR="00ED0D6F" w:rsidRPr="25373572">
        <w:rPr>
          <w:rFonts w:ascii="Times New Roman" w:hAnsi="Times New Roman"/>
          <w:sz w:val="24"/>
        </w:rPr>
        <w:t>.</w:t>
      </w:r>
      <w:r w:rsidR="006716DC" w:rsidRPr="25373572">
        <w:rPr>
          <w:rFonts w:ascii="Times New Roman" w:hAnsi="Times New Roman"/>
          <w:sz w:val="24"/>
        </w:rPr>
        <w:t xml:space="preserve"> Suurima muudatusena on sätestatud seaduses geenivaramule eraldi peatükk, mis reguleerib selgelt andmekogu pidamisega seonduvat. Sellega võeti suund, kus kõige olulisem reguleeritakse seaduses kuid tehnilised detailid ja korralduslikud küsimused </w:t>
      </w:r>
      <w:r w:rsidR="14E8AA36" w:rsidRPr="25373572">
        <w:rPr>
          <w:rFonts w:ascii="Times New Roman" w:hAnsi="Times New Roman"/>
          <w:sz w:val="24"/>
        </w:rPr>
        <w:t xml:space="preserve">reguleeritakse </w:t>
      </w:r>
      <w:r w:rsidR="006716DC" w:rsidRPr="25373572">
        <w:rPr>
          <w:rFonts w:ascii="Times New Roman" w:hAnsi="Times New Roman"/>
          <w:sz w:val="24"/>
        </w:rPr>
        <w:t>üh</w:t>
      </w:r>
      <w:r w:rsidR="3D9F44A2" w:rsidRPr="25373572">
        <w:rPr>
          <w:rFonts w:ascii="Times New Roman" w:hAnsi="Times New Roman"/>
          <w:sz w:val="24"/>
        </w:rPr>
        <w:t>tlustatud</w:t>
      </w:r>
      <w:r w:rsidR="006716DC" w:rsidRPr="25373572">
        <w:rPr>
          <w:rFonts w:ascii="Times New Roman" w:hAnsi="Times New Roman"/>
          <w:sz w:val="24"/>
        </w:rPr>
        <w:t xml:space="preserve"> põhimääruses (andmekogu põhimäärus). See võimaldab liita senised killustunud rakendusaktid ühte andmekogu pidamisega seotud </w:t>
      </w:r>
      <w:r w:rsidR="00766B75" w:rsidRPr="25373572">
        <w:rPr>
          <w:rFonts w:ascii="Times New Roman" w:hAnsi="Times New Roman"/>
          <w:sz w:val="24"/>
        </w:rPr>
        <w:t>määrusesse</w:t>
      </w:r>
      <w:r w:rsidR="006716DC" w:rsidRPr="25373572">
        <w:rPr>
          <w:rFonts w:ascii="Times New Roman" w:hAnsi="Times New Roman"/>
          <w:sz w:val="24"/>
        </w:rPr>
        <w:t>, suurendades tegevuste läbipaistvust</w:t>
      </w:r>
      <w:r w:rsidR="00766B75" w:rsidRPr="25373572">
        <w:rPr>
          <w:rFonts w:ascii="Times New Roman" w:hAnsi="Times New Roman"/>
          <w:sz w:val="24"/>
        </w:rPr>
        <w:t>. Selline regulatsioon on selgem nii vastutava kui volitatud töötleja kohustuste piiritlemisel, kui ka andmesubjekti vaatest</w:t>
      </w:r>
      <w:r w:rsidR="00BB55A6" w:rsidRPr="25373572">
        <w:rPr>
          <w:rFonts w:ascii="Times New Roman" w:hAnsi="Times New Roman"/>
          <w:sz w:val="24"/>
        </w:rPr>
        <w:t>.</w:t>
      </w:r>
      <w:r w:rsidR="00766B75" w:rsidRPr="25373572">
        <w:rPr>
          <w:rFonts w:ascii="Times New Roman" w:hAnsi="Times New Roman"/>
          <w:sz w:val="24"/>
        </w:rPr>
        <w:t xml:space="preserve"> </w:t>
      </w:r>
    </w:p>
    <w:p w14:paraId="23257C34" w14:textId="77777777" w:rsidR="00F51659" w:rsidRDefault="00F51659" w:rsidP="0016210D">
      <w:pPr>
        <w:rPr>
          <w:rFonts w:ascii="Times New Roman" w:hAnsi="Times New Roman"/>
          <w:sz w:val="24"/>
        </w:rPr>
      </w:pPr>
    </w:p>
    <w:p w14:paraId="03EBECB7" w14:textId="7BCD1EB9" w:rsidR="00381631" w:rsidRDefault="00BB55A6" w:rsidP="4F8A9DAA">
      <w:pPr>
        <w:rPr>
          <w:rFonts w:ascii="Times New Roman" w:hAnsi="Times New Roman"/>
          <w:sz w:val="24"/>
        </w:rPr>
      </w:pPr>
      <w:r w:rsidRPr="4F8A9DAA">
        <w:rPr>
          <w:rFonts w:ascii="Times New Roman" w:hAnsi="Times New Roman"/>
          <w:sz w:val="24"/>
        </w:rPr>
        <w:t>IKÜM art 6 lg 3</w:t>
      </w:r>
      <w:r w:rsidR="00382667" w:rsidRPr="4F8A9DAA">
        <w:rPr>
          <w:rFonts w:ascii="Times New Roman" w:hAnsi="Times New Roman"/>
          <w:sz w:val="24"/>
        </w:rPr>
        <w:t xml:space="preserve"> p b</w:t>
      </w:r>
      <w:r w:rsidRPr="4F8A9DAA">
        <w:rPr>
          <w:rFonts w:ascii="Times New Roman" w:hAnsi="Times New Roman"/>
          <w:sz w:val="24"/>
        </w:rPr>
        <w:t xml:space="preserve"> sätestab, et isikuandmete töötlemise eesmärk määratakse kindlaks selles õiguslikus aluses, mis sätestab avalikes huvides oleva ülesande täitmise või vastutava töötleja avaliku võimu teostamise.</w:t>
      </w:r>
      <w:r w:rsidR="00B153DF" w:rsidRPr="4F8A9DAA">
        <w:rPr>
          <w:rFonts w:ascii="Times New Roman" w:hAnsi="Times New Roman"/>
          <w:sz w:val="24"/>
        </w:rPr>
        <w:t xml:space="preserve"> </w:t>
      </w:r>
      <w:r w:rsidR="00F51659" w:rsidRPr="4F8A9DAA">
        <w:rPr>
          <w:rFonts w:ascii="Times New Roman" w:hAnsi="Times New Roman"/>
          <w:sz w:val="24"/>
        </w:rPr>
        <w:t xml:space="preserve">Igasugust isikuandmete kogumist, säilitamist ja toodud eesmärkidel töötlemist  käsitatakse eraelu puutumatuse riivena (PS § 26). </w:t>
      </w:r>
      <w:r w:rsidR="00381631" w:rsidRPr="4F8A9DAA">
        <w:rPr>
          <w:rFonts w:ascii="Times New Roman" w:hAnsi="Times New Roman"/>
          <w:sz w:val="24"/>
        </w:rPr>
        <w:t xml:space="preserve">PS § 11 kohaselt tohib õigusi ja vabadusi piirata ainult kooskõlas põhiseadusega ning piirang peab olema kooskõlas PS § 3 esimese lausega, mille kohaselt teostatakse riigivõimu üksnes põhiseaduse ja sellega kooskõlas olevate seaduste alusel. </w:t>
      </w:r>
      <w:r w:rsidR="00B153DF" w:rsidRPr="4F8A9DAA">
        <w:rPr>
          <w:rFonts w:ascii="Times New Roman" w:hAnsi="Times New Roman"/>
          <w:sz w:val="24"/>
        </w:rPr>
        <w:t xml:space="preserve">Seetõttu tuleb isikuandmete töötlemise eesmärk sätestada seadusega. See on kooskõlas </w:t>
      </w:r>
      <w:r w:rsidR="00381631" w:rsidRPr="4F8A9DAA">
        <w:rPr>
          <w:rFonts w:ascii="Times New Roman" w:hAnsi="Times New Roman"/>
          <w:sz w:val="24"/>
        </w:rPr>
        <w:t xml:space="preserve">PS </w:t>
      </w:r>
      <w:r w:rsidR="00B153DF" w:rsidRPr="4F8A9DAA">
        <w:rPr>
          <w:rFonts w:ascii="Times New Roman" w:hAnsi="Times New Roman"/>
          <w:sz w:val="24"/>
        </w:rPr>
        <w:t>§</w:t>
      </w:r>
      <w:r w:rsidR="00381631" w:rsidRPr="4F8A9DAA">
        <w:rPr>
          <w:rFonts w:ascii="Times New Roman" w:hAnsi="Times New Roman"/>
          <w:sz w:val="24"/>
        </w:rPr>
        <w:t xml:space="preserve">-s </w:t>
      </w:r>
      <w:r w:rsidR="00B153DF" w:rsidRPr="4F8A9DAA">
        <w:rPr>
          <w:rFonts w:ascii="Times New Roman" w:hAnsi="Times New Roman"/>
          <w:sz w:val="24"/>
        </w:rPr>
        <w:t>3 ja 26 sätestatud põhimõtetega, et kõige olulisemad aspektid, sealjuures riive ulatuse (milleks eraelu riive kindlasti on), sätestab seadusandja.</w:t>
      </w:r>
      <w:r w:rsidR="000304C1" w:rsidRPr="4F8A9DAA">
        <w:rPr>
          <w:rFonts w:ascii="Times New Roman" w:hAnsi="Times New Roman"/>
          <w:sz w:val="24"/>
        </w:rPr>
        <w:t xml:space="preserve"> PS § 3 lg 1 esimese lause järgi nõutav alus toimingule allutatud isiku põhiõiguste piiramiseks.</w:t>
      </w:r>
      <w:r w:rsidR="000304C1" w:rsidRPr="4F8A9DAA">
        <w:rPr>
          <w:rStyle w:val="Allmrkuseviide"/>
          <w:rFonts w:ascii="Times New Roman" w:hAnsi="Times New Roman"/>
          <w:sz w:val="24"/>
        </w:rPr>
        <w:footnoteReference w:id="39"/>
      </w:r>
      <w:r w:rsidR="00F51659" w:rsidRPr="4F8A9DAA">
        <w:rPr>
          <w:rFonts w:ascii="Times New Roman" w:hAnsi="Times New Roman"/>
          <w:sz w:val="24"/>
        </w:rPr>
        <w:t xml:space="preserve"> </w:t>
      </w:r>
      <w:r w:rsidR="00381631" w:rsidRPr="4F8A9DAA">
        <w:rPr>
          <w:rFonts w:ascii="Times New Roman" w:hAnsi="Times New Roman"/>
          <w:sz w:val="24"/>
        </w:rPr>
        <w:t>Ka</w:t>
      </w:r>
      <w:r w:rsidR="00382667" w:rsidRPr="4F8A9DAA">
        <w:rPr>
          <w:rFonts w:ascii="Times New Roman" w:hAnsi="Times New Roman"/>
          <w:sz w:val="24"/>
        </w:rPr>
        <w:t xml:space="preserve"> avaliku teabe seaduses</w:t>
      </w:r>
      <w:r w:rsidR="00381631" w:rsidRPr="4F8A9DAA">
        <w:rPr>
          <w:rFonts w:ascii="Times New Roman" w:hAnsi="Times New Roman"/>
          <w:sz w:val="24"/>
        </w:rPr>
        <w:t>t</w:t>
      </w:r>
      <w:r w:rsidR="00382667" w:rsidRPr="4F8A9DAA">
        <w:rPr>
          <w:rFonts w:ascii="Times New Roman" w:hAnsi="Times New Roman"/>
          <w:sz w:val="24"/>
        </w:rPr>
        <w:t xml:space="preserve"> (edaspidi </w:t>
      </w:r>
      <w:proofErr w:type="spellStart"/>
      <w:r w:rsidR="00382667" w:rsidRPr="4F8A9DAA">
        <w:rPr>
          <w:rFonts w:ascii="Times New Roman" w:hAnsi="Times New Roman"/>
          <w:sz w:val="24"/>
        </w:rPr>
        <w:t>AvTS</w:t>
      </w:r>
      <w:proofErr w:type="spellEnd"/>
      <w:r w:rsidR="00382667" w:rsidRPr="4F8A9DAA">
        <w:rPr>
          <w:rFonts w:ascii="Times New Roman" w:hAnsi="Times New Roman"/>
          <w:sz w:val="24"/>
        </w:rPr>
        <w:t xml:space="preserve">) </w:t>
      </w:r>
      <w:r w:rsidR="00381631" w:rsidRPr="4F8A9DAA">
        <w:rPr>
          <w:rFonts w:ascii="Times New Roman" w:hAnsi="Times New Roman"/>
          <w:sz w:val="24"/>
        </w:rPr>
        <w:t xml:space="preserve">tuleneb, </w:t>
      </w:r>
      <w:r w:rsidR="00382667" w:rsidRPr="4F8A9DAA">
        <w:rPr>
          <w:rFonts w:ascii="Times New Roman" w:hAnsi="Times New Roman"/>
          <w:sz w:val="24"/>
        </w:rPr>
        <w:t>et andmekogu asutatakse ja seda kasutatakse üksnes seaduses või selle alusel antud õigusaktis sätestatud ülesande täitmiseks (</w:t>
      </w:r>
      <w:proofErr w:type="spellStart"/>
      <w:r w:rsidR="00382667" w:rsidRPr="4F8A9DAA">
        <w:rPr>
          <w:rFonts w:ascii="Times New Roman" w:hAnsi="Times New Roman"/>
          <w:sz w:val="24"/>
        </w:rPr>
        <w:t>AvTS</w:t>
      </w:r>
      <w:proofErr w:type="spellEnd"/>
      <w:r w:rsidR="00382667" w:rsidRPr="4F8A9DAA">
        <w:rPr>
          <w:rFonts w:ascii="Times New Roman" w:hAnsi="Times New Roman"/>
          <w:sz w:val="24"/>
        </w:rPr>
        <w:t xml:space="preserve"> § 43</w:t>
      </w:r>
      <w:r w:rsidR="00382667" w:rsidRPr="4F8A9DAA">
        <w:rPr>
          <w:rFonts w:ascii="Times New Roman" w:hAnsi="Times New Roman"/>
          <w:sz w:val="24"/>
          <w:vertAlign w:val="superscript"/>
        </w:rPr>
        <w:t>1</w:t>
      </w:r>
      <w:r w:rsidR="00382667" w:rsidRPr="4F8A9DAA">
        <w:rPr>
          <w:rFonts w:ascii="Times New Roman" w:hAnsi="Times New Roman"/>
          <w:sz w:val="24"/>
        </w:rPr>
        <w:t xml:space="preserve"> lg 1). </w:t>
      </w:r>
      <w:r w:rsidR="00381631" w:rsidRPr="4F8A9DAA">
        <w:rPr>
          <w:rFonts w:ascii="Times New Roman" w:hAnsi="Times New Roman"/>
          <w:sz w:val="24"/>
        </w:rPr>
        <w:t xml:space="preserve">Nii tuleb selgelt reguleerida, milliste eesmärkide täitmiseks andmeid kogutakse ning kes seda ülesannet täidab. </w:t>
      </w:r>
    </w:p>
    <w:p w14:paraId="23C8E67D" w14:textId="77777777" w:rsidR="00381631" w:rsidRDefault="00381631" w:rsidP="0016210D">
      <w:pPr>
        <w:rPr>
          <w:rFonts w:ascii="Times New Roman" w:hAnsi="Times New Roman"/>
          <w:sz w:val="24"/>
        </w:rPr>
      </w:pPr>
    </w:p>
    <w:p w14:paraId="753BFD80" w14:textId="44F5C665" w:rsidR="00D02299" w:rsidRPr="008A408E" w:rsidRDefault="00132402" w:rsidP="4F8A9DAA">
      <w:pPr>
        <w:rPr>
          <w:rFonts w:ascii="Times New Roman" w:hAnsi="Times New Roman"/>
          <w:b/>
          <w:bCs/>
          <w:sz w:val="24"/>
        </w:rPr>
      </w:pPr>
      <w:r w:rsidRPr="4F8A9DAA">
        <w:rPr>
          <w:rFonts w:ascii="Times New Roman" w:hAnsi="Times New Roman"/>
          <w:sz w:val="24"/>
        </w:rPr>
        <w:t xml:space="preserve">Sättes tuuakse ka selgelt välja, et andmekogu kuulub riigi andmekogude infosüsteemi, sest see on asutatud selgete ülesannete täitmiseks, vahetades andmeid teiste andmekogudega. </w:t>
      </w:r>
      <w:r w:rsidR="00485258" w:rsidRPr="4F8A9DAA">
        <w:rPr>
          <w:rFonts w:ascii="Times New Roman" w:hAnsi="Times New Roman"/>
          <w:sz w:val="24"/>
        </w:rPr>
        <w:t xml:space="preserve">Seega kuulub andmekogu ka </w:t>
      </w:r>
      <w:proofErr w:type="spellStart"/>
      <w:r w:rsidR="00485258" w:rsidRPr="4F8A9DAA">
        <w:rPr>
          <w:rFonts w:ascii="Times New Roman" w:hAnsi="Times New Roman"/>
          <w:sz w:val="24"/>
        </w:rPr>
        <w:t>KüTS-i</w:t>
      </w:r>
      <w:proofErr w:type="spellEnd"/>
      <w:r w:rsidR="00485258" w:rsidRPr="4F8A9DAA">
        <w:rPr>
          <w:rFonts w:ascii="Times New Roman" w:hAnsi="Times New Roman"/>
          <w:sz w:val="24"/>
        </w:rPr>
        <w:t xml:space="preserve"> kohaldamisalasse (</w:t>
      </w:r>
      <w:proofErr w:type="spellStart"/>
      <w:r w:rsidR="00485258" w:rsidRPr="4F8A9DAA">
        <w:rPr>
          <w:rFonts w:ascii="Times New Roman" w:hAnsi="Times New Roman"/>
          <w:sz w:val="24"/>
        </w:rPr>
        <w:t>KüTS</w:t>
      </w:r>
      <w:proofErr w:type="spellEnd"/>
      <w:r w:rsidR="00485258" w:rsidRPr="4F8A9DAA">
        <w:rPr>
          <w:rFonts w:ascii="Times New Roman" w:hAnsi="Times New Roman"/>
          <w:sz w:val="24"/>
        </w:rPr>
        <w:t xml:space="preserve"> § 3 lg 4 p 1), järgides kõiki olulisi nõudeid mida andmekogu vastutav töötleja peab tagama.</w:t>
      </w:r>
    </w:p>
    <w:p w14:paraId="4D600396" w14:textId="77777777" w:rsidR="00F22DA1" w:rsidRDefault="00F22DA1" w:rsidP="0016210D">
      <w:pPr>
        <w:rPr>
          <w:rFonts w:ascii="Times New Roman" w:hAnsi="Times New Roman"/>
          <w:sz w:val="24"/>
        </w:rPr>
      </w:pPr>
    </w:p>
    <w:p w14:paraId="31E64D91" w14:textId="766FB4E1" w:rsidR="00F22DA1" w:rsidRPr="00E06199" w:rsidRDefault="00BB55A6" w:rsidP="00F22DA1">
      <w:pPr>
        <w:rPr>
          <w:rFonts w:ascii="Times New Roman" w:hAnsi="Times New Roman"/>
          <w:sz w:val="24"/>
        </w:rPr>
      </w:pPr>
      <w:r w:rsidRPr="00D86542">
        <w:rPr>
          <w:rFonts w:ascii="Times New Roman" w:hAnsi="Times New Roman"/>
          <w:sz w:val="24"/>
        </w:rPr>
        <w:t xml:space="preserve">Geenivaramu on toiminud aastakümneid. </w:t>
      </w:r>
      <w:r w:rsidR="00F22DA1" w:rsidRPr="00D86542">
        <w:rPr>
          <w:rFonts w:ascii="Times New Roman" w:hAnsi="Times New Roman"/>
          <w:sz w:val="24"/>
        </w:rPr>
        <w:t xml:space="preserve">Eesti geenivaramu </w:t>
      </w:r>
      <w:r w:rsidR="00435EAA" w:rsidRPr="00D86542">
        <w:rPr>
          <w:rFonts w:ascii="Times New Roman" w:hAnsi="Times New Roman"/>
          <w:sz w:val="24"/>
        </w:rPr>
        <w:t xml:space="preserve">algne </w:t>
      </w:r>
      <w:r w:rsidR="00F22DA1" w:rsidRPr="00D86542">
        <w:rPr>
          <w:rFonts w:ascii="Times New Roman" w:hAnsi="Times New Roman"/>
          <w:sz w:val="24"/>
        </w:rPr>
        <w:t>loomise idee sündis 1990. aastate lõpus</w:t>
      </w:r>
      <w:r w:rsidR="00435EAA" w:rsidRPr="00D86542">
        <w:rPr>
          <w:rFonts w:ascii="Times New Roman" w:hAnsi="Times New Roman"/>
          <w:sz w:val="24"/>
        </w:rPr>
        <w:t>,</w:t>
      </w:r>
      <w:r w:rsidR="004C2BD9" w:rsidRPr="00D86542">
        <w:rPr>
          <w:rFonts w:ascii="Times New Roman" w:hAnsi="Times New Roman"/>
          <w:sz w:val="24"/>
        </w:rPr>
        <w:t xml:space="preserve"> täpsemalt</w:t>
      </w:r>
      <w:r w:rsidR="00435EAA" w:rsidRPr="00D86542">
        <w:rPr>
          <w:rFonts w:ascii="Times New Roman" w:hAnsi="Times New Roman"/>
          <w:sz w:val="24"/>
        </w:rPr>
        <w:t xml:space="preserve"> </w:t>
      </w:r>
      <w:r w:rsidR="004C2BD9" w:rsidRPr="00D86542">
        <w:rPr>
          <w:rFonts w:ascii="Times New Roman" w:hAnsi="Times New Roman"/>
          <w:sz w:val="24"/>
        </w:rPr>
        <w:t xml:space="preserve">20. jaanuaril 1999. a </w:t>
      </w:r>
      <w:r w:rsidR="00435EAA" w:rsidRPr="00D86542">
        <w:rPr>
          <w:rFonts w:ascii="Times New Roman" w:hAnsi="Times New Roman"/>
          <w:sz w:val="24"/>
        </w:rPr>
        <w:t xml:space="preserve">mil asutati ka </w:t>
      </w:r>
      <w:r w:rsidR="00F22DA1" w:rsidRPr="00D86542">
        <w:rPr>
          <w:rFonts w:ascii="Times New Roman" w:hAnsi="Times New Roman"/>
          <w:sz w:val="24"/>
        </w:rPr>
        <w:t xml:space="preserve">Eesti Geenikeskus. Sel ajajärgul arenesid geeniuuringud kiiresti ning teadlaste ja avalikkuse ootused uute põhjapanevate avastuste tegemise suhtes selles valdkonnas olid väga suured. Oli ilmne, et geneetilistest haigustest ei saanud enam rääkida kui harva esinevatest ühe geeni muutusel põhinevatest erisustest, vaid pigem on kõik haigused teatud mõttes geneetilised, s.t inimese haigestumisel komplekshaigustesse on olulised nii </w:t>
      </w:r>
      <w:r w:rsidR="00F22DA1" w:rsidRPr="00D86542">
        <w:rPr>
          <w:rFonts w:ascii="Times New Roman" w:hAnsi="Times New Roman"/>
          <w:sz w:val="24"/>
        </w:rPr>
        <w:lastRenderedPageBreak/>
        <w:t>pärilikud kui ka keskkonnategurid. Seesuguste haiguste põhjuste selgitamiseks ei piisa üksikute geenide uurimisest, vaid arvesse tuleb võtta ka keskkonna ja elustiili mõju inimese tervisele. Selliste uuringute tegemiseks on vajalikud mahukad andmebaasid, mis lisaks koeproovidele ja terviseandmetele sisaldavad andmeid isiku tervisekäitumise ja olustiku kohta.</w:t>
      </w:r>
      <w:r w:rsidR="00F22DA1" w:rsidRPr="00E06199">
        <w:rPr>
          <w:rStyle w:val="Allmrkuseviide"/>
          <w:rFonts w:ascii="Times New Roman" w:hAnsi="Times New Roman"/>
          <w:sz w:val="24"/>
        </w:rPr>
        <w:footnoteReference w:id="40"/>
      </w:r>
    </w:p>
    <w:p w14:paraId="6B3A898B" w14:textId="77777777" w:rsidR="00F22DA1" w:rsidRPr="00E06199" w:rsidRDefault="00F22DA1" w:rsidP="00F22DA1">
      <w:pPr>
        <w:rPr>
          <w:rFonts w:ascii="Times New Roman" w:hAnsi="Times New Roman"/>
          <w:sz w:val="24"/>
        </w:rPr>
      </w:pPr>
    </w:p>
    <w:p w14:paraId="51E3644D" w14:textId="6177A2AA" w:rsidR="00F22DA1" w:rsidRPr="00E06199" w:rsidRDefault="00F22DA1" w:rsidP="00F22DA1">
      <w:pPr>
        <w:rPr>
          <w:rFonts w:ascii="Times New Roman" w:hAnsi="Times New Roman"/>
          <w:sz w:val="24"/>
        </w:rPr>
      </w:pPr>
      <w:r w:rsidRPr="00E06199">
        <w:rPr>
          <w:rFonts w:ascii="Times New Roman" w:hAnsi="Times New Roman"/>
          <w:sz w:val="24"/>
        </w:rPr>
        <w:t>Esimene IGUS-i redaktsioon jõustus 8. jaanuaril 2001.</w:t>
      </w:r>
      <w:r w:rsidRPr="00E06199">
        <w:rPr>
          <w:rStyle w:val="Allmrkuseviide"/>
          <w:rFonts w:ascii="Times New Roman" w:hAnsi="Times New Roman"/>
          <w:sz w:val="24"/>
        </w:rPr>
        <w:footnoteReference w:id="41"/>
      </w:r>
      <w:r w:rsidRPr="00E06199">
        <w:rPr>
          <w:rFonts w:ascii="Times New Roman" w:hAnsi="Times New Roman"/>
          <w:sz w:val="24"/>
        </w:rPr>
        <w:t xml:space="preserve"> Vabariigi Valitsuse 13. märtsi 2001. a korraldusega nr 177 asutati Sihtasutus Eesti Geenivaramu.</w:t>
      </w:r>
      <w:r w:rsidRPr="00E06199">
        <w:rPr>
          <w:rStyle w:val="Allmrkuseviide"/>
          <w:rFonts w:ascii="Times New Roman" w:hAnsi="Times New Roman"/>
          <w:sz w:val="24"/>
        </w:rPr>
        <w:footnoteReference w:id="42"/>
      </w:r>
      <w:r w:rsidR="00435EAA" w:rsidRPr="00E06199">
        <w:rPr>
          <w:rFonts w:ascii="Times New Roman" w:hAnsi="Times New Roman"/>
          <w:sz w:val="24"/>
        </w:rPr>
        <w:t xml:space="preserve"> </w:t>
      </w:r>
      <w:r w:rsidRPr="00E06199">
        <w:rPr>
          <w:rFonts w:ascii="Times New Roman" w:hAnsi="Times New Roman"/>
          <w:sz w:val="24"/>
        </w:rPr>
        <w:t xml:space="preserve">Tegevuse alustamiseks sai geenivaramu Vabariigi Valitsuselt 64 000 eurot finantstoetust, Ettevõtluse Arendamise Sihtasutuselt laenu 255 000 eurot (mille maksis Haridus- ja Teadusministeerium koos intressidega täielikult tagasi) ja 3,3 miljonit eurot panustas firma </w:t>
      </w:r>
      <w:proofErr w:type="spellStart"/>
      <w:r w:rsidRPr="00E06199">
        <w:rPr>
          <w:rFonts w:ascii="Times New Roman" w:hAnsi="Times New Roman"/>
          <w:sz w:val="24"/>
        </w:rPr>
        <w:t>EGeen</w:t>
      </w:r>
      <w:proofErr w:type="spellEnd"/>
      <w:r w:rsidRPr="00E06199">
        <w:rPr>
          <w:rFonts w:ascii="Times New Roman" w:hAnsi="Times New Roman"/>
          <w:sz w:val="24"/>
        </w:rPr>
        <w:t xml:space="preserve"> Inc. (Delaware, USA). Saadud rahastus võimaldas geenivaramul teha vajalikud infrastruktuursed ettevalmistused projekti käivitamiseks, koolitada andmekogujaid ja muud personali ning katta esimese 10 314 geenidoonori terviseandmete kogumisega ja koeproovide töötlemisega seotud kulud.</w:t>
      </w:r>
      <w:r w:rsidRPr="00E06199">
        <w:rPr>
          <w:rStyle w:val="Allmrkuseviide"/>
          <w:rFonts w:ascii="Times New Roman" w:hAnsi="Times New Roman"/>
          <w:sz w:val="24"/>
        </w:rPr>
        <w:footnoteReference w:id="43"/>
      </w:r>
    </w:p>
    <w:p w14:paraId="1B8BC6CD" w14:textId="77777777" w:rsidR="00F22DA1" w:rsidRPr="00E06199" w:rsidRDefault="00F22DA1" w:rsidP="00F22DA1">
      <w:pPr>
        <w:rPr>
          <w:rFonts w:ascii="Times New Roman" w:hAnsi="Times New Roman"/>
          <w:sz w:val="24"/>
        </w:rPr>
      </w:pPr>
    </w:p>
    <w:p w14:paraId="5C565E5E" w14:textId="77777777" w:rsidR="00F22DA1" w:rsidRPr="00E06199" w:rsidRDefault="00F22DA1" w:rsidP="00F22DA1">
      <w:pPr>
        <w:rPr>
          <w:rFonts w:ascii="Times New Roman" w:hAnsi="Times New Roman"/>
          <w:sz w:val="24"/>
        </w:rPr>
      </w:pPr>
      <w:proofErr w:type="spellStart"/>
      <w:r w:rsidRPr="00E06199">
        <w:rPr>
          <w:rFonts w:ascii="Times New Roman" w:hAnsi="Times New Roman"/>
          <w:sz w:val="24"/>
        </w:rPr>
        <w:t>EGeen</w:t>
      </w:r>
      <w:proofErr w:type="spellEnd"/>
      <w:r w:rsidRPr="00E06199">
        <w:rPr>
          <w:rFonts w:ascii="Times New Roman" w:hAnsi="Times New Roman"/>
          <w:sz w:val="24"/>
        </w:rPr>
        <w:t xml:space="preserve"> Inc. lõpetas </w:t>
      </w:r>
      <w:r w:rsidRPr="00E06199">
        <w:rPr>
          <w:rFonts w:ascii="Times New Roman" w:hAnsi="Times New Roman"/>
          <w:color w:val="000000" w:themeColor="text1"/>
          <w:sz w:val="24"/>
        </w:rPr>
        <w:t>geenivaramu</w:t>
      </w:r>
      <w:r w:rsidRPr="00E06199">
        <w:rPr>
          <w:rFonts w:ascii="Times New Roman" w:hAnsi="Times New Roman"/>
          <w:sz w:val="24"/>
        </w:rPr>
        <w:t xml:space="preserve"> rahastamise 2004. aasta detsembris seoses muutustega maailma finantsturgudel, mille tulemusena oli USAs järjest keerukam leida lisaraha Eesti </w:t>
      </w:r>
      <w:proofErr w:type="spellStart"/>
      <w:r w:rsidRPr="00E06199">
        <w:rPr>
          <w:rFonts w:ascii="Times New Roman" w:hAnsi="Times New Roman"/>
          <w:sz w:val="24"/>
        </w:rPr>
        <w:t>biopanga</w:t>
      </w:r>
      <w:proofErr w:type="spellEnd"/>
      <w:r w:rsidRPr="00E06199">
        <w:rPr>
          <w:rFonts w:ascii="Times New Roman" w:hAnsi="Times New Roman"/>
          <w:sz w:val="24"/>
        </w:rPr>
        <w:t xml:space="preserve"> projekti jaoks. G</w:t>
      </w:r>
      <w:r w:rsidRPr="00E06199">
        <w:rPr>
          <w:rFonts w:ascii="Times New Roman" w:hAnsi="Times New Roman"/>
          <w:color w:val="000000" w:themeColor="text1"/>
          <w:sz w:val="24"/>
        </w:rPr>
        <w:t>eenivaramu</w:t>
      </w:r>
      <w:r w:rsidRPr="00E06199">
        <w:rPr>
          <w:rFonts w:ascii="Times New Roman" w:hAnsi="Times New Roman"/>
          <w:sz w:val="24"/>
        </w:rPr>
        <w:t xml:space="preserve"> nõukogu pöördus Eesti Vabariigi Valitsuse poole ning läbirääkimiste tulemusena võttis valitsus 2006. aastal vastu otsuse rahastada </w:t>
      </w:r>
      <w:r w:rsidRPr="00E06199">
        <w:rPr>
          <w:rFonts w:ascii="Times New Roman" w:hAnsi="Times New Roman"/>
          <w:color w:val="000000" w:themeColor="text1"/>
          <w:sz w:val="24"/>
        </w:rPr>
        <w:t>geenivaramu</w:t>
      </w:r>
      <w:r w:rsidRPr="00E06199">
        <w:rPr>
          <w:rFonts w:ascii="Times New Roman" w:hAnsi="Times New Roman"/>
          <w:sz w:val="24"/>
        </w:rPr>
        <w:t xml:space="preserve"> tegevust oma eelarvest. Aastatel 2004–2006 </w:t>
      </w:r>
      <w:r w:rsidRPr="00E06199">
        <w:rPr>
          <w:rFonts w:ascii="Times New Roman" w:hAnsi="Times New Roman"/>
          <w:color w:val="000000" w:themeColor="text1"/>
          <w:sz w:val="24"/>
        </w:rPr>
        <w:t xml:space="preserve">geenivaramu </w:t>
      </w:r>
      <w:r w:rsidRPr="00E06199">
        <w:rPr>
          <w:rFonts w:ascii="Times New Roman" w:hAnsi="Times New Roman"/>
          <w:sz w:val="24"/>
        </w:rPr>
        <w:t xml:space="preserve">töö siiski ei seiskunud. Tööle õnnestus jätta vaid vähesed töötajad, kelle abiga suudeti säilitada varasematel aastatel kogutud kompetentsus. Toimus andmete korrastamine, </w:t>
      </w:r>
      <w:proofErr w:type="spellStart"/>
      <w:r w:rsidRPr="00E06199">
        <w:rPr>
          <w:rFonts w:ascii="Times New Roman" w:hAnsi="Times New Roman"/>
          <w:sz w:val="24"/>
        </w:rPr>
        <w:t>andmekogumisprogrammi</w:t>
      </w:r>
      <w:proofErr w:type="spellEnd"/>
      <w:r w:rsidRPr="00E06199">
        <w:rPr>
          <w:rFonts w:ascii="Times New Roman" w:hAnsi="Times New Roman"/>
          <w:sz w:val="24"/>
        </w:rPr>
        <w:t xml:space="preserve"> tarkvaralahenduse täiustamine jt olulised tegevused, et olla valmis andmekogumise kiireks </w:t>
      </w:r>
      <w:proofErr w:type="spellStart"/>
      <w:r w:rsidRPr="00E06199">
        <w:rPr>
          <w:rFonts w:ascii="Times New Roman" w:hAnsi="Times New Roman"/>
          <w:sz w:val="24"/>
        </w:rPr>
        <w:t>taaskäivitamiseks</w:t>
      </w:r>
      <w:proofErr w:type="spellEnd"/>
      <w:r w:rsidRPr="00E06199">
        <w:rPr>
          <w:rFonts w:ascii="Times New Roman" w:hAnsi="Times New Roman"/>
          <w:sz w:val="24"/>
        </w:rPr>
        <w:t>.</w:t>
      </w:r>
      <w:r w:rsidRPr="00E06199">
        <w:rPr>
          <w:rStyle w:val="Allmrkuseviide"/>
          <w:rFonts w:ascii="Times New Roman" w:hAnsi="Times New Roman"/>
          <w:sz w:val="24"/>
        </w:rPr>
        <w:footnoteReference w:id="44"/>
      </w:r>
    </w:p>
    <w:p w14:paraId="786F2951" w14:textId="77777777" w:rsidR="00F22DA1" w:rsidRPr="00E06199" w:rsidRDefault="00F22DA1" w:rsidP="00F22DA1">
      <w:pPr>
        <w:rPr>
          <w:rFonts w:ascii="Times New Roman" w:hAnsi="Times New Roman"/>
          <w:sz w:val="24"/>
        </w:rPr>
      </w:pPr>
    </w:p>
    <w:p w14:paraId="5B90FB37" w14:textId="77777777" w:rsidR="00F22DA1" w:rsidRPr="00E06199" w:rsidRDefault="00F22DA1" w:rsidP="00F22DA1">
      <w:pPr>
        <w:rPr>
          <w:rFonts w:ascii="Times New Roman" w:hAnsi="Times New Roman"/>
          <w:sz w:val="24"/>
        </w:rPr>
      </w:pPr>
      <w:r w:rsidRPr="00E06199">
        <w:rPr>
          <w:rFonts w:ascii="Times New Roman" w:hAnsi="Times New Roman"/>
          <w:sz w:val="24"/>
        </w:rPr>
        <w:t xml:space="preserve">1. aprillil 2007 jõustus </w:t>
      </w:r>
      <w:proofErr w:type="spellStart"/>
      <w:r w:rsidRPr="00E06199">
        <w:rPr>
          <w:rFonts w:ascii="Times New Roman" w:hAnsi="Times New Roman"/>
          <w:sz w:val="24"/>
        </w:rPr>
        <w:t>inimgeeniuuringute</w:t>
      </w:r>
      <w:proofErr w:type="spellEnd"/>
      <w:r w:rsidRPr="00E06199">
        <w:rPr>
          <w:rFonts w:ascii="Times New Roman" w:hAnsi="Times New Roman"/>
          <w:sz w:val="24"/>
        </w:rPr>
        <w:t xml:space="preserve"> seaduse ja Eesti Teaduste Akadeemia seaduse muutmise seadus</w:t>
      </w:r>
      <w:r w:rsidRPr="00E06199">
        <w:rPr>
          <w:rStyle w:val="Allmrkuseviide"/>
          <w:rFonts w:ascii="Times New Roman" w:hAnsi="Times New Roman"/>
          <w:sz w:val="24"/>
        </w:rPr>
        <w:footnoteReference w:id="45"/>
      </w:r>
      <w:r w:rsidRPr="00E06199">
        <w:rPr>
          <w:rFonts w:ascii="Times New Roman" w:hAnsi="Times New Roman"/>
          <w:sz w:val="24"/>
        </w:rPr>
        <w:t>, mis muutis geenivaramu pidamise regulatsiooni ning andis geenivaramu vastutava töötleja rolli seadusega üle Tartu Ülikoolile.</w:t>
      </w:r>
    </w:p>
    <w:p w14:paraId="6402514F" w14:textId="77777777" w:rsidR="00F22DA1" w:rsidRPr="00E06199" w:rsidRDefault="00F22DA1" w:rsidP="00F22DA1">
      <w:pPr>
        <w:rPr>
          <w:rFonts w:ascii="Times New Roman" w:hAnsi="Times New Roman"/>
          <w:sz w:val="24"/>
        </w:rPr>
      </w:pPr>
    </w:p>
    <w:p w14:paraId="47F625DB" w14:textId="77777777" w:rsidR="00F22DA1" w:rsidRPr="00E06199" w:rsidRDefault="00F22DA1" w:rsidP="00F22DA1">
      <w:pPr>
        <w:rPr>
          <w:rFonts w:ascii="Times New Roman" w:hAnsi="Times New Roman"/>
          <w:sz w:val="24"/>
        </w:rPr>
      </w:pPr>
      <w:r w:rsidRPr="00E06199">
        <w:rPr>
          <w:rFonts w:ascii="Times New Roman" w:hAnsi="Times New Roman"/>
          <w:sz w:val="24"/>
        </w:rPr>
        <w:t xml:space="preserve">Aastate jooksul on geenivaramusse erinevate teadusgrantide ja riigi rahastuse tulemusena kogutud 211 739 geenidoonori koeproovi, mis on </w:t>
      </w:r>
      <w:proofErr w:type="spellStart"/>
      <w:r w:rsidRPr="00E06199">
        <w:rPr>
          <w:rFonts w:ascii="Times New Roman" w:hAnsi="Times New Roman"/>
          <w:sz w:val="24"/>
        </w:rPr>
        <w:t>genotüpiseeritud</w:t>
      </w:r>
      <w:proofErr w:type="spellEnd"/>
      <w:r w:rsidRPr="00E06199">
        <w:rPr>
          <w:rFonts w:ascii="Times New Roman" w:hAnsi="Times New Roman"/>
          <w:sz w:val="24"/>
        </w:rPr>
        <w:t xml:space="preserve">. Lisaks on 3000 geenidoonori koeproovist </w:t>
      </w:r>
      <w:proofErr w:type="spellStart"/>
      <w:r w:rsidRPr="00E06199">
        <w:rPr>
          <w:rFonts w:ascii="Times New Roman" w:hAnsi="Times New Roman"/>
          <w:sz w:val="24"/>
        </w:rPr>
        <w:t>sekveneeritud</w:t>
      </w:r>
      <w:proofErr w:type="spellEnd"/>
      <w:r w:rsidRPr="00E06199">
        <w:rPr>
          <w:rFonts w:ascii="Times New Roman" w:hAnsi="Times New Roman"/>
          <w:sz w:val="24"/>
        </w:rPr>
        <w:t xml:space="preserve"> täisgenoom ja 2500 geenidoonori koeproovist </w:t>
      </w:r>
      <w:proofErr w:type="spellStart"/>
      <w:r w:rsidRPr="00E06199">
        <w:rPr>
          <w:rFonts w:ascii="Times New Roman" w:hAnsi="Times New Roman"/>
          <w:sz w:val="24"/>
        </w:rPr>
        <w:t>sekveneeritud</w:t>
      </w:r>
      <w:proofErr w:type="spellEnd"/>
      <w:r w:rsidRPr="00E06199">
        <w:rPr>
          <w:rFonts w:ascii="Times New Roman" w:hAnsi="Times New Roman"/>
          <w:sz w:val="24"/>
        </w:rPr>
        <w:t xml:space="preserve"> </w:t>
      </w:r>
      <w:proofErr w:type="spellStart"/>
      <w:r w:rsidRPr="00E06199">
        <w:rPr>
          <w:rFonts w:ascii="Times New Roman" w:hAnsi="Times New Roman"/>
          <w:sz w:val="24"/>
        </w:rPr>
        <w:t>eksoom</w:t>
      </w:r>
      <w:proofErr w:type="spellEnd"/>
      <w:r w:rsidRPr="00E06199">
        <w:rPr>
          <w:rFonts w:ascii="Times New Roman" w:hAnsi="Times New Roman"/>
          <w:sz w:val="24"/>
        </w:rPr>
        <w:t>.</w:t>
      </w:r>
    </w:p>
    <w:p w14:paraId="49171A73" w14:textId="77777777" w:rsidR="00F22DA1" w:rsidRPr="00E06199" w:rsidRDefault="00F22DA1" w:rsidP="00F22DA1">
      <w:pPr>
        <w:rPr>
          <w:rFonts w:ascii="Times New Roman" w:hAnsi="Times New Roman"/>
          <w:sz w:val="24"/>
        </w:rPr>
      </w:pPr>
    </w:p>
    <w:p w14:paraId="165E8A18" w14:textId="77777777" w:rsidR="00F22DA1" w:rsidRPr="00E06199" w:rsidRDefault="00F22DA1" w:rsidP="00F22DA1">
      <w:pPr>
        <w:rPr>
          <w:rFonts w:ascii="Times New Roman" w:hAnsi="Times New Roman"/>
          <w:sz w:val="24"/>
        </w:rPr>
      </w:pPr>
      <w:r w:rsidRPr="00E06199">
        <w:rPr>
          <w:rFonts w:ascii="Times New Roman" w:hAnsi="Times New Roman"/>
          <w:sz w:val="24"/>
        </w:rPr>
        <w:t>2023. aasta algul pälvisid Tartu Ülikool ja Tartu Ülikooli Kliinikum 30 miljoni euro suuruse toetuse, et luua järgmise kuue aasta jooksul Eestisse personaalmeditsiini teadus- ja arenduskeskus. Pool investeeringu summast tuleb Euroopa Liidust ning teise poole panustab Eesti riik. Nimetatud teadus- ja arenduskeskus võimaldab rahastada mitut etappi, mida on vaja, et teadusavastused jõuaksid inimesteni kiiremini. Üks osa sellest on tihedama koostöö tegemine eri teadusalade vahel alates kliinilisest meditsiinist ja rahvatervishoiust kuni sotsiaal- ja andmeteadusteni. Rahvastiku tervisepoliitika rakenduslike tegevussuundade elluviimisel tuleb ressursside efektiivsel ja läbipaistval kasutamisel lähtuda tõenduspõhistest teadmistest. Analüüsid ja mustrite jälgimine määravad kindlaks tõhusamad ja ka kuluefektiivsemad lähenemisviisid tervise kaitsel.</w:t>
      </w:r>
    </w:p>
    <w:p w14:paraId="43E465CD" w14:textId="77777777" w:rsidR="00F22DA1" w:rsidRPr="00E06199" w:rsidRDefault="00F22DA1" w:rsidP="00F22DA1">
      <w:pPr>
        <w:rPr>
          <w:rFonts w:ascii="Times New Roman" w:hAnsi="Times New Roman"/>
          <w:sz w:val="24"/>
        </w:rPr>
      </w:pPr>
    </w:p>
    <w:p w14:paraId="2C225452" w14:textId="77777777" w:rsidR="00F22DA1" w:rsidRPr="00E06199" w:rsidRDefault="00F22DA1" w:rsidP="00F22DA1">
      <w:pPr>
        <w:rPr>
          <w:rFonts w:ascii="Times New Roman" w:hAnsi="Times New Roman"/>
          <w:sz w:val="24"/>
        </w:rPr>
      </w:pPr>
      <w:r w:rsidRPr="00E06199">
        <w:rPr>
          <w:rFonts w:ascii="Times New Roman" w:hAnsi="Times New Roman"/>
          <w:sz w:val="24"/>
        </w:rPr>
        <w:t xml:space="preserve">2023. aastal asutatud Tartu Ülikooli ja Tartu Ülikooli Kliinikumi personaalmeditsiini keskus </w:t>
      </w:r>
      <w:proofErr w:type="spellStart"/>
      <w:r w:rsidRPr="00E06199">
        <w:rPr>
          <w:rFonts w:ascii="Times New Roman" w:hAnsi="Times New Roman"/>
          <w:sz w:val="24"/>
        </w:rPr>
        <w:t>TeamPerMed</w:t>
      </w:r>
      <w:proofErr w:type="spellEnd"/>
      <w:r w:rsidRPr="00E06199">
        <w:rPr>
          <w:rFonts w:ascii="Times New Roman" w:hAnsi="Times New Roman"/>
          <w:sz w:val="24"/>
        </w:rPr>
        <w:t xml:space="preserve"> on Eesti riigile oluline teaduspartner personaalmeditsiini edendamisel ja tervishoiu ümberkujundamisel. </w:t>
      </w:r>
      <w:proofErr w:type="spellStart"/>
      <w:r w:rsidRPr="00E06199">
        <w:rPr>
          <w:rFonts w:ascii="Times New Roman" w:hAnsi="Times New Roman"/>
          <w:sz w:val="24"/>
        </w:rPr>
        <w:t>Multidistsiplinaarne</w:t>
      </w:r>
      <w:proofErr w:type="spellEnd"/>
      <w:r w:rsidRPr="00E06199">
        <w:rPr>
          <w:rFonts w:ascii="Times New Roman" w:hAnsi="Times New Roman"/>
          <w:sz w:val="24"/>
        </w:rPr>
        <w:t xml:space="preserve"> teadus- ja koolituskeskus integreerib </w:t>
      </w:r>
      <w:proofErr w:type="spellStart"/>
      <w:r w:rsidRPr="00E06199">
        <w:rPr>
          <w:rFonts w:ascii="Times New Roman" w:hAnsi="Times New Roman"/>
          <w:sz w:val="24"/>
        </w:rPr>
        <w:t>genoomika</w:t>
      </w:r>
      <w:proofErr w:type="spellEnd"/>
      <w:r w:rsidRPr="00E06199">
        <w:rPr>
          <w:rFonts w:ascii="Times New Roman" w:hAnsi="Times New Roman"/>
          <w:sz w:val="24"/>
        </w:rPr>
        <w:t xml:space="preserve">, </w:t>
      </w:r>
      <w:proofErr w:type="spellStart"/>
      <w:r w:rsidRPr="00E06199">
        <w:rPr>
          <w:rFonts w:ascii="Times New Roman" w:hAnsi="Times New Roman"/>
          <w:sz w:val="24"/>
        </w:rPr>
        <w:lastRenderedPageBreak/>
        <w:t>bioinformaatika</w:t>
      </w:r>
      <w:proofErr w:type="spellEnd"/>
      <w:r w:rsidRPr="00E06199">
        <w:rPr>
          <w:rFonts w:ascii="Times New Roman" w:hAnsi="Times New Roman"/>
          <w:sz w:val="24"/>
        </w:rPr>
        <w:t xml:space="preserve">, andmeteaduse, kliinilise meditsiini, rahvatervishoiu ja </w:t>
      </w:r>
      <w:proofErr w:type="spellStart"/>
      <w:r w:rsidRPr="00E06199">
        <w:rPr>
          <w:rFonts w:ascii="Times New Roman" w:hAnsi="Times New Roman"/>
          <w:sz w:val="24"/>
        </w:rPr>
        <w:t>sotsiaal-majandusliku</w:t>
      </w:r>
      <w:proofErr w:type="spellEnd"/>
      <w:r w:rsidRPr="00E06199">
        <w:rPr>
          <w:rFonts w:ascii="Times New Roman" w:hAnsi="Times New Roman"/>
          <w:sz w:val="24"/>
        </w:rPr>
        <w:t xml:space="preserve"> analüüsi alased teadmised. Koostöös </w:t>
      </w:r>
      <w:proofErr w:type="spellStart"/>
      <w:r w:rsidRPr="00E06199">
        <w:rPr>
          <w:rFonts w:ascii="Times New Roman" w:hAnsi="Times New Roman"/>
          <w:sz w:val="24"/>
        </w:rPr>
        <w:t>Erasmuse</w:t>
      </w:r>
      <w:proofErr w:type="spellEnd"/>
      <w:r w:rsidRPr="00E06199">
        <w:rPr>
          <w:rFonts w:ascii="Times New Roman" w:hAnsi="Times New Roman"/>
          <w:sz w:val="24"/>
        </w:rPr>
        <w:t xml:space="preserve"> meditsiinikeskuse, Rotterdami </w:t>
      </w:r>
      <w:proofErr w:type="spellStart"/>
      <w:r w:rsidRPr="00E06199">
        <w:rPr>
          <w:rFonts w:ascii="Times New Roman" w:hAnsi="Times New Roman"/>
          <w:sz w:val="24"/>
        </w:rPr>
        <w:t>Erasmuse</w:t>
      </w:r>
      <w:proofErr w:type="spellEnd"/>
      <w:r w:rsidRPr="00E06199">
        <w:rPr>
          <w:rFonts w:ascii="Times New Roman" w:hAnsi="Times New Roman"/>
          <w:sz w:val="24"/>
        </w:rPr>
        <w:t xml:space="preserve"> ülikooli ja Helsingi ülikooliga ning Euroopa Komisjoni ja Eesti Vabariigi toetusel on </w:t>
      </w:r>
      <w:proofErr w:type="spellStart"/>
      <w:r w:rsidRPr="00E06199">
        <w:rPr>
          <w:rFonts w:ascii="Times New Roman" w:hAnsi="Times New Roman"/>
          <w:sz w:val="24"/>
        </w:rPr>
        <w:t>TeamPerMedi</w:t>
      </w:r>
      <w:proofErr w:type="spellEnd"/>
      <w:r w:rsidRPr="00E06199">
        <w:rPr>
          <w:rFonts w:ascii="Times New Roman" w:hAnsi="Times New Roman"/>
          <w:sz w:val="24"/>
        </w:rPr>
        <w:t xml:space="preserve"> eesmärk töötada välja parimad tavad ja praktika genoomi- ja terviseandmete teisendamiseks krooniliste ja pärilike haiguste ennetusmeetmeteks. </w:t>
      </w:r>
      <w:proofErr w:type="spellStart"/>
      <w:r w:rsidRPr="00E06199">
        <w:rPr>
          <w:rFonts w:ascii="Times New Roman" w:hAnsi="Times New Roman"/>
          <w:sz w:val="24"/>
        </w:rPr>
        <w:t>TeamPerMed</w:t>
      </w:r>
      <w:proofErr w:type="spellEnd"/>
      <w:r w:rsidRPr="00E06199">
        <w:rPr>
          <w:rFonts w:ascii="Times New Roman" w:hAnsi="Times New Roman"/>
          <w:sz w:val="24"/>
        </w:rPr>
        <w:t xml:space="preserve"> on pühendunud </w:t>
      </w:r>
      <w:proofErr w:type="spellStart"/>
      <w:r w:rsidRPr="00E06199">
        <w:rPr>
          <w:rFonts w:ascii="Times New Roman" w:hAnsi="Times New Roman"/>
          <w:sz w:val="24"/>
        </w:rPr>
        <w:t>skaleeritavate</w:t>
      </w:r>
      <w:proofErr w:type="spellEnd"/>
      <w:r w:rsidRPr="00E06199">
        <w:rPr>
          <w:rFonts w:ascii="Times New Roman" w:hAnsi="Times New Roman"/>
          <w:sz w:val="24"/>
        </w:rPr>
        <w:t xml:space="preserve"> kliiniliste juhiste ja otsusetoe lahenduste väljatöötamisele Eesti ja ELi tervishoiusüsteemide jaoks, kasutades ulatuslikke andmebaase ja elektroonilisi terviseandmeid, luues tehisintellekti tööriistu terviseriskide varajaseks tuvastamiseks ja ennetamiseks. </w:t>
      </w:r>
      <w:proofErr w:type="spellStart"/>
      <w:r w:rsidRPr="00E06199">
        <w:rPr>
          <w:rFonts w:ascii="Times New Roman" w:hAnsi="Times New Roman"/>
          <w:sz w:val="24"/>
        </w:rPr>
        <w:t>TeamPerMedi</w:t>
      </w:r>
      <w:proofErr w:type="spellEnd"/>
      <w:r w:rsidRPr="00E06199">
        <w:rPr>
          <w:rFonts w:ascii="Times New Roman" w:hAnsi="Times New Roman"/>
          <w:sz w:val="24"/>
        </w:rPr>
        <w:t xml:space="preserve"> pilootprojektide käigus viiakse läbi interdistsiplinaarseid uurimisprojekte, et valideerida teadusuuringuid, sealhulgas:</w:t>
      </w:r>
    </w:p>
    <w:p w14:paraId="3C09A861" w14:textId="77777777" w:rsidR="00F22DA1" w:rsidRPr="00E06199" w:rsidRDefault="00F22DA1" w:rsidP="00721EB3">
      <w:pPr>
        <w:pStyle w:val="Loendilik"/>
        <w:numPr>
          <w:ilvl w:val="0"/>
          <w:numId w:val="14"/>
        </w:numPr>
        <w:ind w:left="357" w:hanging="357"/>
        <w:rPr>
          <w:rFonts w:ascii="Times New Roman" w:hAnsi="Times New Roman"/>
          <w:sz w:val="24"/>
        </w:rPr>
      </w:pPr>
      <w:r w:rsidRPr="00E06199">
        <w:rPr>
          <w:rFonts w:ascii="Times New Roman" w:hAnsi="Times New Roman"/>
          <w:sz w:val="24"/>
        </w:rPr>
        <w:t xml:space="preserve">AI südame-veresoonkonna haiguste prognoosimiseks: tehisintellektil põhinevate riski prognoosimise vahendite, näiteks </w:t>
      </w:r>
      <w:proofErr w:type="spellStart"/>
      <w:r w:rsidRPr="00E06199">
        <w:rPr>
          <w:rFonts w:ascii="Times New Roman" w:hAnsi="Times New Roman"/>
          <w:sz w:val="24"/>
        </w:rPr>
        <w:t>kardiokalkulaatori</w:t>
      </w:r>
      <w:proofErr w:type="spellEnd"/>
      <w:r w:rsidRPr="00E06199">
        <w:rPr>
          <w:rFonts w:ascii="Times New Roman" w:hAnsi="Times New Roman"/>
          <w:sz w:val="24"/>
        </w:rPr>
        <w:t xml:space="preserve"> valideerimine, et tuvastada kõrge riskitasemega isikud, kasutades tervise-, genoomi-, elustiili- ja keskkonnaandmeid.</w:t>
      </w:r>
    </w:p>
    <w:p w14:paraId="598D5BDE" w14:textId="77777777" w:rsidR="00F22DA1" w:rsidRPr="00E06199" w:rsidRDefault="00F22DA1" w:rsidP="00721EB3">
      <w:pPr>
        <w:pStyle w:val="Loendilik"/>
        <w:numPr>
          <w:ilvl w:val="0"/>
          <w:numId w:val="14"/>
        </w:numPr>
        <w:ind w:left="360"/>
        <w:rPr>
          <w:rFonts w:ascii="Times New Roman" w:hAnsi="Times New Roman"/>
          <w:sz w:val="24"/>
        </w:rPr>
      </w:pPr>
      <w:proofErr w:type="spellStart"/>
      <w:r w:rsidRPr="00E06199">
        <w:rPr>
          <w:rFonts w:ascii="Times New Roman" w:hAnsi="Times New Roman"/>
          <w:sz w:val="24"/>
        </w:rPr>
        <w:t>Statiinravi</w:t>
      </w:r>
      <w:proofErr w:type="spellEnd"/>
      <w:r w:rsidRPr="00E06199">
        <w:rPr>
          <w:rFonts w:ascii="Times New Roman" w:hAnsi="Times New Roman"/>
          <w:sz w:val="24"/>
        </w:rPr>
        <w:t xml:space="preserve"> kõrge geneetilise riski CAD-i korral: varajase agressiivse ennetava </w:t>
      </w:r>
      <w:proofErr w:type="spellStart"/>
      <w:r w:rsidRPr="00E06199">
        <w:rPr>
          <w:rFonts w:ascii="Times New Roman" w:hAnsi="Times New Roman"/>
          <w:sz w:val="24"/>
        </w:rPr>
        <w:t>statiinravi</w:t>
      </w:r>
      <w:proofErr w:type="spellEnd"/>
      <w:r w:rsidRPr="00E06199">
        <w:rPr>
          <w:rFonts w:ascii="Times New Roman" w:hAnsi="Times New Roman"/>
          <w:sz w:val="24"/>
        </w:rPr>
        <w:t xml:space="preserve"> efektiivsuse hindamine kõrge CAD-polügeense riskiskooriga meestel ja naistel.</w:t>
      </w:r>
      <w:r w:rsidRPr="00E06199">
        <w:rPr>
          <w:rStyle w:val="Allmrkuseviide"/>
          <w:rFonts w:ascii="Times New Roman" w:hAnsi="Times New Roman"/>
          <w:sz w:val="24"/>
        </w:rPr>
        <w:footnoteReference w:id="46"/>
      </w:r>
    </w:p>
    <w:p w14:paraId="1F0A2A31" w14:textId="77777777" w:rsidR="00F22DA1" w:rsidRPr="00E06199" w:rsidRDefault="00F22DA1" w:rsidP="00721EB3">
      <w:pPr>
        <w:pStyle w:val="Loendilik"/>
        <w:numPr>
          <w:ilvl w:val="0"/>
          <w:numId w:val="14"/>
        </w:numPr>
        <w:ind w:left="360"/>
        <w:rPr>
          <w:rFonts w:ascii="Times New Roman" w:hAnsi="Times New Roman"/>
          <w:sz w:val="24"/>
        </w:rPr>
      </w:pPr>
      <w:proofErr w:type="spellStart"/>
      <w:r w:rsidRPr="00E06199">
        <w:rPr>
          <w:rFonts w:ascii="Times New Roman" w:hAnsi="Times New Roman"/>
          <w:sz w:val="24"/>
        </w:rPr>
        <w:t>Farmakogeneetilise</w:t>
      </w:r>
      <w:proofErr w:type="spellEnd"/>
      <w:r w:rsidRPr="00E06199">
        <w:rPr>
          <w:rFonts w:ascii="Times New Roman" w:hAnsi="Times New Roman"/>
          <w:sz w:val="24"/>
        </w:rPr>
        <w:t xml:space="preserve"> analüüsiga juhitud </w:t>
      </w:r>
      <w:proofErr w:type="spellStart"/>
      <w:r w:rsidRPr="00E06199">
        <w:rPr>
          <w:rFonts w:ascii="Times New Roman" w:hAnsi="Times New Roman"/>
          <w:sz w:val="24"/>
        </w:rPr>
        <w:t>statiinravi</w:t>
      </w:r>
      <w:proofErr w:type="spellEnd"/>
      <w:r w:rsidRPr="00E06199">
        <w:rPr>
          <w:rFonts w:ascii="Times New Roman" w:hAnsi="Times New Roman"/>
          <w:sz w:val="24"/>
        </w:rPr>
        <w:t xml:space="preserve">: </w:t>
      </w:r>
      <w:proofErr w:type="spellStart"/>
      <w:r w:rsidRPr="00E06199">
        <w:rPr>
          <w:rFonts w:ascii="Times New Roman" w:hAnsi="Times New Roman"/>
          <w:sz w:val="24"/>
        </w:rPr>
        <w:t>farmakogeneetilise</w:t>
      </w:r>
      <w:proofErr w:type="spellEnd"/>
      <w:r w:rsidRPr="00E06199">
        <w:rPr>
          <w:rFonts w:ascii="Times New Roman" w:hAnsi="Times New Roman"/>
          <w:sz w:val="24"/>
        </w:rPr>
        <w:t xml:space="preserve"> analüüsiga juhitud </w:t>
      </w:r>
      <w:proofErr w:type="spellStart"/>
      <w:r w:rsidRPr="00E06199">
        <w:rPr>
          <w:rFonts w:ascii="Times New Roman" w:hAnsi="Times New Roman"/>
          <w:sz w:val="24"/>
        </w:rPr>
        <w:t>statiinravi</w:t>
      </w:r>
      <w:proofErr w:type="spellEnd"/>
      <w:r w:rsidRPr="00E06199">
        <w:rPr>
          <w:rFonts w:ascii="Times New Roman" w:hAnsi="Times New Roman"/>
          <w:sz w:val="24"/>
        </w:rPr>
        <w:t xml:space="preserve"> mõju, ohutuse ja efektiivsuse hindamine </w:t>
      </w:r>
      <w:proofErr w:type="spellStart"/>
      <w:r w:rsidRPr="00E06199">
        <w:rPr>
          <w:rFonts w:ascii="Times New Roman" w:hAnsi="Times New Roman"/>
          <w:sz w:val="24"/>
        </w:rPr>
        <w:t>hüperkolesteroleemiaga</w:t>
      </w:r>
      <w:proofErr w:type="spellEnd"/>
      <w:r w:rsidRPr="00E06199">
        <w:rPr>
          <w:rFonts w:ascii="Times New Roman" w:hAnsi="Times New Roman"/>
          <w:sz w:val="24"/>
        </w:rPr>
        <w:t xml:space="preserve"> täiskasvanutele.</w:t>
      </w:r>
    </w:p>
    <w:p w14:paraId="64016BC5" w14:textId="77777777" w:rsidR="00F22DA1" w:rsidRPr="00E06199" w:rsidRDefault="00F22DA1" w:rsidP="00F22DA1">
      <w:pPr>
        <w:pStyle w:val="Loendilik"/>
        <w:ind w:left="780"/>
        <w:rPr>
          <w:rFonts w:ascii="Times New Roman" w:hAnsi="Times New Roman"/>
          <w:sz w:val="24"/>
        </w:rPr>
      </w:pPr>
    </w:p>
    <w:p w14:paraId="259059D5" w14:textId="77777777" w:rsidR="00F22DA1" w:rsidRPr="00E06199" w:rsidRDefault="00F22DA1" w:rsidP="00F22DA1">
      <w:pPr>
        <w:rPr>
          <w:rFonts w:ascii="Times New Roman" w:hAnsi="Times New Roman"/>
          <w:sz w:val="24"/>
        </w:rPr>
      </w:pPr>
      <w:r w:rsidRPr="00E06199">
        <w:rPr>
          <w:rFonts w:ascii="Times New Roman" w:hAnsi="Times New Roman"/>
          <w:sz w:val="24"/>
        </w:rPr>
        <w:t xml:space="preserve">Kompetentsikeskus </w:t>
      </w:r>
      <w:proofErr w:type="spellStart"/>
      <w:r w:rsidRPr="00E06199">
        <w:rPr>
          <w:rFonts w:ascii="Times New Roman" w:hAnsi="Times New Roman"/>
          <w:sz w:val="24"/>
        </w:rPr>
        <w:t>TeamPerMed</w:t>
      </w:r>
      <w:proofErr w:type="spellEnd"/>
      <w:r w:rsidRPr="00E06199">
        <w:rPr>
          <w:rStyle w:val="Allmrkuseviide"/>
          <w:rFonts w:ascii="Times New Roman" w:hAnsi="Times New Roman"/>
          <w:sz w:val="24"/>
        </w:rPr>
        <w:footnoteReference w:id="47"/>
      </w:r>
      <w:r w:rsidRPr="00E06199">
        <w:rPr>
          <w:rFonts w:ascii="Times New Roman" w:hAnsi="Times New Roman"/>
          <w:sz w:val="24"/>
        </w:rPr>
        <w:t xml:space="preserve"> on võtnud eesmärgiks järgmise viie aasta jooksul:</w:t>
      </w:r>
    </w:p>
    <w:p w14:paraId="2DD2FE1F"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koolitada 3000 tervishoiutöötajat, teadlast ja üliõpilast;</w:t>
      </w:r>
    </w:p>
    <w:p w14:paraId="126BB884"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töötada välja 12 kursust, mis on kohandatud erinevatele sihtrühmadele;</w:t>
      </w:r>
    </w:p>
    <w:p w14:paraId="49925DD8"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korraldada töötuba, et suurendada teadlikkust isikupärastatud meditsiinist;</w:t>
      </w:r>
    </w:p>
    <w:p w14:paraId="0F2702A9"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avaldada üle 50 artikli suure mõjuga ajakirjades ja teha 50 ettekannet;</w:t>
      </w:r>
    </w:p>
    <w:p w14:paraId="669DC30B"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teha ettepanekuid tervishoiu- ja teaduspoliitika parandamiseks;</w:t>
      </w:r>
    </w:p>
    <w:p w14:paraId="4D5058EF" w14:textId="77777777" w:rsidR="00F22DA1" w:rsidRPr="00E06199" w:rsidRDefault="00F22DA1" w:rsidP="00721EB3">
      <w:pPr>
        <w:pStyle w:val="Loendilik"/>
        <w:numPr>
          <w:ilvl w:val="0"/>
          <w:numId w:val="15"/>
        </w:numPr>
        <w:ind w:left="360"/>
        <w:rPr>
          <w:rFonts w:ascii="Times New Roman" w:hAnsi="Times New Roman"/>
          <w:sz w:val="24"/>
        </w:rPr>
      </w:pPr>
      <w:r w:rsidRPr="00E06199">
        <w:rPr>
          <w:rFonts w:ascii="Times New Roman" w:hAnsi="Times New Roman"/>
          <w:sz w:val="24"/>
        </w:rPr>
        <w:t xml:space="preserve">valideerida personaalmeditsiini võtmeküsimuste lahendusi ning luua piirkondliku ja ELi juhtiva kompetentsikeskusena </w:t>
      </w:r>
      <w:proofErr w:type="spellStart"/>
      <w:r w:rsidRPr="00E06199">
        <w:rPr>
          <w:rFonts w:ascii="Times New Roman" w:hAnsi="Times New Roman"/>
          <w:sz w:val="24"/>
        </w:rPr>
        <w:t>TeamPerMed</w:t>
      </w:r>
      <w:proofErr w:type="spellEnd"/>
      <w:r w:rsidRPr="00E06199">
        <w:rPr>
          <w:rFonts w:ascii="Times New Roman" w:hAnsi="Times New Roman"/>
          <w:sz w:val="24"/>
        </w:rPr>
        <w:t>;</w:t>
      </w:r>
    </w:p>
    <w:p w14:paraId="1E709DCC" w14:textId="77777777" w:rsidR="00F22DA1" w:rsidRPr="006B6B5B" w:rsidRDefault="00F22DA1" w:rsidP="00721EB3">
      <w:pPr>
        <w:pStyle w:val="Loendilik"/>
        <w:numPr>
          <w:ilvl w:val="0"/>
          <w:numId w:val="15"/>
        </w:numPr>
        <w:ind w:left="360"/>
        <w:rPr>
          <w:rFonts w:ascii="Times New Roman" w:hAnsi="Times New Roman"/>
          <w:color w:val="000000" w:themeColor="text1"/>
          <w:sz w:val="24"/>
        </w:rPr>
      </w:pPr>
      <w:r w:rsidRPr="00E06199">
        <w:rPr>
          <w:rFonts w:ascii="Times New Roman" w:hAnsi="Times New Roman"/>
          <w:sz w:val="24"/>
        </w:rPr>
        <w:t>suurendada märkimisväärselt (10 000 uut täisgenoomi) praeguse geenivaramu täisgenoomide võimekust.</w:t>
      </w:r>
      <w:r w:rsidRPr="006B6B5B">
        <w:rPr>
          <w:rStyle w:val="Allmrkuseviide"/>
          <w:rFonts w:ascii="Times New Roman" w:hAnsi="Times New Roman"/>
          <w:sz w:val="24"/>
        </w:rPr>
        <w:footnoteReference w:id="48"/>
      </w:r>
    </w:p>
    <w:p w14:paraId="61624DD6" w14:textId="77777777" w:rsidR="00F22DA1" w:rsidRPr="006B6B5B" w:rsidRDefault="00F22DA1" w:rsidP="00F22DA1">
      <w:pPr>
        <w:pStyle w:val="Loendilik"/>
        <w:rPr>
          <w:rFonts w:ascii="Times New Roman" w:hAnsi="Times New Roman"/>
          <w:color w:val="000000" w:themeColor="text1"/>
          <w:sz w:val="24"/>
        </w:rPr>
      </w:pPr>
    </w:p>
    <w:p w14:paraId="732334C6" w14:textId="74E92FDD" w:rsidR="00F22DA1" w:rsidRDefault="00435EAA" w:rsidP="4F8A9DAA">
      <w:pPr>
        <w:rPr>
          <w:rFonts w:ascii="Times New Roman" w:hAnsi="Times New Roman"/>
          <w:sz w:val="24"/>
        </w:rPr>
      </w:pPr>
      <w:r w:rsidRPr="006B6B5B">
        <w:rPr>
          <w:rFonts w:ascii="Times New Roman" w:hAnsi="Times New Roman"/>
          <w:color w:val="000000" w:themeColor="text1"/>
          <w:sz w:val="24"/>
        </w:rPr>
        <w:t xml:space="preserve">IGUS on kehtinud alates 2002. aastast, kuid vajab kaasajastamist, et toetada teaduse ja kliinilise rakenduse ühendamist, soodustada andmepõhist innovatsiooni ning võimaldada personaalmeditsiini teenuseid. Samuti on vaja parandada andmekaitse põhimõtete rakendamist ja tagada </w:t>
      </w:r>
      <w:del w:id="33" w:author="Maria Sults - JUSTDIGI" w:date="2025-08-19T14:40:00Z" w16du:dateUtc="2025-08-19T11:40:00Z">
        <w:r w:rsidRPr="006B6B5B" w:rsidDel="00395783">
          <w:rPr>
            <w:rFonts w:ascii="Times New Roman" w:hAnsi="Times New Roman"/>
            <w:color w:val="000000" w:themeColor="text1"/>
            <w:sz w:val="24"/>
          </w:rPr>
          <w:delText xml:space="preserve">suurem </w:delText>
        </w:r>
      </w:del>
      <w:r w:rsidRPr="00D86542">
        <w:rPr>
          <w:rFonts w:ascii="Times New Roman" w:hAnsi="Times New Roman"/>
          <w:color w:val="000000" w:themeColor="text1"/>
          <w:sz w:val="24"/>
        </w:rPr>
        <w:t>õigusselgus</w:t>
      </w:r>
      <w:r w:rsidRPr="006B6B5B">
        <w:rPr>
          <w:rFonts w:ascii="Times New Roman" w:hAnsi="Times New Roman"/>
          <w:color w:val="000000" w:themeColor="text1"/>
          <w:sz w:val="24"/>
        </w:rPr>
        <w:t>.</w:t>
      </w:r>
      <w:r w:rsidRPr="4F8A9DAA">
        <w:rPr>
          <w:rFonts w:ascii="Times New Roman" w:hAnsi="Times New Roman"/>
          <w:color w:val="000000" w:themeColor="text1"/>
          <w:sz w:val="24"/>
        </w:rPr>
        <w:t xml:space="preserve"> </w:t>
      </w:r>
      <w:r w:rsidR="007B4112" w:rsidRPr="4F8A9DAA">
        <w:rPr>
          <w:rFonts w:ascii="Times New Roman" w:hAnsi="Times New Roman"/>
          <w:color w:val="000000" w:themeColor="text1"/>
          <w:sz w:val="24"/>
        </w:rPr>
        <w:t>Eeltoodud tegevused on olnud olulised ja näidanud vajadust geeniandmete kogumise järele, võimaldades üha enam panustada teadusesse ja seekaudu ka tervishoidu. Kuigi põhimõtted geenivaramu pidamisel ei muutu, soovitakse uue terviktekstida muuta selgemaks ja läbipaistvamaks ka geenivaramu pidamise eesmärk</w:t>
      </w:r>
      <w:r w:rsidR="00BB55A6" w:rsidRPr="4F8A9DAA">
        <w:rPr>
          <w:rFonts w:ascii="Times New Roman" w:hAnsi="Times New Roman"/>
          <w:color w:val="000000" w:themeColor="text1"/>
          <w:sz w:val="24"/>
        </w:rPr>
        <w:t>,</w:t>
      </w:r>
      <w:r w:rsidR="007B4112" w:rsidRPr="4F8A9DAA">
        <w:rPr>
          <w:rFonts w:ascii="Times New Roman" w:hAnsi="Times New Roman"/>
          <w:color w:val="000000" w:themeColor="text1"/>
          <w:sz w:val="24"/>
        </w:rPr>
        <w:t xml:space="preserve"> vastutava ja volitatud töötleja kohutus</w:t>
      </w:r>
      <w:r w:rsidR="00BB55A6" w:rsidRPr="4F8A9DAA">
        <w:rPr>
          <w:rFonts w:ascii="Times New Roman" w:hAnsi="Times New Roman"/>
          <w:color w:val="000000" w:themeColor="text1"/>
          <w:sz w:val="24"/>
        </w:rPr>
        <w:t>ed</w:t>
      </w:r>
      <w:r w:rsidR="007B4112" w:rsidRPr="4F8A9DAA">
        <w:rPr>
          <w:rFonts w:ascii="Times New Roman" w:hAnsi="Times New Roman"/>
          <w:color w:val="000000" w:themeColor="text1"/>
          <w:sz w:val="24"/>
        </w:rPr>
        <w:t xml:space="preserve"> ning geenidoonori kui andmesubjekti õigus</w:t>
      </w:r>
      <w:r w:rsidR="00BB55A6" w:rsidRPr="4F8A9DAA">
        <w:rPr>
          <w:rFonts w:ascii="Times New Roman" w:hAnsi="Times New Roman"/>
          <w:color w:val="000000" w:themeColor="text1"/>
          <w:sz w:val="24"/>
        </w:rPr>
        <w:t>ed (nt andmete kustutamine)</w:t>
      </w:r>
      <w:r w:rsidR="007B4112" w:rsidRPr="4F8A9DAA">
        <w:rPr>
          <w:rFonts w:ascii="Times New Roman" w:hAnsi="Times New Roman"/>
          <w:color w:val="000000" w:themeColor="text1"/>
          <w:sz w:val="24"/>
        </w:rPr>
        <w:t>. Eelnõu</w:t>
      </w:r>
      <w:r w:rsidR="45586FE4" w:rsidRPr="4F8A9DAA">
        <w:rPr>
          <w:rFonts w:ascii="Times New Roman" w:hAnsi="Times New Roman"/>
          <w:sz w:val="24"/>
        </w:rPr>
        <w:t xml:space="preserve"> loob sidusama arusaama eesmärgist ning</w:t>
      </w:r>
      <w:r w:rsidR="264A353F" w:rsidRPr="4F8A9DAA">
        <w:rPr>
          <w:rFonts w:ascii="Times New Roman" w:hAnsi="Times New Roman"/>
          <w:sz w:val="24"/>
        </w:rPr>
        <w:t xml:space="preserve"> </w:t>
      </w:r>
      <w:r w:rsidR="174FDD82" w:rsidRPr="4F8A9DAA">
        <w:rPr>
          <w:rFonts w:ascii="Times New Roman" w:hAnsi="Times New Roman"/>
          <w:sz w:val="24"/>
        </w:rPr>
        <w:t xml:space="preserve">Eesti </w:t>
      </w:r>
      <w:r w:rsidR="00275109" w:rsidRPr="4F8A9DAA">
        <w:rPr>
          <w:rFonts w:ascii="Times New Roman" w:hAnsi="Times New Roman"/>
          <w:sz w:val="24"/>
        </w:rPr>
        <w:t>g</w:t>
      </w:r>
      <w:r w:rsidR="174FDD82" w:rsidRPr="4F8A9DAA">
        <w:rPr>
          <w:rFonts w:ascii="Times New Roman" w:hAnsi="Times New Roman"/>
          <w:sz w:val="24"/>
        </w:rPr>
        <w:t>eenivaramu</w:t>
      </w:r>
      <w:r w:rsidR="264A353F" w:rsidRPr="4F8A9DAA">
        <w:rPr>
          <w:rFonts w:ascii="Times New Roman" w:hAnsi="Times New Roman"/>
          <w:sz w:val="24"/>
        </w:rPr>
        <w:t xml:space="preserve"> </w:t>
      </w:r>
      <w:r w:rsidR="558D9290" w:rsidRPr="4F8A9DAA">
        <w:rPr>
          <w:rFonts w:ascii="Times New Roman" w:hAnsi="Times New Roman"/>
          <w:sz w:val="24"/>
        </w:rPr>
        <w:t xml:space="preserve">ülesannete ja </w:t>
      </w:r>
      <w:r w:rsidR="264A353F" w:rsidRPr="4F8A9DAA">
        <w:rPr>
          <w:rFonts w:ascii="Times New Roman" w:hAnsi="Times New Roman"/>
          <w:sz w:val="24"/>
        </w:rPr>
        <w:t>pädevuse ulatusest.</w:t>
      </w:r>
    </w:p>
    <w:p w14:paraId="0F1E1DD2" w14:textId="77777777" w:rsidR="0019266F" w:rsidRDefault="0019266F" w:rsidP="0016210D">
      <w:pPr>
        <w:rPr>
          <w:rFonts w:ascii="Times New Roman" w:hAnsi="Times New Roman"/>
          <w:sz w:val="24"/>
        </w:rPr>
      </w:pPr>
    </w:p>
    <w:p w14:paraId="5D2CBB5F" w14:textId="7C5045BC" w:rsidR="00C30CE8" w:rsidRPr="007E65A7" w:rsidRDefault="6853DE03" w:rsidP="4F8A9DAA">
      <w:pPr>
        <w:rPr>
          <w:rFonts w:ascii="Times New Roman" w:hAnsi="Times New Roman"/>
          <w:sz w:val="24"/>
        </w:rPr>
      </w:pPr>
      <w:r w:rsidRPr="4F8A9DAA">
        <w:rPr>
          <w:rFonts w:ascii="Times New Roman" w:hAnsi="Times New Roman"/>
          <w:b/>
          <w:bCs/>
          <w:sz w:val="24"/>
        </w:rPr>
        <w:t xml:space="preserve">Eelnõu </w:t>
      </w:r>
      <w:r w:rsidR="29EE67DE" w:rsidRPr="4F8A9DAA">
        <w:rPr>
          <w:rFonts w:ascii="Times New Roman" w:hAnsi="Times New Roman"/>
          <w:b/>
          <w:bCs/>
          <w:sz w:val="24"/>
        </w:rPr>
        <w:t>§</w:t>
      </w:r>
      <w:r w:rsidRPr="4F8A9DAA">
        <w:rPr>
          <w:rFonts w:ascii="Times New Roman" w:hAnsi="Times New Roman"/>
          <w:b/>
          <w:bCs/>
          <w:sz w:val="24"/>
        </w:rPr>
        <w:t xml:space="preserve"> 3 l</w:t>
      </w:r>
      <w:r w:rsidR="48B1E1CB" w:rsidRPr="4F8A9DAA">
        <w:rPr>
          <w:rFonts w:ascii="Times New Roman" w:hAnsi="Times New Roman"/>
          <w:b/>
          <w:bCs/>
          <w:sz w:val="24"/>
        </w:rPr>
        <w:t>õike 1</w:t>
      </w:r>
      <w:r w:rsidR="48B1E1CB" w:rsidRPr="4F8A9DAA">
        <w:rPr>
          <w:rFonts w:ascii="Times New Roman" w:hAnsi="Times New Roman"/>
          <w:sz w:val="24"/>
        </w:rPr>
        <w:t xml:space="preserve"> kohaselt on Eesti </w:t>
      </w:r>
      <w:r w:rsidR="6B22CAA5" w:rsidRPr="4F8A9DAA">
        <w:rPr>
          <w:rFonts w:ascii="Times New Roman" w:hAnsi="Times New Roman"/>
          <w:sz w:val="24"/>
        </w:rPr>
        <w:t>g</w:t>
      </w:r>
      <w:r w:rsidR="12080D04" w:rsidRPr="4F8A9DAA">
        <w:rPr>
          <w:rFonts w:ascii="Times New Roman" w:hAnsi="Times New Roman"/>
          <w:sz w:val="24"/>
        </w:rPr>
        <w:t xml:space="preserve">eenivaramu </w:t>
      </w:r>
      <w:r w:rsidR="17BEF77A" w:rsidRPr="4F8A9DAA">
        <w:rPr>
          <w:rFonts w:ascii="Times New Roman" w:hAnsi="Times New Roman"/>
          <w:sz w:val="24"/>
        </w:rPr>
        <w:t xml:space="preserve">(edaspidi </w:t>
      </w:r>
      <w:r w:rsidR="17BEF77A" w:rsidRPr="4F8A9DAA">
        <w:rPr>
          <w:rFonts w:ascii="Times New Roman" w:hAnsi="Times New Roman"/>
          <w:i/>
          <w:iCs/>
          <w:sz w:val="24"/>
        </w:rPr>
        <w:t>geenivaramu</w:t>
      </w:r>
      <w:r w:rsidR="17BEF77A" w:rsidRPr="4F8A9DAA">
        <w:rPr>
          <w:rFonts w:ascii="Times New Roman" w:hAnsi="Times New Roman"/>
          <w:sz w:val="24"/>
        </w:rPr>
        <w:t xml:space="preserve">) </w:t>
      </w:r>
      <w:r w:rsidR="58CDC187" w:rsidRPr="4F8A9DAA">
        <w:rPr>
          <w:rFonts w:ascii="Times New Roman" w:hAnsi="Times New Roman"/>
          <w:sz w:val="24"/>
        </w:rPr>
        <w:t>IGUS-i</w:t>
      </w:r>
      <w:r w:rsidR="12080D04" w:rsidRPr="4F8A9DAA">
        <w:rPr>
          <w:rFonts w:ascii="Times New Roman" w:hAnsi="Times New Roman"/>
          <w:sz w:val="24"/>
        </w:rPr>
        <w:t xml:space="preserve"> alusel loodud geenidoonorite koeproovide </w:t>
      </w:r>
      <w:r w:rsidR="22D8F361" w:rsidRPr="4F8A9DAA">
        <w:rPr>
          <w:rFonts w:ascii="Times New Roman" w:hAnsi="Times New Roman"/>
          <w:sz w:val="24"/>
        </w:rPr>
        <w:t>ja</w:t>
      </w:r>
      <w:r w:rsidR="12080D04" w:rsidRPr="4F8A9DAA">
        <w:rPr>
          <w:rFonts w:ascii="Times New Roman" w:hAnsi="Times New Roman"/>
          <w:sz w:val="24"/>
        </w:rPr>
        <w:t xml:space="preserve"> andmete, sealhulgas sugupuude, geneetiliste andmete ja terviseandmete </w:t>
      </w:r>
      <w:r w:rsidR="059EF86E" w:rsidRPr="4F8A9DAA">
        <w:rPr>
          <w:rFonts w:ascii="Times New Roman" w:hAnsi="Times New Roman"/>
          <w:sz w:val="24"/>
        </w:rPr>
        <w:t>andme</w:t>
      </w:r>
      <w:r w:rsidR="12080D04" w:rsidRPr="4F8A9DAA">
        <w:rPr>
          <w:rFonts w:ascii="Times New Roman" w:hAnsi="Times New Roman"/>
          <w:sz w:val="24"/>
        </w:rPr>
        <w:t>kogu</w:t>
      </w:r>
      <w:r w:rsidR="059EF86E" w:rsidRPr="4F8A9DAA">
        <w:rPr>
          <w:rFonts w:ascii="Times New Roman" w:hAnsi="Times New Roman"/>
          <w:sz w:val="24"/>
        </w:rPr>
        <w:t>, mis kuulub ka riigi infosüsteemi.</w:t>
      </w:r>
      <w:r w:rsidR="12080D04" w:rsidRPr="4F8A9DAA">
        <w:rPr>
          <w:rFonts w:ascii="Times New Roman" w:hAnsi="Times New Roman"/>
          <w:sz w:val="24"/>
        </w:rPr>
        <w:t xml:space="preserve"> </w:t>
      </w:r>
      <w:r w:rsidR="48DDF703" w:rsidRPr="4F8A9DAA">
        <w:rPr>
          <w:rFonts w:ascii="Times New Roman" w:hAnsi="Times New Roman"/>
          <w:sz w:val="24"/>
        </w:rPr>
        <w:t xml:space="preserve">Siia </w:t>
      </w:r>
      <w:r w:rsidR="48B1E1CB" w:rsidRPr="4F8A9DAA">
        <w:rPr>
          <w:rFonts w:ascii="Times New Roman" w:hAnsi="Times New Roman"/>
          <w:sz w:val="24"/>
        </w:rPr>
        <w:t>lõ</w:t>
      </w:r>
      <w:r w:rsidR="73C381BB" w:rsidRPr="4F8A9DAA">
        <w:rPr>
          <w:rFonts w:ascii="Times New Roman" w:hAnsi="Times New Roman"/>
          <w:sz w:val="24"/>
        </w:rPr>
        <w:t xml:space="preserve">ikesse </w:t>
      </w:r>
      <w:r w:rsidR="48DDF703" w:rsidRPr="4F8A9DAA">
        <w:rPr>
          <w:rFonts w:ascii="Times New Roman" w:hAnsi="Times New Roman"/>
          <w:sz w:val="24"/>
        </w:rPr>
        <w:t xml:space="preserve">on toodud </w:t>
      </w:r>
      <w:r w:rsidR="059EF86E" w:rsidRPr="4F8A9DAA">
        <w:rPr>
          <w:rFonts w:ascii="Times New Roman" w:hAnsi="Times New Roman"/>
          <w:sz w:val="24"/>
        </w:rPr>
        <w:t xml:space="preserve">selgelt ja üheselt </w:t>
      </w:r>
      <w:r w:rsidR="48DDF703" w:rsidRPr="4F8A9DAA">
        <w:rPr>
          <w:rFonts w:ascii="Times New Roman" w:hAnsi="Times New Roman"/>
          <w:sz w:val="24"/>
        </w:rPr>
        <w:t>geenivaramu pidamise eesmärk, milleks on:</w:t>
      </w:r>
    </w:p>
    <w:p w14:paraId="6252718A" w14:textId="641BD603" w:rsidR="00A86EA4" w:rsidRPr="00A86EA4" w:rsidRDefault="55F6A2DC" w:rsidP="0016210D">
      <w:pPr>
        <w:rPr>
          <w:rFonts w:ascii="Times New Roman" w:hAnsi="Times New Roman"/>
          <w:sz w:val="24"/>
        </w:rPr>
      </w:pPr>
      <w:r w:rsidRPr="3BFCAE6E">
        <w:rPr>
          <w:rFonts w:ascii="Times New Roman" w:hAnsi="Times New Roman"/>
          <w:sz w:val="24"/>
        </w:rPr>
        <w:t xml:space="preserve">1) koguda </w:t>
      </w:r>
      <w:r w:rsidR="00581D0B">
        <w:rPr>
          <w:rFonts w:ascii="Times New Roman" w:hAnsi="Times New Roman"/>
          <w:sz w:val="24"/>
        </w:rPr>
        <w:t xml:space="preserve">andmeid </w:t>
      </w:r>
      <w:r w:rsidRPr="3BFCAE6E">
        <w:rPr>
          <w:rFonts w:ascii="Times New Roman" w:hAnsi="Times New Roman"/>
          <w:sz w:val="24"/>
        </w:rPr>
        <w:t>Eesti rahvastiku tervise ja pärilikkuse kohta;</w:t>
      </w:r>
    </w:p>
    <w:p w14:paraId="7A4126FC" w14:textId="1FBEA871" w:rsidR="00A86EA4" w:rsidRPr="00A86EA4" w:rsidRDefault="55F6A2DC" w:rsidP="0016210D">
      <w:pPr>
        <w:rPr>
          <w:rFonts w:ascii="Times New Roman" w:hAnsi="Times New Roman"/>
          <w:sz w:val="24"/>
        </w:rPr>
      </w:pPr>
      <w:r w:rsidRPr="3BFCAE6E">
        <w:rPr>
          <w:rFonts w:ascii="Times New Roman" w:hAnsi="Times New Roman"/>
          <w:sz w:val="24"/>
        </w:rPr>
        <w:t xml:space="preserve">2) </w:t>
      </w:r>
      <w:r w:rsidR="000828D7">
        <w:rPr>
          <w:rFonts w:ascii="Times New Roman" w:hAnsi="Times New Roman"/>
          <w:sz w:val="24"/>
        </w:rPr>
        <w:t>teha</w:t>
      </w:r>
      <w:r w:rsidR="1F43FD61" w:rsidRPr="3BFCAE6E">
        <w:rPr>
          <w:rFonts w:ascii="Times New Roman" w:hAnsi="Times New Roman"/>
          <w:sz w:val="24"/>
        </w:rPr>
        <w:t xml:space="preserve"> kogutud andmete alusel statistikat;</w:t>
      </w:r>
    </w:p>
    <w:p w14:paraId="54492FD0" w14:textId="0C8A71DB" w:rsidR="00A86EA4" w:rsidRPr="00A86EA4" w:rsidRDefault="4CDC92E7" w:rsidP="0016210D">
      <w:pPr>
        <w:rPr>
          <w:rFonts w:ascii="Times New Roman" w:hAnsi="Times New Roman"/>
          <w:sz w:val="24"/>
        </w:rPr>
      </w:pPr>
      <w:r w:rsidRPr="75CF7F17">
        <w:rPr>
          <w:rFonts w:ascii="Times New Roman" w:hAnsi="Times New Roman"/>
          <w:sz w:val="24"/>
        </w:rPr>
        <w:t xml:space="preserve">3) </w:t>
      </w:r>
      <w:r w:rsidR="00406E2F" w:rsidRPr="00BC3A6A">
        <w:rPr>
          <w:rFonts w:ascii="Times New Roman" w:hAnsi="Times New Roman"/>
          <w:sz w:val="24"/>
        </w:rPr>
        <w:t>teha</w:t>
      </w:r>
      <w:r w:rsidR="00A476BB" w:rsidRPr="00BC3A6A">
        <w:rPr>
          <w:rFonts w:ascii="Times New Roman" w:hAnsi="Times New Roman"/>
          <w:sz w:val="24"/>
        </w:rPr>
        <w:t xml:space="preserve"> ja edend</w:t>
      </w:r>
      <w:r w:rsidR="00A476BB">
        <w:rPr>
          <w:rFonts w:ascii="Times New Roman" w:hAnsi="Times New Roman"/>
          <w:sz w:val="24"/>
        </w:rPr>
        <w:t>ada</w:t>
      </w:r>
      <w:r w:rsidR="72567F54" w:rsidRPr="75CF7F17">
        <w:rPr>
          <w:rFonts w:ascii="Times New Roman" w:hAnsi="Times New Roman"/>
          <w:sz w:val="24"/>
        </w:rPr>
        <w:t xml:space="preserve"> kogutud andmete alusel teadusuuringu</w:t>
      </w:r>
      <w:r w:rsidR="004D0322">
        <w:rPr>
          <w:rFonts w:ascii="Times New Roman" w:hAnsi="Times New Roman"/>
          <w:sz w:val="24"/>
        </w:rPr>
        <w:t>id, sealhulgas</w:t>
      </w:r>
      <w:r w:rsidR="72567F54" w:rsidRPr="75CF7F17">
        <w:rPr>
          <w:rFonts w:ascii="Times New Roman" w:hAnsi="Times New Roman"/>
          <w:sz w:val="24"/>
        </w:rPr>
        <w:t xml:space="preserve"> </w:t>
      </w:r>
      <w:proofErr w:type="spellStart"/>
      <w:r w:rsidR="72567F54" w:rsidRPr="75CF7F17">
        <w:rPr>
          <w:rFonts w:ascii="Times New Roman" w:hAnsi="Times New Roman"/>
          <w:sz w:val="24"/>
        </w:rPr>
        <w:t>inimgeeniuuringu</w:t>
      </w:r>
      <w:r w:rsidR="004D0322">
        <w:rPr>
          <w:rFonts w:ascii="Times New Roman" w:hAnsi="Times New Roman"/>
          <w:sz w:val="24"/>
        </w:rPr>
        <w:t>id</w:t>
      </w:r>
      <w:proofErr w:type="spellEnd"/>
      <w:r w:rsidR="72567F54" w:rsidRPr="75CF7F17">
        <w:rPr>
          <w:rFonts w:ascii="Times New Roman" w:hAnsi="Times New Roman"/>
          <w:sz w:val="24"/>
        </w:rPr>
        <w:t>;</w:t>
      </w:r>
    </w:p>
    <w:p w14:paraId="0444ACB4" w14:textId="3AAC5C0E" w:rsidR="00A86EA4" w:rsidRPr="00A86EA4" w:rsidRDefault="4CDC92E7" w:rsidP="4F8A9DAA">
      <w:pPr>
        <w:rPr>
          <w:rFonts w:ascii="Times New Roman" w:hAnsi="Times New Roman"/>
          <w:sz w:val="24"/>
        </w:rPr>
      </w:pPr>
      <w:r w:rsidRPr="4F8A9DAA">
        <w:rPr>
          <w:rFonts w:ascii="Times New Roman" w:hAnsi="Times New Roman"/>
          <w:sz w:val="24"/>
        </w:rPr>
        <w:lastRenderedPageBreak/>
        <w:t xml:space="preserve">4) </w:t>
      </w:r>
      <w:r w:rsidR="320367C0" w:rsidRPr="4F8A9DAA">
        <w:rPr>
          <w:rFonts w:ascii="Times New Roman" w:hAnsi="Times New Roman"/>
          <w:sz w:val="24"/>
        </w:rPr>
        <w:t xml:space="preserve">rakendada </w:t>
      </w:r>
      <w:r w:rsidR="0088014F" w:rsidRPr="4F8A9DAA">
        <w:rPr>
          <w:rFonts w:ascii="Times New Roman" w:hAnsi="Times New Roman"/>
          <w:sz w:val="24"/>
        </w:rPr>
        <w:t xml:space="preserve">geenivaramuga seotud </w:t>
      </w:r>
      <w:r w:rsidR="320367C0" w:rsidRPr="4F8A9DAA">
        <w:rPr>
          <w:rFonts w:ascii="Times New Roman" w:hAnsi="Times New Roman"/>
          <w:sz w:val="24"/>
        </w:rPr>
        <w:t>teadusuuringute</w:t>
      </w:r>
      <w:r w:rsidR="0088014F" w:rsidRPr="4F8A9DAA">
        <w:rPr>
          <w:rFonts w:ascii="Times New Roman" w:hAnsi="Times New Roman"/>
          <w:sz w:val="24"/>
        </w:rPr>
        <w:t xml:space="preserve"> </w:t>
      </w:r>
      <w:r w:rsidR="320367C0" w:rsidRPr="4F8A9DAA">
        <w:rPr>
          <w:rFonts w:ascii="Times New Roman" w:hAnsi="Times New Roman"/>
          <w:sz w:val="24"/>
        </w:rPr>
        <w:t xml:space="preserve">tulemusi rahva tervise parandamiseks </w:t>
      </w:r>
      <w:r w:rsidR="0062741C" w:rsidRPr="4F8A9DAA">
        <w:rPr>
          <w:rFonts w:ascii="Times New Roman" w:hAnsi="Times New Roman"/>
          <w:sz w:val="24"/>
        </w:rPr>
        <w:t>ning</w:t>
      </w:r>
      <w:r w:rsidR="320367C0" w:rsidRPr="4F8A9DAA">
        <w:rPr>
          <w:rFonts w:ascii="Times New Roman" w:hAnsi="Times New Roman"/>
          <w:sz w:val="24"/>
        </w:rPr>
        <w:t xml:space="preserve"> võimaldada teadusuuringute tulemustel põhineva tagasiside andmist</w:t>
      </w:r>
      <w:r w:rsidR="002A4CA4" w:rsidRPr="4F8A9DAA">
        <w:rPr>
          <w:rFonts w:ascii="Times New Roman" w:hAnsi="Times New Roman"/>
          <w:sz w:val="24"/>
        </w:rPr>
        <w:t xml:space="preserve"> geenidoonorile</w:t>
      </w:r>
      <w:r w:rsidR="008E179E" w:rsidRPr="4F8A9DAA">
        <w:rPr>
          <w:rFonts w:ascii="Times New Roman" w:hAnsi="Times New Roman"/>
          <w:sz w:val="24"/>
        </w:rPr>
        <w:t>.</w:t>
      </w:r>
    </w:p>
    <w:p w14:paraId="23284603" w14:textId="4FA02809" w:rsidR="00C30CE8" w:rsidRDefault="00C30CE8" w:rsidP="0016210D">
      <w:pPr>
        <w:rPr>
          <w:rFonts w:ascii="Times New Roman" w:hAnsi="Times New Roman"/>
          <w:sz w:val="24"/>
        </w:rPr>
      </w:pPr>
    </w:p>
    <w:p w14:paraId="2E7B462A" w14:textId="05D46F1F" w:rsidR="00226702" w:rsidRDefault="003E5FA8" w:rsidP="00226702">
      <w:pPr>
        <w:rPr>
          <w:rFonts w:ascii="Times New Roman" w:hAnsi="Times New Roman"/>
          <w:sz w:val="24"/>
        </w:rPr>
      </w:pPr>
      <w:r w:rsidRPr="003E5FA8">
        <w:rPr>
          <w:rFonts w:ascii="Times New Roman" w:hAnsi="Times New Roman"/>
          <w:sz w:val="24"/>
        </w:rPr>
        <w:t>Uue seaduse järgi geenivaramu eesmärgid ei muutu, kuid need sõnastatakse edaspidi selgemalt ja koondatult ühes kohas. Praegu on eesmärgid laiali mitmes paragrahvis (nt § 3, § 6, § 12 ja § 16</w:t>
      </w:r>
      <w:r>
        <w:rPr>
          <w:rFonts w:ascii="Times New Roman" w:hAnsi="Times New Roman"/>
          <w:sz w:val="24"/>
        </w:rPr>
        <w:t xml:space="preserve"> – geenivaramu ülesanded andmekogu pidamisel, isiku nõusolek, milles kehtestati kokkuvõtvalt eesmärgid ning geenivaramu kasutamise üldine lubatavus</w:t>
      </w:r>
      <w:r w:rsidRPr="003E5FA8">
        <w:rPr>
          <w:rFonts w:ascii="Times New Roman" w:hAnsi="Times New Roman"/>
          <w:sz w:val="24"/>
        </w:rPr>
        <w:t>)</w:t>
      </w:r>
      <w:r>
        <w:rPr>
          <w:rFonts w:ascii="Times New Roman" w:hAnsi="Times New Roman"/>
          <w:sz w:val="24"/>
        </w:rPr>
        <w:t xml:space="preserve">. </w:t>
      </w:r>
      <w:r w:rsidRPr="003E5FA8">
        <w:rPr>
          <w:rFonts w:ascii="Times New Roman" w:hAnsi="Times New Roman"/>
          <w:sz w:val="24"/>
        </w:rPr>
        <w:t>Muudatuse eesmärk on suurendada arusaadavust. Samuti eristatakse tulevikus selgelt geenivaramu eesmärgid ja muud õiguslikud alused, m</w:t>
      </w:r>
      <w:r>
        <w:rPr>
          <w:rFonts w:ascii="Times New Roman" w:hAnsi="Times New Roman"/>
          <w:sz w:val="24"/>
        </w:rPr>
        <w:t>is reguleerivad juhte, mil</w:t>
      </w:r>
      <w:r w:rsidRPr="003E5FA8">
        <w:rPr>
          <w:rFonts w:ascii="Times New Roman" w:hAnsi="Times New Roman"/>
          <w:sz w:val="24"/>
        </w:rPr>
        <w:t xml:space="preserve"> võib andmeid väljastada.</w:t>
      </w:r>
      <w:r>
        <w:rPr>
          <w:rFonts w:ascii="Times New Roman" w:hAnsi="Times New Roman"/>
          <w:sz w:val="24"/>
        </w:rPr>
        <w:t xml:space="preserve"> </w:t>
      </w:r>
    </w:p>
    <w:p w14:paraId="2703ADBC" w14:textId="77777777" w:rsidR="00226702" w:rsidRPr="007E65A7" w:rsidRDefault="00226702" w:rsidP="00226702">
      <w:pPr>
        <w:rPr>
          <w:rFonts w:ascii="Times New Roman" w:hAnsi="Times New Roman"/>
          <w:sz w:val="24"/>
        </w:rPr>
      </w:pPr>
    </w:p>
    <w:p w14:paraId="5B1296E3" w14:textId="2D18574D" w:rsidR="00C30CE8" w:rsidRPr="007E65A7" w:rsidRDefault="1786F245" w:rsidP="00AD6639">
      <w:pPr>
        <w:rPr>
          <w:rFonts w:ascii="Times New Roman" w:eastAsia="Calibri" w:hAnsi="Times New Roman"/>
          <w:sz w:val="24"/>
        </w:rPr>
      </w:pPr>
      <w:r w:rsidRPr="75CF7F17">
        <w:rPr>
          <w:rFonts w:ascii="Times New Roman" w:eastAsia="Calibri" w:hAnsi="Times New Roman"/>
          <w:sz w:val="24"/>
        </w:rPr>
        <w:t xml:space="preserve">Kõikidele geenidoonoritele on tehtud nende DNA ehk pärilikkusaine analüüs, mis võimaldab kaardistada 700 000 sellist kohta DNA-s, mille olulisuse teatud terviseseisundite tekkimisel on geneetikud eelnevate uuringutega välja selgitanud. Sellist DNA analüüsimist nimetatakse </w:t>
      </w:r>
      <w:proofErr w:type="spellStart"/>
      <w:r w:rsidRPr="75CF7F17">
        <w:rPr>
          <w:rFonts w:ascii="Times New Roman" w:eastAsia="Calibri" w:hAnsi="Times New Roman"/>
          <w:sz w:val="24"/>
        </w:rPr>
        <w:t>genotüpiseerimiseks</w:t>
      </w:r>
      <w:proofErr w:type="spellEnd"/>
      <w:r w:rsidRPr="75CF7F17">
        <w:rPr>
          <w:rFonts w:ascii="Times New Roman" w:eastAsia="Calibri" w:hAnsi="Times New Roman"/>
          <w:sz w:val="24"/>
        </w:rPr>
        <w:t xml:space="preserve">. Lisaks on 5500 geenidoonorile tehtud täisgenoomi või </w:t>
      </w:r>
      <w:proofErr w:type="spellStart"/>
      <w:r w:rsidRPr="75CF7F17">
        <w:rPr>
          <w:rFonts w:ascii="Times New Roman" w:eastAsia="Calibri" w:hAnsi="Times New Roman"/>
          <w:sz w:val="24"/>
        </w:rPr>
        <w:t>eksoomi</w:t>
      </w:r>
      <w:proofErr w:type="spellEnd"/>
      <w:r w:rsidRPr="75CF7F17">
        <w:rPr>
          <w:rFonts w:ascii="Times New Roman" w:eastAsia="Calibri" w:hAnsi="Times New Roman"/>
          <w:sz w:val="24"/>
        </w:rPr>
        <w:t xml:space="preserve"> analüüs ning pikemas perspektiivis on soov seda arvu kindlasti suurendada, et saaks teha veelgi laiapõhjalisemaid uuringui</w:t>
      </w:r>
      <w:r w:rsidR="006D57C6">
        <w:rPr>
          <w:rFonts w:ascii="Times New Roman" w:eastAsia="Calibri" w:hAnsi="Times New Roman"/>
          <w:sz w:val="24"/>
        </w:rPr>
        <w:t>d.</w:t>
      </w:r>
    </w:p>
    <w:p w14:paraId="2DA710DF" w14:textId="77777777" w:rsidR="00746606" w:rsidRDefault="00746606" w:rsidP="00AD6639">
      <w:pPr>
        <w:rPr>
          <w:rFonts w:ascii="Times New Roman" w:eastAsia="Calibri" w:hAnsi="Times New Roman"/>
          <w:sz w:val="24"/>
        </w:rPr>
      </w:pPr>
    </w:p>
    <w:p w14:paraId="73336C56" w14:textId="3C5BED30" w:rsidR="00C30CE8" w:rsidRPr="003C6E5F" w:rsidRDefault="00C30CE8" w:rsidP="00AD6639">
      <w:pPr>
        <w:rPr>
          <w:rFonts w:ascii="Times New Roman" w:eastAsia="Calibri" w:hAnsi="Times New Roman"/>
          <w:sz w:val="24"/>
        </w:rPr>
      </w:pPr>
      <w:r w:rsidRPr="003C6E5F">
        <w:rPr>
          <w:rFonts w:ascii="Times New Roman" w:eastAsia="Calibri" w:hAnsi="Times New Roman"/>
          <w:sz w:val="24"/>
        </w:rPr>
        <w:t>Lisaks geeniandmetele on geenivaramusse kogutud geenidoonorite terviseandmed, mis võimaldavad uurida seoseid geenide ja haiguste vahel. Terviseandmete olemasolu lisab geenivaramule suurt lisaväärtust, kuna ainuüksi geeniandmete uurimine ei võimalda aru saada, millised erisused inimeste DNA-s põhjustavad mingite konkreetsete haiguste või seisundite tekkimist.</w:t>
      </w:r>
    </w:p>
    <w:p w14:paraId="637BFDF3" w14:textId="77777777" w:rsidR="00746606" w:rsidRDefault="00746606" w:rsidP="00AD6639">
      <w:pPr>
        <w:rPr>
          <w:rFonts w:ascii="Times New Roman" w:eastAsia="Calibri" w:hAnsi="Times New Roman"/>
          <w:sz w:val="24"/>
        </w:rPr>
      </w:pPr>
    </w:p>
    <w:p w14:paraId="16D01256" w14:textId="02B48C6E" w:rsidR="00C30CE8" w:rsidRPr="003C6E5F" w:rsidRDefault="00C30CE8" w:rsidP="00AD6639">
      <w:pPr>
        <w:rPr>
          <w:rFonts w:ascii="Times New Roman" w:eastAsia="Calibri" w:hAnsi="Times New Roman"/>
          <w:sz w:val="24"/>
        </w:rPr>
      </w:pPr>
      <w:r w:rsidRPr="003C6E5F">
        <w:rPr>
          <w:rFonts w:ascii="Times New Roman" w:eastAsia="Calibri" w:hAnsi="Times New Roman"/>
          <w:sz w:val="24"/>
        </w:rPr>
        <w:t>Nii geeni- kui ka terviseandmete puhul kehtib sama reegel: mida rohkem andmeid on võimalik uurimistöös kasutada, seda täpsemaks muutuvad tulemused. Seetõttu on iga geenidoonori panus väga oluline.</w:t>
      </w:r>
    </w:p>
    <w:p w14:paraId="4B06A75C" w14:textId="77777777" w:rsidR="00746606" w:rsidRDefault="00746606" w:rsidP="0016210D">
      <w:pPr>
        <w:rPr>
          <w:rFonts w:ascii="Times New Roman" w:hAnsi="Times New Roman"/>
          <w:sz w:val="24"/>
        </w:rPr>
      </w:pPr>
    </w:p>
    <w:p w14:paraId="56E0E77F" w14:textId="22AE4BF6" w:rsidR="00D02299" w:rsidRPr="007D31B3" w:rsidRDefault="483604E4" w:rsidP="4F8A9DAA">
      <w:pPr>
        <w:rPr>
          <w:rFonts w:ascii="Times New Roman" w:hAnsi="Times New Roman"/>
          <w:b/>
          <w:bCs/>
          <w:sz w:val="24"/>
        </w:rPr>
      </w:pPr>
      <w:r w:rsidRPr="4F8A9DAA">
        <w:rPr>
          <w:rFonts w:ascii="Times New Roman" w:hAnsi="Times New Roman"/>
          <w:b/>
          <w:bCs/>
          <w:noProof/>
          <w:sz w:val="24"/>
        </w:rPr>
        <w:t>Eelnõu § 3 lõi</w:t>
      </w:r>
      <w:r w:rsidR="00B13C45" w:rsidRPr="4F8A9DAA">
        <w:rPr>
          <w:rFonts w:ascii="Times New Roman" w:hAnsi="Times New Roman"/>
          <w:b/>
          <w:bCs/>
          <w:noProof/>
          <w:sz w:val="24"/>
        </w:rPr>
        <w:t>ge</w:t>
      </w:r>
      <w:r w:rsidRPr="4F8A9DAA">
        <w:rPr>
          <w:rFonts w:ascii="Times New Roman" w:hAnsi="Times New Roman"/>
          <w:b/>
          <w:bCs/>
          <w:noProof/>
          <w:sz w:val="24"/>
        </w:rPr>
        <w:t xml:space="preserve"> 2</w:t>
      </w:r>
      <w:r w:rsidRPr="4F8A9DAA">
        <w:rPr>
          <w:rFonts w:ascii="Times New Roman" w:hAnsi="Times New Roman"/>
          <w:noProof/>
          <w:sz w:val="24"/>
        </w:rPr>
        <w:t xml:space="preserve"> näeb ette, et </w:t>
      </w:r>
      <w:r w:rsidR="003A3582" w:rsidRPr="4F8A9DAA">
        <w:rPr>
          <w:rFonts w:ascii="Times New Roman" w:hAnsi="Times New Roman"/>
          <w:noProof/>
          <w:sz w:val="24"/>
        </w:rPr>
        <w:t>g</w:t>
      </w:r>
      <w:r w:rsidR="676D6028" w:rsidRPr="4F8A9DAA">
        <w:rPr>
          <w:rFonts w:ascii="Times New Roman" w:hAnsi="Times New Roman"/>
          <w:noProof/>
          <w:sz w:val="24"/>
        </w:rPr>
        <w:t>eenivaramu koeproovidel ja andmetel põhinevad teadusuuringu</w:t>
      </w:r>
      <w:r w:rsidR="00EC68A8" w:rsidRPr="4F8A9DAA">
        <w:rPr>
          <w:rFonts w:ascii="Times New Roman" w:hAnsi="Times New Roman"/>
          <w:noProof/>
          <w:sz w:val="24"/>
        </w:rPr>
        <w:t>d,</w:t>
      </w:r>
      <w:r w:rsidR="676D6028" w:rsidRPr="4F8A9DAA">
        <w:rPr>
          <w:rFonts w:ascii="Times New Roman" w:hAnsi="Times New Roman"/>
          <w:noProof/>
          <w:sz w:val="24"/>
        </w:rPr>
        <w:t xml:space="preserve"> sealhulgas inimgeeniuuringud</w:t>
      </w:r>
      <w:r w:rsidR="0045079B" w:rsidRPr="4F8A9DAA">
        <w:rPr>
          <w:rFonts w:ascii="Times New Roman" w:hAnsi="Times New Roman"/>
          <w:noProof/>
          <w:sz w:val="24"/>
        </w:rPr>
        <w:t>,</w:t>
      </w:r>
      <w:r w:rsidR="676D6028" w:rsidRPr="4F8A9DAA">
        <w:rPr>
          <w:rFonts w:ascii="Times New Roman" w:hAnsi="Times New Roman"/>
          <w:noProof/>
          <w:sz w:val="24"/>
        </w:rPr>
        <w:t xml:space="preserve"> on lubatud </w:t>
      </w:r>
      <w:r w:rsidR="005C269C" w:rsidRPr="4F8A9DAA">
        <w:rPr>
          <w:rFonts w:ascii="Times New Roman" w:hAnsi="Times New Roman"/>
          <w:noProof/>
          <w:sz w:val="24"/>
        </w:rPr>
        <w:t xml:space="preserve">inimeste </w:t>
      </w:r>
      <w:r w:rsidR="676D6028" w:rsidRPr="4F8A9DAA">
        <w:rPr>
          <w:rFonts w:ascii="Times New Roman" w:hAnsi="Times New Roman"/>
          <w:noProof/>
          <w:sz w:val="24"/>
        </w:rPr>
        <w:t>geenide, elukeskkonna ja eluviisi vaheliste seoste uurimiseks ja kirjeldamiseks, ravimite või ravimeetodite leidmiseks</w:t>
      </w:r>
      <w:r w:rsidR="00E432BB" w:rsidRPr="4F8A9DAA">
        <w:rPr>
          <w:rFonts w:ascii="Times New Roman" w:hAnsi="Times New Roman"/>
          <w:noProof/>
          <w:sz w:val="24"/>
        </w:rPr>
        <w:t>,</w:t>
      </w:r>
      <w:r w:rsidR="676D6028" w:rsidRPr="4F8A9DAA">
        <w:rPr>
          <w:rFonts w:ascii="Times New Roman" w:hAnsi="Times New Roman"/>
          <w:noProof/>
          <w:sz w:val="24"/>
        </w:rPr>
        <w:t xml:space="preserve"> individuaalsete terviseriskide hindamiseks ja haiguste ennetamiseks.</w:t>
      </w:r>
      <w:r w:rsidR="00BD4A06" w:rsidRPr="4F8A9DAA">
        <w:rPr>
          <w:rFonts w:ascii="Times New Roman" w:hAnsi="Times New Roman"/>
          <w:noProof/>
          <w:sz w:val="24"/>
        </w:rPr>
        <w:t xml:space="preserve"> </w:t>
      </w:r>
      <w:r w:rsidR="39EEB36F" w:rsidRPr="4F8A9DAA">
        <w:rPr>
          <w:rFonts w:ascii="Times New Roman" w:hAnsi="Times New Roman"/>
          <w:noProof/>
          <w:sz w:val="24"/>
        </w:rPr>
        <w:t xml:space="preserve">Säte </w:t>
      </w:r>
      <w:r w:rsidR="00BD4A06" w:rsidRPr="4F8A9DAA">
        <w:rPr>
          <w:rFonts w:ascii="Times New Roman" w:hAnsi="Times New Roman"/>
          <w:noProof/>
          <w:sz w:val="24"/>
        </w:rPr>
        <w:t>täpsustab uuringute sisulise ulatuse ja nii oli see ka kehtivas seaduses (IGUS § 6).</w:t>
      </w:r>
      <w:r w:rsidR="00B153DF" w:rsidRPr="4F8A9DAA">
        <w:rPr>
          <w:rFonts w:ascii="Times New Roman" w:hAnsi="Times New Roman"/>
          <w:noProof/>
          <w:sz w:val="24"/>
        </w:rPr>
        <w:t xml:space="preserve"> Seega ei saa geenivaramu </w:t>
      </w:r>
      <w:r w:rsidR="5F6BA635" w:rsidRPr="4F8A9DAA">
        <w:rPr>
          <w:rFonts w:ascii="Times New Roman" w:hAnsi="Times New Roman"/>
          <w:noProof/>
          <w:sz w:val="24"/>
        </w:rPr>
        <w:t xml:space="preserve">vastutav töötleja või inimgeeniuuringute vastutavad töötleja </w:t>
      </w:r>
      <w:r w:rsidR="00B153DF" w:rsidRPr="4F8A9DAA">
        <w:rPr>
          <w:rFonts w:ascii="Times New Roman" w:hAnsi="Times New Roman"/>
          <w:noProof/>
          <w:sz w:val="24"/>
        </w:rPr>
        <w:t xml:space="preserve">asuda andmetega tegema ükskõik milliseid uuringuid vaid uuringute eesmärk peab jääma viidatud </w:t>
      </w:r>
      <w:r w:rsidR="00496446">
        <w:rPr>
          <w:rFonts w:ascii="Times New Roman" w:hAnsi="Times New Roman"/>
          <w:noProof/>
          <w:sz w:val="24"/>
        </w:rPr>
        <w:t xml:space="preserve">ja eetilisuse </w:t>
      </w:r>
      <w:r w:rsidR="00B153DF" w:rsidRPr="4F8A9DAA">
        <w:rPr>
          <w:rFonts w:ascii="Times New Roman" w:hAnsi="Times New Roman"/>
          <w:noProof/>
          <w:sz w:val="24"/>
        </w:rPr>
        <w:t>piiridesse</w:t>
      </w:r>
      <w:r w:rsidR="005A595F" w:rsidRPr="4F8A9DAA">
        <w:rPr>
          <w:rFonts w:ascii="Times New Roman" w:hAnsi="Times New Roman"/>
          <w:noProof/>
          <w:sz w:val="24"/>
        </w:rPr>
        <w:t>,</w:t>
      </w:r>
      <w:r w:rsidR="3D2F9093" w:rsidRPr="4F8A9DAA">
        <w:rPr>
          <w:rFonts w:ascii="Times New Roman" w:hAnsi="Times New Roman"/>
          <w:noProof/>
          <w:sz w:val="24"/>
        </w:rPr>
        <w:t xml:space="preserve"> mida kontrollib uuringueetika komitee,</w:t>
      </w:r>
      <w:r w:rsidR="005A595F" w:rsidRPr="4F8A9DAA">
        <w:rPr>
          <w:rFonts w:ascii="Times New Roman" w:hAnsi="Times New Roman"/>
          <w:noProof/>
          <w:sz w:val="24"/>
        </w:rPr>
        <w:t xml:space="preserve"> tagades  seadusliku ja läbipaistva andmetöötluse põhimõtte rakendamise (IKÜM art 5 lg 1 p a).</w:t>
      </w:r>
    </w:p>
    <w:p w14:paraId="56D359C1" w14:textId="0A7334A0" w:rsidR="00B13C45" w:rsidRDefault="00B13C45">
      <w:pPr>
        <w:rPr>
          <w:rFonts w:ascii="Times New Roman" w:hAnsi="Times New Roman"/>
          <w:b/>
          <w:bCs/>
          <w:sz w:val="24"/>
        </w:rPr>
      </w:pPr>
    </w:p>
    <w:p w14:paraId="68098B3F" w14:textId="749A9E4A" w:rsidR="00D02299" w:rsidRPr="00F53FE7" w:rsidRDefault="00396A67" w:rsidP="4F8A9DAA">
      <w:pPr>
        <w:rPr>
          <w:rFonts w:ascii="Times New Roman" w:hAnsi="Times New Roman"/>
          <w:sz w:val="24"/>
        </w:rPr>
      </w:pPr>
      <w:r w:rsidRPr="4F8A9DAA">
        <w:rPr>
          <w:rFonts w:ascii="Times New Roman" w:hAnsi="Times New Roman"/>
          <w:b/>
          <w:bCs/>
          <w:sz w:val="24"/>
        </w:rPr>
        <w:t>Eelnõu §</w:t>
      </w:r>
      <w:r w:rsidR="312767D8" w:rsidRPr="4F8A9DAA">
        <w:rPr>
          <w:rFonts w:ascii="Times New Roman" w:hAnsi="Times New Roman"/>
          <w:b/>
          <w:bCs/>
          <w:sz w:val="24"/>
        </w:rPr>
        <w:t xml:space="preserve"> 4 </w:t>
      </w:r>
      <w:r w:rsidR="312767D8" w:rsidRPr="4F8A9DAA">
        <w:rPr>
          <w:rFonts w:ascii="Times New Roman" w:hAnsi="Times New Roman"/>
          <w:sz w:val="24"/>
        </w:rPr>
        <w:t xml:space="preserve">sätestab </w:t>
      </w:r>
      <w:r w:rsidR="003A3582" w:rsidRPr="4F8A9DAA">
        <w:rPr>
          <w:rFonts w:ascii="Times New Roman" w:hAnsi="Times New Roman"/>
          <w:sz w:val="24"/>
        </w:rPr>
        <w:t>g</w:t>
      </w:r>
      <w:r w:rsidR="312767D8" w:rsidRPr="4F8A9DAA">
        <w:rPr>
          <w:rFonts w:ascii="Times New Roman" w:hAnsi="Times New Roman"/>
          <w:sz w:val="24"/>
        </w:rPr>
        <w:t>eenivaramu vastutava</w:t>
      </w:r>
      <w:r w:rsidR="005A595F" w:rsidRPr="4F8A9DAA">
        <w:rPr>
          <w:rFonts w:ascii="Times New Roman" w:hAnsi="Times New Roman"/>
          <w:sz w:val="24"/>
        </w:rPr>
        <w:t xml:space="preserve"> töötleja</w:t>
      </w:r>
      <w:r w:rsidR="312767D8" w:rsidRPr="4F8A9DAA">
        <w:rPr>
          <w:rFonts w:ascii="Times New Roman" w:hAnsi="Times New Roman"/>
          <w:sz w:val="24"/>
        </w:rPr>
        <w:t xml:space="preserve"> ja </w:t>
      </w:r>
      <w:r w:rsidR="005A595F" w:rsidRPr="4F8A9DAA">
        <w:rPr>
          <w:rFonts w:ascii="Times New Roman" w:hAnsi="Times New Roman"/>
          <w:sz w:val="24"/>
        </w:rPr>
        <w:t xml:space="preserve">õiguse määrata </w:t>
      </w:r>
      <w:r w:rsidR="312767D8" w:rsidRPr="4F8A9DAA">
        <w:rPr>
          <w:rFonts w:ascii="Times New Roman" w:hAnsi="Times New Roman"/>
          <w:sz w:val="24"/>
        </w:rPr>
        <w:t>volitatud töötleja</w:t>
      </w:r>
      <w:r w:rsidR="005A595F" w:rsidRPr="4F8A9DAA">
        <w:rPr>
          <w:rFonts w:ascii="Times New Roman" w:hAnsi="Times New Roman"/>
          <w:sz w:val="24"/>
        </w:rPr>
        <w:t>, v.a teatud toiminguteks (</w:t>
      </w:r>
      <w:proofErr w:type="spellStart"/>
      <w:r w:rsidR="005A595F" w:rsidRPr="4F8A9DAA">
        <w:rPr>
          <w:rFonts w:ascii="Times New Roman" w:hAnsi="Times New Roman"/>
          <w:sz w:val="24"/>
        </w:rPr>
        <w:t>pseudonüümimine</w:t>
      </w:r>
      <w:proofErr w:type="spellEnd"/>
      <w:r w:rsidR="005A595F" w:rsidRPr="4F8A9DAA">
        <w:rPr>
          <w:rFonts w:ascii="Times New Roman" w:hAnsi="Times New Roman"/>
          <w:sz w:val="24"/>
        </w:rPr>
        <w:t xml:space="preserve"> ja </w:t>
      </w:r>
      <w:proofErr w:type="spellStart"/>
      <w:r w:rsidR="005A595F" w:rsidRPr="4F8A9DAA">
        <w:rPr>
          <w:rFonts w:ascii="Times New Roman" w:hAnsi="Times New Roman"/>
          <w:sz w:val="24"/>
        </w:rPr>
        <w:t>depseudonüümimine</w:t>
      </w:r>
      <w:proofErr w:type="spellEnd"/>
      <w:r w:rsidR="005A595F" w:rsidRPr="4F8A9DAA">
        <w:rPr>
          <w:rFonts w:ascii="Times New Roman" w:hAnsi="Times New Roman"/>
          <w:sz w:val="24"/>
        </w:rPr>
        <w:t>)</w:t>
      </w:r>
      <w:r w:rsidR="298EF144" w:rsidRPr="4F8A9DAA">
        <w:rPr>
          <w:rFonts w:ascii="Times New Roman" w:hAnsi="Times New Roman"/>
          <w:sz w:val="24"/>
        </w:rPr>
        <w:t>.</w:t>
      </w:r>
      <w:r w:rsidR="005A595F" w:rsidRPr="4F8A9DAA">
        <w:rPr>
          <w:rFonts w:ascii="Times New Roman" w:hAnsi="Times New Roman"/>
          <w:sz w:val="24"/>
        </w:rPr>
        <w:t xml:space="preserve"> Selles osas seadus kehtivaga võrreldes ei muutu (IGUS § 3 lg 3).</w:t>
      </w:r>
      <w:r w:rsidR="00BB55A6" w:rsidRPr="4F8A9DAA">
        <w:rPr>
          <w:rFonts w:ascii="Times New Roman" w:hAnsi="Times New Roman"/>
          <w:sz w:val="24"/>
        </w:rPr>
        <w:t xml:space="preserve"> </w:t>
      </w:r>
      <w:r w:rsidR="00234535" w:rsidRPr="4F8A9DAA">
        <w:rPr>
          <w:rFonts w:ascii="Times New Roman" w:hAnsi="Times New Roman"/>
          <w:sz w:val="24"/>
        </w:rPr>
        <w:t xml:space="preserve"> Kuna isikuandmeid tuleb töödelda viisil, mis tagab isikuandmete turvalisuse ning kaitseb loata või ebaseadusliku töötlemise, juhusliku kaotamise, hävitamise või kahjustumise eest, tuleb vastutaval töötlejal rakendada asjakohaseid meetmeid, mis selle põhimõtte järgimise tagavad (</w:t>
      </w:r>
      <w:r w:rsidR="00BB55A6" w:rsidRPr="4F8A9DAA">
        <w:rPr>
          <w:rFonts w:ascii="Times New Roman" w:hAnsi="Times New Roman"/>
          <w:sz w:val="24"/>
        </w:rPr>
        <w:t xml:space="preserve">IKÜM art </w:t>
      </w:r>
      <w:r w:rsidR="00234535" w:rsidRPr="4F8A9DAA">
        <w:rPr>
          <w:rFonts w:ascii="Times New Roman" w:hAnsi="Times New Roman"/>
          <w:sz w:val="24"/>
        </w:rPr>
        <w:t xml:space="preserve">5 lg 1 p f ja lg 2). Seetõttu on asjakohane näha ette garantiid, kus teatud tegevused on usaldatud </w:t>
      </w:r>
      <w:r w:rsidR="00AE2091" w:rsidRPr="4F8A9DAA">
        <w:rPr>
          <w:rFonts w:ascii="Times New Roman" w:hAnsi="Times New Roman"/>
          <w:sz w:val="24"/>
        </w:rPr>
        <w:t xml:space="preserve">vaid </w:t>
      </w:r>
      <w:r w:rsidR="00234535" w:rsidRPr="4F8A9DAA">
        <w:rPr>
          <w:rFonts w:ascii="Times New Roman" w:hAnsi="Times New Roman"/>
          <w:sz w:val="24"/>
        </w:rPr>
        <w:t>vastutavale töötlejale.</w:t>
      </w:r>
      <w:r w:rsidR="00AE2091" w:rsidRPr="4F8A9DAA">
        <w:rPr>
          <w:rFonts w:ascii="Times New Roman" w:hAnsi="Times New Roman"/>
          <w:sz w:val="24"/>
        </w:rPr>
        <w:t xml:space="preserve"> Arvestades andmete tundlikkust, tuleb sarnane kaitsemeede </w:t>
      </w:r>
      <w:r w:rsidR="00242BA8" w:rsidRPr="4F8A9DAA">
        <w:rPr>
          <w:rFonts w:ascii="Times New Roman" w:hAnsi="Times New Roman"/>
          <w:sz w:val="24"/>
        </w:rPr>
        <w:t xml:space="preserve">säilitada ka </w:t>
      </w:r>
      <w:r w:rsidR="00AE2091" w:rsidRPr="4F8A9DAA">
        <w:rPr>
          <w:rFonts w:ascii="Times New Roman" w:hAnsi="Times New Roman"/>
          <w:sz w:val="24"/>
        </w:rPr>
        <w:t>edaspidi</w:t>
      </w:r>
      <w:r w:rsidR="00E621C2" w:rsidRPr="4F8A9DAA">
        <w:rPr>
          <w:rFonts w:ascii="Times New Roman" w:hAnsi="Times New Roman"/>
          <w:sz w:val="24"/>
        </w:rPr>
        <w:t>.</w:t>
      </w:r>
      <w:r w:rsidR="669FE155" w:rsidRPr="4F8A9DAA">
        <w:rPr>
          <w:rFonts w:ascii="Times New Roman" w:hAnsi="Times New Roman"/>
          <w:sz w:val="24"/>
        </w:rPr>
        <w:t xml:space="preserve"> Erijuhtum on geenidoonoriks </w:t>
      </w:r>
      <w:r w:rsidR="17863243" w:rsidRPr="4F8A9DAA">
        <w:rPr>
          <w:rFonts w:ascii="Times New Roman" w:hAnsi="Times New Roman"/>
          <w:sz w:val="24"/>
        </w:rPr>
        <w:t>hakkav isik</w:t>
      </w:r>
      <w:r w:rsidR="669FE155" w:rsidRPr="4F8A9DAA">
        <w:rPr>
          <w:rFonts w:ascii="Times New Roman" w:hAnsi="Times New Roman"/>
          <w:sz w:val="24"/>
        </w:rPr>
        <w:t xml:space="preserve">, kus esmase koeproovi kogub </w:t>
      </w:r>
      <w:r w:rsidR="3FA23AC9" w:rsidRPr="4F8A9DAA">
        <w:rPr>
          <w:rFonts w:ascii="Times New Roman" w:hAnsi="Times New Roman"/>
          <w:sz w:val="24"/>
        </w:rPr>
        <w:t xml:space="preserve">isikult </w:t>
      </w:r>
      <w:r w:rsidR="669FE155" w:rsidRPr="4F8A9DAA">
        <w:rPr>
          <w:rFonts w:ascii="Times New Roman" w:hAnsi="Times New Roman"/>
          <w:sz w:val="24"/>
        </w:rPr>
        <w:t xml:space="preserve">geenivaramu volitatud töötlejast tervishoiuteenuse osutaja isikustatud kujul. </w:t>
      </w:r>
      <w:r w:rsidR="018BD62D" w:rsidRPr="4F8A9DAA">
        <w:rPr>
          <w:rFonts w:ascii="Times New Roman" w:hAnsi="Times New Roman"/>
          <w:sz w:val="24"/>
        </w:rPr>
        <w:t xml:space="preserve">Kogutud koeproov ja isikuandmed edastatakse geenivaramu vastutava töötleja poolt kehtestatud korras ja geenivaramu vastutav töötleja viib geenivaramus läbi andmete kontrolli ja </w:t>
      </w:r>
      <w:proofErr w:type="spellStart"/>
      <w:r w:rsidR="018BD62D" w:rsidRPr="4F8A9DAA">
        <w:rPr>
          <w:rFonts w:ascii="Times New Roman" w:hAnsi="Times New Roman"/>
          <w:sz w:val="24"/>
        </w:rPr>
        <w:t>pseudonüümimise</w:t>
      </w:r>
      <w:proofErr w:type="spellEnd"/>
      <w:r w:rsidR="018BD62D" w:rsidRPr="4F8A9DAA">
        <w:rPr>
          <w:rFonts w:ascii="Times New Roman" w:hAnsi="Times New Roman"/>
          <w:sz w:val="24"/>
        </w:rPr>
        <w:t>, pärast mida</w:t>
      </w:r>
      <w:r w:rsidR="52820843" w:rsidRPr="4F8A9DAA">
        <w:rPr>
          <w:rFonts w:ascii="Times New Roman" w:hAnsi="Times New Roman"/>
          <w:sz w:val="24"/>
        </w:rPr>
        <w:t xml:space="preserve"> kantakse geenidoonori andmed geenivaramusse.</w:t>
      </w:r>
    </w:p>
    <w:p w14:paraId="429014DC" w14:textId="2C7D0414" w:rsidR="00D02299" w:rsidRPr="007D31B3" w:rsidRDefault="00D02299" w:rsidP="0016210D">
      <w:pPr>
        <w:rPr>
          <w:rFonts w:ascii="Times New Roman" w:hAnsi="Times New Roman"/>
          <w:b/>
          <w:bCs/>
          <w:sz w:val="24"/>
        </w:rPr>
      </w:pPr>
    </w:p>
    <w:p w14:paraId="213F5203" w14:textId="4DFEE1C1" w:rsidR="00CA6579" w:rsidRPr="007D31B3" w:rsidRDefault="707F57F8" w:rsidP="0016210D">
      <w:pPr>
        <w:rPr>
          <w:rFonts w:ascii="Times New Roman" w:hAnsi="Times New Roman"/>
          <w:sz w:val="24"/>
        </w:rPr>
      </w:pPr>
      <w:r w:rsidRPr="3BFCAE6E">
        <w:rPr>
          <w:rFonts w:ascii="Times New Roman" w:hAnsi="Times New Roman"/>
          <w:b/>
          <w:bCs/>
          <w:sz w:val="24"/>
        </w:rPr>
        <w:lastRenderedPageBreak/>
        <w:t xml:space="preserve">Eelnõu § 4 </w:t>
      </w:r>
      <w:r w:rsidR="7C33C724" w:rsidRPr="3BFCAE6E">
        <w:rPr>
          <w:rFonts w:ascii="Times New Roman" w:hAnsi="Times New Roman"/>
          <w:b/>
          <w:bCs/>
          <w:sz w:val="24"/>
        </w:rPr>
        <w:t>l</w:t>
      </w:r>
      <w:r w:rsidR="32B5717D" w:rsidRPr="3BFCAE6E">
        <w:rPr>
          <w:rFonts w:ascii="Times New Roman" w:hAnsi="Times New Roman"/>
          <w:b/>
          <w:bCs/>
          <w:sz w:val="24"/>
        </w:rPr>
        <w:t xml:space="preserve">õikes 1 </w:t>
      </w:r>
      <w:r w:rsidR="32B5717D" w:rsidRPr="3BFCAE6E">
        <w:rPr>
          <w:rFonts w:ascii="Times New Roman" w:hAnsi="Times New Roman"/>
          <w:sz w:val="24"/>
        </w:rPr>
        <w:t xml:space="preserve">nimetatakse </w:t>
      </w:r>
      <w:r w:rsidR="003A3582">
        <w:rPr>
          <w:rFonts w:ascii="Times New Roman" w:hAnsi="Times New Roman"/>
          <w:sz w:val="24"/>
        </w:rPr>
        <w:t>g</w:t>
      </w:r>
      <w:r w:rsidR="32B5717D" w:rsidRPr="3BFCAE6E">
        <w:rPr>
          <w:rFonts w:ascii="Times New Roman" w:hAnsi="Times New Roman"/>
          <w:sz w:val="24"/>
        </w:rPr>
        <w:t>eenivaramu vastutav töötleja.</w:t>
      </w:r>
      <w:r w:rsidR="69108460" w:rsidRPr="3BFCAE6E">
        <w:rPr>
          <w:rFonts w:ascii="Times New Roman" w:hAnsi="Times New Roman"/>
          <w:sz w:val="24"/>
        </w:rPr>
        <w:t xml:space="preserve"> Nagu ka kehtiva õiguse kohaselt on </w:t>
      </w:r>
      <w:r w:rsidR="00D71B52">
        <w:rPr>
          <w:rFonts w:ascii="Times New Roman" w:hAnsi="Times New Roman"/>
          <w:sz w:val="24"/>
        </w:rPr>
        <w:t>g</w:t>
      </w:r>
      <w:r w:rsidR="69108460" w:rsidRPr="3BFCAE6E">
        <w:rPr>
          <w:rFonts w:ascii="Times New Roman" w:hAnsi="Times New Roman"/>
          <w:sz w:val="24"/>
        </w:rPr>
        <w:t>eenivaramu vastutavaks töötlejaks Tartu Ülikool</w:t>
      </w:r>
      <w:r w:rsidR="298EF144" w:rsidRPr="3BFCAE6E">
        <w:rPr>
          <w:rFonts w:ascii="Times New Roman" w:hAnsi="Times New Roman"/>
          <w:sz w:val="24"/>
        </w:rPr>
        <w:t>.</w:t>
      </w:r>
    </w:p>
    <w:p w14:paraId="5219AF8D" w14:textId="77777777" w:rsidR="001E465F" w:rsidRPr="007D31B3" w:rsidRDefault="001E465F" w:rsidP="0016210D">
      <w:pPr>
        <w:rPr>
          <w:rFonts w:ascii="Times New Roman" w:hAnsi="Times New Roman"/>
          <w:sz w:val="24"/>
        </w:rPr>
      </w:pPr>
    </w:p>
    <w:p w14:paraId="558AC774" w14:textId="2AD60180" w:rsidR="007D31B3" w:rsidRPr="007D31B3" w:rsidRDefault="647C910A" w:rsidP="0016210D">
      <w:pPr>
        <w:rPr>
          <w:rFonts w:ascii="Times New Roman" w:hAnsi="Times New Roman"/>
          <w:sz w:val="24"/>
        </w:rPr>
      </w:pPr>
      <w:r w:rsidRPr="75CF7F17">
        <w:rPr>
          <w:rFonts w:ascii="Times New Roman" w:hAnsi="Times New Roman"/>
          <w:b/>
          <w:bCs/>
          <w:sz w:val="24"/>
        </w:rPr>
        <w:t>Eelnõu § 4 l</w:t>
      </w:r>
      <w:r w:rsidR="53D63180" w:rsidRPr="75CF7F17">
        <w:rPr>
          <w:rFonts w:ascii="Times New Roman" w:hAnsi="Times New Roman"/>
          <w:b/>
          <w:bCs/>
          <w:sz w:val="24"/>
        </w:rPr>
        <w:t>õikega 2</w:t>
      </w:r>
      <w:r w:rsidR="53D63180" w:rsidRPr="75CF7F17">
        <w:rPr>
          <w:rFonts w:ascii="Times New Roman" w:hAnsi="Times New Roman"/>
          <w:sz w:val="24"/>
        </w:rPr>
        <w:t xml:space="preserve"> antakse vastutavale töötlejale õigus </w:t>
      </w:r>
      <w:r w:rsidR="4FCC409A" w:rsidRPr="75CF7F17">
        <w:rPr>
          <w:rFonts w:ascii="Times New Roman" w:hAnsi="Times New Roman"/>
          <w:sz w:val="24"/>
        </w:rPr>
        <w:t xml:space="preserve">seaduses sätestatud tingimustel anda geenivaramu andmete töötlemise õiguse volitatud töötlejale, välja arvatud õigus pseudonüümida ja </w:t>
      </w:r>
      <w:proofErr w:type="spellStart"/>
      <w:r w:rsidR="4FCC409A" w:rsidRPr="75CF7F17">
        <w:rPr>
          <w:rFonts w:ascii="Times New Roman" w:hAnsi="Times New Roman"/>
          <w:sz w:val="24"/>
        </w:rPr>
        <w:t>depseudonüümida</w:t>
      </w:r>
      <w:proofErr w:type="spellEnd"/>
      <w:r w:rsidR="4FCC409A" w:rsidRPr="75CF7F17">
        <w:rPr>
          <w:rFonts w:ascii="Times New Roman" w:hAnsi="Times New Roman"/>
          <w:sz w:val="24"/>
        </w:rPr>
        <w:t xml:space="preserve"> geenidoonori isikuandmeid</w:t>
      </w:r>
      <w:r w:rsidR="00217F14">
        <w:rPr>
          <w:rFonts w:ascii="Times New Roman" w:hAnsi="Times New Roman"/>
          <w:sz w:val="24"/>
        </w:rPr>
        <w:t xml:space="preserve"> (vt selgitusi § 4 alt).</w:t>
      </w:r>
    </w:p>
    <w:p w14:paraId="4181AECD" w14:textId="77777777" w:rsidR="00ED538D" w:rsidRDefault="00ED538D" w:rsidP="0016210D">
      <w:pPr>
        <w:rPr>
          <w:rFonts w:ascii="Times New Roman" w:hAnsi="Times New Roman"/>
          <w:b/>
          <w:bCs/>
          <w:sz w:val="24"/>
        </w:rPr>
      </w:pPr>
    </w:p>
    <w:p w14:paraId="33DD958B" w14:textId="0CBB44CA" w:rsidR="00D86073" w:rsidRDefault="00D93251" w:rsidP="00D86073">
      <w:pPr>
        <w:rPr>
          <w:rFonts w:ascii="Times New Roman" w:hAnsi="Times New Roman"/>
          <w:sz w:val="24"/>
        </w:rPr>
      </w:pPr>
      <w:r w:rsidRPr="00D93251">
        <w:rPr>
          <w:rFonts w:ascii="Times New Roman" w:hAnsi="Times New Roman"/>
          <w:b/>
          <w:bCs/>
          <w:sz w:val="24"/>
        </w:rPr>
        <w:t xml:space="preserve">Eelnõu </w:t>
      </w:r>
      <w:r w:rsidR="000251E7">
        <w:rPr>
          <w:rFonts w:ascii="Times New Roman" w:hAnsi="Times New Roman"/>
          <w:b/>
          <w:bCs/>
          <w:sz w:val="24"/>
        </w:rPr>
        <w:t>§-s</w:t>
      </w:r>
      <w:r w:rsidRPr="00D93251">
        <w:rPr>
          <w:rFonts w:ascii="Times New Roman" w:hAnsi="Times New Roman"/>
          <w:b/>
          <w:bCs/>
          <w:sz w:val="24"/>
        </w:rPr>
        <w:t xml:space="preserve"> </w:t>
      </w:r>
      <w:r>
        <w:rPr>
          <w:rFonts w:ascii="Times New Roman" w:hAnsi="Times New Roman"/>
          <w:b/>
          <w:bCs/>
          <w:sz w:val="24"/>
        </w:rPr>
        <w:t>5</w:t>
      </w:r>
      <w:r w:rsidRPr="00D93251">
        <w:rPr>
          <w:rFonts w:ascii="Times New Roman" w:hAnsi="Times New Roman"/>
          <w:b/>
          <w:bCs/>
          <w:sz w:val="24"/>
        </w:rPr>
        <w:t xml:space="preserve"> </w:t>
      </w:r>
      <w:r w:rsidRPr="00F03E8D">
        <w:rPr>
          <w:rFonts w:ascii="Times New Roman" w:hAnsi="Times New Roman"/>
          <w:sz w:val="24"/>
        </w:rPr>
        <w:t xml:space="preserve">sätestatakse </w:t>
      </w:r>
      <w:r w:rsidR="00D71B52" w:rsidRPr="00F03E8D">
        <w:rPr>
          <w:rFonts w:ascii="Times New Roman" w:hAnsi="Times New Roman"/>
          <w:sz w:val="24"/>
        </w:rPr>
        <w:t>g</w:t>
      </w:r>
      <w:r w:rsidRPr="00F03E8D">
        <w:rPr>
          <w:rFonts w:ascii="Times New Roman" w:hAnsi="Times New Roman"/>
          <w:sz w:val="24"/>
        </w:rPr>
        <w:t xml:space="preserve">eenivaramu pidamise täpsemad </w:t>
      </w:r>
      <w:r w:rsidR="001F5108" w:rsidRPr="000F5F06">
        <w:rPr>
          <w:rFonts w:ascii="Times New Roman" w:hAnsi="Times New Roman"/>
          <w:sz w:val="24"/>
        </w:rPr>
        <w:t xml:space="preserve">tingimused </w:t>
      </w:r>
      <w:r w:rsidRPr="000F5F06">
        <w:rPr>
          <w:rFonts w:ascii="Times New Roman" w:hAnsi="Times New Roman"/>
          <w:sz w:val="24"/>
        </w:rPr>
        <w:t>ja kord</w:t>
      </w:r>
      <w:r w:rsidR="000251E7" w:rsidRPr="000F5F06">
        <w:rPr>
          <w:rFonts w:ascii="Times New Roman" w:hAnsi="Times New Roman"/>
          <w:sz w:val="24"/>
        </w:rPr>
        <w:t>.</w:t>
      </w:r>
      <w:r w:rsidRPr="000F5F06">
        <w:rPr>
          <w:rFonts w:ascii="Times New Roman" w:hAnsi="Times New Roman"/>
          <w:sz w:val="24"/>
        </w:rPr>
        <w:t xml:space="preserve"> </w:t>
      </w:r>
      <w:r w:rsidR="00D86073" w:rsidRPr="00D86073">
        <w:rPr>
          <w:rFonts w:ascii="Times New Roman" w:hAnsi="Times New Roman"/>
          <w:sz w:val="24"/>
        </w:rPr>
        <w:t>Põhiseaduse järgi peab isikuandmete töötlemine olema reguleeritud seadusega. Määrusega saab seadust täpsustada ainult siis, kui selleks on seaduses selge ja konkreetne volitus. Ainuüksi avaliku ülesande olemasolu ei anna asutusele õigust piirata isikute õigusi – selleks on vaja seadusest tulenevat pädevust ja volitust.</w:t>
      </w:r>
      <w:r w:rsidR="00D86073" w:rsidRPr="00D86073">
        <w:rPr>
          <w:rStyle w:val="Allmrkuseviide"/>
          <w:rFonts w:ascii="Times New Roman" w:hAnsi="Times New Roman"/>
          <w:sz w:val="24"/>
        </w:rPr>
        <w:t xml:space="preserve"> </w:t>
      </w:r>
      <w:r w:rsidR="00D86073" w:rsidRPr="000F5F06">
        <w:rPr>
          <w:rStyle w:val="Allmrkuseviide"/>
          <w:rFonts w:ascii="Times New Roman" w:hAnsi="Times New Roman"/>
          <w:sz w:val="24"/>
        </w:rPr>
        <w:footnoteReference w:id="49"/>
      </w:r>
      <w:r w:rsidR="00D86073">
        <w:rPr>
          <w:rFonts w:ascii="Times New Roman" w:hAnsi="Times New Roman"/>
          <w:sz w:val="24"/>
        </w:rPr>
        <w:t xml:space="preserve"> </w:t>
      </w:r>
      <w:r w:rsidR="00D86073" w:rsidRPr="00D86073">
        <w:rPr>
          <w:rFonts w:ascii="Times New Roman" w:hAnsi="Times New Roman"/>
          <w:sz w:val="24"/>
        </w:rPr>
        <w:t>Seetõttu antakse seaduses valdkonna eest vastutavale ministrile selge volitus kehtestada määrusega geenivaramu pidamise tingimused, nõuded ja kord.</w:t>
      </w:r>
    </w:p>
    <w:p w14:paraId="47619992" w14:textId="77777777" w:rsidR="00D93251" w:rsidRPr="00D93251" w:rsidRDefault="00D93251" w:rsidP="0016210D">
      <w:pPr>
        <w:rPr>
          <w:rFonts w:ascii="Times New Roman" w:hAnsi="Times New Roman"/>
          <w:sz w:val="24"/>
        </w:rPr>
      </w:pPr>
    </w:p>
    <w:p w14:paraId="108968D3" w14:textId="499DDF51" w:rsidR="00D93251" w:rsidRPr="00D93251" w:rsidRDefault="00D93251" w:rsidP="4F8A9DAA">
      <w:pPr>
        <w:rPr>
          <w:rFonts w:ascii="Times New Roman" w:hAnsi="Times New Roman"/>
          <w:sz w:val="24"/>
        </w:rPr>
      </w:pPr>
      <w:bookmarkStart w:id="34" w:name="_Hlk192485961"/>
      <w:r w:rsidRPr="4F8A9DAA">
        <w:rPr>
          <w:rFonts w:ascii="Times New Roman" w:hAnsi="Times New Roman"/>
          <w:b/>
          <w:bCs/>
          <w:sz w:val="24"/>
        </w:rPr>
        <w:t xml:space="preserve">Eelnõu </w:t>
      </w:r>
      <w:r w:rsidR="000251E7" w:rsidRPr="4F8A9DAA">
        <w:rPr>
          <w:rFonts w:ascii="Times New Roman" w:hAnsi="Times New Roman"/>
          <w:b/>
          <w:bCs/>
          <w:sz w:val="24"/>
        </w:rPr>
        <w:t>§</w:t>
      </w:r>
      <w:r w:rsidRPr="4F8A9DAA">
        <w:rPr>
          <w:rFonts w:ascii="Times New Roman" w:hAnsi="Times New Roman"/>
          <w:b/>
          <w:bCs/>
          <w:sz w:val="24"/>
        </w:rPr>
        <w:t xml:space="preserve"> 5 lõikega 1</w:t>
      </w:r>
      <w:r w:rsidRPr="4F8A9DAA">
        <w:rPr>
          <w:rFonts w:ascii="Times New Roman" w:hAnsi="Times New Roman"/>
          <w:sz w:val="24"/>
        </w:rPr>
        <w:t xml:space="preserve"> </w:t>
      </w:r>
      <w:bookmarkEnd w:id="34"/>
      <w:r w:rsidRPr="4F8A9DAA">
        <w:rPr>
          <w:rFonts w:ascii="Times New Roman" w:hAnsi="Times New Roman"/>
          <w:sz w:val="24"/>
        </w:rPr>
        <w:t xml:space="preserve">antakse </w:t>
      </w:r>
      <w:r w:rsidR="00F62559" w:rsidRPr="4F8A9DAA">
        <w:rPr>
          <w:rFonts w:ascii="Times New Roman" w:hAnsi="Times New Roman"/>
          <w:sz w:val="24"/>
        </w:rPr>
        <w:t>v</w:t>
      </w:r>
      <w:r w:rsidRPr="4F8A9DAA">
        <w:rPr>
          <w:rFonts w:ascii="Times New Roman" w:hAnsi="Times New Roman"/>
          <w:sz w:val="24"/>
        </w:rPr>
        <w:t>aldkonna eest vastutav</w:t>
      </w:r>
      <w:r w:rsidR="00F62559" w:rsidRPr="4F8A9DAA">
        <w:rPr>
          <w:rFonts w:ascii="Times New Roman" w:hAnsi="Times New Roman"/>
          <w:sz w:val="24"/>
        </w:rPr>
        <w:t>ale</w:t>
      </w:r>
      <w:r w:rsidRPr="4F8A9DAA">
        <w:rPr>
          <w:rFonts w:ascii="Times New Roman" w:hAnsi="Times New Roman"/>
          <w:sz w:val="24"/>
        </w:rPr>
        <w:t xml:space="preserve"> minist</w:t>
      </w:r>
      <w:r w:rsidR="00F62559" w:rsidRPr="4F8A9DAA">
        <w:rPr>
          <w:rFonts w:ascii="Times New Roman" w:hAnsi="Times New Roman"/>
          <w:sz w:val="24"/>
        </w:rPr>
        <w:t>rile õigus</w:t>
      </w:r>
      <w:r w:rsidRPr="4F8A9DAA">
        <w:rPr>
          <w:rFonts w:ascii="Times New Roman" w:hAnsi="Times New Roman"/>
          <w:sz w:val="24"/>
        </w:rPr>
        <w:t xml:space="preserve"> kehtesta</w:t>
      </w:r>
      <w:r w:rsidR="00F62559" w:rsidRPr="4F8A9DAA">
        <w:rPr>
          <w:rFonts w:ascii="Times New Roman" w:hAnsi="Times New Roman"/>
          <w:sz w:val="24"/>
        </w:rPr>
        <w:t xml:space="preserve">da </w:t>
      </w:r>
      <w:r w:rsidRPr="4F8A9DAA">
        <w:rPr>
          <w:rFonts w:ascii="Times New Roman" w:hAnsi="Times New Roman"/>
          <w:sz w:val="24"/>
        </w:rPr>
        <w:t>määrusega geenivaramu põhimäärus</w:t>
      </w:r>
      <w:r w:rsidRPr="4F8A9DAA">
        <w:rPr>
          <w:rFonts w:ascii="Times New Roman" w:hAnsi="Times New Roman"/>
          <w:sz w:val="24"/>
          <w:vertAlign w:val="superscript"/>
        </w:rPr>
        <w:footnoteReference w:id="50"/>
      </w:r>
      <w:r w:rsidR="00F270C3" w:rsidRPr="4F8A9DAA">
        <w:rPr>
          <w:rFonts w:ascii="Times New Roman" w:hAnsi="Times New Roman"/>
          <w:sz w:val="24"/>
        </w:rPr>
        <w:t>,</w:t>
      </w:r>
      <w:r w:rsidR="00555A7E" w:rsidRPr="4F8A9DAA">
        <w:rPr>
          <w:rFonts w:ascii="Times New Roman" w:hAnsi="Times New Roman"/>
          <w:sz w:val="24"/>
        </w:rPr>
        <w:t xml:space="preserve"> </w:t>
      </w:r>
      <w:r w:rsidR="007E2166" w:rsidRPr="4F8A9DAA">
        <w:rPr>
          <w:rFonts w:ascii="Times New Roman" w:hAnsi="Times New Roman"/>
          <w:sz w:val="24"/>
        </w:rPr>
        <w:t xml:space="preserve">milles </w:t>
      </w:r>
      <w:r w:rsidRPr="4F8A9DAA">
        <w:rPr>
          <w:rFonts w:ascii="Times New Roman" w:hAnsi="Times New Roman"/>
          <w:sz w:val="24"/>
        </w:rPr>
        <w:t>näh</w:t>
      </w:r>
      <w:r w:rsidR="007E2166" w:rsidRPr="4F8A9DAA">
        <w:rPr>
          <w:rFonts w:ascii="Times New Roman" w:hAnsi="Times New Roman"/>
          <w:sz w:val="24"/>
        </w:rPr>
        <w:t>akse</w:t>
      </w:r>
      <w:r w:rsidRPr="4F8A9DAA">
        <w:rPr>
          <w:rFonts w:ascii="Times New Roman" w:hAnsi="Times New Roman"/>
          <w:sz w:val="24"/>
        </w:rPr>
        <w:t xml:space="preserve"> ette geenivaramu pidamise </w:t>
      </w:r>
      <w:r w:rsidR="002F0752" w:rsidRPr="4F8A9DAA">
        <w:rPr>
          <w:rFonts w:ascii="Times New Roman" w:hAnsi="Times New Roman"/>
          <w:sz w:val="24"/>
        </w:rPr>
        <w:t xml:space="preserve">täpsemad </w:t>
      </w:r>
      <w:r w:rsidRPr="4F8A9DAA">
        <w:rPr>
          <w:rFonts w:ascii="Times New Roman" w:hAnsi="Times New Roman"/>
          <w:sz w:val="24"/>
        </w:rPr>
        <w:t>tingimused ja kor</w:t>
      </w:r>
      <w:r w:rsidR="00FA482D" w:rsidRPr="4F8A9DAA">
        <w:rPr>
          <w:rFonts w:ascii="Times New Roman" w:hAnsi="Times New Roman"/>
          <w:sz w:val="24"/>
        </w:rPr>
        <w:t>d,</w:t>
      </w:r>
      <w:r w:rsidRPr="4F8A9DAA">
        <w:rPr>
          <w:rFonts w:ascii="Times New Roman" w:hAnsi="Times New Roman"/>
          <w:sz w:val="24"/>
        </w:rPr>
        <w:t xml:space="preserve"> sealhulgas:</w:t>
      </w:r>
    </w:p>
    <w:p w14:paraId="6EB38CF4" w14:textId="77F4B2A9" w:rsidR="00111FD5" w:rsidRPr="00111FD5" w:rsidRDefault="00111FD5" w:rsidP="0016210D">
      <w:pPr>
        <w:rPr>
          <w:rFonts w:ascii="Times New Roman" w:hAnsi="Times New Roman"/>
          <w:sz w:val="24"/>
        </w:rPr>
      </w:pPr>
      <w:r w:rsidRPr="00111FD5">
        <w:rPr>
          <w:rFonts w:ascii="Times New Roman" w:hAnsi="Times New Roman"/>
          <w:sz w:val="24"/>
        </w:rPr>
        <w:t>1) vastutava ja volitatud töötleja ülesanded ning nõuded vastutava ja volitatud töötleja vahel sõlmitavale lepingule;</w:t>
      </w:r>
    </w:p>
    <w:p w14:paraId="7933687E" w14:textId="5F1DCBB2" w:rsidR="00111FD5" w:rsidRDefault="00111FD5" w:rsidP="0016210D">
      <w:pPr>
        <w:textAlignment w:val="baseline"/>
        <w:rPr>
          <w:rFonts w:ascii="Times New Roman" w:hAnsi="Times New Roman"/>
          <w:sz w:val="24"/>
        </w:rPr>
      </w:pPr>
      <w:r w:rsidRPr="00111FD5">
        <w:rPr>
          <w:rFonts w:ascii="Times New Roman" w:hAnsi="Times New Roman"/>
          <w:sz w:val="24"/>
        </w:rPr>
        <w:t>2) geenivaramusse kogutavate andmete täpsem koosseis, sealhulgas andmeandjatelt saadavate andmete koosseis ja edastamise kord</w:t>
      </w:r>
      <w:r w:rsidR="00CE60EE">
        <w:rPr>
          <w:rFonts w:ascii="Times New Roman" w:hAnsi="Times New Roman"/>
          <w:sz w:val="24"/>
        </w:rPr>
        <w:t>,</w:t>
      </w:r>
      <w:r w:rsidR="00CE60EE" w:rsidRPr="00CE60EE">
        <w:rPr>
          <w:rFonts w:ascii="Times New Roman" w:hAnsi="Times New Roman"/>
          <w:color w:val="000000"/>
          <w:sz w:val="24"/>
          <w:lang w:eastAsia="et-EE"/>
        </w:rPr>
        <w:t xml:space="preserve"> </w:t>
      </w:r>
      <w:r w:rsidR="00CE60EE" w:rsidRPr="00E04C18">
        <w:rPr>
          <w:rFonts w:ascii="Times New Roman" w:hAnsi="Times New Roman"/>
          <w:color w:val="000000"/>
          <w:sz w:val="24"/>
          <w:lang w:eastAsia="et-EE"/>
        </w:rPr>
        <w:t xml:space="preserve">samuti </w:t>
      </w:r>
      <w:r w:rsidR="004F067C" w:rsidRPr="00E04C18">
        <w:rPr>
          <w:rFonts w:ascii="Times New Roman" w:hAnsi="Times New Roman"/>
          <w:color w:val="000000"/>
          <w:sz w:val="24"/>
          <w:lang w:eastAsia="et-EE"/>
        </w:rPr>
        <w:t xml:space="preserve">Eestist </w:t>
      </w:r>
      <w:r w:rsidR="00CE60EE" w:rsidRPr="00E04C18">
        <w:rPr>
          <w:rFonts w:ascii="Times New Roman" w:hAnsi="Times New Roman"/>
          <w:color w:val="000000"/>
          <w:sz w:val="24"/>
          <w:lang w:eastAsia="et-EE"/>
        </w:rPr>
        <w:t>koeproovide väljaviimise</w:t>
      </w:r>
      <w:r w:rsidR="004F067C">
        <w:rPr>
          <w:rFonts w:ascii="Times New Roman" w:hAnsi="Times New Roman"/>
          <w:color w:val="000000"/>
          <w:sz w:val="24"/>
          <w:lang w:eastAsia="et-EE"/>
        </w:rPr>
        <w:t xml:space="preserve">st </w:t>
      </w:r>
      <w:r w:rsidR="004F067C" w:rsidRPr="00E04C18">
        <w:rPr>
          <w:rFonts w:ascii="Times New Roman" w:hAnsi="Times New Roman"/>
          <w:color w:val="000000"/>
          <w:sz w:val="24"/>
          <w:lang w:eastAsia="et-EE"/>
        </w:rPr>
        <w:t>teavitamise kord</w:t>
      </w:r>
      <w:r w:rsidR="00CE60EE" w:rsidRPr="00D56B49">
        <w:rPr>
          <w:rFonts w:ascii="Times New Roman" w:hAnsi="Times New Roman"/>
          <w:color w:val="000000"/>
          <w:sz w:val="24"/>
          <w:lang w:eastAsia="et-EE"/>
        </w:rPr>
        <w:t>;</w:t>
      </w:r>
    </w:p>
    <w:p w14:paraId="67C75CC1"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3) andmete õigsuse tagamise kord;  </w:t>
      </w:r>
    </w:p>
    <w:p w14:paraId="7C3D01BB"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4) nõuded tahteavalduste kogumisele ja menetlemisele;  </w:t>
      </w:r>
    </w:p>
    <w:p w14:paraId="62D3BACE" w14:textId="4E0AC003" w:rsidR="00111FD5" w:rsidRPr="00111FD5" w:rsidRDefault="00111FD5" w:rsidP="0016210D">
      <w:pPr>
        <w:rPr>
          <w:rFonts w:ascii="Times New Roman" w:hAnsi="Times New Roman"/>
          <w:sz w:val="24"/>
        </w:rPr>
      </w:pPr>
      <w:r w:rsidRPr="00111FD5">
        <w:rPr>
          <w:rFonts w:ascii="Times New Roman" w:hAnsi="Times New Roman"/>
          <w:sz w:val="24"/>
        </w:rPr>
        <w:t xml:space="preserve">5) andmevahetuse, sealhulgas andmetele juurdepääsu võimaldamise ja andmete väljastamise täpsem kord </w:t>
      </w:r>
      <w:r w:rsidR="00D01547">
        <w:rPr>
          <w:rFonts w:ascii="Times New Roman" w:hAnsi="Times New Roman"/>
          <w:sz w:val="24"/>
        </w:rPr>
        <w:t>ning</w:t>
      </w:r>
      <w:r w:rsidRPr="00111FD5">
        <w:rPr>
          <w:rFonts w:ascii="Times New Roman" w:hAnsi="Times New Roman"/>
          <w:sz w:val="24"/>
        </w:rPr>
        <w:t xml:space="preserve"> nõuded väljastusprotokollile;  </w:t>
      </w:r>
    </w:p>
    <w:p w14:paraId="27F5A8DB"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6) nõuded koeproovide kogumisele;  </w:t>
      </w:r>
    </w:p>
    <w:p w14:paraId="53270DF5" w14:textId="77777777" w:rsidR="00111FD5" w:rsidRPr="00111FD5" w:rsidRDefault="00111FD5" w:rsidP="0016210D">
      <w:pPr>
        <w:rPr>
          <w:rFonts w:ascii="Times New Roman" w:hAnsi="Times New Roman"/>
          <w:sz w:val="24"/>
        </w:rPr>
      </w:pPr>
      <w:r w:rsidRPr="00111FD5">
        <w:rPr>
          <w:rFonts w:ascii="Times New Roman" w:hAnsi="Times New Roman"/>
          <w:sz w:val="24"/>
        </w:rPr>
        <w:t xml:space="preserve">7) nõuded geenidoonori koeproovi ja isikuandmete säilitamisele, sealhulgas nõuded infosüsteemile ja koeproovide säilitamise ruumile;  </w:t>
      </w:r>
    </w:p>
    <w:p w14:paraId="273E4740" w14:textId="7E94C7D9" w:rsidR="00111FD5" w:rsidRPr="00111FD5" w:rsidRDefault="00111FD5" w:rsidP="0016210D">
      <w:pPr>
        <w:rPr>
          <w:rFonts w:ascii="Times New Roman" w:hAnsi="Times New Roman"/>
          <w:sz w:val="24"/>
        </w:rPr>
      </w:pPr>
      <w:r w:rsidRPr="00111FD5">
        <w:rPr>
          <w:rFonts w:ascii="Times New Roman" w:hAnsi="Times New Roman"/>
          <w:sz w:val="24"/>
        </w:rPr>
        <w:t>8) nõuded geenidoonori koeproovi ja isikuandmete hävitamise</w:t>
      </w:r>
      <w:r w:rsidR="00BB0E3D">
        <w:rPr>
          <w:rFonts w:ascii="Times New Roman" w:hAnsi="Times New Roman"/>
          <w:sz w:val="24"/>
        </w:rPr>
        <w:t>le,</w:t>
      </w:r>
      <w:r w:rsidRPr="00111FD5">
        <w:rPr>
          <w:rFonts w:ascii="Times New Roman" w:hAnsi="Times New Roman"/>
          <w:sz w:val="24"/>
        </w:rPr>
        <w:t xml:space="preserve"> sealhulgas nõuded hävitusprotokollile;  </w:t>
      </w:r>
    </w:p>
    <w:p w14:paraId="30734BCD" w14:textId="6979833B" w:rsidR="00D93251" w:rsidRDefault="00111FD5" w:rsidP="0016210D">
      <w:pPr>
        <w:rPr>
          <w:rFonts w:ascii="Times New Roman" w:hAnsi="Times New Roman"/>
          <w:sz w:val="24"/>
        </w:rPr>
      </w:pPr>
      <w:r w:rsidRPr="00111FD5">
        <w:rPr>
          <w:rFonts w:ascii="Times New Roman" w:hAnsi="Times New Roman"/>
          <w:sz w:val="24"/>
        </w:rPr>
        <w:t>9) muud korraldusküsimused. </w:t>
      </w:r>
    </w:p>
    <w:p w14:paraId="0F1161A5" w14:textId="77777777" w:rsidR="003B4237" w:rsidRPr="00D93251" w:rsidRDefault="003B4237" w:rsidP="0016210D">
      <w:pPr>
        <w:rPr>
          <w:rFonts w:ascii="Times New Roman" w:hAnsi="Times New Roman"/>
          <w:sz w:val="24"/>
        </w:rPr>
      </w:pPr>
    </w:p>
    <w:p w14:paraId="522FC7A5" w14:textId="77E4BAEB" w:rsidR="00D93251" w:rsidRPr="00D93251" w:rsidRDefault="00D93251" w:rsidP="0016210D">
      <w:pPr>
        <w:rPr>
          <w:rFonts w:ascii="Times New Roman" w:hAnsi="Times New Roman"/>
          <w:sz w:val="24"/>
        </w:rPr>
      </w:pPr>
      <w:r w:rsidRPr="00D93251">
        <w:rPr>
          <w:rFonts w:ascii="Times New Roman" w:hAnsi="Times New Roman"/>
          <w:sz w:val="24"/>
        </w:rPr>
        <w:t xml:space="preserve">See on oluline muudatus võrreldes kehtiva õigusega ning esmakordselt antakse ministrile </w:t>
      </w:r>
      <w:r w:rsidR="002C7686" w:rsidRPr="00D93251">
        <w:rPr>
          <w:rFonts w:ascii="Times New Roman" w:hAnsi="Times New Roman"/>
          <w:sz w:val="24"/>
        </w:rPr>
        <w:t>seaduse</w:t>
      </w:r>
      <w:r w:rsidR="002C7686">
        <w:rPr>
          <w:rFonts w:ascii="Times New Roman" w:hAnsi="Times New Roman"/>
          <w:sz w:val="24"/>
        </w:rPr>
        <w:t>ga</w:t>
      </w:r>
      <w:r w:rsidR="002C7686" w:rsidRPr="00D93251">
        <w:rPr>
          <w:rFonts w:ascii="Times New Roman" w:hAnsi="Times New Roman"/>
          <w:sz w:val="24"/>
        </w:rPr>
        <w:t xml:space="preserve"> </w:t>
      </w:r>
      <w:r w:rsidRPr="00D93251">
        <w:rPr>
          <w:rFonts w:ascii="Times New Roman" w:hAnsi="Times New Roman"/>
          <w:sz w:val="24"/>
        </w:rPr>
        <w:t xml:space="preserve">volitus </w:t>
      </w:r>
      <w:r w:rsidR="00F15ED7">
        <w:rPr>
          <w:rFonts w:ascii="Times New Roman" w:hAnsi="Times New Roman"/>
          <w:sz w:val="24"/>
        </w:rPr>
        <w:t xml:space="preserve">kehtestada </w:t>
      </w:r>
      <w:r w:rsidR="00EF4A75">
        <w:rPr>
          <w:rFonts w:ascii="Times New Roman" w:hAnsi="Times New Roman"/>
          <w:sz w:val="24"/>
        </w:rPr>
        <w:t>g</w:t>
      </w:r>
      <w:r w:rsidRPr="00D93251">
        <w:rPr>
          <w:rFonts w:ascii="Times New Roman" w:hAnsi="Times New Roman"/>
          <w:sz w:val="24"/>
        </w:rPr>
        <w:t xml:space="preserve">eenivaramu põhimäärus eesmärgiga tagada </w:t>
      </w:r>
      <w:r w:rsidR="00EF4A75">
        <w:rPr>
          <w:rFonts w:ascii="Times New Roman" w:hAnsi="Times New Roman"/>
          <w:sz w:val="24"/>
        </w:rPr>
        <w:t>g</w:t>
      </w:r>
      <w:r w:rsidRPr="00D93251">
        <w:rPr>
          <w:rFonts w:ascii="Times New Roman" w:hAnsi="Times New Roman"/>
          <w:sz w:val="24"/>
        </w:rPr>
        <w:t xml:space="preserve">eenivaramu töötlustoimingute </w:t>
      </w:r>
      <w:r w:rsidR="0040629B">
        <w:rPr>
          <w:rFonts w:ascii="Times New Roman" w:hAnsi="Times New Roman"/>
          <w:sz w:val="24"/>
        </w:rPr>
        <w:t xml:space="preserve">puhul </w:t>
      </w:r>
      <w:r w:rsidR="002C7686" w:rsidRPr="00D93251">
        <w:rPr>
          <w:rFonts w:ascii="Times New Roman" w:hAnsi="Times New Roman"/>
          <w:sz w:val="24"/>
        </w:rPr>
        <w:t>õigusselgus ja läbipaistvus</w:t>
      </w:r>
      <w:r w:rsidR="002C7686">
        <w:rPr>
          <w:rFonts w:ascii="Times New Roman" w:hAnsi="Times New Roman"/>
          <w:sz w:val="24"/>
        </w:rPr>
        <w:t>.</w:t>
      </w:r>
      <w:r w:rsidR="00636D83">
        <w:rPr>
          <w:rFonts w:ascii="Times New Roman" w:hAnsi="Times New Roman"/>
          <w:sz w:val="24"/>
        </w:rPr>
        <w:t xml:space="preserve"> Selliselt on </w:t>
      </w:r>
      <w:r w:rsidR="00E41BFE">
        <w:rPr>
          <w:rFonts w:ascii="Times New Roman" w:hAnsi="Times New Roman"/>
          <w:sz w:val="24"/>
        </w:rPr>
        <w:t xml:space="preserve">see </w:t>
      </w:r>
      <w:r w:rsidR="00636D83">
        <w:rPr>
          <w:rFonts w:ascii="Times New Roman" w:hAnsi="Times New Roman"/>
          <w:sz w:val="24"/>
        </w:rPr>
        <w:t>kehtestatud mitme teise andmekogu regulatsioon (nt Tervisekassa andmekogu</w:t>
      </w:r>
      <w:r w:rsidR="001F12C1">
        <w:rPr>
          <w:rStyle w:val="Allmrkuseviide"/>
          <w:rFonts w:ascii="Times New Roman" w:hAnsi="Times New Roman"/>
          <w:sz w:val="24"/>
        </w:rPr>
        <w:footnoteReference w:id="51"/>
      </w:r>
      <w:r w:rsidR="001F12C1">
        <w:rPr>
          <w:rFonts w:ascii="Times New Roman" w:hAnsi="Times New Roman"/>
          <w:sz w:val="24"/>
        </w:rPr>
        <w:t xml:space="preserve"> või Töötukassa andmekogu</w:t>
      </w:r>
      <w:r w:rsidR="001F12C1">
        <w:rPr>
          <w:rStyle w:val="Allmrkuseviide"/>
          <w:rFonts w:ascii="Times New Roman" w:hAnsi="Times New Roman"/>
          <w:sz w:val="24"/>
        </w:rPr>
        <w:footnoteReference w:id="52"/>
      </w:r>
      <w:r w:rsidR="00636D83">
        <w:rPr>
          <w:rFonts w:ascii="Times New Roman" w:hAnsi="Times New Roman"/>
          <w:sz w:val="24"/>
        </w:rPr>
        <w:t>).</w:t>
      </w:r>
    </w:p>
    <w:p w14:paraId="0E0AEC6C" w14:textId="77777777" w:rsidR="00D93251" w:rsidRPr="00D93251" w:rsidRDefault="00D93251" w:rsidP="0016210D">
      <w:pPr>
        <w:rPr>
          <w:rFonts w:ascii="Times New Roman" w:hAnsi="Times New Roman"/>
          <w:sz w:val="24"/>
        </w:rPr>
      </w:pPr>
    </w:p>
    <w:p w14:paraId="541C98CA" w14:textId="74E3A61C" w:rsidR="00D93251" w:rsidRPr="00D93251" w:rsidRDefault="00D93251" w:rsidP="4F8A9DAA">
      <w:pPr>
        <w:rPr>
          <w:rFonts w:ascii="Times New Roman" w:hAnsi="Times New Roman"/>
          <w:sz w:val="24"/>
        </w:rPr>
      </w:pPr>
      <w:r w:rsidRPr="4F8A9DAA">
        <w:rPr>
          <w:rFonts w:ascii="Times New Roman" w:hAnsi="Times New Roman"/>
          <w:sz w:val="24"/>
        </w:rPr>
        <w:t>Samuti nähakse seaduse tasandil ette</w:t>
      </w:r>
      <w:r w:rsidR="00302274">
        <w:rPr>
          <w:rFonts w:ascii="Times New Roman" w:hAnsi="Times New Roman"/>
          <w:sz w:val="24"/>
        </w:rPr>
        <w:t xml:space="preserve"> (</w:t>
      </w:r>
      <w:r w:rsidR="008966BD">
        <w:rPr>
          <w:rFonts w:ascii="Times New Roman" w:hAnsi="Times New Roman"/>
          <w:sz w:val="24"/>
        </w:rPr>
        <w:t xml:space="preserve">eelnõu </w:t>
      </w:r>
      <w:r w:rsidR="00302274">
        <w:rPr>
          <w:rFonts w:ascii="Times New Roman" w:hAnsi="Times New Roman"/>
          <w:sz w:val="24"/>
        </w:rPr>
        <w:t>§ 5 lg 1)</w:t>
      </w:r>
      <w:r w:rsidRPr="4F8A9DAA">
        <w:rPr>
          <w:rFonts w:ascii="Times New Roman" w:hAnsi="Times New Roman"/>
          <w:sz w:val="24"/>
        </w:rPr>
        <w:t>, et valdkonna eest vastutav minister võib määrusega kehtestada täpsemad ja täiendavad tingimused</w:t>
      </w:r>
      <w:r w:rsidR="004D26E6" w:rsidRPr="4F8A9DAA">
        <w:rPr>
          <w:rFonts w:ascii="Times New Roman" w:hAnsi="Times New Roman"/>
          <w:sz w:val="24"/>
        </w:rPr>
        <w:t xml:space="preserve"> mida</w:t>
      </w:r>
      <w:r w:rsidRPr="4F8A9DAA">
        <w:rPr>
          <w:rFonts w:ascii="Times New Roman" w:hAnsi="Times New Roman"/>
          <w:sz w:val="24"/>
        </w:rPr>
        <w:t xml:space="preserve"> geenivaramu</w:t>
      </w:r>
      <w:r w:rsidR="004D26E6" w:rsidRPr="4F8A9DAA">
        <w:rPr>
          <w:rFonts w:ascii="Times New Roman" w:hAnsi="Times New Roman"/>
          <w:sz w:val="24"/>
        </w:rPr>
        <w:t xml:space="preserve"> ja tema</w:t>
      </w:r>
      <w:r w:rsidRPr="4F8A9DAA">
        <w:rPr>
          <w:rFonts w:ascii="Times New Roman" w:hAnsi="Times New Roman"/>
          <w:sz w:val="24"/>
        </w:rPr>
        <w:t xml:space="preserve"> volitatud töötleja</w:t>
      </w:r>
      <w:r w:rsidR="004D26E6" w:rsidRPr="4F8A9DAA">
        <w:rPr>
          <w:rFonts w:ascii="Times New Roman" w:hAnsi="Times New Roman"/>
          <w:sz w:val="24"/>
        </w:rPr>
        <w:t xml:space="preserve"> </w:t>
      </w:r>
      <w:r w:rsidRPr="4F8A9DAA">
        <w:rPr>
          <w:rFonts w:ascii="Times New Roman" w:hAnsi="Times New Roman"/>
          <w:sz w:val="24"/>
        </w:rPr>
        <w:t>lepingu</w:t>
      </w:r>
      <w:r w:rsidR="004D26E6" w:rsidRPr="4F8A9DAA">
        <w:rPr>
          <w:rFonts w:ascii="Times New Roman" w:hAnsi="Times New Roman"/>
          <w:sz w:val="24"/>
        </w:rPr>
        <w:t>s kokku leppima peaksid</w:t>
      </w:r>
      <w:r w:rsidRPr="4F8A9DAA">
        <w:rPr>
          <w:rFonts w:ascii="Times New Roman" w:hAnsi="Times New Roman"/>
          <w:sz w:val="24"/>
        </w:rPr>
        <w:t xml:space="preserve">, </w:t>
      </w:r>
      <w:r w:rsidR="004D26E6" w:rsidRPr="4F8A9DAA">
        <w:rPr>
          <w:rFonts w:ascii="Times New Roman" w:hAnsi="Times New Roman"/>
          <w:sz w:val="24"/>
        </w:rPr>
        <w:t xml:space="preserve">et tagada poolte kohustused ja </w:t>
      </w:r>
      <w:r w:rsidRPr="4F8A9DAA">
        <w:rPr>
          <w:rFonts w:ascii="Times New Roman" w:hAnsi="Times New Roman"/>
          <w:sz w:val="24"/>
        </w:rPr>
        <w:t>geenivaramu geenidoonorite isikuandmete ja õiguste kaits</w:t>
      </w:r>
      <w:r w:rsidR="004D26E6" w:rsidRPr="4F8A9DAA">
        <w:rPr>
          <w:rFonts w:ascii="Times New Roman" w:hAnsi="Times New Roman"/>
          <w:sz w:val="24"/>
        </w:rPr>
        <w:t>e.</w:t>
      </w:r>
    </w:p>
    <w:p w14:paraId="44447C9B" w14:textId="77777777" w:rsidR="000F3999" w:rsidRDefault="000F3999" w:rsidP="0016210D">
      <w:pPr>
        <w:rPr>
          <w:rFonts w:ascii="Times New Roman" w:hAnsi="Times New Roman"/>
          <w:sz w:val="24"/>
        </w:rPr>
      </w:pPr>
    </w:p>
    <w:p w14:paraId="681E6801" w14:textId="380BA3D0" w:rsidR="00D93251" w:rsidRPr="00D93251" w:rsidRDefault="000F3999" w:rsidP="00C13472">
      <w:pPr>
        <w:spacing w:line="259" w:lineRule="auto"/>
        <w:rPr>
          <w:rFonts w:ascii="Times New Roman" w:hAnsi="Times New Roman"/>
          <w:sz w:val="24"/>
        </w:rPr>
      </w:pPr>
      <w:r w:rsidRPr="4F8A9DAA">
        <w:rPr>
          <w:rFonts w:ascii="Times New Roman" w:hAnsi="Times New Roman"/>
          <w:b/>
          <w:bCs/>
          <w:sz w:val="24"/>
        </w:rPr>
        <w:t xml:space="preserve">Eelnõu </w:t>
      </w:r>
      <w:r w:rsidR="00A849B8" w:rsidRPr="4F8A9DAA">
        <w:rPr>
          <w:rFonts w:ascii="Times New Roman" w:hAnsi="Times New Roman"/>
          <w:b/>
          <w:bCs/>
          <w:sz w:val="24"/>
        </w:rPr>
        <w:t>§</w:t>
      </w:r>
      <w:r w:rsidRPr="4F8A9DAA">
        <w:rPr>
          <w:rFonts w:ascii="Times New Roman" w:hAnsi="Times New Roman"/>
          <w:b/>
          <w:bCs/>
          <w:sz w:val="24"/>
        </w:rPr>
        <w:t xml:space="preserve"> 5 lõikega 2</w:t>
      </w:r>
      <w:r w:rsidR="00AE1A00" w:rsidRPr="4F8A9DAA">
        <w:rPr>
          <w:rFonts w:ascii="Times New Roman" w:hAnsi="Times New Roman"/>
          <w:b/>
          <w:bCs/>
          <w:sz w:val="24"/>
        </w:rPr>
        <w:t xml:space="preserve"> </w:t>
      </w:r>
      <w:r w:rsidR="00AE1A00" w:rsidRPr="4F8A9DAA">
        <w:rPr>
          <w:rFonts w:ascii="Times New Roman" w:hAnsi="Times New Roman"/>
          <w:sz w:val="24"/>
        </w:rPr>
        <w:t>antakse geenivaramu vastutavale töötlejale</w:t>
      </w:r>
      <w:r w:rsidR="008532EC" w:rsidRPr="4F8A9DAA">
        <w:rPr>
          <w:rFonts w:ascii="Times New Roman" w:hAnsi="Times New Roman"/>
          <w:sz w:val="24"/>
        </w:rPr>
        <w:t xml:space="preserve"> õigus kehtestada</w:t>
      </w:r>
      <w:r w:rsidR="00AE1A00" w:rsidRPr="4F8A9DAA">
        <w:rPr>
          <w:rFonts w:ascii="Times New Roman" w:hAnsi="Times New Roman"/>
          <w:sz w:val="24"/>
        </w:rPr>
        <w:t xml:space="preserve"> </w:t>
      </w:r>
      <w:r w:rsidR="008532EC" w:rsidRPr="4F8A9DAA">
        <w:rPr>
          <w:rFonts w:ascii="Times New Roman" w:hAnsi="Times New Roman"/>
          <w:sz w:val="24"/>
        </w:rPr>
        <w:t>g</w:t>
      </w:r>
      <w:r w:rsidRPr="4F8A9DAA">
        <w:rPr>
          <w:rFonts w:ascii="Times New Roman" w:hAnsi="Times New Roman"/>
          <w:sz w:val="24"/>
        </w:rPr>
        <w:t>eenidoonori tahteavaldus</w:t>
      </w:r>
      <w:r w:rsidR="00293CF3" w:rsidRPr="4F8A9DAA">
        <w:rPr>
          <w:rFonts w:ascii="Times New Roman" w:hAnsi="Times New Roman"/>
          <w:sz w:val="24"/>
        </w:rPr>
        <w:t>e</w:t>
      </w:r>
      <w:r w:rsidRPr="4F8A9DAA">
        <w:rPr>
          <w:rFonts w:ascii="Times New Roman" w:hAnsi="Times New Roman"/>
          <w:sz w:val="24"/>
        </w:rPr>
        <w:t xml:space="preserve"> täpsem andmekoosseis ja tahteavalduse täitmise juhend ning avalda</w:t>
      </w:r>
      <w:r w:rsidR="008532EC" w:rsidRPr="4F8A9DAA">
        <w:rPr>
          <w:rFonts w:ascii="Times New Roman" w:hAnsi="Times New Roman"/>
          <w:sz w:val="24"/>
        </w:rPr>
        <w:t>da</w:t>
      </w:r>
      <w:r w:rsidRPr="4F8A9DAA">
        <w:rPr>
          <w:rFonts w:ascii="Times New Roman" w:hAnsi="Times New Roman"/>
          <w:sz w:val="24"/>
        </w:rPr>
        <w:t xml:space="preserve"> need oma veebilehel.</w:t>
      </w:r>
      <w:r w:rsidR="00ED6809" w:rsidRPr="4F8A9DAA">
        <w:rPr>
          <w:rFonts w:ascii="Times New Roman" w:hAnsi="Times New Roman"/>
          <w:sz w:val="24"/>
        </w:rPr>
        <w:t xml:space="preserve"> Seni selline selgus seaduse tasandil puudus.</w:t>
      </w:r>
      <w:r w:rsidR="0D75E91F" w:rsidRPr="4F8A9DAA">
        <w:rPr>
          <w:rFonts w:ascii="Times New Roman" w:hAnsi="Times New Roman"/>
          <w:sz w:val="24"/>
        </w:rPr>
        <w:t xml:space="preserve"> Tahteavalduste </w:t>
      </w:r>
      <w:r w:rsidR="51139D59" w:rsidRPr="4F8A9DAA">
        <w:rPr>
          <w:rFonts w:ascii="Times New Roman" w:hAnsi="Times New Roman"/>
          <w:sz w:val="24"/>
        </w:rPr>
        <w:t>andme</w:t>
      </w:r>
      <w:r w:rsidR="0D75E91F" w:rsidRPr="4F8A9DAA">
        <w:rPr>
          <w:rFonts w:ascii="Times New Roman" w:hAnsi="Times New Roman"/>
          <w:sz w:val="24"/>
        </w:rPr>
        <w:t>koosseis</w:t>
      </w:r>
      <w:r w:rsidR="3C8EDFE2" w:rsidRPr="4F8A9DAA">
        <w:rPr>
          <w:rFonts w:ascii="Times New Roman" w:hAnsi="Times New Roman"/>
          <w:sz w:val="24"/>
        </w:rPr>
        <w:t>u</w:t>
      </w:r>
      <w:r w:rsidR="0D75E91F" w:rsidRPr="4F8A9DAA">
        <w:rPr>
          <w:rFonts w:ascii="Times New Roman" w:hAnsi="Times New Roman"/>
          <w:sz w:val="24"/>
        </w:rPr>
        <w:t xml:space="preserve"> ja juhendmaterjalid</w:t>
      </w:r>
      <w:r w:rsidR="5B5393F3" w:rsidRPr="4F8A9DAA">
        <w:rPr>
          <w:rFonts w:ascii="Times New Roman" w:hAnsi="Times New Roman"/>
          <w:sz w:val="24"/>
        </w:rPr>
        <w:t>e kehtestamine</w:t>
      </w:r>
      <w:r w:rsidR="0D75E91F" w:rsidRPr="4F8A9DAA">
        <w:rPr>
          <w:rFonts w:ascii="Times New Roman" w:hAnsi="Times New Roman"/>
          <w:sz w:val="24"/>
        </w:rPr>
        <w:t xml:space="preserve"> on vajalik, et</w:t>
      </w:r>
      <w:r w:rsidR="1ABE54DE" w:rsidRPr="4F8A9DAA">
        <w:rPr>
          <w:rFonts w:ascii="Times New Roman" w:hAnsi="Times New Roman"/>
          <w:sz w:val="24"/>
        </w:rPr>
        <w:t xml:space="preserve"> tagada geenidoonorite andmete kaitse läbi </w:t>
      </w:r>
      <w:r w:rsidR="1ABE54DE" w:rsidRPr="4F8A9DAA">
        <w:rPr>
          <w:rFonts w:ascii="Times New Roman" w:hAnsi="Times New Roman"/>
          <w:sz w:val="24"/>
        </w:rPr>
        <w:lastRenderedPageBreak/>
        <w:t xml:space="preserve">isikusamasuse, esindusõiguse ja muude tahteavalduse eelduste kontrolli ja samal </w:t>
      </w:r>
      <w:r w:rsidR="68BF9828" w:rsidRPr="4F8A9DAA">
        <w:rPr>
          <w:rFonts w:ascii="Times New Roman" w:hAnsi="Times New Roman"/>
          <w:sz w:val="24"/>
        </w:rPr>
        <w:t>ajal</w:t>
      </w:r>
      <w:r w:rsidR="1ABE54DE" w:rsidRPr="4F8A9DAA">
        <w:rPr>
          <w:rFonts w:ascii="Times New Roman" w:hAnsi="Times New Roman"/>
          <w:sz w:val="24"/>
        </w:rPr>
        <w:t xml:space="preserve"> </w:t>
      </w:r>
      <w:r w:rsidR="0D75E91F" w:rsidRPr="4F8A9DAA">
        <w:rPr>
          <w:rFonts w:ascii="Times New Roman" w:hAnsi="Times New Roman"/>
          <w:sz w:val="24"/>
        </w:rPr>
        <w:t xml:space="preserve">lihtsustada </w:t>
      </w:r>
      <w:r w:rsidR="6AA36124" w:rsidRPr="00BB4842">
        <w:rPr>
          <w:rFonts w:ascii="Times New Roman" w:hAnsi="Times New Roman"/>
          <w:sz w:val="24"/>
        </w:rPr>
        <w:t xml:space="preserve">ning </w:t>
      </w:r>
      <w:r w:rsidR="4A9EE692" w:rsidRPr="4F8A9DAA">
        <w:rPr>
          <w:rFonts w:ascii="Times New Roman" w:hAnsi="Times New Roman"/>
          <w:sz w:val="24"/>
        </w:rPr>
        <w:t xml:space="preserve">kiirendada </w:t>
      </w:r>
      <w:r w:rsidR="0D75E91F" w:rsidRPr="4F8A9DAA">
        <w:rPr>
          <w:rFonts w:ascii="Times New Roman" w:hAnsi="Times New Roman"/>
          <w:sz w:val="24"/>
        </w:rPr>
        <w:t xml:space="preserve">tahteavalduste </w:t>
      </w:r>
      <w:r w:rsidR="0483F92D" w:rsidRPr="4F8A9DAA">
        <w:rPr>
          <w:rFonts w:ascii="Times New Roman" w:hAnsi="Times New Roman"/>
          <w:sz w:val="24"/>
        </w:rPr>
        <w:t xml:space="preserve">esitamist ja </w:t>
      </w:r>
      <w:r w:rsidR="0D75E91F" w:rsidRPr="4F8A9DAA">
        <w:rPr>
          <w:rFonts w:ascii="Times New Roman" w:hAnsi="Times New Roman"/>
          <w:sz w:val="24"/>
        </w:rPr>
        <w:t>menetlemist geenivaramu poolt</w:t>
      </w:r>
      <w:r w:rsidR="62A05597" w:rsidRPr="4F8A9DAA">
        <w:rPr>
          <w:rFonts w:ascii="Times New Roman" w:hAnsi="Times New Roman"/>
          <w:sz w:val="24"/>
        </w:rPr>
        <w:t xml:space="preserve"> läbi kogu vajaliku </w:t>
      </w:r>
      <w:r w:rsidR="62A05597" w:rsidRPr="00BB4842">
        <w:rPr>
          <w:rFonts w:ascii="Times New Roman" w:hAnsi="Times New Roman"/>
          <w:sz w:val="24"/>
        </w:rPr>
        <w:t>teabe kogumise läbi tahteavalduse vormi</w:t>
      </w:r>
      <w:r w:rsidR="0D75E91F" w:rsidRPr="4F8A9DAA">
        <w:rPr>
          <w:rFonts w:ascii="Times New Roman" w:hAnsi="Times New Roman"/>
          <w:sz w:val="24"/>
        </w:rPr>
        <w:t xml:space="preserve">. </w:t>
      </w:r>
    </w:p>
    <w:p w14:paraId="69AF212F" w14:textId="64E1E4D4" w:rsidR="3BFCAE6E" w:rsidRDefault="3BFCAE6E" w:rsidP="0016210D">
      <w:pPr>
        <w:rPr>
          <w:rFonts w:ascii="Times New Roman" w:hAnsi="Times New Roman"/>
          <w:sz w:val="24"/>
        </w:rPr>
      </w:pPr>
    </w:p>
    <w:p w14:paraId="53124A08" w14:textId="7B5790A3" w:rsidR="00D02299" w:rsidRDefault="00BE4AF7" w:rsidP="0016210D">
      <w:pPr>
        <w:rPr>
          <w:rFonts w:ascii="Times New Roman" w:hAnsi="Times New Roman"/>
          <w:sz w:val="24"/>
        </w:rPr>
      </w:pPr>
      <w:bookmarkStart w:id="35" w:name="_Hlk192486564"/>
      <w:r>
        <w:rPr>
          <w:rFonts w:ascii="Times New Roman" w:hAnsi="Times New Roman"/>
          <w:b/>
          <w:bCs/>
          <w:sz w:val="24"/>
        </w:rPr>
        <w:t>Eelnõu §-s</w:t>
      </w:r>
      <w:r w:rsidR="312767D8" w:rsidRPr="3BFCAE6E">
        <w:rPr>
          <w:rFonts w:ascii="Times New Roman" w:hAnsi="Times New Roman"/>
          <w:b/>
          <w:bCs/>
          <w:sz w:val="24"/>
        </w:rPr>
        <w:t xml:space="preserve"> </w:t>
      </w:r>
      <w:r w:rsidR="008532EC">
        <w:rPr>
          <w:rFonts w:ascii="Times New Roman" w:hAnsi="Times New Roman"/>
          <w:b/>
          <w:bCs/>
          <w:sz w:val="24"/>
        </w:rPr>
        <w:t>6</w:t>
      </w:r>
      <w:r w:rsidR="312767D8" w:rsidRPr="3BFCAE6E">
        <w:rPr>
          <w:rFonts w:ascii="Times New Roman" w:hAnsi="Times New Roman"/>
          <w:b/>
          <w:bCs/>
          <w:sz w:val="24"/>
        </w:rPr>
        <w:t xml:space="preserve"> </w:t>
      </w:r>
      <w:bookmarkEnd w:id="35"/>
      <w:r w:rsidR="006B1660">
        <w:rPr>
          <w:rFonts w:ascii="Times New Roman" w:hAnsi="Times New Roman"/>
          <w:sz w:val="24"/>
        </w:rPr>
        <w:t>sätestatakse g</w:t>
      </w:r>
      <w:r w:rsidR="312767D8" w:rsidRPr="3BFCAE6E">
        <w:rPr>
          <w:rFonts w:ascii="Times New Roman" w:hAnsi="Times New Roman"/>
          <w:sz w:val="24"/>
        </w:rPr>
        <w:t xml:space="preserve">eenivaramus töödeldavad </w:t>
      </w:r>
      <w:r w:rsidR="008205E5">
        <w:rPr>
          <w:rFonts w:ascii="Times New Roman" w:hAnsi="Times New Roman"/>
          <w:sz w:val="24"/>
        </w:rPr>
        <w:t>isiku</w:t>
      </w:r>
      <w:r w:rsidR="312767D8" w:rsidRPr="3BFCAE6E">
        <w:rPr>
          <w:rFonts w:ascii="Times New Roman" w:hAnsi="Times New Roman"/>
          <w:sz w:val="24"/>
        </w:rPr>
        <w:t>andmed</w:t>
      </w:r>
      <w:r w:rsidR="006B1660">
        <w:rPr>
          <w:rFonts w:ascii="Times New Roman" w:hAnsi="Times New Roman"/>
          <w:sz w:val="24"/>
        </w:rPr>
        <w:t>.</w:t>
      </w:r>
    </w:p>
    <w:p w14:paraId="12332F8C" w14:textId="3315CCB2" w:rsidR="3BFCAE6E" w:rsidRPr="009402F4" w:rsidRDefault="3BFCAE6E" w:rsidP="0016210D">
      <w:pPr>
        <w:rPr>
          <w:rFonts w:ascii="Times New Roman" w:hAnsi="Times New Roman"/>
          <w:sz w:val="24"/>
        </w:rPr>
      </w:pPr>
    </w:p>
    <w:p w14:paraId="623C8403" w14:textId="181B2111" w:rsidR="00822D8D" w:rsidRDefault="4EDC3BED" w:rsidP="0016210D">
      <w:pPr>
        <w:rPr>
          <w:rFonts w:ascii="Times New Roman" w:hAnsi="Times New Roman"/>
          <w:sz w:val="24"/>
        </w:rPr>
      </w:pPr>
      <w:r w:rsidRPr="3BFCAE6E">
        <w:rPr>
          <w:rFonts w:ascii="Times New Roman" w:hAnsi="Times New Roman"/>
          <w:b/>
          <w:bCs/>
          <w:sz w:val="24"/>
        </w:rPr>
        <w:t xml:space="preserve">Eelnõu § </w:t>
      </w:r>
      <w:r w:rsidR="008205E5">
        <w:rPr>
          <w:rFonts w:ascii="Times New Roman" w:hAnsi="Times New Roman"/>
          <w:b/>
          <w:bCs/>
          <w:sz w:val="24"/>
        </w:rPr>
        <w:t>6</w:t>
      </w:r>
      <w:r w:rsidRPr="3BFCAE6E">
        <w:rPr>
          <w:rFonts w:ascii="Times New Roman" w:hAnsi="Times New Roman"/>
          <w:b/>
          <w:bCs/>
          <w:sz w:val="24"/>
        </w:rPr>
        <w:t xml:space="preserve"> lõikes 1 </w:t>
      </w:r>
      <w:r w:rsidR="00DF0EBF">
        <w:rPr>
          <w:rFonts w:ascii="Times New Roman" w:hAnsi="Times New Roman"/>
          <w:sz w:val="24"/>
        </w:rPr>
        <w:t>esitatakse</w:t>
      </w:r>
      <w:r w:rsidRPr="3BFCAE6E">
        <w:rPr>
          <w:rFonts w:ascii="Times New Roman" w:hAnsi="Times New Roman"/>
          <w:sz w:val="24"/>
        </w:rPr>
        <w:t xml:space="preserve"> loetelu andmekategooriatest, mida geenivaramus töödeldakse.</w:t>
      </w:r>
    </w:p>
    <w:p w14:paraId="5EA790CC" w14:textId="16A65F89" w:rsidR="00822D8D" w:rsidRDefault="7278448A" w:rsidP="0016210D">
      <w:pPr>
        <w:rPr>
          <w:rFonts w:ascii="Times New Roman" w:hAnsi="Times New Roman"/>
          <w:sz w:val="24"/>
        </w:rPr>
      </w:pPr>
      <w:r w:rsidRPr="3BFCAE6E">
        <w:rPr>
          <w:rFonts w:ascii="Times New Roman" w:hAnsi="Times New Roman"/>
          <w:sz w:val="24"/>
        </w:rPr>
        <w:t>Sellisteks andmeteks on:</w:t>
      </w:r>
    </w:p>
    <w:p w14:paraId="4232B131" w14:textId="162A709D"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 xml:space="preserve">1) </w:t>
      </w:r>
      <w:r w:rsidR="009955F8" w:rsidRPr="009955F8">
        <w:rPr>
          <w:rStyle w:val="normaltextrun"/>
          <w:color w:val="000000"/>
        </w:rPr>
        <w:t xml:space="preserve">geenidoonori üldandmed, sealhulgas rahvus, haridus, sünnikoht, Eestis viibitud aeg, perekonnaseis, surmaaeg ja </w:t>
      </w:r>
      <w:r w:rsidR="00A042F5">
        <w:rPr>
          <w:rStyle w:val="normaltextrun"/>
          <w:color w:val="000000"/>
        </w:rPr>
        <w:t>-</w:t>
      </w:r>
      <w:r w:rsidR="009955F8" w:rsidRPr="009955F8">
        <w:rPr>
          <w:rStyle w:val="normaltextrun"/>
          <w:color w:val="000000"/>
        </w:rPr>
        <w:t>koht või andmed isiku teadmata kadumise kohta</w:t>
      </w:r>
      <w:r w:rsidR="005D4F6E">
        <w:rPr>
          <w:rStyle w:val="normaltextrun"/>
          <w:color w:val="000000"/>
        </w:rPr>
        <w:t>, ja</w:t>
      </w:r>
      <w:r w:rsidR="009955F8" w:rsidRPr="009955F8">
        <w:rPr>
          <w:rStyle w:val="normaltextrun"/>
          <w:color w:val="000000"/>
        </w:rPr>
        <w:t xml:space="preserve"> tahteavaldused;</w:t>
      </w:r>
    </w:p>
    <w:p w14:paraId="2DC47F9E" w14:textId="72021592"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2) vajaduse</w:t>
      </w:r>
      <w:r w:rsidR="00F5717F">
        <w:rPr>
          <w:rStyle w:val="normaltextrun"/>
          <w:color w:val="000000"/>
        </w:rPr>
        <w:t xml:space="preserve"> korra</w:t>
      </w:r>
      <w:r>
        <w:rPr>
          <w:rStyle w:val="normaltextrun"/>
          <w:color w:val="000000"/>
        </w:rPr>
        <w:t xml:space="preserve">l geenidoonori esindaja </w:t>
      </w:r>
      <w:proofErr w:type="spellStart"/>
      <w:r>
        <w:rPr>
          <w:rStyle w:val="normaltextrun"/>
          <w:color w:val="000000"/>
        </w:rPr>
        <w:t>üld</w:t>
      </w:r>
      <w:proofErr w:type="spellEnd"/>
      <w:r>
        <w:rPr>
          <w:rStyle w:val="normaltextrun"/>
          <w:color w:val="000000"/>
        </w:rPr>
        <w:t>- ja kontaktandmed;</w:t>
      </w:r>
    </w:p>
    <w:p w14:paraId="66608991" w14:textId="00B23262"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3) geenidoonori muud isikuandmed, sealhulgas terviseandmed</w:t>
      </w:r>
      <w:r w:rsidR="00C34E55">
        <w:rPr>
          <w:rStyle w:val="normaltextrun"/>
          <w:color w:val="000000"/>
        </w:rPr>
        <w:t xml:space="preserve"> </w:t>
      </w:r>
      <w:r w:rsidR="00C34E55" w:rsidRPr="353D5404">
        <w:rPr>
          <w:color w:val="000000"/>
        </w:rPr>
        <w:t>ja muud tervishoiuteenuse andmed</w:t>
      </w:r>
      <w:r>
        <w:rPr>
          <w:rStyle w:val="normaltextrun"/>
          <w:color w:val="000000"/>
        </w:rPr>
        <w:t>, koeproovide andmed ja geenidoonori koeproovide analüüsi tulemuse</w:t>
      </w:r>
      <w:r w:rsidR="0094673B">
        <w:rPr>
          <w:rStyle w:val="normaltextrun"/>
          <w:color w:val="000000"/>
        </w:rPr>
        <w:t>na</w:t>
      </w:r>
      <w:r>
        <w:rPr>
          <w:rStyle w:val="normaltextrun"/>
          <w:color w:val="000000"/>
        </w:rPr>
        <w:t xml:space="preserve"> saadud andmed, sealhulgas geneetilised andmed; </w:t>
      </w:r>
    </w:p>
    <w:p w14:paraId="208A7038" w14:textId="0D1F9D42"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4) geenidoonori avaldatu alusel andmed tema enda või tema bioloogiliste sugulaste kohta</w:t>
      </w:r>
      <w:r w:rsidR="00B33114">
        <w:rPr>
          <w:rStyle w:val="normaltextrun"/>
          <w:color w:val="000000"/>
        </w:rPr>
        <w:t>,</w:t>
      </w:r>
      <w:r w:rsidR="00B33114" w:rsidRPr="00B33114">
        <w:t xml:space="preserve"> </w:t>
      </w:r>
      <w:r w:rsidR="00B33114" w:rsidRPr="00B33114">
        <w:rPr>
          <w:rStyle w:val="normaltextrun"/>
          <w:color w:val="000000"/>
        </w:rPr>
        <w:t>sealhulgas suguvõsas esinenud haiguste ja harjumuste kohta;</w:t>
      </w:r>
    </w:p>
    <w:p w14:paraId="79FFE770" w14:textId="14A9319E"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5) geenidoonoriks olemise faktiga seotud andmed, sealhulgas kutsete, teavituste ja pöördumiste andmed; </w:t>
      </w:r>
    </w:p>
    <w:p w14:paraId="695E9E62" w14:textId="39E13418"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7) andmetöötluse protokollide andmed; </w:t>
      </w:r>
    </w:p>
    <w:p w14:paraId="6DEF089D" w14:textId="0F985151"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 xml:space="preserve">8) </w:t>
      </w:r>
      <w:proofErr w:type="spellStart"/>
      <w:r>
        <w:rPr>
          <w:rStyle w:val="normaltextrun"/>
          <w:color w:val="000000"/>
        </w:rPr>
        <w:t>pseudonüümimise</w:t>
      </w:r>
      <w:proofErr w:type="spellEnd"/>
      <w:r>
        <w:rPr>
          <w:rStyle w:val="normaltextrun"/>
          <w:color w:val="000000"/>
        </w:rPr>
        <w:t xml:space="preserve"> ja </w:t>
      </w:r>
      <w:proofErr w:type="spellStart"/>
      <w:r>
        <w:rPr>
          <w:rStyle w:val="normaltextrun"/>
          <w:color w:val="000000"/>
        </w:rPr>
        <w:t>depseudonüümimise</w:t>
      </w:r>
      <w:proofErr w:type="spellEnd"/>
      <w:r>
        <w:rPr>
          <w:rStyle w:val="normaltextrun"/>
          <w:color w:val="000000"/>
        </w:rPr>
        <w:t xml:space="preserve"> andmed; </w:t>
      </w:r>
    </w:p>
    <w:p w14:paraId="062A6846" w14:textId="77777777" w:rsidR="002A63A8" w:rsidRDefault="002A63A8"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9) logiandmed.</w:t>
      </w:r>
    </w:p>
    <w:p w14:paraId="0E1538AA" w14:textId="72BF2BC2" w:rsidR="00822D8D" w:rsidRDefault="00822D8D" w:rsidP="0016210D">
      <w:pPr>
        <w:rPr>
          <w:rFonts w:ascii="Times New Roman" w:hAnsi="Times New Roman"/>
          <w:sz w:val="24"/>
        </w:rPr>
      </w:pPr>
    </w:p>
    <w:p w14:paraId="37D75F6B" w14:textId="4DB68948" w:rsidR="00DE5420" w:rsidRDefault="004603FE" w:rsidP="4F8A9DAA">
      <w:pPr>
        <w:rPr>
          <w:rFonts w:ascii="Times New Roman" w:hAnsi="Times New Roman"/>
          <w:sz w:val="24"/>
        </w:rPr>
      </w:pPr>
      <w:r w:rsidRPr="25373572">
        <w:rPr>
          <w:rFonts w:ascii="Times New Roman" w:hAnsi="Times New Roman"/>
          <w:sz w:val="24"/>
        </w:rPr>
        <w:t>Andmete grupeerimisel on lähtutud andmete paigutumisel infosüsteemi alajaotustes</w:t>
      </w:r>
      <w:r w:rsidR="39FE5FF3" w:rsidRPr="25373572">
        <w:rPr>
          <w:rFonts w:ascii="Times New Roman" w:hAnsi="Times New Roman"/>
          <w:sz w:val="24"/>
        </w:rPr>
        <w:t xml:space="preserve"> ja vastavalt täna kehtivale vastutava töötleja kehtestatud isikuandmete klassifikatsioonile</w:t>
      </w:r>
      <w:r w:rsidRPr="25373572">
        <w:rPr>
          <w:rFonts w:ascii="Times New Roman" w:hAnsi="Times New Roman"/>
          <w:sz w:val="24"/>
        </w:rPr>
        <w:t>.</w:t>
      </w:r>
      <w:r w:rsidR="00DE5420" w:rsidRPr="25373572">
        <w:rPr>
          <w:rFonts w:ascii="Times New Roman" w:hAnsi="Times New Roman"/>
          <w:sz w:val="24"/>
        </w:rPr>
        <w:t xml:space="preserve"> Neid isikuandmeid töödeldakse ka täna geenivaramus</w:t>
      </w:r>
      <w:r w:rsidR="00DE5420" w:rsidRPr="003F52B9">
        <w:rPr>
          <w:rFonts w:ascii="Times New Roman" w:hAnsi="Times New Roman"/>
          <w:sz w:val="24"/>
        </w:rPr>
        <w:t xml:space="preserve">. </w:t>
      </w:r>
      <w:r w:rsidR="00DE5420" w:rsidRPr="25373572">
        <w:rPr>
          <w:rFonts w:ascii="Times New Roman" w:hAnsi="Times New Roman"/>
          <w:sz w:val="24"/>
        </w:rPr>
        <w:t xml:space="preserve">Täpsemalt saab detailsete isikuandmete koosseisudega tutvuda rakendusakti kavandis (geenivaramu põhimäärus), kuid </w:t>
      </w:r>
      <w:r w:rsidR="70B2BCBE" w:rsidRPr="25373572">
        <w:rPr>
          <w:rFonts w:ascii="Times New Roman" w:hAnsi="Times New Roman"/>
          <w:sz w:val="24"/>
        </w:rPr>
        <w:t xml:space="preserve">seaduses </w:t>
      </w:r>
      <w:r w:rsidR="00DE5420" w:rsidRPr="25373572">
        <w:rPr>
          <w:rFonts w:ascii="Times New Roman" w:hAnsi="Times New Roman"/>
          <w:sz w:val="24"/>
        </w:rPr>
        <w:t>esitatakse</w:t>
      </w:r>
      <w:r w:rsidR="7B518A83" w:rsidRPr="25373572">
        <w:rPr>
          <w:rFonts w:ascii="Times New Roman" w:hAnsi="Times New Roman"/>
          <w:sz w:val="24"/>
        </w:rPr>
        <w:t xml:space="preserve"> kokkuvõetult</w:t>
      </w:r>
      <w:r w:rsidR="00DE5420" w:rsidRPr="25373572">
        <w:rPr>
          <w:rFonts w:ascii="Times New Roman" w:hAnsi="Times New Roman"/>
          <w:sz w:val="24"/>
        </w:rPr>
        <w:t xml:space="preserve"> andme</w:t>
      </w:r>
      <w:r w:rsidR="5BC25A56" w:rsidRPr="25373572">
        <w:rPr>
          <w:rFonts w:ascii="Times New Roman" w:hAnsi="Times New Roman"/>
          <w:sz w:val="24"/>
        </w:rPr>
        <w:t xml:space="preserve">kategooriad </w:t>
      </w:r>
      <w:r w:rsidR="00DE5420" w:rsidRPr="25373572">
        <w:rPr>
          <w:rFonts w:ascii="Times New Roman" w:hAnsi="Times New Roman"/>
          <w:sz w:val="24"/>
        </w:rPr>
        <w:t>alljärgnevalt</w:t>
      </w:r>
      <w:r w:rsidR="00880AF3">
        <w:rPr>
          <w:rFonts w:ascii="Times New Roman" w:hAnsi="Times New Roman"/>
          <w:sz w:val="24"/>
        </w:rPr>
        <w:t>:</w:t>
      </w:r>
      <w:r w:rsidR="00DE5420" w:rsidRPr="25373572">
        <w:rPr>
          <w:rFonts w:ascii="Times New Roman" w:hAnsi="Times New Roman"/>
          <w:sz w:val="24"/>
        </w:rPr>
        <w:t xml:space="preserve"> </w:t>
      </w:r>
    </w:p>
    <w:p w14:paraId="3EF64131" w14:textId="77777777" w:rsidR="00F96D2E" w:rsidRDefault="00F96D2E" w:rsidP="4F8A9DAA">
      <w:pPr>
        <w:rPr>
          <w:rFonts w:ascii="Times New Roman" w:hAnsi="Times New Roman"/>
          <w:color w:val="FF0000"/>
          <w:sz w:val="24"/>
        </w:rPr>
      </w:pPr>
    </w:p>
    <w:p w14:paraId="452D4CB7" w14:textId="6E9D4CD5" w:rsidR="00D5170C" w:rsidRPr="002243F1" w:rsidRDefault="004603FE" w:rsidP="002243F1">
      <w:pPr>
        <w:rPr>
          <w:rFonts w:ascii="Times New Roman" w:hAnsi="Times New Roman"/>
          <w:sz w:val="24"/>
        </w:rPr>
      </w:pPr>
      <w:r w:rsidRPr="008176D1">
        <w:rPr>
          <w:rFonts w:ascii="Times New Roman" w:hAnsi="Times New Roman"/>
          <w:sz w:val="24"/>
          <w:u w:val="single"/>
        </w:rPr>
        <w:t>Isiku üldandmete</w:t>
      </w:r>
      <w:r w:rsidRPr="002243F1">
        <w:rPr>
          <w:rFonts w:ascii="Times New Roman" w:hAnsi="Times New Roman"/>
          <w:sz w:val="24"/>
        </w:rPr>
        <w:t xml:space="preserve"> all mõistetakse tavapäraselt isiku nime, sünniaega, isikukoodi, kontaktandmeid jms. Eraldi on </w:t>
      </w:r>
      <w:r w:rsidR="2CAC3A0F" w:rsidRPr="002243F1">
        <w:rPr>
          <w:rFonts w:ascii="Times New Roman" w:hAnsi="Times New Roman"/>
          <w:sz w:val="24"/>
        </w:rPr>
        <w:t xml:space="preserve">kategoorias </w:t>
      </w:r>
      <w:r w:rsidRPr="002243F1">
        <w:rPr>
          <w:rFonts w:ascii="Times New Roman" w:hAnsi="Times New Roman"/>
          <w:sz w:val="24"/>
        </w:rPr>
        <w:t xml:space="preserve">välja toodud andmed, mida üldjuhul üldandmete alla ei pruugita paigutada nagu rahvus, sünnikoht vms. </w:t>
      </w:r>
      <w:r w:rsidR="004D26E6" w:rsidRPr="002243F1">
        <w:rPr>
          <w:rFonts w:ascii="Times New Roman" w:hAnsi="Times New Roman"/>
          <w:sz w:val="24"/>
        </w:rPr>
        <w:t>Isi</w:t>
      </w:r>
      <w:r w:rsidR="43A61942" w:rsidRPr="002243F1">
        <w:rPr>
          <w:rFonts w:ascii="Times New Roman" w:hAnsi="Times New Roman"/>
          <w:sz w:val="24"/>
        </w:rPr>
        <w:t xml:space="preserve">kute tahteavaldused on näiteks </w:t>
      </w:r>
      <w:r w:rsidRPr="002243F1">
        <w:rPr>
          <w:rFonts w:ascii="Times New Roman" w:hAnsi="Times New Roman"/>
          <w:sz w:val="24"/>
        </w:rPr>
        <w:t xml:space="preserve">nii geenidoonoriks saamise sooviavaldused kui </w:t>
      </w:r>
      <w:r w:rsidR="43A61942" w:rsidRPr="002243F1">
        <w:rPr>
          <w:rFonts w:ascii="Times New Roman" w:hAnsi="Times New Roman"/>
          <w:sz w:val="24"/>
        </w:rPr>
        <w:t>ka t</w:t>
      </w:r>
      <w:r w:rsidR="008F3B72" w:rsidRPr="002243F1">
        <w:rPr>
          <w:rFonts w:ascii="Times New Roman" w:hAnsi="Times New Roman"/>
          <w:sz w:val="24"/>
        </w:rPr>
        <w:t>a</w:t>
      </w:r>
      <w:r w:rsidR="43A61942" w:rsidRPr="002243F1">
        <w:rPr>
          <w:rFonts w:ascii="Times New Roman" w:hAnsi="Times New Roman"/>
          <w:sz w:val="24"/>
        </w:rPr>
        <w:t>hteavalduse</w:t>
      </w:r>
      <w:r w:rsidRPr="002243F1">
        <w:rPr>
          <w:rFonts w:ascii="Times New Roman" w:hAnsi="Times New Roman"/>
          <w:sz w:val="24"/>
        </w:rPr>
        <w:t>d</w:t>
      </w:r>
      <w:r w:rsidR="43A61942" w:rsidRPr="002243F1">
        <w:rPr>
          <w:rFonts w:ascii="Times New Roman" w:hAnsi="Times New Roman"/>
          <w:sz w:val="24"/>
        </w:rPr>
        <w:t xml:space="preserve">, </w:t>
      </w:r>
      <w:r w:rsidRPr="002243F1">
        <w:rPr>
          <w:rFonts w:ascii="Times New Roman" w:hAnsi="Times New Roman"/>
          <w:sz w:val="24"/>
        </w:rPr>
        <w:t>kui geenidoonor</w:t>
      </w:r>
      <w:r w:rsidR="43A61942" w:rsidRPr="002243F1">
        <w:rPr>
          <w:rFonts w:ascii="Times New Roman" w:hAnsi="Times New Roman"/>
          <w:sz w:val="24"/>
        </w:rPr>
        <w:t xml:space="preserve"> on </w:t>
      </w:r>
      <w:proofErr w:type="spellStart"/>
      <w:r w:rsidR="00274461" w:rsidRPr="002243F1">
        <w:rPr>
          <w:rFonts w:ascii="Times New Roman" w:hAnsi="Times New Roman"/>
          <w:sz w:val="24"/>
        </w:rPr>
        <w:t>TIS</w:t>
      </w:r>
      <w:r w:rsidR="004D26E6" w:rsidRPr="002243F1">
        <w:rPr>
          <w:rFonts w:ascii="Times New Roman" w:hAnsi="Times New Roman"/>
          <w:sz w:val="24"/>
        </w:rPr>
        <w:t>-</w:t>
      </w:r>
      <w:r w:rsidR="00274461" w:rsidRPr="002243F1">
        <w:rPr>
          <w:rFonts w:ascii="Times New Roman" w:hAnsi="Times New Roman"/>
          <w:sz w:val="24"/>
        </w:rPr>
        <w:t>i</w:t>
      </w:r>
      <w:proofErr w:type="spellEnd"/>
      <w:r w:rsidR="00274461" w:rsidRPr="002243F1">
        <w:rPr>
          <w:rFonts w:ascii="Times New Roman" w:hAnsi="Times New Roman"/>
          <w:sz w:val="24"/>
        </w:rPr>
        <w:t xml:space="preserve"> </w:t>
      </w:r>
      <w:r w:rsidR="00720AEF" w:rsidRPr="002243F1">
        <w:rPr>
          <w:rFonts w:ascii="Times New Roman" w:hAnsi="Times New Roman"/>
          <w:sz w:val="24"/>
        </w:rPr>
        <w:t>terviseportaalis</w:t>
      </w:r>
      <w:r w:rsidR="00D035EA" w:rsidRPr="002243F1">
        <w:rPr>
          <w:rFonts w:ascii="Times New Roman" w:hAnsi="Times New Roman"/>
          <w:sz w:val="24"/>
        </w:rPr>
        <w:t xml:space="preserve"> </w:t>
      </w:r>
      <w:r w:rsidR="43A61942" w:rsidRPr="002243F1">
        <w:rPr>
          <w:rFonts w:ascii="Times New Roman" w:hAnsi="Times New Roman"/>
          <w:sz w:val="24"/>
        </w:rPr>
        <w:t xml:space="preserve">avaldanud tahet saada </w:t>
      </w:r>
      <w:r w:rsidR="008E0E4A" w:rsidRPr="002243F1">
        <w:rPr>
          <w:rFonts w:ascii="Times New Roman" w:hAnsi="Times New Roman"/>
          <w:sz w:val="24"/>
        </w:rPr>
        <w:t xml:space="preserve">geneetilistel andmetel tuginevat </w:t>
      </w:r>
      <w:r w:rsidR="43A61942" w:rsidRPr="002243F1">
        <w:rPr>
          <w:rFonts w:ascii="Times New Roman" w:hAnsi="Times New Roman"/>
          <w:sz w:val="24"/>
        </w:rPr>
        <w:t>personaalmeditsiini teenust.</w:t>
      </w:r>
    </w:p>
    <w:p w14:paraId="61AC0F0C" w14:textId="77777777" w:rsidR="00D5170C" w:rsidRPr="005D779F" w:rsidRDefault="00D5170C" w:rsidP="005D779F">
      <w:pPr>
        <w:rPr>
          <w:rFonts w:ascii="Times New Roman" w:hAnsi="Times New Roman"/>
          <w:sz w:val="24"/>
        </w:rPr>
      </w:pPr>
    </w:p>
    <w:p w14:paraId="22E558FD" w14:textId="52DC7ABF" w:rsidR="005D779F" w:rsidRPr="002243F1" w:rsidRDefault="5BE2812A" w:rsidP="002243F1">
      <w:pPr>
        <w:rPr>
          <w:rFonts w:ascii="Times New Roman" w:hAnsi="Times New Roman"/>
          <w:sz w:val="24"/>
        </w:rPr>
      </w:pPr>
      <w:r w:rsidRPr="002243F1">
        <w:rPr>
          <w:rFonts w:ascii="Times New Roman" w:hAnsi="Times New Roman"/>
          <w:sz w:val="24"/>
        </w:rPr>
        <w:t xml:space="preserve">Sünnikoha andmeid vajab </w:t>
      </w:r>
      <w:r w:rsidRPr="002243F1">
        <w:rPr>
          <w:rFonts w:ascii="Times New Roman" w:hAnsi="Times New Roman"/>
          <w:color w:val="000000" w:themeColor="text1"/>
          <w:sz w:val="24"/>
        </w:rPr>
        <w:t>geenivaramu</w:t>
      </w:r>
      <w:r w:rsidRPr="002243F1">
        <w:rPr>
          <w:rFonts w:ascii="Times New Roman" w:hAnsi="Times New Roman"/>
          <w:sz w:val="24"/>
        </w:rPr>
        <w:t xml:space="preserve"> olemasolevate andmete täiendamiseks, kuna teatud uuringute valimi koostamise aluseks on sünni-, mitte elukoht. Rahvus on geeniuuringute tegemisel oluline, kuna geenivariantide sagedus on eri rahvustel erinev ning teatud juhtudel suurendab rahvuse arvestamine tulemuste tõlgendamisel märgatavalt hinnangute täpsust. Seetõttu kogub </w:t>
      </w:r>
      <w:r w:rsidRPr="002243F1">
        <w:rPr>
          <w:rFonts w:ascii="Times New Roman" w:hAnsi="Times New Roman"/>
          <w:color w:val="000000" w:themeColor="text1"/>
          <w:sz w:val="24"/>
        </w:rPr>
        <w:t>geenivaramu</w:t>
      </w:r>
      <w:r w:rsidRPr="002243F1">
        <w:rPr>
          <w:rFonts w:ascii="Times New Roman" w:hAnsi="Times New Roman"/>
          <w:sz w:val="24"/>
        </w:rPr>
        <w:t xml:space="preserve"> ka geenidoonorite rahvuse andmeid.</w:t>
      </w:r>
    </w:p>
    <w:p w14:paraId="60D72184" w14:textId="77777777" w:rsidR="00D5170C" w:rsidRPr="00D5170C" w:rsidRDefault="00D5170C" w:rsidP="005D779F">
      <w:pPr>
        <w:rPr>
          <w:rFonts w:ascii="Times New Roman" w:hAnsi="Times New Roman"/>
          <w:sz w:val="24"/>
        </w:rPr>
      </w:pPr>
    </w:p>
    <w:p w14:paraId="70BB8D9E" w14:textId="60E3AD01" w:rsidR="00D5170C" w:rsidRDefault="00D5170C" w:rsidP="00922742">
      <w:pPr>
        <w:rPr>
          <w:rFonts w:ascii="Times New Roman" w:hAnsi="Times New Roman"/>
          <w:sz w:val="24"/>
        </w:rPr>
      </w:pPr>
      <w:r w:rsidRPr="002243F1">
        <w:rPr>
          <w:rFonts w:ascii="Times New Roman" w:hAnsi="Times New Roman"/>
          <w:sz w:val="24"/>
        </w:rPr>
        <w:t xml:space="preserve">Kirjalike pöördumiste puhul ja geenidoonorile edastatava mistahes info parima arusaadavuse huvides on osutunud vajalikuks geenidoonorile sobivaima keele valik sõltuvalt tema rahvusest ja emakeelest. See on veel üks põhjus, miks </w:t>
      </w:r>
      <w:r w:rsidRPr="002243F1">
        <w:rPr>
          <w:rFonts w:ascii="Times New Roman" w:hAnsi="Times New Roman"/>
          <w:color w:val="000000" w:themeColor="text1"/>
          <w:sz w:val="24"/>
        </w:rPr>
        <w:t>geenivaramu</w:t>
      </w:r>
      <w:r w:rsidRPr="002243F1">
        <w:rPr>
          <w:rFonts w:ascii="Times New Roman" w:hAnsi="Times New Roman"/>
          <w:sz w:val="24"/>
        </w:rPr>
        <w:t xml:space="preserve"> kogub geenidoonorite rahvuse ja emakeele andmeid. Geenivaramu kogub andmeid ka isikute välisriiki elama asumise ja sealt naasmise ning teadmata kadumise kohta. Need andmed on vajalikud, et jälgimisuuringute puhul saaks kindlaks määrata uuringust väljalülitamise aega ja põhjust.</w:t>
      </w:r>
      <w:r w:rsidR="008176D1">
        <w:rPr>
          <w:rFonts w:ascii="Times New Roman" w:hAnsi="Times New Roman"/>
          <w:sz w:val="24"/>
        </w:rPr>
        <w:t xml:space="preserve"> </w:t>
      </w:r>
      <w:r w:rsidRPr="002243F1">
        <w:rPr>
          <w:rFonts w:ascii="Times New Roman" w:hAnsi="Times New Roman"/>
          <w:sz w:val="24"/>
        </w:rPr>
        <w:t>Need andmed võimaldavad teha ka statistikat – millises piirkonnas elavad geenidoonorile kõige sarnasemate geenidega inimesed, kas esineb geneetilisi riske olenevalt elupiirkonnast (nt suure radoonisisaldusega piirkonnad) jne.</w:t>
      </w:r>
    </w:p>
    <w:p w14:paraId="05084557" w14:textId="77777777" w:rsidR="008176D1" w:rsidRPr="00D5170C" w:rsidRDefault="008176D1" w:rsidP="00922742">
      <w:pPr>
        <w:rPr>
          <w:rFonts w:ascii="Times New Roman" w:hAnsi="Times New Roman"/>
          <w:sz w:val="24"/>
        </w:rPr>
      </w:pPr>
    </w:p>
    <w:p w14:paraId="1928A02F" w14:textId="77777777" w:rsidR="006B5847" w:rsidRDefault="00D5170C" w:rsidP="002243F1">
      <w:pPr>
        <w:rPr>
          <w:rFonts w:ascii="Times New Roman" w:hAnsi="Times New Roman"/>
          <w:sz w:val="24"/>
        </w:rPr>
      </w:pPr>
      <w:r w:rsidRPr="002243F1">
        <w:rPr>
          <w:rFonts w:ascii="Times New Roman" w:hAnsi="Times New Roman"/>
          <w:sz w:val="24"/>
        </w:rPr>
        <w:lastRenderedPageBreak/>
        <w:t xml:space="preserve">Lisaks kogub </w:t>
      </w:r>
      <w:r w:rsidRPr="002243F1">
        <w:rPr>
          <w:rFonts w:ascii="Times New Roman" w:hAnsi="Times New Roman"/>
          <w:color w:val="000000" w:themeColor="text1"/>
          <w:sz w:val="24"/>
        </w:rPr>
        <w:t>geenivaramu</w:t>
      </w:r>
      <w:r w:rsidRPr="002243F1">
        <w:rPr>
          <w:rFonts w:ascii="Times New Roman" w:hAnsi="Times New Roman"/>
          <w:sz w:val="24"/>
        </w:rPr>
        <w:t xml:space="preserve"> ka geenidoonorite perekonnaseisu andmeid. See on vajalik andmebaasi täiendamiseks demograafiliste ja epidemioloogiliste näitajatega. Need andmed on olulised tervisenäitajate hindamiseks, samuti laiendab see tunduvalt võimalusi kasutada </w:t>
      </w:r>
      <w:r w:rsidRPr="002243F1">
        <w:rPr>
          <w:rFonts w:ascii="Times New Roman" w:hAnsi="Times New Roman"/>
          <w:color w:val="000000" w:themeColor="text1"/>
          <w:sz w:val="24"/>
        </w:rPr>
        <w:t>geenivaramu</w:t>
      </w:r>
      <w:r w:rsidRPr="002243F1">
        <w:rPr>
          <w:rFonts w:ascii="Times New Roman" w:hAnsi="Times New Roman"/>
          <w:sz w:val="24"/>
        </w:rPr>
        <w:t xml:space="preserve"> andmeid statistiliseks tööks nii Eesti kontekstis kui ka rahvusvahelistes teadusuuringutes.</w:t>
      </w:r>
    </w:p>
    <w:p w14:paraId="18356C3D" w14:textId="77777777" w:rsidR="008176D1" w:rsidRPr="002243F1" w:rsidRDefault="008176D1" w:rsidP="002243F1">
      <w:pPr>
        <w:rPr>
          <w:rFonts w:ascii="Times New Roman" w:hAnsi="Times New Roman"/>
          <w:sz w:val="24"/>
        </w:rPr>
      </w:pPr>
    </w:p>
    <w:p w14:paraId="4695E9B7" w14:textId="77777777" w:rsidR="006B5847" w:rsidRPr="002243F1" w:rsidRDefault="006B5847" w:rsidP="002243F1">
      <w:pPr>
        <w:rPr>
          <w:rFonts w:ascii="Times New Roman" w:hAnsi="Times New Roman"/>
          <w:sz w:val="24"/>
        </w:rPr>
      </w:pPr>
      <w:r w:rsidRPr="002243F1">
        <w:rPr>
          <w:rFonts w:ascii="Times New Roman" w:hAnsi="Times New Roman"/>
          <w:sz w:val="24"/>
        </w:rPr>
        <w:t>Ka surma koht on vajalik info, kuna teadustöödes võetakse muu hulgas arvesse ka keskkonna mõju inimese tervisele. Seega on oluline teada, kus geenidoonor enne surma elas. Surmakoha andmed on olulised ka dokumenteeritud surma põhjustava haiguse usaldusväärsuse valideerimiseks. Näiteks, kui inimene sureb kodus, on tema surma põhjuse kindlakstegemine vähem täpne kui nende inimeste puhul, kes surevad haiglas.</w:t>
      </w:r>
    </w:p>
    <w:p w14:paraId="18B82D52" w14:textId="1762C08D" w:rsidR="004603FE" w:rsidRPr="00922742" w:rsidRDefault="004603FE" w:rsidP="00510A41">
      <w:pPr>
        <w:rPr>
          <w:rFonts w:ascii="Times New Roman" w:hAnsi="Times New Roman"/>
          <w:b/>
          <w:bCs/>
          <w:sz w:val="24"/>
        </w:rPr>
      </w:pPr>
    </w:p>
    <w:p w14:paraId="2035BD64" w14:textId="28A95A8F" w:rsidR="00891935" w:rsidRPr="00F96D2E" w:rsidRDefault="00891935" w:rsidP="00F96D2E">
      <w:pPr>
        <w:rPr>
          <w:rFonts w:ascii="Times New Roman" w:hAnsi="Times New Roman"/>
          <w:sz w:val="24"/>
        </w:rPr>
      </w:pPr>
      <w:r w:rsidRPr="00F96D2E">
        <w:rPr>
          <w:rFonts w:ascii="Times New Roman" w:hAnsi="Times New Roman"/>
          <w:sz w:val="24"/>
        </w:rPr>
        <w:t xml:space="preserve">Eristatud on </w:t>
      </w:r>
      <w:r w:rsidRPr="008176D1">
        <w:rPr>
          <w:rFonts w:ascii="Times New Roman" w:hAnsi="Times New Roman"/>
          <w:sz w:val="24"/>
          <w:u w:val="single"/>
        </w:rPr>
        <w:t xml:space="preserve">esindaja </w:t>
      </w:r>
      <w:proofErr w:type="spellStart"/>
      <w:r w:rsidRPr="008176D1">
        <w:rPr>
          <w:rFonts w:ascii="Times New Roman" w:hAnsi="Times New Roman"/>
          <w:sz w:val="24"/>
          <w:u w:val="single"/>
        </w:rPr>
        <w:t>üld</w:t>
      </w:r>
      <w:proofErr w:type="spellEnd"/>
      <w:r w:rsidRPr="008176D1">
        <w:rPr>
          <w:rFonts w:ascii="Times New Roman" w:hAnsi="Times New Roman"/>
          <w:sz w:val="24"/>
          <w:u w:val="single"/>
        </w:rPr>
        <w:t>- ja kontaktandmeid</w:t>
      </w:r>
      <w:r w:rsidRPr="00F96D2E">
        <w:rPr>
          <w:rFonts w:ascii="Times New Roman" w:hAnsi="Times New Roman"/>
          <w:sz w:val="24"/>
        </w:rPr>
        <w:t xml:space="preserve"> – </w:t>
      </w:r>
      <w:r w:rsidR="008176D1">
        <w:rPr>
          <w:rFonts w:ascii="Times New Roman" w:hAnsi="Times New Roman"/>
          <w:sz w:val="24"/>
        </w:rPr>
        <w:t>mis on vajalikud lisaks doonori üldandmetele ja võimaldavad piiratud teovõimega isikute puhul täita seaduses toodud nõudeid (näiteks eelnõu § 14 sätestab mitu kohustust, mis on seaduslikul esindajal).</w:t>
      </w:r>
    </w:p>
    <w:p w14:paraId="23F114F8" w14:textId="77777777" w:rsidR="00C954A3" w:rsidRDefault="00C954A3" w:rsidP="009962E6">
      <w:pPr>
        <w:rPr>
          <w:rFonts w:ascii="Times New Roman" w:hAnsi="Times New Roman"/>
          <w:sz w:val="24"/>
        </w:rPr>
      </w:pPr>
    </w:p>
    <w:p w14:paraId="6C50263D" w14:textId="5A9454E9" w:rsidR="0086360A" w:rsidRDefault="00891935" w:rsidP="00C73060">
      <w:pPr>
        <w:rPr>
          <w:rFonts w:ascii="Times New Roman" w:hAnsi="Times New Roman"/>
          <w:sz w:val="24"/>
        </w:rPr>
      </w:pPr>
      <w:r w:rsidRPr="00B50165">
        <w:rPr>
          <w:rFonts w:ascii="Times New Roman" w:hAnsi="Times New Roman"/>
          <w:sz w:val="24"/>
          <w:u w:val="single"/>
        </w:rPr>
        <w:t>Geenidoonori terviseandmed</w:t>
      </w:r>
      <w:r w:rsidR="00B6098E" w:rsidRPr="00B50165">
        <w:rPr>
          <w:rFonts w:ascii="Times New Roman" w:hAnsi="Times New Roman"/>
          <w:sz w:val="24"/>
          <w:u w:val="single"/>
        </w:rPr>
        <w:t xml:space="preserve"> ja tervishoiuteenuse andmed</w:t>
      </w:r>
      <w:r w:rsidR="00B6098E" w:rsidRPr="00C954A3">
        <w:rPr>
          <w:rFonts w:ascii="Times New Roman" w:hAnsi="Times New Roman"/>
          <w:sz w:val="24"/>
        </w:rPr>
        <w:t xml:space="preserve"> on reeglina andmed tervisevaldkonna andmekogudest</w:t>
      </w:r>
      <w:r w:rsidR="00B50165">
        <w:rPr>
          <w:rFonts w:ascii="Times New Roman" w:hAnsi="Times New Roman"/>
          <w:sz w:val="24"/>
        </w:rPr>
        <w:t xml:space="preserve"> </w:t>
      </w:r>
      <w:r w:rsidR="00CD50EA" w:rsidRPr="00C954A3">
        <w:rPr>
          <w:rFonts w:ascii="Times New Roman" w:hAnsi="Times New Roman"/>
          <w:sz w:val="24"/>
        </w:rPr>
        <w:t>ja tervisega seotud andmed (</w:t>
      </w:r>
      <w:r w:rsidR="00C954A3" w:rsidRPr="00C954A3">
        <w:rPr>
          <w:rFonts w:ascii="Times New Roman" w:hAnsi="Times New Roman"/>
          <w:sz w:val="24"/>
        </w:rPr>
        <w:t>need on ka juba täna olemas</w:t>
      </w:r>
      <w:r w:rsidRPr="00C954A3">
        <w:rPr>
          <w:rFonts w:ascii="Times New Roman" w:hAnsi="Times New Roman"/>
          <w:sz w:val="24"/>
        </w:rPr>
        <w:t>)</w:t>
      </w:r>
      <w:r w:rsidR="00C954A3" w:rsidRPr="00C954A3">
        <w:rPr>
          <w:rFonts w:ascii="Times New Roman" w:hAnsi="Times New Roman"/>
          <w:sz w:val="24"/>
        </w:rPr>
        <w:t>.</w:t>
      </w:r>
      <w:r w:rsidRPr="00C954A3">
        <w:rPr>
          <w:rFonts w:ascii="Times New Roman" w:hAnsi="Times New Roman"/>
          <w:sz w:val="24"/>
        </w:rPr>
        <w:t xml:space="preserve"> </w:t>
      </w:r>
      <w:r w:rsidRPr="009962E6">
        <w:rPr>
          <w:rFonts w:ascii="Times New Roman" w:hAnsi="Times New Roman"/>
          <w:sz w:val="24"/>
        </w:rPr>
        <w:t>Geenidoonori antud koeproovide andmed võivad hõlmata ka infot, mis on koeprooviga kaasa tulnud: tervishoiuteenuse osutaja nimi, proovi võtmise kuupäev jne kvaliteedijuhtimissüsteemi osa.</w:t>
      </w:r>
      <w:r w:rsidR="00CD50EA" w:rsidRPr="009962E6">
        <w:rPr>
          <w:rFonts w:ascii="Times New Roman" w:hAnsi="Times New Roman"/>
          <w:sz w:val="24"/>
        </w:rPr>
        <w:t xml:space="preserve"> </w:t>
      </w:r>
      <w:r w:rsidR="001F1A2C">
        <w:rPr>
          <w:rFonts w:ascii="Times New Roman" w:hAnsi="Times New Roman"/>
          <w:sz w:val="24"/>
        </w:rPr>
        <w:t xml:space="preserve">Näiteks on oluline osa andmestikust </w:t>
      </w:r>
      <w:r w:rsidR="006620D0">
        <w:rPr>
          <w:rFonts w:ascii="Times New Roman" w:hAnsi="Times New Roman"/>
          <w:sz w:val="24"/>
        </w:rPr>
        <w:t xml:space="preserve">teave tarbitud ravimite kohta. </w:t>
      </w:r>
      <w:proofErr w:type="spellStart"/>
      <w:r w:rsidR="00CD50EA" w:rsidRPr="006620D0">
        <w:rPr>
          <w:rFonts w:ascii="Times New Roman" w:hAnsi="Times New Roman"/>
          <w:sz w:val="24"/>
        </w:rPr>
        <w:t>Farmakogeneetika</w:t>
      </w:r>
      <w:proofErr w:type="spellEnd"/>
      <w:r w:rsidR="00CD50EA" w:rsidRPr="006620D0">
        <w:rPr>
          <w:rFonts w:ascii="Times New Roman" w:hAnsi="Times New Roman"/>
          <w:sz w:val="24"/>
        </w:rPr>
        <w:t xml:space="preserve"> teadusuuringute ja personaalmeditsiini lahenduste arendamiseks ja valideerimiseks on vaja teada infot kõikide isikule väljastatud ja välja kirjutud ravimite kohta, et leida seoseid diagnoosi, raviskeemi järgimise, muutumise, kõrvaltoimete ja ravimite mõjude kohta. </w:t>
      </w:r>
    </w:p>
    <w:p w14:paraId="7A16BAC9" w14:textId="77777777" w:rsidR="00B50165" w:rsidRDefault="00B50165" w:rsidP="00C73060">
      <w:pPr>
        <w:rPr>
          <w:rFonts w:ascii="Times New Roman" w:hAnsi="Times New Roman"/>
          <w:color w:val="FF0000"/>
          <w:sz w:val="24"/>
        </w:rPr>
      </w:pPr>
    </w:p>
    <w:p w14:paraId="7AE5E283" w14:textId="161332A9" w:rsidR="006B5847" w:rsidRPr="00C73060" w:rsidRDefault="2F4E13CE" w:rsidP="00C73060">
      <w:pPr>
        <w:rPr>
          <w:rFonts w:ascii="Times New Roman" w:hAnsi="Times New Roman"/>
          <w:sz w:val="24"/>
        </w:rPr>
      </w:pPr>
      <w:r w:rsidRPr="00C73060">
        <w:rPr>
          <w:rFonts w:ascii="Times New Roman" w:hAnsi="Times New Roman"/>
          <w:sz w:val="24"/>
        </w:rPr>
        <w:t xml:space="preserve">Tervisekassa andmekogust on võimalik näha ka välja ostetud ja välja ostmata jäetud meditsiiniseadmeid, kui need on </w:t>
      </w:r>
      <w:r w:rsidR="00B50165">
        <w:rPr>
          <w:rFonts w:ascii="Times New Roman" w:hAnsi="Times New Roman"/>
          <w:sz w:val="24"/>
        </w:rPr>
        <w:t>T</w:t>
      </w:r>
      <w:r w:rsidRPr="00C73060">
        <w:rPr>
          <w:rFonts w:ascii="Times New Roman" w:hAnsi="Times New Roman"/>
          <w:sz w:val="24"/>
        </w:rPr>
        <w:t xml:space="preserve">ervisekassa soodustusega (nt </w:t>
      </w:r>
      <w:proofErr w:type="spellStart"/>
      <w:r w:rsidRPr="00C73060">
        <w:rPr>
          <w:rFonts w:ascii="Times New Roman" w:hAnsi="Times New Roman"/>
          <w:sz w:val="24"/>
        </w:rPr>
        <w:t>lansetid</w:t>
      </w:r>
      <w:proofErr w:type="spellEnd"/>
      <w:r w:rsidRPr="00C73060">
        <w:rPr>
          <w:rFonts w:ascii="Times New Roman" w:hAnsi="Times New Roman"/>
          <w:sz w:val="24"/>
        </w:rPr>
        <w:t xml:space="preserve">, </w:t>
      </w:r>
      <w:proofErr w:type="spellStart"/>
      <w:r w:rsidRPr="00C73060">
        <w:rPr>
          <w:rFonts w:ascii="Times New Roman" w:hAnsi="Times New Roman"/>
          <w:sz w:val="24"/>
        </w:rPr>
        <w:t>stoomikotid</w:t>
      </w:r>
      <w:proofErr w:type="spellEnd"/>
      <w:r w:rsidRPr="00C73060">
        <w:rPr>
          <w:rFonts w:ascii="Times New Roman" w:hAnsi="Times New Roman"/>
          <w:sz w:val="24"/>
        </w:rPr>
        <w:t xml:space="preserve">, </w:t>
      </w:r>
      <w:proofErr w:type="spellStart"/>
      <w:r w:rsidRPr="00C73060">
        <w:rPr>
          <w:rFonts w:ascii="Times New Roman" w:hAnsi="Times New Roman"/>
          <w:sz w:val="24"/>
        </w:rPr>
        <w:t>ortoosid</w:t>
      </w:r>
      <w:proofErr w:type="spellEnd"/>
      <w:r w:rsidRPr="00C73060">
        <w:rPr>
          <w:rFonts w:ascii="Times New Roman" w:hAnsi="Times New Roman"/>
          <w:sz w:val="24"/>
        </w:rPr>
        <w:t xml:space="preserve">). Välja kirjutatud seadmed annavad täiendavat </w:t>
      </w:r>
      <w:r w:rsidR="799B120D" w:rsidRPr="00C73060">
        <w:rPr>
          <w:rFonts w:ascii="Times New Roman" w:hAnsi="Times New Roman"/>
          <w:sz w:val="24"/>
        </w:rPr>
        <w:t xml:space="preserve">infot </w:t>
      </w:r>
      <w:r w:rsidRPr="00C73060">
        <w:rPr>
          <w:rFonts w:ascii="Times New Roman" w:hAnsi="Times New Roman"/>
          <w:sz w:val="24"/>
        </w:rPr>
        <w:t>geenidoonori terviseseisundi ja võimalike diagnooside kohta</w:t>
      </w:r>
      <w:r w:rsidR="5AC73427" w:rsidRPr="00C73060">
        <w:rPr>
          <w:rFonts w:ascii="Times New Roman" w:hAnsi="Times New Roman"/>
          <w:sz w:val="24"/>
        </w:rPr>
        <w:t xml:space="preserve"> kui ainult </w:t>
      </w:r>
      <w:proofErr w:type="spellStart"/>
      <w:r w:rsidR="5AC73427" w:rsidRPr="00C73060">
        <w:rPr>
          <w:rFonts w:ascii="Times New Roman" w:hAnsi="Times New Roman"/>
          <w:sz w:val="24"/>
        </w:rPr>
        <w:t>epikriiside</w:t>
      </w:r>
      <w:proofErr w:type="spellEnd"/>
      <w:r w:rsidR="5AC73427" w:rsidRPr="00C73060">
        <w:rPr>
          <w:rFonts w:ascii="Times New Roman" w:hAnsi="Times New Roman"/>
          <w:sz w:val="24"/>
        </w:rPr>
        <w:t xml:space="preserve"> andmed</w:t>
      </w:r>
      <w:r w:rsidRPr="00C73060">
        <w:rPr>
          <w:rFonts w:ascii="Times New Roman" w:hAnsi="Times New Roman"/>
          <w:sz w:val="24"/>
        </w:rPr>
        <w:t>.</w:t>
      </w:r>
      <w:r w:rsidR="7B12E23A" w:rsidRPr="00C73060">
        <w:rPr>
          <w:rFonts w:ascii="Times New Roman" w:hAnsi="Times New Roman"/>
          <w:sz w:val="24"/>
        </w:rPr>
        <w:t xml:space="preserve"> Raviarved koos </w:t>
      </w:r>
      <w:proofErr w:type="spellStart"/>
      <w:r w:rsidR="7B12E23A" w:rsidRPr="00C73060">
        <w:rPr>
          <w:rFonts w:ascii="Times New Roman" w:hAnsi="Times New Roman"/>
          <w:sz w:val="24"/>
        </w:rPr>
        <w:t>epikriiside</w:t>
      </w:r>
      <w:proofErr w:type="spellEnd"/>
      <w:r w:rsidR="7B12E23A" w:rsidRPr="00C73060">
        <w:rPr>
          <w:rFonts w:ascii="Times New Roman" w:hAnsi="Times New Roman"/>
          <w:sz w:val="24"/>
        </w:rPr>
        <w:t xml:space="preserve"> andmetega moodustavad teadusuuringuteks kõige kvaliteetsema terviklik</w:t>
      </w:r>
      <w:r w:rsidR="774352F0" w:rsidRPr="00C73060">
        <w:rPr>
          <w:rFonts w:ascii="Times New Roman" w:hAnsi="Times New Roman"/>
          <w:sz w:val="24"/>
        </w:rPr>
        <w:t xml:space="preserve">u </w:t>
      </w:r>
      <w:r w:rsidR="7B12E23A" w:rsidRPr="00C73060">
        <w:rPr>
          <w:rFonts w:ascii="Times New Roman" w:hAnsi="Times New Roman"/>
          <w:sz w:val="24"/>
        </w:rPr>
        <w:t>andmekoosseisu.</w:t>
      </w:r>
      <w:r w:rsidRPr="00C73060">
        <w:rPr>
          <w:rFonts w:ascii="Times New Roman" w:hAnsi="Times New Roman"/>
          <w:sz w:val="24"/>
        </w:rPr>
        <w:t xml:space="preserve"> </w:t>
      </w:r>
      <w:r w:rsidR="00CD50EA" w:rsidRPr="00C73060">
        <w:rPr>
          <w:rFonts w:ascii="Times New Roman" w:hAnsi="Times New Roman"/>
          <w:sz w:val="24"/>
        </w:rPr>
        <w:t xml:space="preserve">Raviarvetelt on võimalik saada teavet selliste diagnooside ja tervishoiuteenuse osutamise kohta, mis ei pruugi </w:t>
      </w:r>
      <w:proofErr w:type="spellStart"/>
      <w:r w:rsidR="00CD50EA" w:rsidRPr="00C73060">
        <w:rPr>
          <w:rFonts w:ascii="Times New Roman" w:hAnsi="Times New Roman"/>
          <w:sz w:val="24"/>
        </w:rPr>
        <w:t>TIS-i</w:t>
      </w:r>
      <w:proofErr w:type="spellEnd"/>
      <w:r w:rsidR="00CD50EA" w:rsidRPr="00C73060">
        <w:rPr>
          <w:rFonts w:ascii="Times New Roman" w:hAnsi="Times New Roman"/>
          <w:sz w:val="24"/>
        </w:rPr>
        <w:t xml:space="preserve"> jõuda</w:t>
      </w:r>
      <w:r w:rsidR="00913975" w:rsidRPr="00C73060">
        <w:rPr>
          <w:rFonts w:ascii="Times New Roman" w:hAnsi="Times New Roman"/>
          <w:sz w:val="24"/>
        </w:rPr>
        <w:t xml:space="preserve">. </w:t>
      </w:r>
      <w:r w:rsidR="00CD50EA" w:rsidRPr="00C73060">
        <w:rPr>
          <w:rFonts w:ascii="Times New Roman" w:hAnsi="Times New Roman"/>
          <w:sz w:val="24"/>
        </w:rPr>
        <w:t xml:space="preserve">Raviarvetele koondatud andmed on kompaktsemad ja see muudab teatud osas andmete täiendamise märksa ressursitõhusamaks kui </w:t>
      </w:r>
      <w:proofErr w:type="spellStart"/>
      <w:r w:rsidR="00CD50EA" w:rsidRPr="00C73060">
        <w:rPr>
          <w:rFonts w:ascii="Times New Roman" w:hAnsi="Times New Roman"/>
          <w:sz w:val="24"/>
        </w:rPr>
        <w:t>TIS-i</w:t>
      </w:r>
      <w:proofErr w:type="spellEnd"/>
      <w:r w:rsidR="00CD50EA" w:rsidRPr="00C73060">
        <w:rPr>
          <w:rFonts w:ascii="Times New Roman" w:hAnsi="Times New Roman"/>
          <w:sz w:val="24"/>
        </w:rPr>
        <w:t xml:space="preserve"> dokumentidest.</w:t>
      </w:r>
    </w:p>
    <w:p w14:paraId="7E56C4B4" w14:textId="00F9A937" w:rsidR="00CD50EA" w:rsidRPr="00891935" w:rsidRDefault="00CD50EA" w:rsidP="00A46048">
      <w:pPr>
        <w:pStyle w:val="Loendilik"/>
        <w:rPr>
          <w:rFonts w:ascii="Times New Roman" w:hAnsi="Times New Roman"/>
          <w:sz w:val="24"/>
        </w:rPr>
      </w:pPr>
    </w:p>
    <w:p w14:paraId="40688182" w14:textId="2BBF66C4" w:rsidR="00891935" w:rsidRPr="00761EDA" w:rsidRDefault="663EC4BD" w:rsidP="00761EDA">
      <w:pPr>
        <w:rPr>
          <w:rFonts w:ascii="Times New Roman" w:hAnsi="Times New Roman"/>
          <w:sz w:val="24"/>
        </w:rPr>
      </w:pPr>
      <w:r w:rsidRPr="00B50165">
        <w:rPr>
          <w:rFonts w:ascii="Times New Roman" w:hAnsi="Times New Roman"/>
          <w:sz w:val="24"/>
          <w:u w:val="single"/>
        </w:rPr>
        <w:t>Andme</w:t>
      </w:r>
      <w:r w:rsidR="00240E6F" w:rsidRPr="00B50165">
        <w:rPr>
          <w:rFonts w:ascii="Times New Roman" w:hAnsi="Times New Roman"/>
          <w:sz w:val="24"/>
          <w:u w:val="single"/>
        </w:rPr>
        <w:t>i</w:t>
      </w:r>
      <w:r w:rsidRPr="00B50165">
        <w:rPr>
          <w:rFonts w:ascii="Times New Roman" w:hAnsi="Times New Roman"/>
          <w:sz w:val="24"/>
          <w:u w:val="single"/>
        </w:rPr>
        <w:t>d sugulaste kohta</w:t>
      </w:r>
      <w:r w:rsidR="360D07A2" w:rsidRPr="00761EDA">
        <w:rPr>
          <w:rFonts w:ascii="Times New Roman" w:hAnsi="Times New Roman"/>
          <w:sz w:val="24"/>
        </w:rPr>
        <w:t xml:space="preserve"> </w:t>
      </w:r>
      <w:r w:rsidR="00B50165">
        <w:rPr>
          <w:rFonts w:ascii="Times New Roman" w:hAnsi="Times New Roman"/>
          <w:sz w:val="24"/>
        </w:rPr>
        <w:t xml:space="preserve">kogutakse niivõrd, </w:t>
      </w:r>
      <w:r w:rsidR="360D07A2" w:rsidRPr="00761EDA">
        <w:rPr>
          <w:rFonts w:ascii="Times New Roman" w:hAnsi="Times New Roman"/>
          <w:sz w:val="24"/>
        </w:rPr>
        <w:t xml:space="preserve">kuivõrd see on seotud suguvõsas esinenud haiguste või harjumustega. See teave on oluline </w:t>
      </w:r>
      <w:r w:rsidR="7700A458" w:rsidRPr="00761EDA">
        <w:rPr>
          <w:rFonts w:ascii="Times New Roman" w:hAnsi="Times New Roman"/>
          <w:sz w:val="24"/>
        </w:rPr>
        <w:t xml:space="preserve">pärilikkuse teel edasi kanduvate haiguste või </w:t>
      </w:r>
      <w:r w:rsidR="0FC3B537" w:rsidRPr="00761EDA">
        <w:rPr>
          <w:rFonts w:ascii="Times New Roman" w:hAnsi="Times New Roman"/>
          <w:sz w:val="24"/>
        </w:rPr>
        <w:t>tunnuste</w:t>
      </w:r>
      <w:r w:rsidR="7700A458" w:rsidRPr="00761EDA">
        <w:rPr>
          <w:rFonts w:ascii="Times New Roman" w:hAnsi="Times New Roman"/>
          <w:sz w:val="24"/>
        </w:rPr>
        <w:t xml:space="preserve"> uurimise</w:t>
      </w:r>
      <w:r w:rsidR="07A02D57" w:rsidRPr="00761EDA">
        <w:rPr>
          <w:rFonts w:ascii="Times New Roman" w:hAnsi="Times New Roman"/>
          <w:sz w:val="24"/>
        </w:rPr>
        <w:t xml:space="preserve">ks ja avaldumiste mehhanismide </w:t>
      </w:r>
      <w:r w:rsidR="406594A3" w:rsidRPr="00761EDA">
        <w:rPr>
          <w:rFonts w:ascii="Times New Roman" w:hAnsi="Times New Roman"/>
          <w:sz w:val="24"/>
        </w:rPr>
        <w:t xml:space="preserve">välja selgitamiseks teadusuuringutes. Antud andmed on </w:t>
      </w:r>
      <w:r w:rsidR="6442DB17" w:rsidRPr="00761EDA">
        <w:rPr>
          <w:rFonts w:ascii="Times New Roman" w:hAnsi="Times New Roman"/>
          <w:sz w:val="24"/>
        </w:rPr>
        <w:t xml:space="preserve">olemas ka kehtivas seaduses </w:t>
      </w:r>
      <w:r w:rsidR="00B50165">
        <w:rPr>
          <w:rFonts w:ascii="Times New Roman" w:hAnsi="Times New Roman"/>
          <w:sz w:val="24"/>
        </w:rPr>
        <w:t xml:space="preserve">(IGUS </w:t>
      </w:r>
      <w:r w:rsidR="6442DB17" w:rsidRPr="00761EDA">
        <w:rPr>
          <w:rFonts w:ascii="Times New Roman" w:hAnsi="Times New Roman"/>
          <w:sz w:val="24"/>
        </w:rPr>
        <w:t>§</w:t>
      </w:r>
      <w:r w:rsidR="00B50165">
        <w:rPr>
          <w:rFonts w:ascii="Times New Roman" w:hAnsi="Times New Roman"/>
          <w:sz w:val="24"/>
        </w:rPr>
        <w:t xml:space="preserve"> </w:t>
      </w:r>
      <w:r w:rsidR="6442DB17" w:rsidRPr="00761EDA">
        <w:rPr>
          <w:rFonts w:ascii="Times New Roman" w:hAnsi="Times New Roman"/>
          <w:sz w:val="24"/>
        </w:rPr>
        <w:t>6</w:t>
      </w:r>
      <w:r w:rsidR="6442DB17" w:rsidRPr="00761EDA">
        <w:rPr>
          <w:rFonts w:ascii="Times New Roman" w:hAnsi="Times New Roman"/>
          <w:sz w:val="24"/>
          <w:vertAlign w:val="superscript"/>
        </w:rPr>
        <w:t>1</w:t>
      </w:r>
      <w:r w:rsidR="6442DB17" w:rsidRPr="00761EDA">
        <w:rPr>
          <w:rFonts w:ascii="Times New Roman" w:hAnsi="Times New Roman"/>
          <w:sz w:val="24"/>
        </w:rPr>
        <w:t xml:space="preserve"> lõige 1 punkt 2</w:t>
      </w:r>
      <w:r w:rsidR="00B50165">
        <w:rPr>
          <w:rFonts w:ascii="Times New Roman" w:hAnsi="Times New Roman"/>
          <w:sz w:val="24"/>
        </w:rPr>
        <w:t>)</w:t>
      </w:r>
      <w:r w:rsidR="00334CD9" w:rsidRPr="00761EDA">
        <w:rPr>
          <w:rFonts w:ascii="Times New Roman" w:hAnsi="Times New Roman"/>
          <w:sz w:val="24"/>
        </w:rPr>
        <w:t>.</w:t>
      </w:r>
    </w:p>
    <w:p w14:paraId="7E018764" w14:textId="77777777" w:rsidR="009A2F28" w:rsidRDefault="009A2F28" w:rsidP="00761EDA">
      <w:pPr>
        <w:rPr>
          <w:rFonts w:ascii="Times New Roman" w:hAnsi="Times New Roman"/>
          <w:sz w:val="24"/>
        </w:rPr>
      </w:pPr>
    </w:p>
    <w:p w14:paraId="15C06738" w14:textId="178871E5" w:rsidR="00DE5420" w:rsidRPr="00761EDA" w:rsidRDefault="001B2F98" w:rsidP="00761EDA">
      <w:pPr>
        <w:rPr>
          <w:rFonts w:ascii="Times New Roman" w:hAnsi="Times New Roman"/>
          <w:sz w:val="24"/>
          <w:highlight w:val="yellow"/>
        </w:rPr>
      </w:pPr>
      <w:r>
        <w:rPr>
          <w:rFonts w:ascii="Times New Roman" w:hAnsi="Times New Roman"/>
          <w:sz w:val="24"/>
        </w:rPr>
        <w:t xml:space="preserve">Geenidoonorluse fakti säilitamine on seotud samuti Geenivaramu kohustustega, sealhulgas tagada andmevahetus, kaasata doonoreid </w:t>
      </w:r>
      <w:r w:rsidR="694A6145" w:rsidRPr="00761EDA">
        <w:rPr>
          <w:rFonts w:ascii="Times New Roman" w:hAnsi="Times New Roman"/>
          <w:sz w:val="24"/>
        </w:rPr>
        <w:t>teadusuuringutesse</w:t>
      </w:r>
      <w:r>
        <w:rPr>
          <w:rFonts w:ascii="Times New Roman" w:hAnsi="Times New Roman"/>
          <w:sz w:val="24"/>
        </w:rPr>
        <w:t xml:space="preserve"> jne.</w:t>
      </w:r>
      <w:r w:rsidR="51AF5CAE" w:rsidRPr="00761EDA">
        <w:rPr>
          <w:rFonts w:ascii="Times New Roman" w:hAnsi="Times New Roman"/>
          <w:sz w:val="24"/>
        </w:rPr>
        <w:t xml:space="preserve"> </w:t>
      </w:r>
      <w:r>
        <w:rPr>
          <w:rFonts w:ascii="Times New Roman" w:hAnsi="Times New Roman"/>
          <w:sz w:val="24"/>
        </w:rPr>
        <w:t>G</w:t>
      </w:r>
      <w:r w:rsidR="4E5D2E4D" w:rsidRPr="00761EDA">
        <w:rPr>
          <w:rFonts w:ascii="Times New Roman" w:hAnsi="Times New Roman"/>
          <w:sz w:val="24"/>
        </w:rPr>
        <w:t>eenidoonoritele</w:t>
      </w:r>
      <w:r>
        <w:rPr>
          <w:rFonts w:ascii="Times New Roman" w:hAnsi="Times New Roman"/>
          <w:sz w:val="24"/>
        </w:rPr>
        <w:t xml:space="preserve"> saadetakse</w:t>
      </w:r>
      <w:r w:rsidR="4E5D2E4D" w:rsidRPr="00761EDA">
        <w:rPr>
          <w:rFonts w:ascii="Times New Roman" w:hAnsi="Times New Roman"/>
          <w:sz w:val="24"/>
        </w:rPr>
        <w:t xml:space="preserve"> </w:t>
      </w:r>
      <w:r w:rsidR="6B5CD027" w:rsidRPr="00761EDA">
        <w:rPr>
          <w:rFonts w:ascii="Times New Roman" w:hAnsi="Times New Roman"/>
          <w:sz w:val="24"/>
        </w:rPr>
        <w:t>kutseid teadusuuringutes osalemise võimaluste kohta või teavitatakse neid uutest teenustest.</w:t>
      </w:r>
    </w:p>
    <w:p w14:paraId="071C507D" w14:textId="77777777" w:rsidR="00C976CB" w:rsidRDefault="00C976CB" w:rsidP="00C976CB">
      <w:pPr>
        <w:rPr>
          <w:rFonts w:ascii="Times New Roman" w:hAnsi="Times New Roman"/>
          <w:sz w:val="24"/>
        </w:rPr>
      </w:pPr>
    </w:p>
    <w:p w14:paraId="46B10B4B" w14:textId="1745F5DE" w:rsidR="00DE5420" w:rsidRPr="00C976CB" w:rsidRDefault="663EC4BD" w:rsidP="00C976CB">
      <w:pPr>
        <w:rPr>
          <w:rFonts w:ascii="Times New Roman" w:hAnsi="Times New Roman"/>
          <w:sz w:val="24"/>
        </w:rPr>
      </w:pPr>
      <w:r w:rsidRPr="000943C9">
        <w:rPr>
          <w:rFonts w:ascii="Times New Roman" w:hAnsi="Times New Roman"/>
          <w:sz w:val="24"/>
          <w:u w:val="single"/>
        </w:rPr>
        <w:t>Andmetöötluse protokolli</w:t>
      </w:r>
      <w:r w:rsidR="72C3718C" w:rsidRPr="000943C9">
        <w:rPr>
          <w:rFonts w:ascii="Times New Roman" w:hAnsi="Times New Roman"/>
          <w:sz w:val="24"/>
          <w:u w:val="single"/>
        </w:rPr>
        <w:t>desse</w:t>
      </w:r>
      <w:r w:rsidR="000943C9" w:rsidRPr="000943C9">
        <w:rPr>
          <w:rFonts w:ascii="Times New Roman" w:hAnsi="Times New Roman"/>
          <w:sz w:val="24"/>
        </w:rPr>
        <w:t xml:space="preserve"> </w:t>
      </w:r>
      <w:r w:rsidR="72C3718C" w:rsidRPr="00C976CB">
        <w:rPr>
          <w:rFonts w:ascii="Times New Roman" w:hAnsi="Times New Roman"/>
          <w:sz w:val="24"/>
        </w:rPr>
        <w:t>kantakse andmed teadusuuringute</w:t>
      </w:r>
      <w:r w:rsidR="003B4BFC" w:rsidRPr="00C976CB">
        <w:rPr>
          <w:rFonts w:ascii="Times New Roman" w:hAnsi="Times New Roman"/>
          <w:sz w:val="24"/>
        </w:rPr>
        <w:t>sse</w:t>
      </w:r>
      <w:r w:rsidR="72C3718C" w:rsidRPr="00C976CB">
        <w:rPr>
          <w:rFonts w:ascii="Times New Roman" w:hAnsi="Times New Roman"/>
          <w:sz w:val="24"/>
        </w:rPr>
        <w:t xml:space="preserve"> väljastatud andmekoosseisudest. Selle alusel saab geenidoonor teada, kes on tema andmeid töödelnud</w:t>
      </w:r>
      <w:r w:rsidR="2A87E576" w:rsidRPr="00C976CB">
        <w:rPr>
          <w:rFonts w:ascii="Times New Roman" w:hAnsi="Times New Roman"/>
          <w:sz w:val="24"/>
        </w:rPr>
        <w:t>. Varasemas regulatsioonis on küll protokollimise kohustus andmeväljastuste kohta</w:t>
      </w:r>
      <w:r w:rsidR="000943C9">
        <w:rPr>
          <w:rFonts w:ascii="Times New Roman" w:hAnsi="Times New Roman"/>
          <w:sz w:val="24"/>
        </w:rPr>
        <w:t xml:space="preserve"> (IGUS </w:t>
      </w:r>
      <w:r w:rsidR="2A87E576" w:rsidRPr="00C976CB">
        <w:rPr>
          <w:rFonts w:ascii="Times New Roman" w:hAnsi="Times New Roman"/>
          <w:sz w:val="24"/>
        </w:rPr>
        <w:t>§</w:t>
      </w:r>
      <w:r w:rsidR="56A7A6D4" w:rsidRPr="00C976CB">
        <w:rPr>
          <w:rFonts w:ascii="Times New Roman" w:hAnsi="Times New Roman"/>
          <w:sz w:val="24"/>
        </w:rPr>
        <w:t>20 lõige 2</w:t>
      </w:r>
      <w:r w:rsidR="000943C9">
        <w:rPr>
          <w:rFonts w:ascii="Times New Roman" w:hAnsi="Times New Roman"/>
          <w:sz w:val="24"/>
        </w:rPr>
        <w:t>)</w:t>
      </w:r>
      <w:r w:rsidR="56A7A6D4" w:rsidRPr="00C976CB">
        <w:rPr>
          <w:rFonts w:ascii="Times New Roman" w:hAnsi="Times New Roman"/>
          <w:sz w:val="24"/>
        </w:rPr>
        <w:t>, aga andme</w:t>
      </w:r>
      <w:r w:rsidR="45DB8E96" w:rsidRPr="00C976CB">
        <w:rPr>
          <w:rFonts w:ascii="Times New Roman" w:hAnsi="Times New Roman"/>
          <w:sz w:val="24"/>
        </w:rPr>
        <w:t xml:space="preserve">stik ise on </w:t>
      </w:r>
      <w:r w:rsidR="56A7A6D4" w:rsidRPr="00C976CB">
        <w:rPr>
          <w:rFonts w:ascii="Times New Roman" w:hAnsi="Times New Roman"/>
          <w:sz w:val="24"/>
        </w:rPr>
        <w:t>kirjeldamata.</w:t>
      </w:r>
      <w:r w:rsidR="1F59E530" w:rsidRPr="00C976CB">
        <w:rPr>
          <w:rFonts w:ascii="Times New Roman" w:hAnsi="Times New Roman"/>
          <w:sz w:val="24"/>
        </w:rPr>
        <w:t xml:space="preserve"> Selle</w:t>
      </w:r>
      <w:r w:rsidR="625BFB5D" w:rsidRPr="00C976CB">
        <w:rPr>
          <w:rFonts w:ascii="Times New Roman" w:hAnsi="Times New Roman"/>
          <w:sz w:val="24"/>
        </w:rPr>
        <w:t xml:space="preserve"> punkti lisamisega</w:t>
      </w:r>
      <w:r w:rsidR="1F59E530" w:rsidRPr="00C976CB">
        <w:rPr>
          <w:rFonts w:ascii="Times New Roman" w:hAnsi="Times New Roman"/>
          <w:sz w:val="24"/>
        </w:rPr>
        <w:t xml:space="preserve"> järgitakse andmekogude pidamise parimaid praktikaid.</w:t>
      </w:r>
    </w:p>
    <w:p w14:paraId="621C4365" w14:textId="77777777" w:rsidR="00C976CB" w:rsidRDefault="00C976CB" w:rsidP="00C976CB">
      <w:pPr>
        <w:rPr>
          <w:rFonts w:ascii="Times New Roman" w:hAnsi="Times New Roman"/>
          <w:sz w:val="24"/>
        </w:rPr>
      </w:pPr>
    </w:p>
    <w:p w14:paraId="601E0775" w14:textId="34A61264" w:rsidR="00891935" w:rsidRPr="00C976CB" w:rsidRDefault="663EC4BD" w:rsidP="00C976CB">
      <w:pPr>
        <w:rPr>
          <w:rFonts w:ascii="Times New Roman" w:hAnsi="Times New Roman"/>
          <w:sz w:val="24"/>
        </w:rPr>
      </w:pPr>
      <w:r w:rsidRPr="000943C9">
        <w:rPr>
          <w:rFonts w:ascii="Times New Roman" w:hAnsi="Times New Roman"/>
          <w:sz w:val="24"/>
          <w:u w:val="single"/>
        </w:rPr>
        <w:lastRenderedPageBreak/>
        <w:t>Logiandmed.</w:t>
      </w:r>
      <w:r w:rsidRPr="00C976CB">
        <w:rPr>
          <w:rFonts w:ascii="Times New Roman" w:hAnsi="Times New Roman"/>
          <w:sz w:val="24"/>
        </w:rPr>
        <w:t xml:space="preserve"> Tegemist on tavapärase andmekoosseisuga, mis digitaalselt peetavates infosüsteemides tekib ja mida tuleb pidada andmetöötluse kontrollimiseks. </w:t>
      </w:r>
      <w:r w:rsidR="7C1F094F" w:rsidRPr="00C976CB">
        <w:rPr>
          <w:rFonts w:ascii="Times New Roman" w:hAnsi="Times New Roman"/>
          <w:sz w:val="24"/>
        </w:rPr>
        <w:t>Selle punkti lisamisega järgitakse andmekogude pidamise</w:t>
      </w:r>
      <w:r w:rsidR="009B6E94">
        <w:rPr>
          <w:rStyle w:val="Allmrkuseviide"/>
          <w:rFonts w:ascii="Times New Roman" w:hAnsi="Times New Roman"/>
          <w:sz w:val="24"/>
        </w:rPr>
        <w:footnoteReference w:id="53"/>
      </w:r>
      <w:r w:rsidR="7C1F094F" w:rsidRPr="00C976CB">
        <w:rPr>
          <w:rFonts w:ascii="Times New Roman" w:hAnsi="Times New Roman"/>
          <w:sz w:val="24"/>
        </w:rPr>
        <w:t xml:space="preserve"> parimaid praktikaid.</w:t>
      </w:r>
    </w:p>
    <w:p w14:paraId="4AA461A4" w14:textId="5817A852" w:rsidR="00822D8D" w:rsidRDefault="00822D8D" w:rsidP="4F8A9DAA">
      <w:pPr>
        <w:rPr>
          <w:rFonts w:ascii="Times New Roman" w:hAnsi="Times New Roman"/>
          <w:sz w:val="24"/>
        </w:rPr>
      </w:pPr>
    </w:p>
    <w:p w14:paraId="19F413DA" w14:textId="3E9B95A5" w:rsidR="004D2E2C" w:rsidRDefault="5C4C8848" w:rsidP="6E341925">
      <w:pPr>
        <w:rPr>
          <w:rFonts w:ascii="Times New Roman" w:hAnsi="Times New Roman"/>
          <w:sz w:val="24"/>
        </w:rPr>
      </w:pPr>
      <w:r w:rsidRPr="6E341925">
        <w:rPr>
          <w:rFonts w:ascii="Times New Roman" w:hAnsi="Times New Roman"/>
          <w:b/>
          <w:bCs/>
          <w:sz w:val="24"/>
        </w:rPr>
        <w:t xml:space="preserve">Eelnõu § 6 lõike 2 </w:t>
      </w:r>
      <w:r w:rsidR="66F24733" w:rsidRPr="6E341925">
        <w:rPr>
          <w:rFonts w:ascii="Times New Roman" w:hAnsi="Times New Roman"/>
          <w:sz w:val="24"/>
        </w:rPr>
        <w:t xml:space="preserve">kohaselt </w:t>
      </w:r>
      <w:r w:rsidR="69EF6920" w:rsidRPr="6E341925">
        <w:rPr>
          <w:rFonts w:ascii="Times New Roman" w:hAnsi="Times New Roman"/>
          <w:sz w:val="24"/>
        </w:rPr>
        <w:t>loetakse g</w:t>
      </w:r>
      <w:r w:rsidRPr="6E341925">
        <w:rPr>
          <w:rFonts w:ascii="Times New Roman" w:hAnsi="Times New Roman"/>
          <w:sz w:val="24"/>
        </w:rPr>
        <w:t xml:space="preserve">eenidoonori isikuandmed geenivaramusse kantuks alates andmete esmakordsest </w:t>
      </w:r>
      <w:proofErr w:type="spellStart"/>
      <w:r w:rsidRPr="6E341925">
        <w:rPr>
          <w:rFonts w:ascii="Times New Roman" w:hAnsi="Times New Roman"/>
          <w:sz w:val="24"/>
        </w:rPr>
        <w:t>pseudonüümimisest</w:t>
      </w:r>
      <w:proofErr w:type="spellEnd"/>
      <w:r w:rsidRPr="6E341925">
        <w:rPr>
          <w:rFonts w:ascii="Times New Roman" w:hAnsi="Times New Roman"/>
          <w:sz w:val="24"/>
        </w:rPr>
        <w:t xml:space="preserve"> seaduse §-s 22 sätestatud korras.</w:t>
      </w:r>
      <w:r w:rsidR="3E26ED0E" w:rsidRPr="6E341925">
        <w:rPr>
          <w:rFonts w:ascii="Times New Roman" w:hAnsi="Times New Roman"/>
          <w:sz w:val="24"/>
        </w:rPr>
        <w:t xml:space="preserve"> Selle sättega täpsustatakse senist geenivaramusse andmete kandmise </w:t>
      </w:r>
      <w:r w:rsidR="7E51EAD1" w:rsidRPr="6E341925">
        <w:rPr>
          <w:rFonts w:ascii="Times New Roman" w:hAnsi="Times New Roman"/>
          <w:sz w:val="24"/>
        </w:rPr>
        <w:t>praktikat</w:t>
      </w:r>
      <w:r w:rsidR="3E26ED0E" w:rsidRPr="6E341925">
        <w:rPr>
          <w:rFonts w:ascii="Times New Roman" w:hAnsi="Times New Roman"/>
          <w:sz w:val="24"/>
        </w:rPr>
        <w:t xml:space="preserve">, kus </w:t>
      </w:r>
      <w:r w:rsidR="0F091579" w:rsidRPr="6E341925">
        <w:rPr>
          <w:rFonts w:ascii="Times New Roman" w:hAnsi="Times New Roman"/>
          <w:sz w:val="24"/>
        </w:rPr>
        <w:t>doonori</w:t>
      </w:r>
      <w:r w:rsidR="00417D51">
        <w:rPr>
          <w:rFonts w:ascii="Times New Roman" w:hAnsi="Times New Roman"/>
          <w:sz w:val="24"/>
        </w:rPr>
        <w:t>ks hakkajal</w:t>
      </w:r>
      <w:r w:rsidR="0033763F">
        <w:rPr>
          <w:rFonts w:ascii="Times New Roman" w:hAnsi="Times New Roman"/>
          <w:sz w:val="24"/>
        </w:rPr>
        <w:t xml:space="preserve"> </w:t>
      </w:r>
      <w:r w:rsidR="0F091579" w:rsidRPr="6E341925">
        <w:rPr>
          <w:rFonts w:ascii="Times New Roman" w:hAnsi="Times New Roman"/>
          <w:sz w:val="24"/>
        </w:rPr>
        <w:t xml:space="preserve">on õigus oma doonorlusest iga hetk loobuda. </w:t>
      </w:r>
      <w:r w:rsidR="6DBA4B1E" w:rsidRPr="6E341925">
        <w:rPr>
          <w:rFonts w:ascii="Times New Roman" w:hAnsi="Times New Roman"/>
          <w:sz w:val="24"/>
        </w:rPr>
        <w:t>Kuna proovide</w:t>
      </w:r>
      <w:r w:rsidR="6D8798A0" w:rsidRPr="6E341925">
        <w:rPr>
          <w:rFonts w:ascii="Times New Roman" w:hAnsi="Times New Roman"/>
          <w:sz w:val="24"/>
        </w:rPr>
        <w:t xml:space="preserve"> või </w:t>
      </w:r>
      <w:r w:rsidR="00F22D43">
        <w:rPr>
          <w:rFonts w:ascii="Times New Roman" w:hAnsi="Times New Roman"/>
          <w:sz w:val="24"/>
        </w:rPr>
        <w:t>tahteavalduste</w:t>
      </w:r>
      <w:r w:rsidR="6DBA4B1E" w:rsidRPr="6E341925">
        <w:rPr>
          <w:rFonts w:ascii="Times New Roman" w:hAnsi="Times New Roman"/>
          <w:sz w:val="24"/>
        </w:rPr>
        <w:t xml:space="preserve"> geenivaramusse jõudmine võtab aega ja kui doonori</w:t>
      </w:r>
      <w:r w:rsidR="00417D51">
        <w:rPr>
          <w:rFonts w:ascii="Times New Roman" w:hAnsi="Times New Roman"/>
          <w:sz w:val="24"/>
        </w:rPr>
        <w:t>ks hakkaja</w:t>
      </w:r>
      <w:r w:rsidR="6DBA4B1E" w:rsidRPr="6E341925">
        <w:rPr>
          <w:rFonts w:ascii="Times New Roman" w:hAnsi="Times New Roman"/>
          <w:sz w:val="24"/>
        </w:rPr>
        <w:t xml:space="preserve"> loobub enne seda, siis kustutatakse tema andmed täielikult</w:t>
      </w:r>
      <w:r w:rsidR="0033763F">
        <w:rPr>
          <w:rFonts w:ascii="Times New Roman" w:hAnsi="Times New Roman"/>
          <w:sz w:val="24"/>
        </w:rPr>
        <w:t>.</w:t>
      </w:r>
    </w:p>
    <w:p w14:paraId="5965B32B" w14:textId="77777777" w:rsidR="00C94888" w:rsidRDefault="00C94888" w:rsidP="0016210D">
      <w:pPr>
        <w:rPr>
          <w:rFonts w:ascii="Times New Roman" w:hAnsi="Times New Roman"/>
          <w:sz w:val="24"/>
        </w:rPr>
      </w:pPr>
    </w:p>
    <w:p w14:paraId="03CCFB02" w14:textId="78D0312C" w:rsidR="00BA451C" w:rsidRDefault="00BE4AF7" w:rsidP="25373572">
      <w:pPr>
        <w:spacing w:line="259" w:lineRule="auto"/>
        <w:rPr>
          <w:rFonts w:ascii="Times New Roman" w:hAnsi="Times New Roman"/>
          <w:sz w:val="24"/>
        </w:rPr>
      </w:pPr>
      <w:r w:rsidRPr="25373572">
        <w:rPr>
          <w:rFonts w:ascii="Times New Roman" w:hAnsi="Times New Roman"/>
          <w:b/>
          <w:bCs/>
          <w:sz w:val="24"/>
        </w:rPr>
        <w:t>Eelnõu</w:t>
      </w:r>
      <w:r w:rsidR="00137679" w:rsidRPr="25373572">
        <w:rPr>
          <w:rFonts w:ascii="Times New Roman" w:hAnsi="Times New Roman"/>
          <w:b/>
          <w:bCs/>
          <w:sz w:val="24"/>
        </w:rPr>
        <w:t xml:space="preserve"> §-s</w:t>
      </w:r>
      <w:r w:rsidR="00BA451C" w:rsidRPr="25373572">
        <w:rPr>
          <w:rFonts w:ascii="Times New Roman" w:hAnsi="Times New Roman"/>
          <w:b/>
          <w:bCs/>
          <w:sz w:val="24"/>
        </w:rPr>
        <w:t xml:space="preserve"> 7 </w:t>
      </w:r>
      <w:r w:rsidR="00137679" w:rsidRPr="25373572">
        <w:rPr>
          <w:rFonts w:ascii="Times New Roman" w:hAnsi="Times New Roman"/>
          <w:sz w:val="24"/>
        </w:rPr>
        <w:t>sätestataks</w:t>
      </w:r>
      <w:r w:rsidR="002C4B0C" w:rsidRPr="25373572">
        <w:rPr>
          <w:rFonts w:ascii="Times New Roman" w:hAnsi="Times New Roman"/>
          <w:sz w:val="24"/>
        </w:rPr>
        <w:t>e</w:t>
      </w:r>
      <w:r w:rsidR="00BA451C" w:rsidRPr="25373572">
        <w:rPr>
          <w:rFonts w:ascii="Times New Roman" w:hAnsi="Times New Roman"/>
          <w:sz w:val="24"/>
        </w:rPr>
        <w:t xml:space="preserve"> geenivaramu andmeandjad.</w:t>
      </w:r>
      <w:r w:rsidR="004773C6" w:rsidRPr="25373572">
        <w:rPr>
          <w:rFonts w:ascii="Times New Roman" w:hAnsi="Times New Roman"/>
          <w:sz w:val="24"/>
        </w:rPr>
        <w:t xml:space="preserve"> See on oluline muudatus tagamaks</w:t>
      </w:r>
      <w:r w:rsidR="000D4F7E" w:rsidRPr="25373572">
        <w:rPr>
          <w:rFonts w:ascii="Times New Roman" w:hAnsi="Times New Roman"/>
          <w:sz w:val="24"/>
        </w:rPr>
        <w:t xml:space="preserve"> geenidoonori jaoks senisest parem</w:t>
      </w:r>
      <w:r w:rsidR="00293651" w:rsidRPr="25373572">
        <w:rPr>
          <w:rFonts w:ascii="Times New Roman" w:hAnsi="Times New Roman"/>
          <w:sz w:val="24"/>
        </w:rPr>
        <w:t>a</w:t>
      </w:r>
      <w:r w:rsidR="000D4F7E" w:rsidRPr="25373572">
        <w:rPr>
          <w:rFonts w:ascii="Times New Roman" w:hAnsi="Times New Roman"/>
          <w:sz w:val="24"/>
        </w:rPr>
        <w:t xml:space="preserve"> läbipaistvuse andmetöötlusel</w:t>
      </w:r>
      <w:r w:rsidR="00293651" w:rsidRPr="25373572">
        <w:rPr>
          <w:rFonts w:ascii="Times New Roman" w:hAnsi="Times New Roman"/>
          <w:sz w:val="24"/>
        </w:rPr>
        <w:t>.</w:t>
      </w:r>
      <w:r w:rsidR="00E828E5" w:rsidRPr="25373572">
        <w:rPr>
          <w:rFonts w:ascii="Times New Roman" w:hAnsi="Times New Roman"/>
          <w:sz w:val="24"/>
        </w:rPr>
        <w:t xml:space="preserve"> Seni selline regulatsioon seaduses puudus</w:t>
      </w:r>
      <w:r w:rsidR="25D5E650" w:rsidRPr="25373572">
        <w:rPr>
          <w:rFonts w:ascii="Times New Roman" w:hAnsi="Times New Roman"/>
          <w:sz w:val="24"/>
        </w:rPr>
        <w:t xml:space="preserve"> </w:t>
      </w:r>
      <w:r w:rsidR="01A72325" w:rsidRPr="25373572">
        <w:rPr>
          <w:rFonts w:ascii="Times New Roman" w:hAnsi="Times New Roman"/>
          <w:sz w:val="24"/>
        </w:rPr>
        <w:t>ning</w:t>
      </w:r>
      <w:r w:rsidR="25D5E650" w:rsidRPr="25373572">
        <w:rPr>
          <w:rFonts w:ascii="Times New Roman" w:hAnsi="Times New Roman"/>
          <w:sz w:val="24"/>
        </w:rPr>
        <w:t xml:space="preserve"> andmete uuendamine</w:t>
      </w:r>
      <w:r w:rsidR="25D5E650" w:rsidRPr="25373572">
        <w:rPr>
          <w:rFonts w:ascii="Times New Roman" w:hAnsi="Times New Roman"/>
          <w:b/>
          <w:bCs/>
          <w:sz w:val="24"/>
        </w:rPr>
        <w:t xml:space="preserve"> </w:t>
      </w:r>
      <w:r w:rsidR="25D5E650" w:rsidRPr="25373572">
        <w:rPr>
          <w:rFonts w:ascii="Times New Roman" w:hAnsi="Times New Roman"/>
          <w:sz w:val="24"/>
        </w:rPr>
        <w:t xml:space="preserve">toimus uuringueetika komitee </w:t>
      </w:r>
      <w:r w:rsidR="2249AE9C" w:rsidRPr="25373572">
        <w:rPr>
          <w:rFonts w:ascii="Times New Roman" w:hAnsi="Times New Roman"/>
          <w:sz w:val="24"/>
        </w:rPr>
        <w:t xml:space="preserve">ja andmekogude vastutavate töötlejate </w:t>
      </w:r>
      <w:r w:rsidR="25D5E650" w:rsidRPr="25373572">
        <w:rPr>
          <w:rFonts w:ascii="Times New Roman" w:hAnsi="Times New Roman"/>
          <w:sz w:val="24"/>
        </w:rPr>
        <w:t>lubade alusel</w:t>
      </w:r>
      <w:r w:rsidR="00E828E5" w:rsidRPr="25373572">
        <w:rPr>
          <w:rFonts w:ascii="Times New Roman" w:hAnsi="Times New Roman"/>
          <w:sz w:val="24"/>
        </w:rPr>
        <w:t>. Kuna geenidoonorlus on vabatahtlik ja andmete nö uuendamine toimub automaatselt</w:t>
      </w:r>
      <w:r w:rsidR="00261FBC" w:rsidRPr="25373572">
        <w:rPr>
          <w:rFonts w:ascii="Times New Roman" w:hAnsi="Times New Roman"/>
          <w:sz w:val="24"/>
        </w:rPr>
        <w:t xml:space="preserve"> ning väga tundlike andmetega, </w:t>
      </w:r>
      <w:r w:rsidR="00E828E5" w:rsidRPr="25373572">
        <w:rPr>
          <w:rFonts w:ascii="Times New Roman" w:hAnsi="Times New Roman"/>
          <w:sz w:val="24"/>
        </w:rPr>
        <w:t xml:space="preserve"> tuleks andmeandjad loetleda seaduse tasandil</w:t>
      </w:r>
      <w:r w:rsidR="00261FBC" w:rsidRPr="25373572">
        <w:rPr>
          <w:rFonts w:ascii="Times New Roman" w:hAnsi="Times New Roman"/>
          <w:sz w:val="24"/>
        </w:rPr>
        <w:t>. K</w:t>
      </w:r>
      <w:r w:rsidR="00E828E5" w:rsidRPr="25373572">
        <w:rPr>
          <w:rFonts w:ascii="Times New Roman" w:hAnsi="Times New Roman"/>
          <w:sz w:val="24"/>
        </w:rPr>
        <w:t xml:space="preserve">onkreetsed andmed, mida </w:t>
      </w:r>
      <w:r w:rsidR="00261FBC" w:rsidRPr="25373572">
        <w:rPr>
          <w:rFonts w:ascii="Times New Roman" w:hAnsi="Times New Roman"/>
          <w:sz w:val="24"/>
        </w:rPr>
        <w:t>andmeandjatelt</w:t>
      </w:r>
      <w:r w:rsidR="00E828E5" w:rsidRPr="25373572">
        <w:rPr>
          <w:rFonts w:ascii="Times New Roman" w:hAnsi="Times New Roman"/>
          <w:sz w:val="24"/>
        </w:rPr>
        <w:t xml:space="preserve"> saadakse, tuuakse andmekogu põhimääruses.</w:t>
      </w:r>
      <w:r w:rsidR="003B4B6D" w:rsidRPr="25373572">
        <w:rPr>
          <w:rFonts w:ascii="Times New Roman" w:hAnsi="Times New Roman"/>
          <w:sz w:val="24"/>
        </w:rPr>
        <w:t xml:space="preserve"> Selline kontseptsioon on kooskõlas nii seaduse olulisuse põhimõtte (vt § 3 sissejuhatavast selgitusest) kui ka </w:t>
      </w:r>
      <w:proofErr w:type="spellStart"/>
      <w:r w:rsidR="003B4B6D" w:rsidRPr="25373572">
        <w:rPr>
          <w:rFonts w:ascii="Times New Roman" w:hAnsi="Times New Roman"/>
          <w:sz w:val="24"/>
        </w:rPr>
        <w:t>AvTS</w:t>
      </w:r>
      <w:proofErr w:type="spellEnd"/>
      <w:r w:rsidR="003B4B6D" w:rsidRPr="25373572">
        <w:rPr>
          <w:rFonts w:ascii="Times New Roman" w:hAnsi="Times New Roman"/>
          <w:sz w:val="24"/>
        </w:rPr>
        <w:t>-i andmekogude regulatsiooniga. Viimane sätestab, et andmekogu põhimääruses tuuakse andmekogu pidamise kord, sealhulgas andmekogusse kogutavate andmete koosseis (</w:t>
      </w:r>
      <w:proofErr w:type="spellStart"/>
      <w:r w:rsidR="003B4B6D" w:rsidRPr="25373572">
        <w:rPr>
          <w:rFonts w:ascii="Times New Roman" w:hAnsi="Times New Roman"/>
          <w:sz w:val="24"/>
        </w:rPr>
        <w:t>AvTS</w:t>
      </w:r>
      <w:proofErr w:type="spellEnd"/>
      <w:r w:rsidR="003B4B6D" w:rsidRPr="25373572">
        <w:rPr>
          <w:rFonts w:ascii="Times New Roman" w:hAnsi="Times New Roman"/>
          <w:sz w:val="24"/>
        </w:rPr>
        <w:t xml:space="preserve"> § 43</w:t>
      </w:r>
      <w:r w:rsidR="003B4B6D" w:rsidRPr="25373572">
        <w:rPr>
          <w:rFonts w:ascii="Times New Roman" w:hAnsi="Times New Roman"/>
          <w:sz w:val="24"/>
          <w:vertAlign w:val="superscript"/>
        </w:rPr>
        <w:t xml:space="preserve">5 </w:t>
      </w:r>
      <w:r w:rsidR="003B4B6D" w:rsidRPr="25373572">
        <w:rPr>
          <w:rFonts w:ascii="Times New Roman" w:hAnsi="Times New Roman"/>
          <w:sz w:val="24"/>
        </w:rPr>
        <w:t>lg 1).</w:t>
      </w:r>
      <w:r w:rsidR="005514B0" w:rsidRPr="25373572">
        <w:rPr>
          <w:rFonts w:ascii="Times New Roman" w:hAnsi="Times New Roman"/>
          <w:sz w:val="24"/>
        </w:rPr>
        <w:t xml:space="preserve"> Arvestades </w:t>
      </w:r>
      <w:r w:rsidR="00A04871" w:rsidRPr="25373572">
        <w:rPr>
          <w:rFonts w:ascii="Times New Roman" w:hAnsi="Times New Roman"/>
          <w:sz w:val="24"/>
        </w:rPr>
        <w:t>andmete töötlemise eesmärki, ulatust ja sisu, võib seadusandja otsustust selliselt pidada seadusliku ja õiglase töötlemise tagamiseks proportsionaalseks</w:t>
      </w:r>
      <w:r w:rsidR="002C5746" w:rsidRPr="25373572">
        <w:rPr>
          <w:rFonts w:ascii="Times New Roman" w:hAnsi="Times New Roman"/>
          <w:sz w:val="24"/>
        </w:rPr>
        <w:t xml:space="preserve"> – seadusandja sätestab registrid ja seab andmete </w:t>
      </w:r>
      <w:proofErr w:type="spellStart"/>
      <w:r w:rsidR="002C5746" w:rsidRPr="25373572">
        <w:rPr>
          <w:rFonts w:ascii="Times New Roman" w:hAnsi="Times New Roman"/>
          <w:sz w:val="24"/>
        </w:rPr>
        <w:t>üldraami</w:t>
      </w:r>
      <w:proofErr w:type="spellEnd"/>
      <w:r w:rsidR="002C5746" w:rsidRPr="25373572">
        <w:rPr>
          <w:rFonts w:ascii="Times New Roman" w:hAnsi="Times New Roman"/>
          <w:sz w:val="24"/>
        </w:rPr>
        <w:t xml:space="preserve"> ning valdkonna eest vastutav minister saab nende piires andmeandjatelt saadavaid andmeid põhimääruses täpsustada.</w:t>
      </w:r>
    </w:p>
    <w:p w14:paraId="717581ED" w14:textId="77777777" w:rsidR="00BA451C" w:rsidRPr="00072B1A" w:rsidRDefault="00BA451C" w:rsidP="0016210D">
      <w:pPr>
        <w:rPr>
          <w:rFonts w:ascii="Times New Roman" w:hAnsi="Times New Roman"/>
          <w:sz w:val="24"/>
        </w:rPr>
      </w:pPr>
    </w:p>
    <w:p w14:paraId="7C7F6C30" w14:textId="168ECD09" w:rsidR="0008434F" w:rsidRDefault="00D67627" w:rsidP="4F8A9DAA">
      <w:pPr>
        <w:rPr>
          <w:rFonts w:ascii="Times New Roman" w:hAnsi="Times New Roman"/>
          <w:sz w:val="24"/>
        </w:rPr>
      </w:pPr>
      <w:r w:rsidRPr="4F8A9DAA">
        <w:rPr>
          <w:rFonts w:ascii="Times New Roman" w:hAnsi="Times New Roman"/>
          <w:sz w:val="24"/>
        </w:rPr>
        <w:t>Seega sätestab § 7 a</w:t>
      </w:r>
      <w:r w:rsidR="2A3A1325" w:rsidRPr="4F8A9DAA">
        <w:rPr>
          <w:rFonts w:ascii="Times New Roman" w:hAnsi="Times New Roman"/>
          <w:sz w:val="24"/>
        </w:rPr>
        <w:t>mmendava loetelu andmekogud</w:t>
      </w:r>
      <w:r w:rsidRPr="4F8A9DAA">
        <w:rPr>
          <w:rFonts w:ascii="Times New Roman" w:hAnsi="Times New Roman"/>
          <w:sz w:val="24"/>
        </w:rPr>
        <w:t>est</w:t>
      </w:r>
      <w:r w:rsidR="2A3A1325" w:rsidRPr="4F8A9DAA">
        <w:rPr>
          <w:rFonts w:ascii="Times New Roman" w:hAnsi="Times New Roman"/>
          <w:sz w:val="24"/>
        </w:rPr>
        <w:t>, mille</w:t>
      </w:r>
      <w:r w:rsidRPr="4F8A9DAA">
        <w:rPr>
          <w:rFonts w:ascii="Times New Roman" w:hAnsi="Times New Roman"/>
          <w:sz w:val="24"/>
        </w:rPr>
        <w:t xml:space="preserve"> </w:t>
      </w:r>
      <w:r w:rsidR="001238A6" w:rsidRPr="4F8A9DAA">
        <w:rPr>
          <w:rFonts w:ascii="Times New Roman" w:hAnsi="Times New Roman"/>
          <w:sz w:val="24"/>
        </w:rPr>
        <w:t>andmeid</w:t>
      </w:r>
      <w:r w:rsidR="2A3A1325" w:rsidRPr="4F8A9DAA">
        <w:rPr>
          <w:rFonts w:ascii="Times New Roman" w:hAnsi="Times New Roman"/>
          <w:sz w:val="24"/>
        </w:rPr>
        <w:t xml:space="preserve"> geenivaramu geenidoonori isikuandmete ja terviseandmete kogumiseks, täiendamiseks ja kontrollimiseks töötleb.</w:t>
      </w:r>
    </w:p>
    <w:p w14:paraId="6685F2FB" w14:textId="17B558DE" w:rsidR="45BD0330" w:rsidRDefault="45BD0330" w:rsidP="0016210D">
      <w:pPr>
        <w:rPr>
          <w:rFonts w:ascii="Times New Roman" w:hAnsi="Times New Roman"/>
          <w:sz w:val="24"/>
        </w:rPr>
      </w:pPr>
    </w:p>
    <w:p w14:paraId="50D29A64" w14:textId="106ADF11" w:rsidR="00F14B7E" w:rsidRDefault="008A3531" w:rsidP="0016210D">
      <w:pPr>
        <w:rPr>
          <w:rFonts w:ascii="Times New Roman" w:hAnsi="Times New Roman"/>
          <w:sz w:val="24"/>
        </w:rPr>
      </w:pPr>
      <w:r w:rsidRPr="4F8A9DAA">
        <w:rPr>
          <w:rFonts w:ascii="Times New Roman" w:hAnsi="Times New Roman"/>
          <w:sz w:val="24"/>
        </w:rPr>
        <w:t>Oluline on selgitada, et a</w:t>
      </w:r>
      <w:r w:rsidR="760BB571" w:rsidRPr="4F8A9DAA">
        <w:rPr>
          <w:rFonts w:ascii="Times New Roman" w:hAnsi="Times New Roman"/>
          <w:sz w:val="24"/>
        </w:rPr>
        <w:t xml:space="preserve">ndmeandjate andmed ei ole vahetult teadusuuringuteks kasutatavad, kuna nende esmane eesmärk on </w:t>
      </w:r>
      <w:r w:rsidR="00D67627" w:rsidRPr="4F8A9DAA">
        <w:rPr>
          <w:rFonts w:ascii="Times New Roman" w:hAnsi="Times New Roman"/>
          <w:sz w:val="24"/>
        </w:rPr>
        <w:t xml:space="preserve">olnud </w:t>
      </w:r>
      <w:r w:rsidR="760BB571" w:rsidRPr="4F8A9DAA">
        <w:rPr>
          <w:rFonts w:ascii="Times New Roman" w:hAnsi="Times New Roman"/>
          <w:sz w:val="24"/>
        </w:rPr>
        <w:t>muu</w:t>
      </w:r>
      <w:r w:rsidR="35AAE8B1" w:rsidRPr="4F8A9DAA">
        <w:rPr>
          <w:rFonts w:ascii="Times New Roman" w:hAnsi="Times New Roman"/>
          <w:sz w:val="24"/>
        </w:rPr>
        <w:t xml:space="preserve"> (nt tervishoiuteenus</w:t>
      </w:r>
      <w:r w:rsidR="004E6357" w:rsidRPr="4F8A9DAA">
        <w:rPr>
          <w:rFonts w:ascii="Times New Roman" w:hAnsi="Times New Roman"/>
          <w:sz w:val="24"/>
        </w:rPr>
        <w:t>e</w:t>
      </w:r>
      <w:r w:rsidR="35AAE8B1" w:rsidRPr="4F8A9DAA">
        <w:rPr>
          <w:rFonts w:ascii="Times New Roman" w:hAnsi="Times New Roman"/>
          <w:sz w:val="24"/>
        </w:rPr>
        <w:t xml:space="preserve"> osutamine</w:t>
      </w:r>
      <w:r w:rsidR="00D67627" w:rsidRPr="4F8A9DAA">
        <w:rPr>
          <w:rFonts w:ascii="Times New Roman" w:hAnsi="Times New Roman"/>
          <w:sz w:val="24"/>
        </w:rPr>
        <w:t xml:space="preserve"> </w:t>
      </w:r>
      <w:r w:rsidR="35AAE8B1" w:rsidRPr="4F8A9DAA">
        <w:rPr>
          <w:rFonts w:ascii="Times New Roman" w:hAnsi="Times New Roman"/>
          <w:sz w:val="24"/>
        </w:rPr>
        <w:t>jne)</w:t>
      </w:r>
      <w:r w:rsidR="760BB571" w:rsidRPr="4F8A9DAA">
        <w:rPr>
          <w:rFonts w:ascii="Times New Roman" w:hAnsi="Times New Roman"/>
          <w:sz w:val="24"/>
        </w:rPr>
        <w:t xml:space="preserve">. Seetõttu </w:t>
      </w:r>
      <w:r w:rsidR="449AABF0" w:rsidRPr="4F8A9DAA">
        <w:rPr>
          <w:rFonts w:ascii="Times New Roman" w:hAnsi="Times New Roman"/>
          <w:sz w:val="24"/>
        </w:rPr>
        <w:t xml:space="preserve">geenivaramu </w:t>
      </w:r>
      <w:r w:rsidR="760BB571" w:rsidRPr="4F8A9DAA">
        <w:rPr>
          <w:rFonts w:ascii="Times New Roman" w:hAnsi="Times New Roman"/>
          <w:sz w:val="24"/>
        </w:rPr>
        <w:t xml:space="preserve">puhastab, korrastab ja sünteesib </w:t>
      </w:r>
      <w:r w:rsidR="18C0CE44" w:rsidRPr="4F8A9DAA">
        <w:rPr>
          <w:rFonts w:ascii="Times New Roman" w:hAnsi="Times New Roman"/>
          <w:sz w:val="24"/>
        </w:rPr>
        <w:t>alg</w:t>
      </w:r>
      <w:r w:rsidR="760BB571" w:rsidRPr="4F8A9DAA">
        <w:rPr>
          <w:rFonts w:ascii="Times New Roman" w:hAnsi="Times New Roman"/>
          <w:sz w:val="24"/>
        </w:rPr>
        <w:t xml:space="preserve">andmed teadusuuringutele sobivasse formaati </w:t>
      </w:r>
      <w:r w:rsidR="66EF124A" w:rsidRPr="4F8A9DAA">
        <w:rPr>
          <w:rFonts w:ascii="Times New Roman" w:hAnsi="Times New Roman"/>
          <w:sz w:val="24"/>
        </w:rPr>
        <w:t>(</w:t>
      </w:r>
      <w:r w:rsidR="565514AF" w:rsidRPr="4F8A9DAA">
        <w:rPr>
          <w:rFonts w:ascii="Times New Roman" w:hAnsi="Times New Roman"/>
          <w:sz w:val="24"/>
        </w:rPr>
        <w:t xml:space="preserve">nt </w:t>
      </w:r>
      <w:r w:rsidR="760BB571" w:rsidRPr="4F8A9DAA">
        <w:rPr>
          <w:rFonts w:ascii="Times New Roman" w:hAnsi="Times New Roman"/>
          <w:sz w:val="24"/>
        </w:rPr>
        <w:t>OMOP-standard</w:t>
      </w:r>
      <w:r w:rsidR="760BB571" w:rsidRPr="4F8A9DAA">
        <w:rPr>
          <w:rStyle w:val="Allmrkuseviide"/>
          <w:rFonts w:ascii="Times New Roman" w:hAnsi="Times New Roman"/>
          <w:sz w:val="24"/>
        </w:rPr>
        <w:footnoteReference w:id="54"/>
      </w:r>
      <w:r w:rsidR="54900877" w:rsidRPr="4F8A9DAA">
        <w:rPr>
          <w:rFonts w:ascii="Times New Roman" w:hAnsi="Times New Roman"/>
          <w:sz w:val="24"/>
        </w:rPr>
        <w:t>)</w:t>
      </w:r>
      <w:r w:rsidR="760BB571" w:rsidRPr="4F8A9DAA">
        <w:rPr>
          <w:rFonts w:ascii="Times New Roman" w:hAnsi="Times New Roman"/>
          <w:sz w:val="24"/>
        </w:rPr>
        <w:t xml:space="preserve">. </w:t>
      </w:r>
      <w:r w:rsidR="00FE17BB" w:rsidRPr="25373572">
        <w:rPr>
          <w:rFonts w:ascii="Times New Roman" w:hAnsi="Times New Roman"/>
          <w:sz w:val="24"/>
        </w:rPr>
        <w:t>Seega ei säilitata ka kõiki saadud andmeid peale korrastust.</w:t>
      </w:r>
    </w:p>
    <w:p w14:paraId="68459007" w14:textId="62BB5C90" w:rsidR="402026CE" w:rsidRDefault="402026CE" w:rsidP="00F14B7E">
      <w:pPr>
        <w:rPr>
          <w:rFonts w:ascii="Times New Roman" w:hAnsi="Times New Roman"/>
          <w:sz w:val="24"/>
        </w:rPr>
      </w:pPr>
    </w:p>
    <w:p w14:paraId="76CF20E7" w14:textId="7694D031" w:rsidR="0008434F" w:rsidRDefault="00F14B7E" w:rsidP="4F8A9DAA">
      <w:pPr>
        <w:rPr>
          <w:rFonts w:ascii="Times New Roman" w:hAnsi="Times New Roman"/>
          <w:sz w:val="24"/>
        </w:rPr>
      </w:pPr>
      <w:r w:rsidRPr="00A46048">
        <w:rPr>
          <w:rFonts w:ascii="Times New Roman" w:hAnsi="Times New Roman"/>
          <w:sz w:val="24"/>
        </w:rPr>
        <w:t xml:space="preserve">Andmete </w:t>
      </w:r>
      <w:r w:rsidR="2A3A1325" w:rsidRPr="4F8A9DAA">
        <w:rPr>
          <w:rFonts w:ascii="Times New Roman" w:hAnsi="Times New Roman"/>
          <w:sz w:val="24"/>
        </w:rPr>
        <w:t xml:space="preserve">kogumiseks, täiendamiseks ja kontrollimiseks järgmiste andmekogude andmeid: </w:t>
      </w:r>
    </w:p>
    <w:p w14:paraId="77FFAD73" w14:textId="31462307" w:rsidR="0008434F" w:rsidRDefault="7D03CD48" w:rsidP="0016210D">
      <w:pPr>
        <w:rPr>
          <w:rFonts w:ascii="Times New Roman" w:hAnsi="Times New Roman"/>
          <w:sz w:val="24"/>
        </w:rPr>
      </w:pPr>
      <w:r w:rsidRPr="6018E984">
        <w:rPr>
          <w:rFonts w:ascii="Times New Roman" w:hAnsi="Times New Roman"/>
          <w:sz w:val="24"/>
        </w:rPr>
        <w:t>1) tervise infosüsteem;</w:t>
      </w:r>
    </w:p>
    <w:p w14:paraId="687FF0E4" w14:textId="246FDA5C" w:rsidR="0008434F" w:rsidRDefault="7D03CD48" w:rsidP="0016210D">
      <w:pPr>
        <w:rPr>
          <w:rFonts w:ascii="Times New Roman" w:hAnsi="Times New Roman"/>
          <w:sz w:val="24"/>
        </w:rPr>
      </w:pPr>
      <w:r w:rsidRPr="6018E984">
        <w:rPr>
          <w:rFonts w:ascii="Times New Roman" w:hAnsi="Times New Roman"/>
          <w:sz w:val="24"/>
        </w:rPr>
        <w:t xml:space="preserve">2) </w:t>
      </w:r>
      <w:r w:rsidR="703D6293" w:rsidRPr="6018E984">
        <w:rPr>
          <w:rFonts w:ascii="Times New Roman" w:hAnsi="Times New Roman"/>
          <w:sz w:val="24"/>
        </w:rPr>
        <w:t>rahvastikuregister</w:t>
      </w:r>
      <w:r w:rsidRPr="6018E984">
        <w:rPr>
          <w:rFonts w:ascii="Times New Roman" w:hAnsi="Times New Roman"/>
          <w:sz w:val="24"/>
        </w:rPr>
        <w:t>;</w:t>
      </w:r>
    </w:p>
    <w:p w14:paraId="44574AD9" w14:textId="5F0EC3AC" w:rsidR="0008434F" w:rsidRDefault="7D03CD48" w:rsidP="0016210D">
      <w:pPr>
        <w:rPr>
          <w:rFonts w:ascii="Times New Roman" w:hAnsi="Times New Roman"/>
          <w:sz w:val="24"/>
        </w:rPr>
      </w:pPr>
      <w:r w:rsidRPr="6018E984">
        <w:rPr>
          <w:rFonts w:ascii="Times New Roman" w:hAnsi="Times New Roman"/>
          <w:sz w:val="24"/>
        </w:rPr>
        <w:t>3)</w:t>
      </w:r>
      <w:r w:rsidR="703D6293" w:rsidRPr="6018E984">
        <w:rPr>
          <w:rFonts w:ascii="Times New Roman" w:hAnsi="Times New Roman"/>
          <w:sz w:val="24"/>
        </w:rPr>
        <w:t xml:space="preserve"> retseptikeskus;</w:t>
      </w:r>
    </w:p>
    <w:p w14:paraId="29E758E8" w14:textId="2AB6F7D6" w:rsidR="0008434F" w:rsidRDefault="7D03CD48" w:rsidP="0016210D">
      <w:pPr>
        <w:rPr>
          <w:rFonts w:ascii="Times New Roman" w:hAnsi="Times New Roman"/>
          <w:sz w:val="24"/>
        </w:rPr>
      </w:pPr>
      <w:r w:rsidRPr="6018E984">
        <w:rPr>
          <w:rFonts w:ascii="Times New Roman" w:hAnsi="Times New Roman"/>
          <w:sz w:val="24"/>
        </w:rPr>
        <w:t>4) müokardiinfarktiregister;</w:t>
      </w:r>
    </w:p>
    <w:p w14:paraId="316E7A0B" w14:textId="62564E8A" w:rsidR="0008434F" w:rsidRDefault="7D03CD48" w:rsidP="0016210D">
      <w:pPr>
        <w:rPr>
          <w:rFonts w:ascii="Times New Roman" w:hAnsi="Times New Roman"/>
          <w:sz w:val="24"/>
        </w:rPr>
      </w:pPr>
      <w:r w:rsidRPr="6018E984">
        <w:rPr>
          <w:rFonts w:ascii="Times New Roman" w:hAnsi="Times New Roman"/>
          <w:sz w:val="24"/>
        </w:rPr>
        <w:t xml:space="preserve">5) </w:t>
      </w:r>
      <w:r w:rsidR="00F036F7">
        <w:rPr>
          <w:rFonts w:ascii="Times New Roman" w:hAnsi="Times New Roman"/>
          <w:sz w:val="24"/>
        </w:rPr>
        <w:t>T</w:t>
      </w:r>
      <w:r w:rsidRPr="6018E984">
        <w:rPr>
          <w:rFonts w:ascii="Times New Roman" w:hAnsi="Times New Roman"/>
          <w:sz w:val="24"/>
        </w:rPr>
        <w:t>ervisekassa andmekogu;</w:t>
      </w:r>
    </w:p>
    <w:p w14:paraId="31360A8A" w14:textId="72C48F08" w:rsidR="0008434F" w:rsidRDefault="7D03CD48" w:rsidP="0016210D">
      <w:pPr>
        <w:rPr>
          <w:rFonts w:ascii="Times New Roman" w:hAnsi="Times New Roman"/>
          <w:sz w:val="24"/>
        </w:rPr>
      </w:pPr>
      <w:r w:rsidRPr="6018E984">
        <w:rPr>
          <w:rFonts w:ascii="Times New Roman" w:hAnsi="Times New Roman"/>
          <w:sz w:val="24"/>
        </w:rPr>
        <w:t>6) vähiregister;</w:t>
      </w:r>
    </w:p>
    <w:p w14:paraId="4533BD4B" w14:textId="34C97D22" w:rsidR="0008434F" w:rsidRDefault="7D03CD48" w:rsidP="0016210D">
      <w:pPr>
        <w:rPr>
          <w:rFonts w:ascii="Times New Roman" w:hAnsi="Times New Roman"/>
          <w:sz w:val="24"/>
        </w:rPr>
      </w:pPr>
      <w:r w:rsidRPr="6018E984">
        <w:rPr>
          <w:rFonts w:ascii="Times New Roman" w:hAnsi="Times New Roman"/>
          <w:sz w:val="24"/>
        </w:rPr>
        <w:t>7) raseduse infosüsteem;</w:t>
      </w:r>
    </w:p>
    <w:p w14:paraId="1CDCC909" w14:textId="31B43798" w:rsidR="0008434F" w:rsidRDefault="7D03CD48" w:rsidP="0016210D">
      <w:pPr>
        <w:rPr>
          <w:rFonts w:ascii="Times New Roman" w:hAnsi="Times New Roman"/>
          <w:sz w:val="24"/>
        </w:rPr>
      </w:pPr>
      <w:r w:rsidRPr="6018E984">
        <w:rPr>
          <w:rFonts w:ascii="Times New Roman" w:hAnsi="Times New Roman"/>
          <w:sz w:val="24"/>
        </w:rPr>
        <w:t xml:space="preserve">8) </w:t>
      </w:r>
      <w:r w:rsidR="007F2F3A">
        <w:rPr>
          <w:rFonts w:ascii="Times New Roman" w:hAnsi="Times New Roman"/>
          <w:sz w:val="24"/>
        </w:rPr>
        <w:t xml:space="preserve">vähi </w:t>
      </w:r>
      <w:r w:rsidRPr="007F2F3A">
        <w:rPr>
          <w:rFonts w:ascii="Times New Roman" w:hAnsi="Times New Roman"/>
          <w:sz w:val="24"/>
        </w:rPr>
        <w:t>sõeluuringute</w:t>
      </w:r>
      <w:r w:rsidRPr="6018E984">
        <w:rPr>
          <w:rFonts w:ascii="Times New Roman" w:hAnsi="Times New Roman"/>
          <w:sz w:val="24"/>
        </w:rPr>
        <w:t xml:space="preserve"> register;</w:t>
      </w:r>
    </w:p>
    <w:p w14:paraId="709AF835" w14:textId="285CF023" w:rsidR="0008434F" w:rsidRDefault="7D03CD48" w:rsidP="0016210D">
      <w:pPr>
        <w:rPr>
          <w:rFonts w:ascii="Times New Roman" w:hAnsi="Times New Roman"/>
          <w:sz w:val="24"/>
        </w:rPr>
      </w:pPr>
      <w:r w:rsidRPr="6018E984">
        <w:rPr>
          <w:rFonts w:ascii="Times New Roman" w:hAnsi="Times New Roman"/>
          <w:sz w:val="24"/>
        </w:rPr>
        <w:t>9) surma</w:t>
      </w:r>
      <w:r w:rsidR="002E5E2A">
        <w:rPr>
          <w:rFonts w:ascii="Times New Roman" w:hAnsi="Times New Roman"/>
          <w:sz w:val="24"/>
        </w:rPr>
        <w:t xml:space="preserve"> põhjuste</w:t>
      </w:r>
      <w:r w:rsidRPr="6018E984">
        <w:rPr>
          <w:rFonts w:ascii="Times New Roman" w:hAnsi="Times New Roman"/>
          <w:sz w:val="24"/>
        </w:rPr>
        <w:t xml:space="preserve"> register;</w:t>
      </w:r>
    </w:p>
    <w:p w14:paraId="14AE091D" w14:textId="5BBAD3F8" w:rsidR="004D2E2C" w:rsidRPr="004D2E2C" w:rsidRDefault="7D03CD48" w:rsidP="0016210D">
      <w:pPr>
        <w:rPr>
          <w:rFonts w:ascii="Times New Roman" w:hAnsi="Times New Roman"/>
          <w:sz w:val="24"/>
        </w:rPr>
      </w:pPr>
      <w:r w:rsidRPr="6018E984">
        <w:rPr>
          <w:rFonts w:ascii="Times New Roman" w:hAnsi="Times New Roman"/>
          <w:sz w:val="24"/>
        </w:rPr>
        <w:t>10) tuberkuloosiregister</w:t>
      </w:r>
      <w:r w:rsidR="51BB3C24" w:rsidRPr="6018E984">
        <w:rPr>
          <w:rFonts w:ascii="Times New Roman" w:hAnsi="Times New Roman"/>
          <w:sz w:val="24"/>
        </w:rPr>
        <w:t>.</w:t>
      </w:r>
    </w:p>
    <w:p w14:paraId="73A06A69" w14:textId="77777777" w:rsidR="004D2E2C" w:rsidRPr="004D2E2C" w:rsidRDefault="004D2E2C" w:rsidP="0016210D">
      <w:pPr>
        <w:rPr>
          <w:rFonts w:ascii="Times New Roman" w:hAnsi="Times New Roman"/>
          <w:sz w:val="24"/>
        </w:rPr>
      </w:pPr>
    </w:p>
    <w:p w14:paraId="3E5D2B7F" w14:textId="30084B80" w:rsidR="004D2E2C" w:rsidRDefault="31C417FB" w:rsidP="4F8A9DAA">
      <w:pPr>
        <w:rPr>
          <w:rFonts w:ascii="Times New Roman" w:hAnsi="Times New Roman"/>
          <w:sz w:val="24"/>
        </w:rPr>
      </w:pPr>
      <w:r w:rsidRPr="4F8A9DAA">
        <w:rPr>
          <w:rFonts w:ascii="Times New Roman" w:hAnsi="Times New Roman"/>
          <w:sz w:val="24"/>
        </w:rPr>
        <w:lastRenderedPageBreak/>
        <w:t xml:space="preserve">Kehtivas </w:t>
      </w:r>
      <w:proofErr w:type="spellStart"/>
      <w:r w:rsidRPr="4F8A9DAA">
        <w:rPr>
          <w:rFonts w:ascii="Times New Roman" w:hAnsi="Times New Roman"/>
          <w:sz w:val="24"/>
        </w:rPr>
        <w:t>IGUSes</w:t>
      </w:r>
      <w:proofErr w:type="spellEnd"/>
      <w:r w:rsidRPr="4F8A9DAA">
        <w:rPr>
          <w:rFonts w:ascii="Times New Roman" w:hAnsi="Times New Roman"/>
          <w:sz w:val="24"/>
        </w:rPr>
        <w:t xml:space="preserve"> on g</w:t>
      </w:r>
      <w:r w:rsidR="1C2B2469" w:rsidRPr="4F8A9DAA">
        <w:rPr>
          <w:rFonts w:ascii="Times New Roman" w:hAnsi="Times New Roman"/>
          <w:sz w:val="24"/>
        </w:rPr>
        <w:t>eenivaramul</w:t>
      </w:r>
      <w:r w:rsidR="58AC6628" w:rsidRPr="4F8A9DAA">
        <w:rPr>
          <w:rFonts w:ascii="Times New Roman" w:hAnsi="Times New Roman"/>
          <w:sz w:val="24"/>
        </w:rPr>
        <w:t xml:space="preserve"> lubatud geenidoonorite andmeid uuendada, täiendada ja kontrollida ilma geenidoonoriga ühendust võtmata</w:t>
      </w:r>
      <w:r w:rsidR="3AE26825" w:rsidRPr="4F8A9DAA">
        <w:rPr>
          <w:rFonts w:ascii="Times New Roman" w:hAnsi="Times New Roman"/>
          <w:sz w:val="24"/>
        </w:rPr>
        <w:t xml:space="preserve">, </w:t>
      </w:r>
      <w:r w:rsidR="3FF51EDE" w:rsidRPr="4F8A9DAA">
        <w:rPr>
          <w:rFonts w:ascii="Times New Roman" w:hAnsi="Times New Roman"/>
          <w:sz w:val="24"/>
        </w:rPr>
        <w:t xml:space="preserve">välja arvatud </w:t>
      </w:r>
      <w:r w:rsidR="3AE26825" w:rsidRPr="4F8A9DAA">
        <w:rPr>
          <w:rFonts w:ascii="Times New Roman" w:hAnsi="Times New Roman"/>
          <w:sz w:val="24"/>
        </w:rPr>
        <w:t xml:space="preserve">kui </w:t>
      </w:r>
      <w:r w:rsidR="1A019DE5" w:rsidRPr="4F8A9DAA">
        <w:rPr>
          <w:rFonts w:ascii="Times New Roman" w:hAnsi="Times New Roman"/>
          <w:sz w:val="24"/>
        </w:rPr>
        <w:t>geeni</w:t>
      </w:r>
      <w:r w:rsidR="3AE26825" w:rsidRPr="4F8A9DAA">
        <w:rPr>
          <w:rFonts w:ascii="Times New Roman" w:hAnsi="Times New Roman"/>
          <w:sz w:val="24"/>
        </w:rPr>
        <w:t xml:space="preserve">doonor on oma andmete täiendamise </w:t>
      </w:r>
      <w:r w:rsidR="6C8EB8B6" w:rsidRPr="4F8A9DAA">
        <w:rPr>
          <w:rFonts w:ascii="Times New Roman" w:hAnsi="Times New Roman"/>
          <w:sz w:val="24"/>
        </w:rPr>
        <w:t>keelanud (IGUS § 11 lõige 6)</w:t>
      </w:r>
      <w:r w:rsidR="58AC6628" w:rsidRPr="4F8A9DAA">
        <w:rPr>
          <w:rFonts w:ascii="Times New Roman" w:hAnsi="Times New Roman"/>
          <w:sz w:val="24"/>
        </w:rPr>
        <w:t>.</w:t>
      </w:r>
      <w:r w:rsidR="38DE8EE5" w:rsidRPr="4F8A9DAA">
        <w:rPr>
          <w:rFonts w:ascii="Times New Roman" w:hAnsi="Times New Roman"/>
          <w:sz w:val="24"/>
        </w:rPr>
        <w:t xml:space="preserve"> </w:t>
      </w:r>
      <w:r w:rsidR="718745ED" w:rsidRPr="4F8A9DAA">
        <w:rPr>
          <w:rFonts w:ascii="Times New Roman" w:hAnsi="Times New Roman"/>
          <w:sz w:val="24"/>
        </w:rPr>
        <w:t xml:space="preserve">Eelnõuga </w:t>
      </w:r>
      <w:r w:rsidR="38DE8EE5" w:rsidRPr="4F8A9DAA">
        <w:rPr>
          <w:rFonts w:ascii="Times New Roman" w:hAnsi="Times New Roman"/>
          <w:sz w:val="24"/>
        </w:rPr>
        <w:t xml:space="preserve">kaotatakse </w:t>
      </w:r>
      <w:r w:rsidR="75410DBF" w:rsidRPr="4F8A9DAA">
        <w:rPr>
          <w:rFonts w:ascii="Times New Roman" w:hAnsi="Times New Roman"/>
          <w:sz w:val="24"/>
        </w:rPr>
        <w:t xml:space="preserve">tulevaste </w:t>
      </w:r>
      <w:r w:rsidR="38DE8EE5" w:rsidRPr="4F8A9DAA">
        <w:rPr>
          <w:rFonts w:ascii="Times New Roman" w:hAnsi="Times New Roman"/>
          <w:sz w:val="24"/>
        </w:rPr>
        <w:t>geenidoonori</w:t>
      </w:r>
      <w:r w:rsidR="53412710" w:rsidRPr="4F8A9DAA">
        <w:rPr>
          <w:rFonts w:ascii="Times New Roman" w:hAnsi="Times New Roman"/>
          <w:sz w:val="24"/>
        </w:rPr>
        <w:t xml:space="preserve">te </w:t>
      </w:r>
      <w:r w:rsidR="38DE8EE5" w:rsidRPr="4F8A9DAA">
        <w:rPr>
          <w:rFonts w:ascii="Times New Roman" w:hAnsi="Times New Roman"/>
          <w:sz w:val="24"/>
        </w:rPr>
        <w:t>võimalus keelduda oma isikuandmete uuendamisest</w:t>
      </w:r>
      <w:r w:rsidR="15825971" w:rsidRPr="4F8A9DAA">
        <w:rPr>
          <w:rFonts w:ascii="Times New Roman" w:hAnsi="Times New Roman"/>
          <w:sz w:val="24"/>
        </w:rPr>
        <w:t>, kuna uuendamata andmed kaotavad kiiresti väärtuse teaduskasutuses ja ei taga geenivaramu pidamise eesmärki</w:t>
      </w:r>
      <w:r w:rsidR="38DE8EE5" w:rsidRPr="4F8A9DAA">
        <w:rPr>
          <w:rFonts w:ascii="Times New Roman" w:hAnsi="Times New Roman"/>
          <w:sz w:val="24"/>
        </w:rPr>
        <w:t xml:space="preserve">. </w:t>
      </w:r>
      <w:r w:rsidR="58AC6628" w:rsidRPr="4F8A9DAA">
        <w:rPr>
          <w:rFonts w:ascii="Times New Roman" w:hAnsi="Times New Roman"/>
          <w:sz w:val="24"/>
        </w:rPr>
        <w:t xml:space="preserve"> </w:t>
      </w:r>
      <w:r w:rsidR="7442F527" w:rsidRPr="4F8A9DAA">
        <w:rPr>
          <w:rFonts w:ascii="Times New Roman" w:hAnsi="Times New Roman"/>
          <w:sz w:val="24"/>
        </w:rPr>
        <w:t>Edaspidi</w:t>
      </w:r>
      <w:r w:rsidR="58AC6628" w:rsidRPr="4F8A9DAA">
        <w:rPr>
          <w:rFonts w:ascii="Times New Roman" w:hAnsi="Times New Roman"/>
          <w:sz w:val="24"/>
        </w:rPr>
        <w:t xml:space="preserve"> on </w:t>
      </w:r>
      <w:r w:rsidR="342044B8" w:rsidRPr="4F8A9DAA">
        <w:rPr>
          <w:rFonts w:ascii="Times New Roman" w:hAnsi="Times New Roman"/>
          <w:sz w:val="24"/>
        </w:rPr>
        <w:t>geenivaramu</w:t>
      </w:r>
      <w:r w:rsidR="58AC6628" w:rsidRPr="4F8A9DAA">
        <w:rPr>
          <w:rFonts w:ascii="Times New Roman" w:hAnsi="Times New Roman"/>
          <w:sz w:val="24"/>
        </w:rPr>
        <w:t xml:space="preserve"> vastutaval töötlejal õigus </w:t>
      </w:r>
      <w:proofErr w:type="spellStart"/>
      <w:r w:rsidR="58AC6628" w:rsidRPr="4F8A9DAA">
        <w:rPr>
          <w:rFonts w:ascii="Times New Roman" w:hAnsi="Times New Roman"/>
          <w:sz w:val="24"/>
        </w:rPr>
        <w:t>depseudonüümida</w:t>
      </w:r>
      <w:proofErr w:type="spellEnd"/>
      <w:r w:rsidR="58AC6628" w:rsidRPr="4F8A9DAA">
        <w:rPr>
          <w:rFonts w:ascii="Times New Roman" w:hAnsi="Times New Roman"/>
          <w:sz w:val="24"/>
        </w:rPr>
        <w:t xml:space="preserve"> geenidoonorite andmeid</w:t>
      </w:r>
      <w:r w:rsidR="7442F527" w:rsidRPr="4F8A9DAA">
        <w:rPr>
          <w:rFonts w:ascii="Times New Roman" w:hAnsi="Times New Roman"/>
          <w:sz w:val="24"/>
        </w:rPr>
        <w:t xml:space="preserve"> ja uuendada neid </w:t>
      </w:r>
      <w:r w:rsidR="001A3C46">
        <w:rPr>
          <w:rFonts w:ascii="Times New Roman" w:hAnsi="Times New Roman"/>
          <w:sz w:val="24"/>
        </w:rPr>
        <w:t xml:space="preserve">seaduses </w:t>
      </w:r>
      <w:r w:rsidR="7442F527" w:rsidRPr="4F8A9DAA">
        <w:rPr>
          <w:rFonts w:ascii="Times New Roman" w:hAnsi="Times New Roman"/>
          <w:sz w:val="24"/>
        </w:rPr>
        <w:t xml:space="preserve">lubatud andmeandjate andmetega. </w:t>
      </w:r>
      <w:r w:rsidR="58AC6628" w:rsidRPr="4F8A9DAA">
        <w:rPr>
          <w:rFonts w:ascii="Times New Roman" w:hAnsi="Times New Roman"/>
          <w:sz w:val="24"/>
        </w:rPr>
        <w:t xml:space="preserve">Andmete võrdlemine ja täiendamine võimaldab </w:t>
      </w:r>
      <w:r w:rsidR="342044B8" w:rsidRPr="4F8A9DAA">
        <w:rPr>
          <w:rFonts w:ascii="Times New Roman" w:hAnsi="Times New Roman"/>
          <w:sz w:val="24"/>
        </w:rPr>
        <w:t>suurendada</w:t>
      </w:r>
      <w:r w:rsidR="58AC6628" w:rsidRPr="4F8A9DAA">
        <w:rPr>
          <w:rFonts w:ascii="Times New Roman" w:hAnsi="Times New Roman"/>
          <w:sz w:val="24"/>
        </w:rPr>
        <w:t xml:space="preserve"> andmekogu usaldusväärsust ja selle kaudu </w:t>
      </w:r>
      <w:r w:rsidR="7ED91E41" w:rsidRPr="4F8A9DAA">
        <w:rPr>
          <w:rFonts w:ascii="Times New Roman" w:hAnsi="Times New Roman"/>
          <w:sz w:val="24"/>
        </w:rPr>
        <w:t xml:space="preserve">tõsta </w:t>
      </w:r>
      <w:r w:rsidR="58AC6628" w:rsidRPr="4F8A9DAA">
        <w:rPr>
          <w:rFonts w:ascii="Times New Roman" w:hAnsi="Times New Roman"/>
          <w:sz w:val="24"/>
        </w:rPr>
        <w:t xml:space="preserve">ka </w:t>
      </w:r>
      <w:r w:rsidR="7ED91E41" w:rsidRPr="4F8A9DAA">
        <w:rPr>
          <w:rFonts w:ascii="Times New Roman" w:hAnsi="Times New Roman"/>
          <w:sz w:val="24"/>
        </w:rPr>
        <w:t>geenivaramu</w:t>
      </w:r>
      <w:r w:rsidR="58AC6628" w:rsidRPr="4F8A9DAA">
        <w:rPr>
          <w:rFonts w:ascii="Times New Roman" w:hAnsi="Times New Roman"/>
          <w:sz w:val="24"/>
        </w:rPr>
        <w:t xml:space="preserve"> andmete põhjal </w:t>
      </w:r>
      <w:r w:rsidR="7ED91E41" w:rsidRPr="4F8A9DAA">
        <w:rPr>
          <w:rFonts w:ascii="Times New Roman" w:hAnsi="Times New Roman"/>
          <w:sz w:val="24"/>
        </w:rPr>
        <w:t>tehtavate</w:t>
      </w:r>
      <w:r w:rsidR="58AC6628" w:rsidRPr="4F8A9DAA">
        <w:rPr>
          <w:rFonts w:ascii="Times New Roman" w:hAnsi="Times New Roman"/>
          <w:sz w:val="24"/>
        </w:rPr>
        <w:t xml:space="preserve"> </w:t>
      </w:r>
      <w:r w:rsidR="3995F062" w:rsidRPr="4F8A9DAA">
        <w:rPr>
          <w:rFonts w:ascii="Times New Roman" w:hAnsi="Times New Roman"/>
          <w:sz w:val="24"/>
        </w:rPr>
        <w:t>uuringute</w:t>
      </w:r>
      <w:r w:rsidR="58AC6628" w:rsidRPr="4F8A9DAA">
        <w:rPr>
          <w:rFonts w:ascii="Times New Roman" w:hAnsi="Times New Roman"/>
          <w:sz w:val="24"/>
        </w:rPr>
        <w:t xml:space="preserve"> teaduslikku taset. Var</w:t>
      </w:r>
      <w:r w:rsidR="7ED91E41" w:rsidRPr="4F8A9DAA">
        <w:rPr>
          <w:rFonts w:ascii="Times New Roman" w:hAnsi="Times New Roman"/>
          <w:sz w:val="24"/>
        </w:rPr>
        <w:t>em</w:t>
      </w:r>
      <w:r w:rsidR="58AC6628" w:rsidRPr="4F8A9DAA">
        <w:rPr>
          <w:rFonts w:ascii="Times New Roman" w:hAnsi="Times New Roman"/>
          <w:sz w:val="24"/>
        </w:rPr>
        <w:t xml:space="preserve"> kehti</w:t>
      </w:r>
      <w:r w:rsidR="7ED91E41" w:rsidRPr="4F8A9DAA">
        <w:rPr>
          <w:rFonts w:ascii="Times New Roman" w:hAnsi="Times New Roman"/>
          <w:sz w:val="24"/>
        </w:rPr>
        <w:t>nud</w:t>
      </w:r>
      <w:r w:rsidR="58AC6628" w:rsidRPr="4F8A9DAA">
        <w:rPr>
          <w:rFonts w:ascii="Times New Roman" w:hAnsi="Times New Roman"/>
          <w:sz w:val="24"/>
        </w:rPr>
        <w:t xml:space="preserve"> IGUS</w:t>
      </w:r>
      <w:r w:rsidR="51444390" w:rsidRPr="4F8A9DAA">
        <w:rPr>
          <w:rFonts w:ascii="Times New Roman" w:hAnsi="Times New Roman"/>
          <w:sz w:val="24"/>
        </w:rPr>
        <w:t>-</w:t>
      </w:r>
      <w:proofErr w:type="spellStart"/>
      <w:r w:rsidR="51444390" w:rsidRPr="4F8A9DAA">
        <w:rPr>
          <w:rFonts w:ascii="Times New Roman" w:hAnsi="Times New Roman"/>
          <w:sz w:val="24"/>
        </w:rPr>
        <w:t>is</w:t>
      </w:r>
      <w:proofErr w:type="spellEnd"/>
      <w:r w:rsidR="58AC6628" w:rsidRPr="4F8A9DAA">
        <w:rPr>
          <w:rFonts w:ascii="Times New Roman" w:hAnsi="Times New Roman"/>
          <w:sz w:val="24"/>
        </w:rPr>
        <w:t xml:space="preserve"> oli reguleerimata, kuidas toimub andmevahetus riiklike registrite ja andmekogudega. Nüüd luuakse selleks õiguslik alus</w:t>
      </w:r>
      <w:r w:rsidR="5A7A8721" w:rsidRPr="4F8A9DAA">
        <w:rPr>
          <w:rFonts w:ascii="Times New Roman" w:hAnsi="Times New Roman"/>
          <w:sz w:val="24"/>
        </w:rPr>
        <w:t xml:space="preserve"> seaduse tasandil</w:t>
      </w:r>
      <w:r w:rsidR="7442F527" w:rsidRPr="4F8A9DAA">
        <w:rPr>
          <w:rFonts w:ascii="Times New Roman" w:hAnsi="Times New Roman"/>
          <w:sz w:val="24"/>
        </w:rPr>
        <w:t xml:space="preserve"> ning see loob suurema õigusselguse nii andmesubjektile, kui ka teadlastele – milliseid andmeid varamu sisaldab ja mis on nende andmete allikad.</w:t>
      </w:r>
    </w:p>
    <w:p w14:paraId="3B1AABDA" w14:textId="77777777" w:rsidR="00F14B7E" w:rsidRPr="004D2E2C" w:rsidRDefault="00F14B7E" w:rsidP="0016210D">
      <w:pPr>
        <w:rPr>
          <w:rFonts w:ascii="Times New Roman" w:hAnsi="Times New Roman"/>
          <w:sz w:val="24"/>
        </w:rPr>
      </w:pPr>
    </w:p>
    <w:p w14:paraId="214DCD16" w14:textId="20F09BD8" w:rsidR="00236CE9" w:rsidRDefault="00F14B7E" w:rsidP="4F8A9DAA">
      <w:pPr>
        <w:rPr>
          <w:rFonts w:ascii="Times New Roman" w:hAnsi="Times New Roman"/>
          <w:sz w:val="24"/>
        </w:rPr>
      </w:pPr>
      <w:r w:rsidRPr="4F8A9DAA">
        <w:rPr>
          <w:rFonts w:ascii="Times New Roman" w:hAnsi="Times New Roman"/>
          <w:color w:val="000000" w:themeColor="text1"/>
          <w:sz w:val="24"/>
        </w:rPr>
        <w:t>Geenivaramu</w:t>
      </w:r>
      <w:r w:rsidRPr="4F8A9DAA">
        <w:rPr>
          <w:rFonts w:ascii="Times New Roman" w:hAnsi="Times New Roman"/>
          <w:sz w:val="24"/>
        </w:rPr>
        <w:t xml:space="preserve"> üks peamistest ülesannetest on personaalse meditsiini arendamiseks vajaliku teadusliku baasi loomine. Konkreetsemalt tähendab see näiteks personaalsete riskihinnangute väljatöötamist, mis kombineerivad geneetilist informatsiooni muude prognostiliste teguritega. </w:t>
      </w:r>
    </w:p>
    <w:p w14:paraId="0F9266E4" w14:textId="77777777" w:rsidR="00F14B7E" w:rsidRDefault="00F14B7E" w:rsidP="0016210D">
      <w:pPr>
        <w:rPr>
          <w:rFonts w:ascii="Times New Roman" w:hAnsi="Times New Roman"/>
          <w:sz w:val="24"/>
        </w:rPr>
      </w:pPr>
    </w:p>
    <w:p w14:paraId="175A6F12" w14:textId="63953705" w:rsidR="004D2E2C" w:rsidRPr="004D2E2C" w:rsidRDefault="003A3E51" w:rsidP="0016210D">
      <w:pPr>
        <w:rPr>
          <w:rFonts w:ascii="Times New Roman" w:hAnsi="Times New Roman"/>
          <w:sz w:val="24"/>
        </w:rPr>
      </w:pPr>
      <w:r>
        <w:rPr>
          <w:rFonts w:ascii="Times New Roman" w:hAnsi="Times New Roman"/>
          <w:color w:val="000000" w:themeColor="text1"/>
          <w:sz w:val="24"/>
        </w:rPr>
        <w:t>Geenivaramu</w:t>
      </w:r>
      <w:r w:rsidR="7D03CD48" w:rsidRPr="6018E984">
        <w:rPr>
          <w:rFonts w:ascii="Times New Roman" w:hAnsi="Times New Roman"/>
          <w:sz w:val="24"/>
        </w:rPr>
        <w:t xml:space="preserve"> eesmärkide täitmiseks on vaja geenidoonori terviseajaloo kohta panna kokku võimalikult terviklik ja detailne pilt, mille pinnalt saaks </w:t>
      </w:r>
      <w:r w:rsidR="00234C70">
        <w:rPr>
          <w:rFonts w:ascii="Times New Roman" w:hAnsi="Times New Roman"/>
          <w:sz w:val="24"/>
        </w:rPr>
        <w:t xml:space="preserve">leida </w:t>
      </w:r>
      <w:r w:rsidR="7D03CD48" w:rsidRPr="6018E984">
        <w:rPr>
          <w:rFonts w:ascii="Times New Roman" w:hAnsi="Times New Roman"/>
          <w:sz w:val="24"/>
        </w:rPr>
        <w:t>geenidoonori ning lõppastmes ka rahva</w:t>
      </w:r>
      <w:r w:rsidR="00F16552">
        <w:rPr>
          <w:rFonts w:ascii="Times New Roman" w:hAnsi="Times New Roman"/>
          <w:sz w:val="24"/>
        </w:rPr>
        <w:t xml:space="preserve"> tervise</w:t>
      </w:r>
      <w:r w:rsidR="7D03CD48" w:rsidRPr="6018E984">
        <w:rPr>
          <w:rFonts w:ascii="Times New Roman" w:hAnsi="Times New Roman"/>
          <w:sz w:val="24"/>
        </w:rPr>
        <w:t xml:space="preserve"> perspektiivist vajalikke seoseid geenide ja välise maailma vahel</w:t>
      </w:r>
      <w:r w:rsidR="00F16552">
        <w:rPr>
          <w:rFonts w:ascii="Times New Roman" w:hAnsi="Times New Roman"/>
          <w:sz w:val="24"/>
        </w:rPr>
        <w:t>.</w:t>
      </w:r>
      <w:r w:rsidR="7D03CD48" w:rsidRPr="6018E984">
        <w:rPr>
          <w:rFonts w:ascii="Times New Roman" w:hAnsi="Times New Roman"/>
          <w:sz w:val="24"/>
        </w:rPr>
        <w:t xml:space="preserve"> Nende seoste ja saadavate teadmiste abil on võimalik arendada nii </w:t>
      </w:r>
      <w:r w:rsidR="57763F12" w:rsidRPr="6018E984">
        <w:rPr>
          <w:rFonts w:ascii="Times New Roman" w:hAnsi="Times New Roman"/>
          <w:sz w:val="24"/>
        </w:rPr>
        <w:t xml:space="preserve">personaalmeditsiini </w:t>
      </w:r>
      <w:r w:rsidR="7D03CD48" w:rsidRPr="6018E984">
        <w:rPr>
          <w:rFonts w:ascii="Times New Roman" w:hAnsi="Times New Roman"/>
          <w:sz w:val="24"/>
        </w:rPr>
        <w:t>kui edendada rahvatervis</w:t>
      </w:r>
      <w:r w:rsidR="00F16552">
        <w:rPr>
          <w:rFonts w:ascii="Times New Roman" w:hAnsi="Times New Roman"/>
          <w:sz w:val="24"/>
        </w:rPr>
        <w:t>hoidu</w:t>
      </w:r>
      <w:r w:rsidR="7D03CD48" w:rsidRPr="6018E984">
        <w:rPr>
          <w:rFonts w:ascii="Times New Roman" w:hAnsi="Times New Roman"/>
          <w:sz w:val="24"/>
        </w:rPr>
        <w:t xml:space="preserve"> üldiselt.</w:t>
      </w:r>
    </w:p>
    <w:p w14:paraId="0363C768" w14:textId="77777777" w:rsidR="004D2E2C" w:rsidRPr="004D2E2C" w:rsidRDefault="004D2E2C" w:rsidP="0016210D">
      <w:pPr>
        <w:rPr>
          <w:rFonts w:ascii="Times New Roman" w:hAnsi="Times New Roman"/>
          <w:sz w:val="24"/>
        </w:rPr>
      </w:pPr>
    </w:p>
    <w:p w14:paraId="685CC799" w14:textId="29A3B9F3" w:rsidR="00447368" w:rsidRDefault="003A3E51" w:rsidP="0016210D">
      <w:pPr>
        <w:rPr>
          <w:rFonts w:ascii="Times New Roman" w:hAnsi="Times New Roman"/>
          <w:sz w:val="24"/>
        </w:rPr>
      </w:pPr>
      <w:r>
        <w:rPr>
          <w:rFonts w:ascii="Times New Roman" w:hAnsi="Times New Roman"/>
          <w:sz w:val="24"/>
        </w:rPr>
        <w:t>G</w:t>
      </w:r>
      <w:r>
        <w:rPr>
          <w:rFonts w:ascii="Times New Roman" w:hAnsi="Times New Roman"/>
          <w:color w:val="000000" w:themeColor="text1"/>
          <w:sz w:val="24"/>
        </w:rPr>
        <w:t>eenivaramu</w:t>
      </w:r>
      <w:r w:rsidR="1F89960B" w:rsidRPr="672799D4">
        <w:rPr>
          <w:rFonts w:ascii="Times New Roman" w:hAnsi="Times New Roman"/>
          <w:sz w:val="24"/>
        </w:rPr>
        <w:t xml:space="preserve"> tegeleb kogutud andmete kureerimisega ja teadlastele väljastamisega. Kõik andmeväljastused toimuvad ühistel alustel ning väljastatakse vaid pseudonüümitud koeproove ja andmeid tingimusel, et Eesti bioeetika ja </w:t>
      </w:r>
      <w:proofErr w:type="spellStart"/>
      <w:r w:rsidR="1F89960B" w:rsidRPr="672799D4">
        <w:rPr>
          <w:rFonts w:ascii="Times New Roman" w:hAnsi="Times New Roman"/>
          <w:sz w:val="24"/>
        </w:rPr>
        <w:t>inimuuringute</w:t>
      </w:r>
      <w:proofErr w:type="spellEnd"/>
      <w:r w:rsidR="1F89960B" w:rsidRPr="672799D4">
        <w:rPr>
          <w:rFonts w:ascii="Times New Roman" w:hAnsi="Times New Roman"/>
          <w:sz w:val="24"/>
        </w:rPr>
        <w:t xml:space="preserve"> nõukogu</w:t>
      </w:r>
      <w:r w:rsidR="00907BF4" w:rsidRPr="672799D4">
        <w:rPr>
          <w:rStyle w:val="Allmrkuseviide"/>
          <w:rFonts w:ascii="Times New Roman" w:hAnsi="Times New Roman"/>
          <w:sz w:val="24"/>
        </w:rPr>
        <w:footnoteReference w:id="55"/>
      </w:r>
      <w:r w:rsidR="003F4C9C">
        <w:rPr>
          <w:rFonts w:ascii="Times New Roman" w:hAnsi="Times New Roman"/>
          <w:sz w:val="24"/>
        </w:rPr>
        <w:t xml:space="preserve"> (edaspidi</w:t>
      </w:r>
      <w:r w:rsidR="00B945CD">
        <w:rPr>
          <w:rFonts w:ascii="Times New Roman" w:hAnsi="Times New Roman"/>
          <w:sz w:val="24"/>
        </w:rPr>
        <w:t xml:space="preserve"> </w:t>
      </w:r>
      <w:r w:rsidR="00B945CD" w:rsidRPr="672799D4">
        <w:rPr>
          <w:rFonts w:ascii="Times New Roman" w:hAnsi="Times New Roman"/>
          <w:sz w:val="24"/>
        </w:rPr>
        <w:t>EBIN</w:t>
      </w:r>
      <w:r w:rsidR="1F89960B" w:rsidRPr="672799D4">
        <w:rPr>
          <w:rFonts w:ascii="Times New Roman" w:hAnsi="Times New Roman"/>
          <w:sz w:val="24"/>
        </w:rPr>
        <w:t xml:space="preserve">) on andmeväljastuse kooskõlastanud. </w:t>
      </w:r>
      <w:r w:rsidR="7E54D743" w:rsidRPr="672799D4">
        <w:rPr>
          <w:rFonts w:ascii="Times New Roman" w:hAnsi="Times New Roman"/>
          <w:sz w:val="24"/>
        </w:rPr>
        <w:t>E</w:t>
      </w:r>
      <w:r w:rsidR="00B945CD">
        <w:rPr>
          <w:rFonts w:ascii="Times New Roman" w:hAnsi="Times New Roman"/>
          <w:sz w:val="24"/>
        </w:rPr>
        <w:t>BIN</w:t>
      </w:r>
      <w:r w:rsidR="7E54D743" w:rsidRPr="672799D4">
        <w:rPr>
          <w:rFonts w:ascii="Times New Roman" w:hAnsi="Times New Roman"/>
          <w:sz w:val="24"/>
        </w:rPr>
        <w:t xml:space="preserve"> moodustati 9. oktoobril 2019. Nõukogu</w:t>
      </w:r>
      <w:r w:rsidR="00233B57">
        <w:rPr>
          <w:rFonts w:ascii="Times New Roman" w:hAnsi="Times New Roman"/>
          <w:sz w:val="24"/>
        </w:rPr>
        <w:t xml:space="preserve"> </w:t>
      </w:r>
      <w:r w:rsidR="7E54D743" w:rsidRPr="672799D4">
        <w:rPr>
          <w:rFonts w:ascii="Times New Roman" w:hAnsi="Times New Roman"/>
          <w:sz w:val="24"/>
        </w:rPr>
        <w:t xml:space="preserve">esimene koosolek toimus 4. novembril 2019. </w:t>
      </w:r>
      <w:proofErr w:type="spellStart"/>
      <w:r w:rsidR="7E54D743" w:rsidRPr="672799D4">
        <w:rPr>
          <w:rFonts w:ascii="Times New Roman" w:hAnsi="Times New Roman"/>
          <w:sz w:val="24"/>
        </w:rPr>
        <w:t>EBIN</w:t>
      </w:r>
      <w:r w:rsidR="00233B57">
        <w:rPr>
          <w:rFonts w:ascii="Times New Roman" w:hAnsi="Times New Roman"/>
          <w:sz w:val="24"/>
        </w:rPr>
        <w:t>-</w:t>
      </w:r>
      <w:r w:rsidR="7E54D743" w:rsidRPr="672799D4">
        <w:rPr>
          <w:rFonts w:ascii="Times New Roman" w:hAnsi="Times New Roman"/>
          <w:sz w:val="24"/>
        </w:rPr>
        <w:t>i</w:t>
      </w:r>
      <w:proofErr w:type="spellEnd"/>
      <w:r w:rsidR="7E54D743" w:rsidRPr="672799D4">
        <w:rPr>
          <w:rFonts w:ascii="Times New Roman" w:hAnsi="Times New Roman"/>
          <w:sz w:val="24"/>
        </w:rPr>
        <w:t xml:space="preserve"> liikmed on</w:t>
      </w:r>
      <w:r w:rsidR="00233B57">
        <w:rPr>
          <w:rFonts w:ascii="Times New Roman" w:hAnsi="Times New Roman"/>
          <w:sz w:val="24"/>
        </w:rPr>
        <w:t xml:space="preserve"> </w:t>
      </w:r>
      <w:r w:rsidR="00417D8B" w:rsidRPr="672799D4">
        <w:rPr>
          <w:rFonts w:ascii="Times New Roman" w:hAnsi="Times New Roman"/>
          <w:sz w:val="24"/>
        </w:rPr>
        <w:t xml:space="preserve">erinevate elualade </w:t>
      </w:r>
      <w:r w:rsidR="7E54D743" w:rsidRPr="672799D4">
        <w:rPr>
          <w:rFonts w:ascii="Times New Roman" w:hAnsi="Times New Roman"/>
          <w:sz w:val="24"/>
        </w:rPr>
        <w:t>eksperdid ja teadlased, kelle määrab valdkonna eest vastutav minister viieks aastaks.</w:t>
      </w:r>
    </w:p>
    <w:p w14:paraId="3493CF6B" w14:textId="77777777" w:rsidR="00447368" w:rsidRDefault="00447368" w:rsidP="0016210D">
      <w:pPr>
        <w:rPr>
          <w:rFonts w:ascii="Times New Roman" w:hAnsi="Times New Roman"/>
          <w:sz w:val="24"/>
        </w:rPr>
      </w:pPr>
    </w:p>
    <w:p w14:paraId="474191BB" w14:textId="2D527377" w:rsidR="004D2E2C" w:rsidRDefault="7D03CD48" w:rsidP="4F8A9DAA">
      <w:pPr>
        <w:rPr>
          <w:rFonts w:ascii="Times New Roman" w:hAnsi="Times New Roman"/>
          <w:sz w:val="24"/>
        </w:rPr>
      </w:pPr>
      <w:r w:rsidRPr="4F8A9DAA">
        <w:rPr>
          <w:rFonts w:ascii="Times New Roman" w:hAnsi="Times New Roman"/>
          <w:sz w:val="24"/>
        </w:rPr>
        <w:t xml:space="preserve">Võimalikult paljudest </w:t>
      </w:r>
      <w:r w:rsidR="43C7241E" w:rsidRPr="4F8A9DAA">
        <w:rPr>
          <w:rFonts w:ascii="Times New Roman" w:hAnsi="Times New Roman"/>
          <w:sz w:val="24"/>
        </w:rPr>
        <w:t xml:space="preserve">allikatest </w:t>
      </w:r>
      <w:r w:rsidRPr="4F8A9DAA">
        <w:rPr>
          <w:rFonts w:ascii="Times New Roman" w:hAnsi="Times New Roman"/>
          <w:sz w:val="24"/>
        </w:rPr>
        <w:t xml:space="preserve">andmete kogumine on eelduseks sellele, et </w:t>
      </w:r>
      <w:r w:rsidR="00233B57" w:rsidRPr="4F8A9DAA">
        <w:rPr>
          <w:rFonts w:ascii="Times New Roman" w:hAnsi="Times New Roman"/>
          <w:color w:val="000000" w:themeColor="text1"/>
          <w:sz w:val="24"/>
        </w:rPr>
        <w:t>geenivaramu</w:t>
      </w:r>
      <w:r w:rsidRPr="4F8A9DAA">
        <w:rPr>
          <w:rFonts w:ascii="Times New Roman" w:hAnsi="Times New Roman"/>
          <w:sz w:val="24"/>
        </w:rPr>
        <w:t xml:space="preserve"> saaks talle seadusega pandud eesmärke täita.</w:t>
      </w:r>
      <w:r w:rsidR="00F14B7E" w:rsidRPr="4F8A9DAA">
        <w:rPr>
          <w:rFonts w:ascii="Times New Roman" w:hAnsi="Times New Roman"/>
          <w:sz w:val="24"/>
        </w:rPr>
        <w:t xml:space="preserve"> I</w:t>
      </w:r>
      <w:r w:rsidRPr="4F8A9DAA">
        <w:rPr>
          <w:rFonts w:ascii="Times New Roman" w:hAnsi="Times New Roman"/>
          <w:sz w:val="24"/>
        </w:rPr>
        <w:t xml:space="preserve">ndiviidi õiguste ja huvide perspektiivist saab </w:t>
      </w:r>
      <w:r w:rsidR="00233B57" w:rsidRPr="4F8A9DAA">
        <w:rPr>
          <w:rFonts w:ascii="Times New Roman" w:hAnsi="Times New Roman"/>
          <w:color w:val="000000" w:themeColor="text1"/>
          <w:sz w:val="24"/>
        </w:rPr>
        <w:t>geenivaramu</w:t>
      </w:r>
      <w:r w:rsidRPr="4F8A9DAA">
        <w:rPr>
          <w:rFonts w:ascii="Times New Roman" w:hAnsi="Times New Roman"/>
          <w:sz w:val="24"/>
        </w:rPr>
        <w:t xml:space="preserve"> väljastada juba lingitud andmed pseudonüümitult. Kui geeniuurija peaks andmeid ise eraldi andmekogudest küsima, </w:t>
      </w:r>
      <w:r w:rsidR="00CF6E72" w:rsidRPr="4F8A9DAA">
        <w:rPr>
          <w:rFonts w:ascii="Times New Roman" w:hAnsi="Times New Roman"/>
          <w:sz w:val="24"/>
        </w:rPr>
        <w:t>on</w:t>
      </w:r>
      <w:r w:rsidRPr="4F8A9DAA">
        <w:rPr>
          <w:rFonts w:ascii="Times New Roman" w:hAnsi="Times New Roman"/>
          <w:sz w:val="24"/>
        </w:rPr>
        <w:t xml:space="preserve"> ainus viis ühe isiku kohta andmete </w:t>
      </w:r>
      <w:proofErr w:type="spellStart"/>
      <w:r w:rsidRPr="4F8A9DAA">
        <w:rPr>
          <w:rFonts w:ascii="Times New Roman" w:hAnsi="Times New Roman"/>
          <w:sz w:val="24"/>
        </w:rPr>
        <w:t>kokku</w:t>
      </w:r>
      <w:r w:rsidR="00CF6E72" w:rsidRPr="4F8A9DAA">
        <w:rPr>
          <w:rFonts w:ascii="Times New Roman" w:hAnsi="Times New Roman"/>
          <w:sz w:val="24"/>
        </w:rPr>
        <w:t>viimiseks</w:t>
      </w:r>
      <w:proofErr w:type="spellEnd"/>
      <w:r w:rsidRPr="4F8A9DAA">
        <w:rPr>
          <w:rFonts w:ascii="Times New Roman" w:hAnsi="Times New Roman"/>
          <w:sz w:val="24"/>
        </w:rPr>
        <w:t xml:space="preserve"> isikukood ning andmete linkimine eri registritest toimuks isikukoodi alusel ja teadlase enda poolt. Kuivõrd isikukood ja selle seos kindla füüsilise isikuga on võrdlemisi lihtsasti tuvastatav (nt juriidiliste isikutega seotud füüsiliste isikute puhul väga kergesti äriregistrist leitav), tähendaks sel kujul andmete küsimine ja linkimine palju suuremat privaatsusõiguse riivet indiviidile.</w:t>
      </w:r>
      <w:r w:rsidR="00F14B7E" w:rsidRPr="4F8A9DAA">
        <w:rPr>
          <w:rFonts w:ascii="Times New Roman" w:hAnsi="Times New Roman"/>
          <w:sz w:val="24"/>
        </w:rPr>
        <w:t xml:space="preserve"> Seetõttu töötleb geenivaramu vastutav töötleja andmeid oma andmekogus, saab neid vajadusel </w:t>
      </w:r>
      <w:proofErr w:type="spellStart"/>
      <w:r w:rsidR="00F14B7E" w:rsidRPr="4F8A9DAA">
        <w:rPr>
          <w:rFonts w:ascii="Times New Roman" w:hAnsi="Times New Roman"/>
          <w:sz w:val="24"/>
        </w:rPr>
        <w:t>depseodunüümida</w:t>
      </w:r>
      <w:proofErr w:type="spellEnd"/>
      <w:r w:rsidR="00F14B7E" w:rsidRPr="4F8A9DAA">
        <w:rPr>
          <w:rFonts w:ascii="Times New Roman" w:hAnsi="Times New Roman"/>
          <w:sz w:val="24"/>
        </w:rPr>
        <w:t>, kontrollida ja siis taas pseudonüümida.</w:t>
      </w:r>
    </w:p>
    <w:p w14:paraId="5ED65F3C" w14:textId="77777777" w:rsidR="00F14B7E" w:rsidRDefault="00F14B7E" w:rsidP="4F8A9DAA">
      <w:pPr>
        <w:rPr>
          <w:rFonts w:ascii="Times New Roman" w:hAnsi="Times New Roman"/>
          <w:sz w:val="24"/>
        </w:rPr>
      </w:pPr>
    </w:p>
    <w:p w14:paraId="5512D4EE" w14:textId="70622D9F" w:rsidR="004D2E2C" w:rsidRPr="001C6EE9" w:rsidDel="00F14B7E" w:rsidRDefault="00F14B7E" w:rsidP="00721EB3">
      <w:pPr>
        <w:pStyle w:val="Loendilik"/>
        <w:numPr>
          <w:ilvl w:val="0"/>
          <w:numId w:val="21"/>
        </w:numPr>
        <w:rPr>
          <w:b/>
          <w:bCs/>
        </w:rPr>
      </w:pPr>
      <w:bookmarkStart w:id="36" w:name="_Hlk187028589"/>
      <w:r w:rsidRPr="4F8A9DAA">
        <w:rPr>
          <w:rFonts w:ascii="Times New Roman" w:hAnsi="Times New Roman"/>
          <w:b/>
          <w:bCs/>
          <w:sz w:val="24"/>
        </w:rPr>
        <w:t>Tervise infosüsteem</w:t>
      </w:r>
      <w:bookmarkEnd w:id="36"/>
    </w:p>
    <w:p w14:paraId="4A8F5384" w14:textId="6CEEE111" w:rsidR="004D2E2C" w:rsidRPr="004D2E2C" w:rsidDel="00F14B7E" w:rsidRDefault="2A3A1325" w:rsidP="4F8A9DAA">
      <w:pPr>
        <w:rPr>
          <w:rFonts w:ascii="Times New Roman" w:hAnsi="Times New Roman"/>
          <w:sz w:val="24"/>
        </w:rPr>
      </w:pPr>
      <w:r w:rsidRPr="4F8A9DAA">
        <w:rPr>
          <w:rFonts w:ascii="Times New Roman" w:hAnsi="Times New Roman"/>
          <w:sz w:val="24"/>
        </w:rPr>
        <w:t>T</w:t>
      </w:r>
      <w:r w:rsidR="001F4D22" w:rsidRPr="4F8A9DAA">
        <w:rPr>
          <w:rFonts w:ascii="Times New Roman" w:hAnsi="Times New Roman"/>
          <w:sz w:val="24"/>
        </w:rPr>
        <w:t>IS</w:t>
      </w:r>
      <w:r w:rsidRPr="4F8A9DAA">
        <w:rPr>
          <w:rFonts w:ascii="Times New Roman" w:hAnsi="Times New Roman"/>
          <w:sz w:val="24"/>
        </w:rPr>
        <w:t xml:space="preserve"> on keskne riiklik andmekogu, mille vahendusel saavad tervishoiuteenus</w:t>
      </w:r>
      <w:r w:rsidR="00EA4320" w:rsidRPr="4F8A9DAA">
        <w:rPr>
          <w:rFonts w:ascii="Times New Roman" w:hAnsi="Times New Roman"/>
          <w:sz w:val="24"/>
        </w:rPr>
        <w:t>e</w:t>
      </w:r>
      <w:r w:rsidRPr="4F8A9DAA">
        <w:rPr>
          <w:rFonts w:ascii="Times New Roman" w:hAnsi="Times New Roman"/>
          <w:sz w:val="24"/>
        </w:rPr>
        <w:t xml:space="preserve"> osutajad </w:t>
      </w:r>
      <w:r w:rsidR="00EA4320" w:rsidRPr="4F8A9DAA">
        <w:rPr>
          <w:rFonts w:ascii="Times New Roman" w:hAnsi="Times New Roman"/>
          <w:sz w:val="24"/>
        </w:rPr>
        <w:t xml:space="preserve">(nt </w:t>
      </w:r>
      <w:r w:rsidRPr="4F8A9DAA">
        <w:rPr>
          <w:rFonts w:ascii="Times New Roman" w:hAnsi="Times New Roman"/>
          <w:sz w:val="24"/>
        </w:rPr>
        <w:t>arstid ja õed</w:t>
      </w:r>
      <w:r w:rsidR="00EA4320" w:rsidRPr="4F8A9DAA">
        <w:rPr>
          <w:rFonts w:ascii="Times New Roman" w:hAnsi="Times New Roman"/>
          <w:sz w:val="24"/>
        </w:rPr>
        <w:t>)</w:t>
      </w:r>
      <w:r w:rsidRPr="4F8A9DAA">
        <w:rPr>
          <w:rFonts w:ascii="Times New Roman" w:hAnsi="Times New Roman"/>
          <w:sz w:val="24"/>
        </w:rPr>
        <w:t xml:space="preserve"> omavahel andmeid vahetada ning näha teiste arstide poolt patsiendi kohta saadetud terviseandmeid. Tervishoiuteenuse osutajatel on kohustus </w:t>
      </w:r>
      <w:r w:rsidR="00C33548" w:rsidRPr="4F8A9DAA">
        <w:rPr>
          <w:rFonts w:ascii="Times New Roman" w:hAnsi="Times New Roman"/>
          <w:sz w:val="24"/>
        </w:rPr>
        <w:t xml:space="preserve">edastada </w:t>
      </w:r>
      <w:r w:rsidRPr="4F8A9DAA">
        <w:rPr>
          <w:rFonts w:ascii="Times New Roman" w:hAnsi="Times New Roman"/>
          <w:sz w:val="24"/>
        </w:rPr>
        <w:t xml:space="preserve">andmeid </w:t>
      </w:r>
      <w:proofErr w:type="spellStart"/>
      <w:r w:rsidR="00C33548" w:rsidRPr="4F8A9DAA">
        <w:rPr>
          <w:rFonts w:ascii="Times New Roman" w:hAnsi="Times New Roman"/>
          <w:sz w:val="24"/>
        </w:rPr>
        <w:t>TIS-i</w:t>
      </w:r>
      <w:proofErr w:type="spellEnd"/>
      <w:r w:rsidR="00C33548" w:rsidRPr="4F8A9DAA">
        <w:rPr>
          <w:rFonts w:ascii="Times New Roman" w:hAnsi="Times New Roman"/>
          <w:sz w:val="24"/>
        </w:rPr>
        <w:t xml:space="preserve">. </w:t>
      </w:r>
      <w:proofErr w:type="spellStart"/>
      <w:r w:rsidR="1F89960B" w:rsidRPr="4F8A9DAA">
        <w:rPr>
          <w:rFonts w:ascii="Times New Roman" w:hAnsi="Times New Roman"/>
          <w:sz w:val="24"/>
        </w:rPr>
        <w:t>TIS</w:t>
      </w:r>
      <w:r w:rsidR="00AE41D5" w:rsidRPr="4F8A9DAA">
        <w:rPr>
          <w:rFonts w:ascii="Times New Roman" w:hAnsi="Times New Roman"/>
          <w:sz w:val="24"/>
        </w:rPr>
        <w:t>-</w:t>
      </w:r>
      <w:r w:rsidR="1F89960B" w:rsidRPr="4F8A9DAA">
        <w:rPr>
          <w:rFonts w:ascii="Times New Roman" w:hAnsi="Times New Roman"/>
          <w:sz w:val="24"/>
        </w:rPr>
        <w:t>ist</w:t>
      </w:r>
      <w:proofErr w:type="spellEnd"/>
      <w:r w:rsidR="1F89960B" w:rsidRPr="4F8A9DAA">
        <w:rPr>
          <w:rFonts w:ascii="Times New Roman" w:hAnsi="Times New Roman"/>
          <w:sz w:val="24"/>
        </w:rPr>
        <w:t xml:space="preserve"> </w:t>
      </w:r>
      <w:r w:rsidR="00BB148D" w:rsidRPr="4F8A9DAA">
        <w:rPr>
          <w:rFonts w:ascii="Times New Roman" w:hAnsi="Times New Roman"/>
          <w:sz w:val="24"/>
        </w:rPr>
        <w:t xml:space="preserve">jõuavad geenivaramusse </w:t>
      </w:r>
      <w:r w:rsidR="1F89960B" w:rsidRPr="4F8A9DAA">
        <w:rPr>
          <w:rFonts w:ascii="Times New Roman" w:hAnsi="Times New Roman"/>
          <w:sz w:val="24"/>
        </w:rPr>
        <w:t>andmevahetuse raames geenido</w:t>
      </w:r>
      <w:r w:rsidR="1145823B" w:rsidRPr="4F8A9DAA">
        <w:rPr>
          <w:rFonts w:ascii="Times New Roman" w:hAnsi="Times New Roman"/>
          <w:sz w:val="24"/>
        </w:rPr>
        <w:t>o</w:t>
      </w:r>
      <w:r w:rsidR="1F89960B" w:rsidRPr="4F8A9DAA">
        <w:rPr>
          <w:rFonts w:ascii="Times New Roman" w:hAnsi="Times New Roman"/>
          <w:sz w:val="24"/>
        </w:rPr>
        <w:t xml:space="preserve">nori kohta </w:t>
      </w:r>
      <w:proofErr w:type="spellStart"/>
      <w:r w:rsidR="1F89960B" w:rsidRPr="4F8A9DAA">
        <w:rPr>
          <w:rFonts w:ascii="Times New Roman" w:hAnsi="Times New Roman"/>
          <w:sz w:val="24"/>
        </w:rPr>
        <w:t>epikriiside</w:t>
      </w:r>
      <w:proofErr w:type="spellEnd"/>
      <w:r w:rsidR="1F89960B" w:rsidRPr="4F8A9DAA">
        <w:rPr>
          <w:rFonts w:ascii="Times New Roman" w:hAnsi="Times New Roman"/>
          <w:sz w:val="24"/>
        </w:rPr>
        <w:t>, saatekirjade, te</w:t>
      </w:r>
      <w:r w:rsidR="00AE41D5" w:rsidRPr="4F8A9DAA">
        <w:rPr>
          <w:rFonts w:ascii="Times New Roman" w:hAnsi="Times New Roman"/>
          <w:sz w:val="24"/>
        </w:rPr>
        <w:t>htud</w:t>
      </w:r>
      <w:r w:rsidR="1F89960B" w:rsidRPr="4F8A9DAA">
        <w:rPr>
          <w:rFonts w:ascii="Times New Roman" w:hAnsi="Times New Roman"/>
          <w:sz w:val="24"/>
        </w:rPr>
        <w:t xml:space="preserve"> uuringute, diagnooside, määratud ravimite </w:t>
      </w:r>
      <w:r w:rsidR="00BB148D" w:rsidRPr="4F8A9DAA">
        <w:rPr>
          <w:rFonts w:ascii="Times New Roman" w:hAnsi="Times New Roman"/>
          <w:sz w:val="24"/>
        </w:rPr>
        <w:t>ja</w:t>
      </w:r>
      <w:r w:rsidR="1F89960B" w:rsidRPr="4F8A9DAA">
        <w:rPr>
          <w:rFonts w:ascii="Times New Roman" w:hAnsi="Times New Roman"/>
          <w:sz w:val="24"/>
        </w:rPr>
        <w:t xml:space="preserve"> vaktsineerimise andmestikud. </w:t>
      </w:r>
    </w:p>
    <w:p w14:paraId="7CDA10C2" w14:textId="77777777" w:rsidR="004854DE" w:rsidRDefault="004854DE" w:rsidP="4F8A9DAA">
      <w:pPr>
        <w:rPr>
          <w:rFonts w:ascii="Times New Roman" w:hAnsi="Times New Roman"/>
          <w:sz w:val="24"/>
        </w:rPr>
      </w:pPr>
    </w:p>
    <w:p w14:paraId="585711FB" w14:textId="33D4792E" w:rsidR="004D2E2C" w:rsidRPr="00D40027" w:rsidRDefault="004854DE" w:rsidP="4F8A9DAA">
      <w:pPr>
        <w:rPr>
          <w:rFonts w:ascii="Times New Roman" w:hAnsi="Times New Roman"/>
          <w:sz w:val="24"/>
        </w:rPr>
      </w:pPr>
      <w:r w:rsidRPr="4F8A9DAA">
        <w:rPr>
          <w:rFonts w:ascii="Times New Roman" w:hAnsi="Times New Roman"/>
          <w:sz w:val="24"/>
        </w:rPr>
        <w:lastRenderedPageBreak/>
        <w:t>Riskihinnangute väljatöötamiseks on vajalikud võimalikult korrektsed andmed haiguste ja seisundite esinemise, haiguste diagnoosimise ja ravi, samuti haiguste lõppe kohta, sealhulgas ka surma täpsed põhjused. Seejuures on riskihinnangute valideerimisel vajalik hinnata nende mõju suremusele, eelkõige põhjus-spetsiifilisele suremusele. Eesti tervishoiu üks olulisemaid probleeme on väga suur varajane (enne 70. eluaastat) suremus, sealhulgas varajane suremus vähkkasvajate tõttu. Seetõttu on oluline hinnata just põhjus-spetsiifilise suremuse riske ja erinevate riskitegurite olulisust sealjuures.</w:t>
      </w:r>
    </w:p>
    <w:p w14:paraId="3FB47BD2" w14:textId="77777777" w:rsidR="004854DE" w:rsidRDefault="004854DE" w:rsidP="4F8A9DAA">
      <w:pPr>
        <w:rPr>
          <w:rFonts w:ascii="Times New Roman" w:hAnsi="Times New Roman"/>
          <w:sz w:val="24"/>
        </w:rPr>
      </w:pPr>
    </w:p>
    <w:p w14:paraId="2BE83E60" w14:textId="6EA33A4D" w:rsidR="00941A07" w:rsidRPr="00D40027" w:rsidDel="004854DE" w:rsidRDefault="004854DE" w:rsidP="00721EB3">
      <w:pPr>
        <w:pStyle w:val="Loendilik"/>
        <w:numPr>
          <w:ilvl w:val="0"/>
          <w:numId w:val="21"/>
        </w:numPr>
        <w:rPr>
          <w:rFonts w:ascii="Times New Roman" w:hAnsi="Times New Roman"/>
          <w:b/>
          <w:bCs/>
          <w:sz w:val="24"/>
        </w:rPr>
      </w:pPr>
      <w:bookmarkStart w:id="37" w:name="_Hlk187028719"/>
      <w:r w:rsidRPr="4F8A9DAA">
        <w:rPr>
          <w:rFonts w:ascii="Times New Roman" w:hAnsi="Times New Roman"/>
          <w:b/>
          <w:bCs/>
          <w:sz w:val="24"/>
        </w:rPr>
        <w:t>Rahvastikuregister</w:t>
      </w:r>
      <w:bookmarkEnd w:id="37"/>
    </w:p>
    <w:p w14:paraId="684C64B3" w14:textId="2AE7F4E3" w:rsidR="00941A07" w:rsidRPr="00941A07" w:rsidRDefault="59FF16AD" w:rsidP="4F8A9DAA">
      <w:pPr>
        <w:rPr>
          <w:rFonts w:ascii="Times New Roman" w:hAnsi="Times New Roman"/>
          <w:sz w:val="24"/>
        </w:rPr>
      </w:pPr>
      <w:r w:rsidRPr="4F8A9DAA">
        <w:rPr>
          <w:rFonts w:ascii="Times New Roman" w:hAnsi="Times New Roman"/>
          <w:sz w:val="24"/>
        </w:rPr>
        <w:t>Rahvastikuregistrist kontrolli</w:t>
      </w:r>
      <w:r w:rsidR="0022072D" w:rsidRPr="4F8A9DAA">
        <w:rPr>
          <w:rFonts w:ascii="Times New Roman" w:hAnsi="Times New Roman"/>
          <w:sz w:val="24"/>
        </w:rPr>
        <w:t>takse</w:t>
      </w:r>
      <w:r w:rsidRPr="4F8A9DAA">
        <w:rPr>
          <w:rFonts w:ascii="Times New Roman" w:hAnsi="Times New Roman"/>
          <w:sz w:val="24"/>
        </w:rPr>
        <w:t xml:space="preserve"> geenidoonori üldandmeid, milleks on isikukood, sünniaeg, sugu, ees- ja perekonnanimi, rahvus, sünni- ja elukoht ning kontaktandmed. Kontaktandmete täiendamine ja kaasajastamine on oluline selleks, et geenidoonoritega oleks võimalik vajaduse korral ühendust võtta (vastavalt IGUS-</w:t>
      </w:r>
      <w:proofErr w:type="spellStart"/>
      <w:r w:rsidR="0032169A" w:rsidRPr="4F8A9DAA">
        <w:rPr>
          <w:rFonts w:ascii="Times New Roman" w:hAnsi="Times New Roman"/>
          <w:sz w:val="24"/>
        </w:rPr>
        <w:t>i</w:t>
      </w:r>
      <w:r w:rsidRPr="4F8A9DAA">
        <w:rPr>
          <w:rFonts w:ascii="Times New Roman" w:hAnsi="Times New Roman"/>
          <w:sz w:val="24"/>
        </w:rPr>
        <w:t>s</w:t>
      </w:r>
      <w:proofErr w:type="spellEnd"/>
      <w:r w:rsidRPr="4F8A9DAA">
        <w:rPr>
          <w:rFonts w:ascii="Times New Roman" w:hAnsi="Times New Roman"/>
          <w:sz w:val="24"/>
        </w:rPr>
        <w:t xml:space="preserve"> sätestatud tingimustele). Surnud geenidoonoritele kutsete saatmise vältimiseks </w:t>
      </w:r>
      <w:r w:rsidR="0032169A" w:rsidRPr="4F8A9DAA">
        <w:rPr>
          <w:rFonts w:ascii="Times New Roman" w:hAnsi="Times New Roman"/>
          <w:sz w:val="24"/>
        </w:rPr>
        <w:t>ja</w:t>
      </w:r>
      <w:r w:rsidRPr="4F8A9DAA">
        <w:rPr>
          <w:rFonts w:ascii="Times New Roman" w:hAnsi="Times New Roman"/>
          <w:sz w:val="24"/>
        </w:rPr>
        <w:t xml:space="preserve"> kontaktandmete kontrollimiseks kasutatakse </w:t>
      </w:r>
      <w:r w:rsidR="0032169A" w:rsidRPr="4F8A9DAA">
        <w:rPr>
          <w:rFonts w:ascii="Times New Roman" w:hAnsi="Times New Roman"/>
          <w:sz w:val="24"/>
        </w:rPr>
        <w:t>r</w:t>
      </w:r>
      <w:r w:rsidRPr="4F8A9DAA">
        <w:rPr>
          <w:rFonts w:ascii="Times New Roman" w:hAnsi="Times New Roman"/>
          <w:sz w:val="24"/>
        </w:rPr>
        <w:t xml:space="preserve">ahvastikuregistri linkimise andmeid. Kuna geenidoonorite liitumine on toimunud pika perioodi jooksul ning geenidoonorite arv on oluliselt kasvanud, on oluline täiendada geenidoonorite sideaadresse, telefoninumbreid ja e-posti aadresse. </w:t>
      </w:r>
      <w:r w:rsidR="00CD50EA" w:rsidRPr="4F8A9DAA">
        <w:rPr>
          <w:rFonts w:ascii="Times New Roman" w:hAnsi="Times New Roman"/>
          <w:sz w:val="24"/>
        </w:rPr>
        <w:t xml:space="preserve">Kuna ka need andmed asuvad põhiandmetena riigi infosüsteemi kuuluvas andmekogus, võetakse lähtuvalt </w:t>
      </w:r>
      <w:proofErr w:type="spellStart"/>
      <w:r w:rsidR="00CD50EA" w:rsidRPr="4F8A9DAA">
        <w:rPr>
          <w:rFonts w:ascii="Times New Roman" w:hAnsi="Times New Roman"/>
          <w:sz w:val="24"/>
        </w:rPr>
        <w:t>AvTS</w:t>
      </w:r>
      <w:proofErr w:type="spellEnd"/>
      <w:r w:rsidR="00CD50EA" w:rsidRPr="4F8A9DAA">
        <w:rPr>
          <w:rFonts w:ascii="Times New Roman" w:hAnsi="Times New Roman"/>
          <w:sz w:val="24"/>
        </w:rPr>
        <w:t>-st kasutusele need andmed, ilma neid uuesti andmesubjektilt kogumata (</w:t>
      </w:r>
      <w:proofErr w:type="spellStart"/>
      <w:r w:rsidR="00CD50EA" w:rsidRPr="4F8A9DAA">
        <w:rPr>
          <w:rFonts w:ascii="Times New Roman" w:hAnsi="Times New Roman"/>
          <w:sz w:val="24"/>
        </w:rPr>
        <w:t>AvTS</w:t>
      </w:r>
      <w:proofErr w:type="spellEnd"/>
      <w:r w:rsidR="00CD50EA" w:rsidRPr="4F8A9DAA">
        <w:rPr>
          <w:rFonts w:ascii="Times New Roman" w:hAnsi="Times New Roman"/>
          <w:sz w:val="24"/>
        </w:rPr>
        <w:t xml:space="preserve"> § 43</w:t>
      </w:r>
      <w:r w:rsidR="00CD50EA" w:rsidRPr="4F8A9DAA">
        <w:rPr>
          <w:rFonts w:ascii="Times New Roman" w:hAnsi="Times New Roman"/>
          <w:sz w:val="24"/>
          <w:vertAlign w:val="superscript"/>
        </w:rPr>
        <w:t>6</w:t>
      </w:r>
      <w:r w:rsidR="00CD50EA" w:rsidRPr="4F8A9DAA">
        <w:rPr>
          <w:rFonts w:ascii="Times New Roman" w:hAnsi="Times New Roman"/>
          <w:sz w:val="24"/>
        </w:rPr>
        <w:t xml:space="preserve"> lg 2).</w:t>
      </w:r>
    </w:p>
    <w:p w14:paraId="31A58387" w14:textId="337BB104" w:rsidR="00CD50EA" w:rsidRDefault="00CD50EA" w:rsidP="4F8A9DAA">
      <w:pPr>
        <w:rPr>
          <w:rFonts w:ascii="Times New Roman" w:hAnsi="Times New Roman"/>
          <w:sz w:val="24"/>
        </w:rPr>
      </w:pPr>
    </w:p>
    <w:p w14:paraId="14DFB5BE" w14:textId="6B16C147" w:rsidR="00CD50EA" w:rsidRPr="00D40027" w:rsidRDefault="00CD50EA" w:rsidP="00721EB3">
      <w:pPr>
        <w:pStyle w:val="Loendilik"/>
        <w:numPr>
          <w:ilvl w:val="0"/>
          <w:numId w:val="22"/>
        </w:numPr>
        <w:rPr>
          <w:rFonts w:ascii="Times New Roman" w:hAnsi="Times New Roman"/>
          <w:b/>
          <w:bCs/>
          <w:sz w:val="24"/>
        </w:rPr>
      </w:pPr>
      <w:r w:rsidRPr="4F8A9DAA">
        <w:rPr>
          <w:rFonts w:ascii="Times New Roman" w:hAnsi="Times New Roman"/>
          <w:b/>
          <w:bCs/>
          <w:sz w:val="24"/>
        </w:rPr>
        <w:t>Retseptikeskus</w:t>
      </w:r>
    </w:p>
    <w:p w14:paraId="43006BEC" w14:textId="0700A03A" w:rsidR="00EE4379" w:rsidDel="00CD50EA" w:rsidRDefault="7D03CD48" w:rsidP="4F8A9DAA">
      <w:pPr>
        <w:rPr>
          <w:rFonts w:ascii="Times New Roman" w:hAnsi="Times New Roman"/>
          <w:sz w:val="24"/>
        </w:rPr>
      </w:pPr>
      <w:r w:rsidRPr="4F8A9DAA">
        <w:rPr>
          <w:rFonts w:ascii="Times New Roman" w:hAnsi="Times New Roman"/>
          <w:sz w:val="24"/>
        </w:rPr>
        <w:t>Retseptikeskusesse on koondatud elanikkonnale välja kirjutatud retseptid</w:t>
      </w:r>
      <w:r w:rsidR="00DC6FDF" w:rsidRPr="4F8A9DAA">
        <w:rPr>
          <w:rFonts w:ascii="Times New Roman" w:hAnsi="Times New Roman"/>
          <w:sz w:val="24"/>
        </w:rPr>
        <w:t>e</w:t>
      </w:r>
      <w:r w:rsidRPr="4F8A9DAA">
        <w:rPr>
          <w:rFonts w:ascii="Times New Roman" w:hAnsi="Times New Roman"/>
          <w:sz w:val="24"/>
        </w:rPr>
        <w:t xml:space="preserve"> info ja ravimite väljaostmise info (sh toimeained, ostetud ravimi pakendi andmed). Väljaostetud ravimite info on ainult retseptikeskuse andmekogus</w:t>
      </w:r>
      <w:r w:rsidR="00CD50EA" w:rsidRPr="4F8A9DAA">
        <w:rPr>
          <w:rFonts w:ascii="Times New Roman" w:hAnsi="Times New Roman"/>
          <w:sz w:val="24"/>
        </w:rPr>
        <w:t xml:space="preserve">, seega tuleb </w:t>
      </w:r>
      <w:proofErr w:type="spellStart"/>
      <w:r w:rsidR="00CD50EA" w:rsidRPr="4F8A9DAA">
        <w:rPr>
          <w:rFonts w:ascii="Times New Roman" w:hAnsi="Times New Roman"/>
          <w:sz w:val="24"/>
        </w:rPr>
        <w:t>AvTS</w:t>
      </w:r>
      <w:proofErr w:type="spellEnd"/>
      <w:r w:rsidR="00CD50EA" w:rsidRPr="4F8A9DAA">
        <w:rPr>
          <w:rFonts w:ascii="Times New Roman" w:hAnsi="Times New Roman"/>
          <w:sz w:val="24"/>
        </w:rPr>
        <w:t xml:space="preserve"> § 43</w:t>
      </w:r>
      <w:r w:rsidR="00CD50EA" w:rsidRPr="4F8A9DAA">
        <w:rPr>
          <w:rFonts w:ascii="Times New Roman" w:hAnsi="Times New Roman"/>
          <w:sz w:val="24"/>
          <w:vertAlign w:val="superscript"/>
        </w:rPr>
        <w:t xml:space="preserve">6 </w:t>
      </w:r>
      <w:r w:rsidR="00CD50EA" w:rsidRPr="4F8A9DAA">
        <w:rPr>
          <w:rFonts w:ascii="Times New Roman" w:hAnsi="Times New Roman"/>
          <w:sz w:val="24"/>
        </w:rPr>
        <w:t xml:space="preserve">lg 2 alusel siingi võtta aluseks need andmed. </w:t>
      </w:r>
      <w:proofErr w:type="spellStart"/>
      <w:r w:rsidR="4AC7DD87" w:rsidRPr="4F8A9DAA">
        <w:rPr>
          <w:rFonts w:ascii="Times New Roman" w:hAnsi="Times New Roman"/>
          <w:sz w:val="24"/>
        </w:rPr>
        <w:t>TIS-i</w:t>
      </w:r>
      <w:proofErr w:type="spellEnd"/>
      <w:r w:rsidR="4AC7DD87" w:rsidRPr="4F8A9DAA">
        <w:rPr>
          <w:rFonts w:ascii="Times New Roman" w:hAnsi="Times New Roman"/>
          <w:sz w:val="24"/>
        </w:rPr>
        <w:t xml:space="preserve"> jõuavad andmed vaid apteegist väljastatud ravimite kohta, mitte välja kirjutatud ravimite koha. Seega ei kata TIS </w:t>
      </w:r>
      <w:r w:rsidR="002D6768" w:rsidRPr="4F8A9DAA">
        <w:rPr>
          <w:rFonts w:ascii="Times New Roman" w:hAnsi="Times New Roman"/>
          <w:color w:val="000000" w:themeColor="text1"/>
          <w:sz w:val="24"/>
        </w:rPr>
        <w:t>geenivaramu</w:t>
      </w:r>
      <w:r w:rsidR="4AC7DD87" w:rsidRPr="4F8A9DAA">
        <w:rPr>
          <w:rFonts w:ascii="Times New Roman" w:hAnsi="Times New Roman"/>
          <w:sz w:val="24"/>
        </w:rPr>
        <w:t xml:space="preserve"> vajadusi ja </w:t>
      </w:r>
      <w:r w:rsidR="004D606D" w:rsidRPr="4F8A9DAA">
        <w:rPr>
          <w:rFonts w:ascii="Times New Roman" w:hAnsi="Times New Roman"/>
          <w:sz w:val="24"/>
        </w:rPr>
        <w:t>see</w:t>
      </w:r>
      <w:r w:rsidR="4AC7DD87" w:rsidRPr="4F8A9DAA">
        <w:rPr>
          <w:rFonts w:ascii="Times New Roman" w:hAnsi="Times New Roman"/>
          <w:sz w:val="24"/>
        </w:rPr>
        <w:t>tõttu vaja</w:t>
      </w:r>
      <w:r w:rsidR="00CD50EA" w:rsidRPr="4F8A9DAA">
        <w:rPr>
          <w:rFonts w:ascii="Times New Roman" w:hAnsi="Times New Roman"/>
          <w:sz w:val="24"/>
        </w:rPr>
        <w:t>takse</w:t>
      </w:r>
      <w:r w:rsidR="4AC7DD87" w:rsidRPr="4F8A9DAA">
        <w:rPr>
          <w:rFonts w:ascii="Times New Roman" w:hAnsi="Times New Roman"/>
          <w:sz w:val="24"/>
        </w:rPr>
        <w:t xml:space="preserve"> täiendavalt andmeid retseptikeskusest.</w:t>
      </w:r>
      <w:r w:rsidR="00CD50EA" w:rsidRPr="4F8A9DAA">
        <w:rPr>
          <w:rFonts w:ascii="Times New Roman" w:hAnsi="Times New Roman"/>
          <w:sz w:val="24"/>
        </w:rPr>
        <w:t xml:space="preserve"> </w:t>
      </w:r>
      <w:r w:rsidR="4AC7DD87" w:rsidRPr="4F8A9DAA">
        <w:rPr>
          <w:rFonts w:ascii="Times New Roman" w:hAnsi="Times New Roman"/>
          <w:sz w:val="24"/>
        </w:rPr>
        <w:t>Samas võimaldab kahest andmekogust saadud andmete kontroll kinnitada andmete valiidsust.</w:t>
      </w:r>
    </w:p>
    <w:p w14:paraId="2B4D9B7D" w14:textId="77777777" w:rsidR="00CD50EA" w:rsidRDefault="00CD50EA" w:rsidP="4F8A9DAA">
      <w:pPr>
        <w:rPr>
          <w:rFonts w:ascii="Times New Roman" w:hAnsi="Times New Roman"/>
          <w:sz w:val="24"/>
        </w:rPr>
      </w:pPr>
    </w:p>
    <w:p w14:paraId="41A60255" w14:textId="3E0F751C" w:rsidR="00FA5B78" w:rsidRPr="00FA5B78" w:rsidDel="00CD50EA" w:rsidRDefault="00CD50EA" w:rsidP="00045B4D">
      <w:pPr>
        <w:pStyle w:val="Loendilik"/>
        <w:numPr>
          <w:ilvl w:val="0"/>
          <w:numId w:val="2"/>
        </w:numPr>
      </w:pPr>
      <w:r w:rsidRPr="4F8A9DAA">
        <w:rPr>
          <w:rFonts w:ascii="Times New Roman" w:hAnsi="Times New Roman"/>
          <w:b/>
          <w:bCs/>
          <w:sz w:val="24"/>
        </w:rPr>
        <w:t>Müokardiinfarktiregister</w:t>
      </w:r>
    </w:p>
    <w:p w14:paraId="18B44F72" w14:textId="1B21D1C4" w:rsidR="004D2E2C" w:rsidRPr="004D2E2C" w:rsidRDefault="1F89960B" w:rsidP="0016210D">
      <w:pPr>
        <w:rPr>
          <w:rFonts w:ascii="Times New Roman" w:hAnsi="Times New Roman"/>
          <w:sz w:val="24"/>
        </w:rPr>
      </w:pPr>
      <w:r w:rsidRPr="00822128">
        <w:rPr>
          <w:rFonts w:ascii="Times New Roman" w:hAnsi="Times New Roman"/>
          <w:sz w:val="24"/>
        </w:rPr>
        <w:t>Südamelihase infarkt ehk müokardiinfarkt</w:t>
      </w:r>
      <w:r w:rsidRPr="672799D4">
        <w:rPr>
          <w:rFonts w:ascii="Times New Roman" w:hAnsi="Times New Roman"/>
          <w:sz w:val="24"/>
        </w:rPr>
        <w:t xml:space="preserve"> on südame isheemiatõve raskeim avaldumisvorm, mille tagajärjeks on pöördumatu südamelihase kahjustus verevarustuse häirete tõttu. </w:t>
      </w:r>
      <w:r w:rsidRPr="00822128">
        <w:rPr>
          <w:rFonts w:ascii="Times New Roman" w:hAnsi="Times New Roman"/>
          <w:sz w:val="24"/>
        </w:rPr>
        <w:t>Südamelihase infarkt jaotatakse</w:t>
      </w:r>
      <w:r w:rsidRPr="00A055A1">
        <w:rPr>
          <w:rFonts w:ascii="Times New Roman" w:hAnsi="Times New Roman"/>
          <w:sz w:val="24"/>
        </w:rPr>
        <w:t xml:space="preserve"> </w:t>
      </w:r>
      <w:r w:rsidRPr="672799D4">
        <w:rPr>
          <w:rFonts w:ascii="Times New Roman" w:hAnsi="Times New Roman"/>
          <w:sz w:val="24"/>
        </w:rPr>
        <w:t>alatüüpidesse, millest kõige olulisem on I tüüpi südamelihase infarkt. Selle tekkepõhjuseks on südamelihast verega varustavas arteris (</w:t>
      </w:r>
      <w:proofErr w:type="spellStart"/>
      <w:r w:rsidRPr="672799D4">
        <w:rPr>
          <w:rFonts w:ascii="Times New Roman" w:hAnsi="Times New Roman"/>
          <w:sz w:val="24"/>
        </w:rPr>
        <w:t>koronaararteris</w:t>
      </w:r>
      <w:proofErr w:type="spellEnd"/>
      <w:r w:rsidRPr="672799D4">
        <w:rPr>
          <w:rFonts w:ascii="Times New Roman" w:hAnsi="Times New Roman"/>
          <w:sz w:val="24"/>
        </w:rPr>
        <w:t xml:space="preserve">) paikneva </w:t>
      </w:r>
      <w:proofErr w:type="spellStart"/>
      <w:r w:rsidRPr="672799D4">
        <w:rPr>
          <w:rFonts w:ascii="Times New Roman" w:hAnsi="Times New Roman"/>
          <w:sz w:val="24"/>
        </w:rPr>
        <w:t>aterosklerootilise</w:t>
      </w:r>
      <w:proofErr w:type="spellEnd"/>
      <w:r w:rsidRPr="672799D4">
        <w:rPr>
          <w:rFonts w:ascii="Times New Roman" w:hAnsi="Times New Roman"/>
          <w:sz w:val="24"/>
        </w:rPr>
        <w:t xml:space="preserve"> naastu rebend koos tromboosi ja sellele järgneva umbumisega</w:t>
      </w:r>
      <w:r w:rsidR="009665C5">
        <w:rPr>
          <w:rFonts w:ascii="Times New Roman" w:hAnsi="Times New Roman"/>
          <w:sz w:val="24"/>
        </w:rPr>
        <w:t>.</w:t>
      </w:r>
      <w:r w:rsidRPr="672799D4">
        <w:rPr>
          <w:rFonts w:ascii="Times New Roman" w:hAnsi="Times New Roman"/>
          <w:sz w:val="24"/>
        </w:rPr>
        <w:t xml:space="preserve"> Tegemist on ühe diagnoosiga, millesse suremus on Eestis endiselt </w:t>
      </w:r>
      <w:r w:rsidR="003F06D9">
        <w:rPr>
          <w:rFonts w:ascii="Times New Roman" w:hAnsi="Times New Roman"/>
          <w:sz w:val="24"/>
        </w:rPr>
        <w:t>suur.</w:t>
      </w:r>
      <w:r w:rsidR="004D2E2C" w:rsidRPr="672799D4">
        <w:rPr>
          <w:rFonts w:ascii="Times New Roman" w:hAnsi="Times New Roman"/>
          <w:sz w:val="24"/>
          <w:vertAlign w:val="superscript"/>
        </w:rPr>
        <w:footnoteReference w:id="56"/>
      </w:r>
      <w:r w:rsidRPr="672799D4">
        <w:rPr>
          <w:rFonts w:ascii="Times New Roman" w:hAnsi="Times New Roman"/>
          <w:sz w:val="24"/>
        </w:rPr>
        <w:t xml:space="preserve"> Müokardiinfarktiregistrist andmete lisamine </w:t>
      </w:r>
      <w:r w:rsidR="005E5F1D">
        <w:rPr>
          <w:rFonts w:ascii="Times New Roman" w:hAnsi="Times New Roman"/>
          <w:color w:val="000000" w:themeColor="text1"/>
          <w:sz w:val="24"/>
        </w:rPr>
        <w:t>geenivaramusse</w:t>
      </w:r>
      <w:r w:rsidRPr="672799D4">
        <w:rPr>
          <w:rFonts w:ascii="Times New Roman" w:hAnsi="Times New Roman"/>
          <w:sz w:val="24"/>
        </w:rPr>
        <w:t xml:space="preserve"> võimaldab uurida geneetiliste riskitegurite rolli </w:t>
      </w:r>
      <w:proofErr w:type="spellStart"/>
      <w:r w:rsidRPr="672799D4">
        <w:rPr>
          <w:rFonts w:ascii="Times New Roman" w:hAnsi="Times New Roman"/>
          <w:sz w:val="24"/>
        </w:rPr>
        <w:t>mürokardiinfarkti</w:t>
      </w:r>
      <w:proofErr w:type="spellEnd"/>
      <w:r w:rsidRPr="672799D4">
        <w:rPr>
          <w:rFonts w:ascii="Times New Roman" w:hAnsi="Times New Roman"/>
          <w:sz w:val="24"/>
        </w:rPr>
        <w:t xml:space="preserve"> haigestumisel. </w:t>
      </w:r>
    </w:p>
    <w:p w14:paraId="0FCB1D52" w14:textId="5B0AC962" w:rsidR="6018E984" w:rsidRDefault="6018E984" w:rsidP="0016210D">
      <w:pPr>
        <w:rPr>
          <w:rFonts w:ascii="Times New Roman" w:hAnsi="Times New Roman"/>
          <w:sz w:val="24"/>
        </w:rPr>
      </w:pPr>
    </w:p>
    <w:p w14:paraId="585896B7" w14:textId="3385FE75" w:rsidR="004D2E2C" w:rsidRDefault="4AC7DD87" w:rsidP="4F8A9DAA">
      <w:pPr>
        <w:rPr>
          <w:rFonts w:ascii="Times New Roman" w:hAnsi="Times New Roman"/>
          <w:sz w:val="24"/>
        </w:rPr>
      </w:pPr>
      <w:r w:rsidRPr="4F8A9DAA">
        <w:rPr>
          <w:rFonts w:ascii="Times New Roman" w:hAnsi="Times New Roman"/>
          <w:sz w:val="24"/>
        </w:rPr>
        <w:t xml:space="preserve">Kõigist haigus-spetsiifilistest andmekogudest, </w:t>
      </w:r>
      <w:r w:rsidR="003F06D9" w:rsidRPr="4F8A9DAA">
        <w:rPr>
          <w:rFonts w:ascii="Times New Roman" w:hAnsi="Times New Roman"/>
          <w:sz w:val="24"/>
        </w:rPr>
        <w:t>sealhulgas</w:t>
      </w:r>
      <w:r w:rsidRPr="4F8A9DAA">
        <w:rPr>
          <w:rFonts w:ascii="Times New Roman" w:hAnsi="Times New Roman"/>
          <w:sz w:val="24"/>
        </w:rPr>
        <w:t xml:space="preserve"> müokardiinfarktiregistrist on suur abi korrektsete haigestumuse andmete saamisel. Müokardiinfarktiregistrit peetakse muu</w:t>
      </w:r>
      <w:r w:rsidR="00A93088" w:rsidRPr="4F8A9DAA">
        <w:rPr>
          <w:rFonts w:ascii="Times New Roman" w:hAnsi="Times New Roman"/>
          <w:sz w:val="24"/>
        </w:rPr>
        <w:t xml:space="preserve"> hulgas</w:t>
      </w:r>
      <w:r w:rsidRPr="4F8A9DAA">
        <w:rPr>
          <w:rFonts w:ascii="Times New Roman" w:hAnsi="Times New Roman"/>
          <w:sz w:val="24"/>
        </w:rPr>
        <w:t xml:space="preserve"> müokardiinfarkti haigestumuse ja müokardiinfarktihaigete </w:t>
      </w:r>
      <w:proofErr w:type="spellStart"/>
      <w:r w:rsidRPr="4F8A9DAA">
        <w:rPr>
          <w:rFonts w:ascii="Times New Roman" w:hAnsi="Times New Roman"/>
          <w:sz w:val="24"/>
        </w:rPr>
        <w:t>elu</w:t>
      </w:r>
      <w:r w:rsidR="00981131" w:rsidRPr="4F8A9DAA">
        <w:rPr>
          <w:rFonts w:ascii="Times New Roman" w:hAnsi="Times New Roman"/>
          <w:sz w:val="24"/>
        </w:rPr>
        <w:t>muse</w:t>
      </w:r>
      <w:proofErr w:type="spellEnd"/>
      <w:r w:rsidRPr="4F8A9DAA">
        <w:rPr>
          <w:rFonts w:ascii="Times New Roman" w:hAnsi="Times New Roman"/>
          <w:sz w:val="24"/>
        </w:rPr>
        <w:t xml:space="preserve"> analüüsimiseks ning statistika ja teadusliku uurimistöö, sealhulgas epidemioloogiliste uuringute tegemiseks.</w:t>
      </w:r>
    </w:p>
    <w:p w14:paraId="268F9CD2" w14:textId="77777777" w:rsidR="00CD50EA" w:rsidRDefault="00CD50EA" w:rsidP="4F8A9DAA">
      <w:pPr>
        <w:rPr>
          <w:rFonts w:ascii="Times New Roman" w:hAnsi="Times New Roman"/>
          <w:sz w:val="24"/>
        </w:rPr>
      </w:pPr>
    </w:p>
    <w:p w14:paraId="1A55EFA5" w14:textId="0401027C" w:rsidR="004944E8" w:rsidRPr="00CA6448" w:rsidDel="00CD50EA" w:rsidRDefault="00CD50EA" w:rsidP="00721EB3">
      <w:pPr>
        <w:pStyle w:val="Loendilik"/>
        <w:numPr>
          <w:ilvl w:val="0"/>
          <w:numId w:val="23"/>
        </w:numPr>
      </w:pPr>
      <w:r w:rsidRPr="4F8A9DAA">
        <w:rPr>
          <w:rFonts w:ascii="Times New Roman" w:hAnsi="Times New Roman"/>
          <w:b/>
          <w:bCs/>
          <w:sz w:val="24"/>
        </w:rPr>
        <w:t>Tervisekassa andmekogu</w:t>
      </w:r>
    </w:p>
    <w:p w14:paraId="7827656A" w14:textId="39E7DCFD" w:rsidR="0086360A" w:rsidRDefault="4AC7DD87" w:rsidP="4F8A9DAA">
      <w:pPr>
        <w:rPr>
          <w:rFonts w:ascii="Times New Roman" w:hAnsi="Times New Roman"/>
          <w:sz w:val="24"/>
        </w:rPr>
      </w:pPr>
      <w:r w:rsidRPr="4F8A9DAA">
        <w:rPr>
          <w:rFonts w:ascii="Times New Roman" w:hAnsi="Times New Roman"/>
          <w:sz w:val="24"/>
        </w:rPr>
        <w:t>Ter</w:t>
      </w:r>
      <w:r w:rsidR="0048113D" w:rsidRPr="4F8A9DAA">
        <w:rPr>
          <w:rFonts w:ascii="Times New Roman" w:hAnsi="Times New Roman"/>
          <w:sz w:val="24"/>
        </w:rPr>
        <w:t>visekassa</w:t>
      </w:r>
      <w:r w:rsidRPr="4F8A9DAA">
        <w:rPr>
          <w:rFonts w:ascii="Times New Roman" w:hAnsi="Times New Roman"/>
          <w:sz w:val="24"/>
        </w:rPr>
        <w:t xml:space="preserve"> andmekogu sisaldab detailset teavet raviarvete</w:t>
      </w:r>
      <w:r w:rsidR="0086360A" w:rsidRPr="4F8A9DAA">
        <w:rPr>
          <w:rFonts w:ascii="Times New Roman" w:hAnsi="Times New Roman"/>
          <w:sz w:val="24"/>
        </w:rPr>
        <w:t>, meditsiiniseadmete jne</w:t>
      </w:r>
      <w:r w:rsidRPr="4F8A9DAA">
        <w:rPr>
          <w:rFonts w:ascii="Times New Roman" w:hAnsi="Times New Roman"/>
          <w:sz w:val="24"/>
        </w:rPr>
        <w:t xml:space="preserve"> kohta. </w:t>
      </w:r>
      <w:r w:rsidR="0086360A" w:rsidRPr="4F8A9DAA">
        <w:rPr>
          <w:rFonts w:ascii="Times New Roman" w:hAnsi="Times New Roman"/>
          <w:sz w:val="24"/>
        </w:rPr>
        <w:t xml:space="preserve">Kehtib taas </w:t>
      </w:r>
      <w:proofErr w:type="spellStart"/>
      <w:r w:rsidR="0086360A" w:rsidRPr="4F8A9DAA">
        <w:rPr>
          <w:rFonts w:ascii="Times New Roman" w:hAnsi="Times New Roman"/>
          <w:sz w:val="24"/>
        </w:rPr>
        <w:t>reegele</w:t>
      </w:r>
      <w:proofErr w:type="spellEnd"/>
      <w:r w:rsidR="0086360A" w:rsidRPr="4F8A9DAA">
        <w:rPr>
          <w:rFonts w:ascii="Times New Roman" w:hAnsi="Times New Roman"/>
          <w:sz w:val="24"/>
        </w:rPr>
        <w:t xml:space="preserve">, võtta aluseks </w:t>
      </w:r>
      <w:proofErr w:type="spellStart"/>
      <w:r w:rsidR="0086360A" w:rsidRPr="4F8A9DAA">
        <w:rPr>
          <w:rFonts w:ascii="Times New Roman" w:hAnsi="Times New Roman"/>
          <w:sz w:val="24"/>
        </w:rPr>
        <w:t>AvTS</w:t>
      </w:r>
      <w:proofErr w:type="spellEnd"/>
      <w:r w:rsidR="0086360A" w:rsidRPr="4F8A9DAA">
        <w:rPr>
          <w:rFonts w:ascii="Times New Roman" w:hAnsi="Times New Roman"/>
          <w:sz w:val="24"/>
        </w:rPr>
        <w:t xml:space="preserve"> § 43</w:t>
      </w:r>
      <w:r w:rsidR="0086360A" w:rsidRPr="4F8A9DAA">
        <w:rPr>
          <w:rFonts w:ascii="Times New Roman" w:hAnsi="Times New Roman"/>
          <w:sz w:val="24"/>
          <w:vertAlign w:val="superscript"/>
        </w:rPr>
        <w:t xml:space="preserve">6 </w:t>
      </w:r>
      <w:r w:rsidR="0086360A" w:rsidRPr="4F8A9DAA">
        <w:rPr>
          <w:rFonts w:ascii="Times New Roman" w:hAnsi="Times New Roman"/>
          <w:sz w:val="24"/>
        </w:rPr>
        <w:t>lg 2 alusel andmed, mis on juba mõnda andmekogusse kogutud.</w:t>
      </w:r>
    </w:p>
    <w:p w14:paraId="263A295D" w14:textId="77777777" w:rsidR="0086360A" w:rsidRDefault="0086360A" w:rsidP="4F8A9DAA">
      <w:pPr>
        <w:rPr>
          <w:rFonts w:ascii="Times New Roman" w:hAnsi="Times New Roman"/>
          <w:sz w:val="24"/>
        </w:rPr>
      </w:pPr>
    </w:p>
    <w:p w14:paraId="64757984" w14:textId="0628F91B" w:rsidR="00FB5FAE" w:rsidRPr="00AA4F27" w:rsidDel="0086360A" w:rsidRDefault="0086360A" w:rsidP="00721EB3">
      <w:pPr>
        <w:pStyle w:val="Loendilik"/>
        <w:numPr>
          <w:ilvl w:val="0"/>
          <w:numId w:val="24"/>
        </w:numPr>
        <w:rPr>
          <w:rFonts w:ascii="Times New Roman" w:hAnsi="Times New Roman"/>
          <w:b/>
          <w:bCs/>
          <w:sz w:val="24"/>
        </w:rPr>
      </w:pPr>
      <w:r w:rsidRPr="4F8A9DAA">
        <w:rPr>
          <w:rFonts w:ascii="Times New Roman" w:hAnsi="Times New Roman"/>
          <w:b/>
          <w:bCs/>
          <w:sz w:val="24"/>
        </w:rPr>
        <w:lastRenderedPageBreak/>
        <w:t>Vähiregister</w:t>
      </w:r>
    </w:p>
    <w:p w14:paraId="133F5D89" w14:textId="42375B7D" w:rsidR="00FB5FAE" w:rsidRPr="00AA4F27" w:rsidDel="0086360A" w:rsidRDefault="1F89960B" w:rsidP="4F8A9DAA">
      <w:pPr>
        <w:rPr>
          <w:rFonts w:ascii="Times New Roman" w:hAnsi="Times New Roman"/>
          <w:sz w:val="24"/>
        </w:rPr>
      </w:pPr>
      <w:r w:rsidRPr="4F8A9DAA">
        <w:rPr>
          <w:rFonts w:ascii="Times New Roman" w:hAnsi="Times New Roman"/>
          <w:sz w:val="24"/>
        </w:rPr>
        <w:t>Vähiregistri põhiülesanne on tagada võimalikult täielik ja usaldusväärne vähijuhtude registreerimine. Andmed võimaldavad analüüsida vähi esinemist ja vähihaigete elu</w:t>
      </w:r>
      <w:r w:rsidR="005D40CE" w:rsidRPr="4F8A9DAA">
        <w:rPr>
          <w:rFonts w:ascii="Times New Roman" w:hAnsi="Times New Roman"/>
          <w:sz w:val="24"/>
        </w:rPr>
        <w:t>must</w:t>
      </w:r>
      <w:r w:rsidRPr="4F8A9DAA">
        <w:rPr>
          <w:rFonts w:ascii="Times New Roman" w:hAnsi="Times New Roman"/>
          <w:sz w:val="24"/>
        </w:rPr>
        <w:t xml:space="preserve"> ning </w:t>
      </w:r>
      <w:r w:rsidR="00787150" w:rsidRPr="4F8A9DAA">
        <w:rPr>
          <w:rFonts w:ascii="Times New Roman" w:hAnsi="Times New Roman"/>
          <w:sz w:val="24"/>
        </w:rPr>
        <w:t>teha</w:t>
      </w:r>
      <w:r w:rsidRPr="4F8A9DAA">
        <w:rPr>
          <w:rFonts w:ascii="Times New Roman" w:hAnsi="Times New Roman"/>
          <w:sz w:val="24"/>
        </w:rPr>
        <w:t xml:space="preserve"> epidemioloogilisi jm teadusuuringuid. Vä</w:t>
      </w:r>
      <w:r w:rsidR="00335284" w:rsidRPr="4F8A9DAA">
        <w:rPr>
          <w:rFonts w:ascii="Times New Roman" w:hAnsi="Times New Roman"/>
          <w:sz w:val="24"/>
        </w:rPr>
        <w:t>h</w:t>
      </w:r>
      <w:r w:rsidRPr="4F8A9DAA">
        <w:rPr>
          <w:rFonts w:ascii="Times New Roman" w:hAnsi="Times New Roman"/>
          <w:sz w:val="24"/>
        </w:rPr>
        <w:t xml:space="preserve">iregistrisse kogutakse </w:t>
      </w:r>
      <w:r w:rsidR="00787150" w:rsidRPr="4F8A9DAA">
        <w:rPr>
          <w:rFonts w:ascii="Times New Roman" w:hAnsi="Times New Roman"/>
          <w:sz w:val="24"/>
        </w:rPr>
        <w:t xml:space="preserve">muu </w:t>
      </w:r>
      <w:r w:rsidRPr="4F8A9DAA">
        <w:rPr>
          <w:rFonts w:ascii="Times New Roman" w:hAnsi="Times New Roman"/>
          <w:sz w:val="24"/>
        </w:rPr>
        <w:t xml:space="preserve">hulgas diagnoos ehk üksikasjalik </w:t>
      </w:r>
      <w:proofErr w:type="spellStart"/>
      <w:r w:rsidRPr="4F8A9DAA">
        <w:rPr>
          <w:rFonts w:ascii="Times New Roman" w:hAnsi="Times New Roman"/>
          <w:sz w:val="24"/>
        </w:rPr>
        <w:t>paige</w:t>
      </w:r>
      <w:proofErr w:type="spellEnd"/>
      <w:r w:rsidRPr="4F8A9DAA">
        <w:rPr>
          <w:rFonts w:ascii="Times New Roman" w:hAnsi="Times New Roman"/>
          <w:sz w:val="24"/>
        </w:rPr>
        <w:t>, diagnoosimise aeg, diagnoosi kinnitanud uurimismeetodid, morfoloogiline diagnoos</w:t>
      </w:r>
      <w:r w:rsidR="0033228E" w:rsidRPr="4F8A9DAA">
        <w:rPr>
          <w:rFonts w:ascii="Times New Roman" w:hAnsi="Times New Roman"/>
          <w:sz w:val="24"/>
        </w:rPr>
        <w:t>,</w:t>
      </w:r>
      <w:r w:rsidRPr="4F8A9DAA">
        <w:rPr>
          <w:rFonts w:ascii="Times New Roman" w:hAnsi="Times New Roman"/>
          <w:sz w:val="24"/>
        </w:rPr>
        <w:t xml:space="preserve"> pahaloomulisuse aste</w:t>
      </w:r>
      <w:r w:rsidR="0033228E" w:rsidRPr="4F8A9DAA">
        <w:rPr>
          <w:rFonts w:ascii="Times New Roman" w:hAnsi="Times New Roman"/>
          <w:sz w:val="24"/>
        </w:rPr>
        <w:t xml:space="preserve"> ja</w:t>
      </w:r>
      <w:r w:rsidRPr="4F8A9DAA">
        <w:rPr>
          <w:rFonts w:ascii="Times New Roman" w:hAnsi="Times New Roman"/>
          <w:sz w:val="24"/>
        </w:rPr>
        <w:t xml:space="preserve"> kasvaja levik</w:t>
      </w:r>
      <w:r w:rsidR="0033228E" w:rsidRPr="4F8A9DAA">
        <w:rPr>
          <w:rFonts w:ascii="Times New Roman" w:hAnsi="Times New Roman"/>
          <w:sz w:val="24"/>
        </w:rPr>
        <w:t>.</w:t>
      </w:r>
      <w:r w:rsidR="004D2E2C" w:rsidRPr="4F8A9DAA">
        <w:rPr>
          <w:rFonts w:ascii="Times New Roman" w:hAnsi="Times New Roman"/>
          <w:sz w:val="24"/>
          <w:vertAlign w:val="superscript"/>
        </w:rPr>
        <w:footnoteReference w:id="57"/>
      </w:r>
    </w:p>
    <w:p w14:paraId="49BA6238" w14:textId="7273F9CA" w:rsidR="004D2E2C" w:rsidRPr="00FB5FAE" w:rsidRDefault="004D2E2C" w:rsidP="0016210D">
      <w:pPr>
        <w:rPr>
          <w:rFonts w:ascii="Times New Roman" w:hAnsi="Times New Roman"/>
          <w:sz w:val="24"/>
        </w:rPr>
      </w:pPr>
    </w:p>
    <w:p w14:paraId="40C94830" w14:textId="3A9C82CB" w:rsidR="004D2E2C" w:rsidRPr="00FB5FAE" w:rsidRDefault="00EF0187" w:rsidP="0016210D">
      <w:pPr>
        <w:rPr>
          <w:rFonts w:ascii="Times New Roman" w:hAnsi="Times New Roman"/>
          <w:sz w:val="24"/>
        </w:rPr>
      </w:pPr>
      <w:r>
        <w:rPr>
          <w:rFonts w:ascii="Times New Roman" w:hAnsi="Times New Roman"/>
          <w:sz w:val="24"/>
        </w:rPr>
        <w:t>Geenivaramu</w:t>
      </w:r>
      <w:r w:rsidR="2A3A1325" w:rsidRPr="3BFCAE6E">
        <w:rPr>
          <w:rFonts w:ascii="Times New Roman" w:hAnsi="Times New Roman"/>
          <w:sz w:val="24"/>
        </w:rPr>
        <w:t xml:space="preserve"> seisukohast on oluline teada doonoril esinenud vähki, et oleks võimalik </w:t>
      </w:r>
      <w:r w:rsidR="00883E62">
        <w:rPr>
          <w:rFonts w:ascii="Times New Roman" w:hAnsi="Times New Roman"/>
          <w:sz w:val="24"/>
        </w:rPr>
        <w:t>teha</w:t>
      </w:r>
      <w:r w:rsidR="2A3A1325" w:rsidRPr="3BFCAE6E">
        <w:rPr>
          <w:rFonts w:ascii="Times New Roman" w:hAnsi="Times New Roman"/>
          <w:sz w:val="24"/>
        </w:rPr>
        <w:t xml:space="preserve"> teadusuuringuid, hindamaks, kas mõni geenivariatsioon annab aimu inimese suuremast riskist haigestuda konkreetsesse vähki. </w:t>
      </w:r>
    </w:p>
    <w:p w14:paraId="7867344E" w14:textId="22FF4594" w:rsidR="004D2E2C" w:rsidRPr="00FB5FAE" w:rsidRDefault="004D2E2C" w:rsidP="0016210D">
      <w:pPr>
        <w:rPr>
          <w:rFonts w:ascii="Times New Roman" w:hAnsi="Times New Roman"/>
          <w:sz w:val="24"/>
        </w:rPr>
      </w:pPr>
    </w:p>
    <w:p w14:paraId="2EBA7642" w14:textId="21DE7826" w:rsidR="004D2E2C" w:rsidRPr="00FB5FAE" w:rsidRDefault="2A3A1325" w:rsidP="0016210D">
      <w:pPr>
        <w:rPr>
          <w:rFonts w:ascii="Times New Roman" w:hAnsi="Times New Roman"/>
          <w:sz w:val="24"/>
        </w:rPr>
      </w:pPr>
      <w:r w:rsidRPr="3BFCAE6E">
        <w:rPr>
          <w:rFonts w:ascii="Times New Roman" w:hAnsi="Times New Roman"/>
          <w:sz w:val="24"/>
        </w:rPr>
        <w:t>Senised teadustööd, milles on hinnatud rinnavähi geneetilis</w:t>
      </w:r>
      <w:r w:rsidR="3C7F5DC0" w:rsidRPr="3BFCAE6E">
        <w:rPr>
          <w:rFonts w:ascii="Times New Roman" w:hAnsi="Times New Roman"/>
          <w:sz w:val="24"/>
        </w:rPr>
        <w:t>i</w:t>
      </w:r>
      <w:r w:rsidRPr="3BFCAE6E">
        <w:rPr>
          <w:rFonts w:ascii="Times New Roman" w:hAnsi="Times New Roman"/>
          <w:sz w:val="24"/>
        </w:rPr>
        <w:t xml:space="preserve"> riske nii päriliku keskmise ja kõrge rinnavähi riski korral kui ka kõrge riskiga polügeense riskiskoori korral. Personaalmeditsiini raames võimaldavad need tulemused suurema riskiga naisi kaasata sõeluuringusse varem, mis annab võimaluse vähi varasemaks avastamiseks ja seega parema ravitulemuse.</w:t>
      </w:r>
    </w:p>
    <w:p w14:paraId="42577F0B" w14:textId="77777777" w:rsidR="004D2E2C" w:rsidRPr="004D2E2C" w:rsidRDefault="004D2E2C" w:rsidP="0016210D">
      <w:pPr>
        <w:rPr>
          <w:rFonts w:ascii="Times New Roman" w:hAnsi="Times New Roman"/>
          <w:sz w:val="24"/>
        </w:rPr>
      </w:pPr>
    </w:p>
    <w:p w14:paraId="31B1A443" w14:textId="53D30A67" w:rsidR="004D2E2C" w:rsidRPr="004D2E2C" w:rsidRDefault="4AC7DD87" w:rsidP="0016210D">
      <w:pPr>
        <w:rPr>
          <w:rFonts w:ascii="Times New Roman" w:hAnsi="Times New Roman"/>
          <w:sz w:val="24"/>
        </w:rPr>
      </w:pPr>
      <w:r w:rsidRPr="75CF7F17">
        <w:rPr>
          <w:rFonts w:ascii="Times New Roman" w:hAnsi="Times New Roman"/>
          <w:sz w:val="24"/>
        </w:rPr>
        <w:t xml:space="preserve">Samuti saab vähiregistrist infot patsiendile määratud ravi kohta ja see on oluline </w:t>
      </w:r>
      <w:proofErr w:type="spellStart"/>
      <w:r w:rsidRPr="75CF7F17">
        <w:rPr>
          <w:rFonts w:ascii="Times New Roman" w:hAnsi="Times New Roman"/>
          <w:sz w:val="24"/>
        </w:rPr>
        <w:t>farmakogeneetika</w:t>
      </w:r>
      <w:r w:rsidR="00823193">
        <w:rPr>
          <w:rFonts w:ascii="Times New Roman" w:hAnsi="Times New Roman"/>
          <w:sz w:val="24"/>
        </w:rPr>
        <w:t>alaste</w:t>
      </w:r>
      <w:proofErr w:type="spellEnd"/>
      <w:r w:rsidRPr="75CF7F17">
        <w:rPr>
          <w:rFonts w:ascii="Times New Roman" w:hAnsi="Times New Roman"/>
          <w:sz w:val="24"/>
        </w:rPr>
        <w:t xml:space="preserve"> uuringute juures. Vähiregistris on tavaliselt olemas ka histoloogilise uuringu andmed, mis võimaldavad diagnoosi täpselt määrata. See on ülioluline – ka sama liiki vähid on tihti tegelikult erinevad, neil on erinev geneetiline kontekst ja ravi. See teave on oluline nii personaalmeditsiini kui ka </w:t>
      </w:r>
      <w:proofErr w:type="spellStart"/>
      <w:r w:rsidRPr="75CF7F17">
        <w:rPr>
          <w:rFonts w:ascii="Times New Roman" w:hAnsi="Times New Roman"/>
          <w:sz w:val="24"/>
        </w:rPr>
        <w:t>farmakogeneetilisest</w:t>
      </w:r>
      <w:proofErr w:type="spellEnd"/>
      <w:r w:rsidRPr="75CF7F17">
        <w:rPr>
          <w:rFonts w:ascii="Times New Roman" w:hAnsi="Times New Roman"/>
          <w:sz w:val="24"/>
        </w:rPr>
        <w:t xml:space="preserve"> aspektist iga konkreetse vähi alatüübi geneetiliste riskifaktorite selgitamisel</w:t>
      </w:r>
      <w:r w:rsidR="3EDC8A7B" w:rsidRPr="75CF7F17">
        <w:rPr>
          <w:rFonts w:ascii="Times New Roman" w:hAnsi="Times New Roman"/>
          <w:sz w:val="24"/>
        </w:rPr>
        <w:t xml:space="preserve">, teadusuuringute tegemisel </w:t>
      </w:r>
      <w:r w:rsidR="004F5A4E">
        <w:rPr>
          <w:rFonts w:ascii="Times New Roman" w:hAnsi="Times New Roman"/>
          <w:sz w:val="24"/>
        </w:rPr>
        <w:t>ja</w:t>
      </w:r>
      <w:r w:rsidR="3EDC8A7B" w:rsidRPr="75CF7F17">
        <w:rPr>
          <w:rFonts w:ascii="Times New Roman" w:hAnsi="Times New Roman"/>
          <w:sz w:val="24"/>
        </w:rPr>
        <w:t xml:space="preserve"> uute lahenduste väljatöötamisel. </w:t>
      </w:r>
      <w:r w:rsidRPr="75CF7F17">
        <w:rPr>
          <w:rFonts w:ascii="Times New Roman" w:hAnsi="Times New Roman"/>
          <w:sz w:val="24"/>
        </w:rPr>
        <w:t>Siin pakuvad kõige rohkem huvi just haigused, mille mõju rahva</w:t>
      </w:r>
      <w:r w:rsidR="004F5A4E">
        <w:rPr>
          <w:rFonts w:ascii="Times New Roman" w:hAnsi="Times New Roman"/>
          <w:sz w:val="24"/>
        </w:rPr>
        <w:t xml:space="preserve"> tervisele</w:t>
      </w:r>
      <w:r w:rsidRPr="75CF7F17">
        <w:rPr>
          <w:rFonts w:ascii="Times New Roman" w:hAnsi="Times New Roman"/>
          <w:sz w:val="24"/>
        </w:rPr>
        <w:t xml:space="preserve"> on suur – sagedased kroonilised haigused. Nende hulka kuuluvad ka vähkkasvajad.</w:t>
      </w:r>
    </w:p>
    <w:p w14:paraId="210C3A21" w14:textId="76B4B7FA" w:rsidR="6018E984" w:rsidRDefault="6018E984" w:rsidP="0016210D">
      <w:pPr>
        <w:rPr>
          <w:rFonts w:ascii="Times New Roman" w:hAnsi="Times New Roman"/>
          <w:sz w:val="24"/>
        </w:rPr>
      </w:pPr>
    </w:p>
    <w:p w14:paraId="5B647DCF" w14:textId="0E7AD19E" w:rsidR="004D2E2C" w:rsidRPr="004D2E2C" w:rsidRDefault="3252827E" w:rsidP="0016210D">
      <w:pPr>
        <w:rPr>
          <w:rFonts w:ascii="Times New Roman" w:hAnsi="Times New Roman"/>
          <w:sz w:val="24"/>
        </w:rPr>
      </w:pPr>
      <w:r w:rsidRPr="75CF7F17">
        <w:rPr>
          <w:rFonts w:ascii="Times New Roman" w:hAnsi="Times New Roman"/>
          <w:sz w:val="24"/>
        </w:rPr>
        <w:t xml:space="preserve">Vähiregister on rahvusvahelise vähiseire osa (ülemaailmsed ja </w:t>
      </w:r>
      <w:proofErr w:type="spellStart"/>
      <w:r w:rsidRPr="75CF7F17">
        <w:rPr>
          <w:rFonts w:ascii="Times New Roman" w:hAnsi="Times New Roman"/>
          <w:sz w:val="24"/>
        </w:rPr>
        <w:t>üle</w:t>
      </w:r>
      <w:r w:rsidR="055C9CBC" w:rsidRPr="75CF7F17">
        <w:rPr>
          <w:rFonts w:ascii="Times New Roman" w:hAnsi="Times New Roman"/>
          <w:sz w:val="24"/>
        </w:rPr>
        <w:t>-</w:t>
      </w:r>
      <w:r w:rsidRPr="75CF7F17">
        <w:rPr>
          <w:rFonts w:ascii="Times New Roman" w:hAnsi="Times New Roman"/>
          <w:sz w:val="24"/>
        </w:rPr>
        <w:t>euroopalised</w:t>
      </w:r>
      <w:proofErr w:type="spellEnd"/>
      <w:r w:rsidRPr="75CF7F17">
        <w:rPr>
          <w:rFonts w:ascii="Times New Roman" w:hAnsi="Times New Roman"/>
          <w:sz w:val="24"/>
        </w:rPr>
        <w:t xml:space="preserve"> statistilised andmebaasid). Vähiregister peab tagama esmaste vähijuhtude hoolika loendamise, nende täpse klassifitseerimise ja kodeerimise, samuti täieliku jälgimise kuni haigestunute emigreerumise või surmani vastavalt WHO, Rahvusvahelise </w:t>
      </w:r>
      <w:proofErr w:type="spellStart"/>
      <w:r w:rsidRPr="75CF7F17">
        <w:rPr>
          <w:rFonts w:ascii="Times New Roman" w:hAnsi="Times New Roman"/>
          <w:sz w:val="24"/>
        </w:rPr>
        <w:t>Vähiuurimiskeskuse</w:t>
      </w:r>
      <w:proofErr w:type="spellEnd"/>
      <w:r w:rsidRPr="75CF7F17">
        <w:rPr>
          <w:rFonts w:ascii="Times New Roman" w:hAnsi="Times New Roman"/>
          <w:sz w:val="24"/>
        </w:rPr>
        <w:t xml:space="preserve"> (IARC) ja Rahvusvahelise Vähiregistrite Assotsiatsiooni (IACR) juhistele.</w:t>
      </w:r>
    </w:p>
    <w:p w14:paraId="001B171B" w14:textId="47FFCF95" w:rsidR="004D2E2C" w:rsidRPr="004D2E2C" w:rsidRDefault="004D2E2C" w:rsidP="0016210D">
      <w:pPr>
        <w:rPr>
          <w:rFonts w:ascii="Times New Roman" w:hAnsi="Times New Roman"/>
          <w:sz w:val="24"/>
        </w:rPr>
      </w:pPr>
    </w:p>
    <w:p w14:paraId="06F75AF6" w14:textId="09644F29" w:rsidR="004D2E2C" w:rsidRPr="004D2E2C" w:rsidRDefault="603A56F2" w:rsidP="0016210D">
      <w:pPr>
        <w:rPr>
          <w:rFonts w:ascii="Times New Roman" w:hAnsi="Times New Roman"/>
          <w:sz w:val="24"/>
        </w:rPr>
      </w:pPr>
      <w:r w:rsidRPr="6018E984">
        <w:rPr>
          <w:rFonts w:ascii="Times New Roman" w:hAnsi="Times New Roman"/>
          <w:sz w:val="24"/>
        </w:rPr>
        <w:t>Rahvusvaheliselt on tõestatud, et efektiivse ennetus-, diagnostika- ja ravistrateegiaga on võimalik vähendada haigestumust ning parandada haigete elumust ja elukvaliteeti. Mida kvaliteetsemad on meditsiinilistesse registritesse kogutavad andmed, seda paremat haigestumuse prognoosi ja kvaliteetsemaid ennetuse ja ravilahendusi on võimalik luua.</w:t>
      </w:r>
    </w:p>
    <w:p w14:paraId="5A6940D2" w14:textId="77777777" w:rsidR="004D2E2C" w:rsidRPr="004D2E2C" w:rsidRDefault="004D2E2C" w:rsidP="0016210D">
      <w:pPr>
        <w:rPr>
          <w:rFonts w:ascii="Times New Roman" w:hAnsi="Times New Roman"/>
          <w:sz w:val="24"/>
        </w:rPr>
      </w:pPr>
    </w:p>
    <w:p w14:paraId="49DEFA0C" w14:textId="7E20336E" w:rsidR="0086360A" w:rsidRPr="00D40027" w:rsidRDefault="0086360A" w:rsidP="00721EB3">
      <w:pPr>
        <w:pStyle w:val="Loendilik"/>
        <w:numPr>
          <w:ilvl w:val="0"/>
          <w:numId w:val="24"/>
        </w:numPr>
        <w:rPr>
          <w:rFonts w:ascii="Times New Roman" w:hAnsi="Times New Roman"/>
          <w:b/>
          <w:bCs/>
          <w:sz w:val="24"/>
        </w:rPr>
      </w:pPr>
      <w:r w:rsidRPr="4F8A9DAA">
        <w:rPr>
          <w:rFonts w:ascii="Times New Roman" w:hAnsi="Times New Roman"/>
          <w:b/>
          <w:bCs/>
          <w:sz w:val="24"/>
        </w:rPr>
        <w:t>Raseduse infosüsteem</w:t>
      </w:r>
    </w:p>
    <w:p w14:paraId="356FD458" w14:textId="510E7D4C" w:rsidR="003509C5" w:rsidRPr="003509C5" w:rsidDel="0086360A" w:rsidRDefault="2A3A1325" w:rsidP="4F8A9DAA">
      <w:pPr>
        <w:rPr>
          <w:rFonts w:ascii="Times New Roman" w:hAnsi="Times New Roman"/>
          <w:sz w:val="24"/>
          <w:u w:val="single"/>
          <w:vertAlign w:val="superscript"/>
        </w:rPr>
      </w:pPr>
      <w:r w:rsidRPr="4F8A9DAA">
        <w:rPr>
          <w:rFonts w:ascii="Times New Roman" w:hAnsi="Times New Roman"/>
          <w:sz w:val="24"/>
        </w:rPr>
        <w:t xml:space="preserve">Raseduse infosüsteem kogub isikustatud andmeid kõigi Eestis toimunud sündide ning raseduste katkemiste ja katkestamiste kohta. Infosüsteemi kuulub kaks andmekogu: meditsiiniline sünniregister ja meditsiiniline raseduse katkemise </w:t>
      </w:r>
      <w:r w:rsidR="00E62C54" w:rsidRPr="4F8A9DAA">
        <w:rPr>
          <w:rFonts w:ascii="Times New Roman" w:hAnsi="Times New Roman"/>
          <w:sz w:val="24"/>
        </w:rPr>
        <w:t>ja</w:t>
      </w:r>
      <w:r w:rsidRPr="4F8A9DAA">
        <w:rPr>
          <w:rFonts w:ascii="Times New Roman" w:hAnsi="Times New Roman"/>
          <w:sz w:val="24"/>
        </w:rPr>
        <w:t xml:space="preserve"> katkestamise register.</w:t>
      </w:r>
      <w:r w:rsidR="004D2E2C">
        <w:rPr>
          <w:rStyle w:val="Allmrkuseviide"/>
          <w:rFonts w:ascii="Times New Roman" w:hAnsi="Times New Roman"/>
          <w:sz w:val="24"/>
        </w:rPr>
        <w:footnoteReference w:id="58"/>
      </w:r>
    </w:p>
    <w:p w14:paraId="01EF4860" w14:textId="77777777" w:rsidR="004D2E2C" w:rsidRPr="004D2E2C" w:rsidRDefault="004D2E2C" w:rsidP="0016210D">
      <w:pPr>
        <w:rPr>
          <w:rFonts w:ascii="Times New Roman" w:hAnsi="Times New Roman"/>
          <w:b/>
          <w:bCs/>
          <w:sz w:val="24"/>
        </w:rPr>
      </w:pPr>
    </w:p>
    <w:p w14:paraId="53B8350F" w14:textId="3F89E22D" w:rsidR="004D2E2C" w:rsidRPr="004D2E2C" w:rsidRDefault="7D03CD48" w:rsidP="0016210D">
      <w:pPr>
        <w:rPr>
          <w:rFonts w:ascii="Times New Roman" w:hAnsi="Times New Roman"/>
          <w:sz w:val="24"/>
        </w:rPr>
      </w:pPr>
      <w:r w:rsidRPr="6018E984">
        <w:rPr>
          <w:rFonts w:ascii="Times New Roman" w:hAnsi="Times New Roman"/>
          <w:sz w:val="24"/>
        </w:rPr>
        <w:t xml:space="preserve">Meditsiiniline sünniregister on unikaalne andmekogu, mis koondab raseduse kulu </w:t>
      </w:r>
      <w:r w:rsidR="00055C6E">
        <w:rPr>
          <w:rFonts w:ascii="Times New Roman" w:hAnsi="Times New Roman"/>
          <w:sz w:val="24"/>
        </w:rPr>
        <w:t>ja</w:t>
      </w:r>
      <w:r w:rsidRPr="6018E984">
        <w:rPr>
          <w:rFonts w:ascii="Times New Roman" w:hAnsi="Times New Roman"/>
          <w:sz w:val="24"/>
        </w:rPr>
        <w:t xml:space="preserve"> sünnituse kohta andmeid, mida ei ole võimalik saada teistest allikatest. Raseduseaegsed diagnoosid on seotud nii ema kui loote tervisega nii vahetult raseduse ajal kui ka hilisemas elus ning nende tekkepõhjuste uurimine loob paremaid võimalusi raseduskomplikatsioonide ennetamiseks ja raviks, </w:t>
      </w:r>
      <w:r w:rsidR="00FC2D9C">
        <w:rPr>
          <w:rFonts w:ascii="Times New Roman" w:hAnsi="Times New Roman"/>
          <w:sz w:val="24"/>
        </w:rPr>
        <w:t>samuti</w:t>
      </w:r>
      <w:r w:rsidRPr="6018E984">
        <w:rPr>
          <w:rFonts w:ascii="Times New Roman" w:hAnsi="Times New Roman"/>
          <w:sz w:val="24"/>
        </w:rPr>
        <w:t xml:space="preserve"> patsientide nõustamiseks hilisemate</w:t>
      </w:r>
      <w:r w:rsidR="00590C27">
        <w:rPr>
          <w:rFonts w:ascii="Times New Roman" w:hAnsi="Times New Roman"/>
          <w:sz w:val="24"/>
        </w:rPr>
        <w:t>st</w:t>
      </w:r>
      <w:r w:rsidRPr="6018E984">
        <w:rPr>
          <w:rFonts w:ascii="Times New Roman" w:hAnsi="Times New Roman"/>
          <w:sz w:val="24"/>
        </w:rPr>
        <w:t xml:space="preserve"> terviseriskide</w:t>
      </w:r>
      <w:r w:rsidR="00590C27">
        <w:rPr>
          <w:rFonts w:ascii="Times New Roman" w:hAnsi="Times New Roman"/>
          <w:sz w:val="24"/>
        </w:rPr>
        <w:t>st.</w:t>
      </w:r>
      <w:r w:rsidRPr="6018E984">
        <w:rPr>
          <w:rFonts w:ascii="Times New Roman" w:hAnsi="Times New Roman"/>
          <w:sz w:val="24"/>
        </w:rPr>
        <w:t xml:space="preserve"> Uuringutest on selgunud, et paljudel raseduskomplikatsioonidel on geneetiline taust. Selle uurimine eeldab nii ema kui isa geneetilise materjali analüüsi. Raseduse tekkel kombineeritakse kahe vanema geneetilist materjali kandvad </w:t>
      </w:r>
      <w:r w:rsidRPr="6018E984">
        <w:rPr>
          <w:rFonts w:ascii="Times New Roman" w:hAnsi="Times New Roman"/>
          <w:sz w:val="24"/>
        </w:rPr>
        <w:lastRenderedPageBreak/>
        <w:t xml:space="preserve">sugurakud, et moodustuks sügoot, kes kannab mõlema vanema geneetilist potentsiaali. </w:t>
      </w:r>
      <w:r w:rsidR="005E5F1D">
        <w:rPr>
          <w:rFonts w:ascii="Times New Roman" w:hAnsi="Times New Roman"/>
          <w:sz w:val="24"/>
        </w:rPr>
        <w:t>Geenivaramu</w:t>
      </w:r>
      <w:r w:rsidRPr="6018E984">
        <w:rPr>
          <w:rFonts w:ascii="Times New Roman" w:hAnsi="Times New Roman"/>
          <w:sz w:val="24"/>
        </w:rPr>
        <w:t xml:space="preserve"> andmete täiendamine meditsiinilise sünniregistri andmetega loob väga hea võimaluse rasedusega seotud diagnooside emapoolse geneetilise komponendi koosmõju uurimiseks.</w:t>
      </w:r>
    </w:p>
    <w:p w14:paraId="5CD86468" w14:textId="77777777" w:rsidR="004D2E2C" w:rsidRPr="004D2E2C" w:rsidRDefault="004D2E2C" w:rsidP="0016210D">
      <w:pPr>
        <w:rPr>
          <w:rFonts w:ascii="Times New Roman" w:hAnsi="Times New Roman"/>
          <w:sz w:val="24"/>
        </w:rPr>
      </w:pPr>
    </w:p>
    <w:p w14:paraId="7490C019" w14:textId="0065746F" w:rsidR="004D2E2C" w:rsidRPr="004D2E2C" w:rsidRDefault="4AC7DD87" w:rsidP="0016210D">
      <w:pPr>
        <w:rPr>
          <w:rFonts w:ascii="Times New Roman" w:hAnsi="Times New Roman"/>
          <w:sz w:val="24"/>
        </w:rPr>
      </w:pPr>
      <w:r w:rsidRPr="75CF7F17">
        <w:rPr>
          <w:rFonts w:ascii="Times New Roman" w:hAnsi="Times New Roman"/>
          <w:sz w:val="24"/>
        </w:rPr>
        <w:t>Sünniregistri sünnikaardil</w:t>
      </w:r>
      <w:r w:rsidR="00FC6467">
        <w:rPr>
          <w:rFonts w:ascii="Times New Roman" w:hAnsi="Times New Roman"/>
          <w:sz w:val="24"/>
        </w:rPr>
        <w:t>e</w:t>
      </w:r>
      <w:r w:rsidRPr="75CF7F17">
        <w:rPr>
          <w:rFonts w:ascii="Times New Roman" w:hAnsi="Times New Roman"/>
          <w:sz w:val="24"/>
        </w:rPr>
        <w:t xml:space="preserve"> on koondatud raseduse jälgimise, sünnituse ja vastsündinu andmed. Andmekaart annab ülevaate naise eelmistest rasedustest ja sünnitustest, rasedusaegsetest riskiteguritest, diagnoosidest, kunstlikust viljastamisest, raseduse ja sünnituse kulust, sündinud lapsest</w:t>
      </w:r>
      <w:r w:rsidR="008176BF">
        <w:rPr>
          <w:rFonts w:ascii="Times New Roman" w:hAnsi="Times New Roman"/>
          <w:sz w:val="24"/>
        </w:rPr>
        <w:t>,</w:t>
      </w:r>
      <w:r w:rsidRPr="75CF7F17">
        <w:rPr>
          <w:rFonts w:ascii="Times New Roman" w:hAnsi="Times New Roman"/>
          <w:sz w:val="24"/>
        </w:rPr>
        <w:t xml:space="preserve"> ema ja lapse diagnoosidest ning lapsega tehtud toimingutest esimesel elunädalal. </w:t>
      </w:r>
      <w:proofErr w:type="spellStart"/>
      <w:r w:rsidRPr="75CF7F17">
        <w:rPr>
          <w:rFonts w:ascii="Times New Roman" w:hAnsi="Times New Roman"/>
          <w:sz w:val="24"/>
        </w:rPr>
        <w:t>TIS-is</w:t>
      </w:r>
      <w:proofErr w:type="spellEnd"/>
      <w:r w:rsidRPr="75CF7F17">
        <w:rPr>
          <w:rFonts w:ascii="Times New Roman" w:hAnsi="Times New Roman"/>
          <w:sz w:val="24"/>
        </w:rPr>
        <w:t xml:space="preserve"> on sellised andmed erinevates dokumentides laiali. Sünniregistris on koos konkreetse naise reproduktiivtervise ajalugu, sünnitus(</w:t>
      </w:r>
      <w:proofErr w:type="spellStart"/>
      <w:r w:rsidRPr="75CF7F17">
        <w:rPr>
          <w:rFonts w:ascii="Times New Roman" w:hAnsi="Times New Roman"/>
          <w:sz w:val="24"/>
        </w:rPr>
        <w:t>ed</w:t>
      </w:r>
      <w:proofErr w:type="spellEnd"/>
      <w:r w:rsidRPr="75CF7F17">
        <w:rPr>
          <w:rFonts w:ascii="Times New Roman" w:hAnsi="Times New Roman"/>
          <w:sz w:val="24"/>
        </w:rPr>
        <w:t>) ja vastsündinud laps(</w:t>
      </w:r>
      <w:proofErr w:type="spellStart"/>
      <w:r w:rsidRPr="75CF7F17">
        <w:rPr>
          <w:rFonts w:ascii="Times New Roman" w:hAnsi="Times New Roman"/>
          <w:sz w:val="24"/>
        </w:rPr>
        <w:t>ed</w:t>
      </w:r>
      <w:proofErr w:type="spellEnd"/>
      <w:r w:rsidRPr="75CF7F17">
        <w:rPr>
          <w:rFonts w:ascii="Times New Roman" w:hAnsi="Times New Roman"/>
          <w:sz w:val="24"/>
        </w:rPr>
        <w:t>).</w:t>
      </w:r>
    </w:p>
    <w:p w14:paraId="70266282" w14:textId="77777777" w:rsidR="004D2E2C" w:rsidRPr="004D2E2C" w:rsidRDefault="004D2E2C" w:rsidP="0016210D">
      <w:pPr>
        <w:rPr>
          <w:rFonts w:ascii="Times New Roman" w:hAnsi="Times New Roman"/>
          <w:sz w:val="24"/>
        </w:rPr>
      </w:pPr>
    </w:p>
    <w:p w14:paraId="0B9E16EE" w14:textId="77777777" w:rsidR="004D2E2C" w:rsidRDefault="7D03CD48" w:rsidP="4F8A9DAA">
      <w:pPr>
        <w:rPr>
          <w:rFonts w:ascii="Times New Roman" w:hAnsi="Times New Roman"/>
          <w:sz w:val="24"/>
        </w:rPr>
      </w:pPr>
      <w:r w:rsidRPr="4F8A9DAA">
        <w:rPr>
          <w:rFonts w:ascii="Times New Roman" w:hAnsi="Times New Roman"/>
          <w:sz w:val="24"/>
        </w:rPr>
        <w:t>Raseduskatkemiste (geneetiliste) põhjuste uurimisel on väga oluline teada ka seda, kas tegu on katkemisega raseduse varases või hilises staadiumis, kuna katkemise põhjused võivad raseduse erinevates etappides olla erinevad. Sellist infot ei ole võimalik saada mujalt kui ainult meditsiinilisest sünniregistrist, mis kogub infot ka raseduste katkestamise ja katkemise kohta.</w:t>
      </w:r>
    </w:p>
    <w:p w14:paraId="7B53DDCE" w14:textId="77777777" w:rsidR="0086360A" w:rsidRPr="004D2E2C" w:rsidRDefault="0086360A" w:rsidP="0016210D">
      <w:pPr>
        <w:rPr>
          <w:rFonts w:ascii="Times New Roman" w:hAnsi="Times New Roman"/>
          <w:sz w:val="24"/>
        </w:rPr>
      </w:pPr>
    </w:p>
    <w:p w14:paraId="590A923C" w14:textId="456457CF" w:rsidR="0086360A" w:rsidRPr="0086360A" w:rsidRDefault="0086360A" w:rsidP="00721EB3">
      <w:pPr>
        <w:numPr>
          <w:ilvl w:val="0"/>
          <w:numId w:val="24"/>
        </w:numPr>
        <w:rPr>
          <w:rFonts w:ascii="Times New Roman" w:hAnsi="Times New Roman"/>
          <w:b/>
          <w:bCs/>
          <w:szCs w:val="22"/>
        </w:rPr>
      </w:pPr>
      <w:r w:rsidRPr="4F8A9DAA">
        <w:rPr>
          <w:rFonts w:ascii="Times New Roman" w:hAnsi="Times New Roman"/>
          <w:b/>
          <w:bCs/>
          <w:sz w:val="24"/>
        </w:rPr>
        <w:t>Vähi sõeluuringute register</w:t>
      </w:r>
    </w:p>
    <w:p w14:paraId="5E1E2FDF" w14:textId="69EC7CB4" w:rsidR="00A403DA" w:rsidRPr="00A403DA" w:rsidDel="0086360A" w:rsidRDefault="2A3A1325" w:rsidP="4F8A9DAA">
      <w:pPr>
        <w:rPr>
          <w:rFonts w:ascii="Times New Roman" w:hAnsi="Times New Roman"/>
          <w:sz w:val="24"/>
        </w:rPr>
      </w:pPr>
      <w:r w:rsidRPr="4F8A9DAA">
        <w:rPr>
          <w:rFonts w:ascii="Times New Roman" w:hAnsi="Times New Roman"/>
          <w:sz w:val="24"/>
        </w:rPr>
        <w:t>Vähi sõeluuringute register osaleb sõeluuringute korraldamises. Register kogub ja analüüsib isikustatud andmeid rinna-, emakakaela- ja jämesoolevähi sõeluuringute sihtrühma kuuluvate isikute kohta.</w:t>
      </w:r>
      <w:r w:rsidR="004D2E2C" w:rsidRPr="4F8A9DAA">
        <w:rPr>
          <w:rFonts w:ascii="Times New Roman" w:hAnsi="Times New Roman"/>
          <w:sz w:val="24"/>
          <w:vertAlign w:val="superscript"/>
        </w:rPr>
        <w:footnoteReference w:id="59"/>
      </w:r>
    </w:p>
    <w:p w14:paraId="0107D333" w14:textId="040CD103" w:rsidR="6018E984" w:rsidRDefault="6018E984" w:rsidP="0016210D">
      <w:pPr>
        <w:rPr>
          <w:rFonts w:ascii="Times New Roman" w:hAnsi="Times New Roman"/>
          <w:sz w:val="24"/>
        </w:rPr>
      </w:pPr>
    </w:p>
    <w:p w14:paraId="471F7440" w14:textId="1155D515" w:rsidR="004D2E2C" w:rsidRPr="004D2E2C" w:rsidRDefault="7D03CD48" w:rsidP="0016210D">
      <w:pPr>
        <w:rPr>
          <w:rFonts w:ascii="Times New Roman" w:hAnsi="Times New Roman"/>
          <w:sz w:val="24"/>
        </w:rPr>
      </w:pPr>
      <w:r w:rsidRPr="6018E984">
        <w:rPr>
          <w:rFonts w:ascii="Times New Roman" w:hAnsi="Times New Roman"/>
          <w:sz w:val="24"/>
        </w:rPr>
        <w:t xml:space="preserve">Vähi sõeluuringute registri andmed on olulised riskiskooride arvutamisel, kuna need andmed aitavad eristada isikuid, kes on kontrollitult terved (on võimalik valida täpsem kontrollrühm). Vähi sõeluuringud kui riiklikult organiseeritud tervetel inimestel </w:t>
      </w:r>
      <w:r w:rsidR="00BD6D05">
        <w:rPr>
          <w:rFonts w:ascii="Times New Roman" w:hAnsi="Times New Roman"/>
          <w:sz w:val="24"/>
        </w:rPr>
        <w:t>ellu</w:t>
      </w:r>
      <w:r w:rsidRPr="6018E984">
        <w:rPr>
          <w:rFonts w:ascii="Times New Roman" w:hAnsi="Times New Roman"/>
          <w:sz w:val="24"/>
        </w:rPr>
        <w:t xml:space="preserve">viidavad ennetusprogrammid vajavad tulemuste hindamiseks </w:t>
      </w:r>
      <w:r w:rsidR="00851838">
        <w:rPr>
          <w:rFonts w:ascii="Times New Roman" w:hAnsi="Times New Roman"/>
          <w:sz w:val="24"/>
        </w:rPr>
        <w:t>ning</w:t>
      </w:r>
      <w:r w:rsidRPr="6018E984">
        <w:rPr>
          <w:rFonts w:ascii="Times New Roman" w:hAnsi="Times New Roman"/>
          <w:sz w:val="24"/>
        </w:rPr>
        <w:t xml:space="preserve"> jätkamise (</w:t>
      </w:r>
      <w:r w:rsidR="0039576E">
        <w:rPr>
          <w:rFonts w:ascii="Times New Roman" w:hAnsi="Times New Roman"/>
          <w:sz w:val="24"/>
        </w:rPr>
        <w:t>ja</w:t>
      </w:r>
      <w:r w:rsidRPr="6018E984">
        <w:rPr>
          <w:rFonts w:ascii="Times New Roman" w:hAnsi="Times New Roman"/>
          <w:sz w:val="24"/>
        </w:rPr>
        <w:t xml:space="preserve"> vajaduse</w:t>
      </w:r>
      <w:r w:rsidR="0039576E">
        <w:rPr>
          <w:rFonts w:ascii="Times New Roman" w:hAnsi="Times New Roman"/>
          <w:sz w:val="24"/>
        </w:rPr>
        <w:t xml:space="preserve"> korra</w:t>
      </w:r>
      <w:r w:rsidRPr="6018E984">
        <w:rPr>
          <w:rFonts w:ascii="Times New Roman" w:hAnsi="Times New Roman"/>
          <w:sz w:val="24"/>
        </w:rPr>
        <w:t>l muutmise) otsustamiseks eelnevalt kalkuleeritud andmeid, et tehtud otsused oleksid tõenduspõhised.</w:t>
      </w:r>
    </w:p>
    <w:p w14:paraId="1CBB86DB" w14:textId="77777777" w:rsidR="004D2E2C" w:rsidRPr="004D2E2C" w:rsidRDefault="004D2E2C" w:rsidP="0016210D">
      <w:pPr>
        <w:rPr>
          <w:rFonts w:ascii="Times New Roman" w:hAnsi="Times New Roman"/>
          <w:sz w:val="24"/>
        </w:rPr>
      </w:pPr>
    </w:p>
    <w:p w14:paraId="293E3727" w14:textId="798DFF63" w:rsidR="004D2E2C" w:rsidRDefault="4AC7DD87" w:rsidP="4F8A9DAA">
      <w:pPr>
        <w:rPr>
          <w:rFonts w:ascii="Times New Roman" w:hAnsi="Times New Roman"/>
          <w:sz w:val="24"/>
        </w:rPr>
      </w:pPr>
      <w:r w:rsidRPr="4F8A9DAA">
        <w:rPr>
          <w:rFonts w:ascii="Times New Roman" w:hAnsi="Times New Roman"/>
          <w:sz w:val="24"/>
        </w:rPr>
        <w:t xml:space="preserve">Vastavad aruanded tehakse eelnevalt defineeritud indikaatorite analüüsimise teel, mida võimaldavad eelnevalt valideeritud registriandmed. </w:t>
      </w:r>
      <w:r w:rsidR="00272FDC" w:rsidRPr="4F8A9DAA">
        <w:rPr>
          <w:rFonts w:ascii="Times New Roman" w:hAnsi="Times New Roman"/>
          <w:sz w:val="24"/>
        </w:rPr>
        <w:t>E</w:t>
      </w:r>
      <w:r w:rsidR="7D03CD48" w:rsidRPr="4F8A9DAA">
        <w:rPr>
          <w:rFonts w:ascii="Times New Roman" w:hAnsi="Times New Roman"/>
          <w:sz w:val="24"/>
        </w:rPr>
        <w:t>pidemioloogiliste uuringute</w:t>
      </w:r>
      <w:r w:rsidR="00272FDC" w:rsidRPr="4F8A9DAA">
        <w:rPr>
          <w:rFonts w:ascii="Times New Roman" w:hAnsi="Times New Roman"/>
          <w:sz w:val="24"/>
        </w:rPr>
        <w:t xml:space="preserve"> ja</w:t>
      </w:r>
      <w:r w:rsidR="7D03CD48" w:rsidRPr="4F8A9DAA">
        <w:rPr>
          <w:rFonts w:ascii="Times New Roman" w:hAnsi="Times New Roman"/>
          <w:sz w:val="24"/>
        </w:rPr>
        <w:t xml:space="preserve"> teadustöö</w:t>
      </w:r>
      <w:r w:rsidR="00272FDC" w:rsidRPr="4F8A9DAA">
        <w:rPr>
          <w:rFonts w:ascii="Times New Roman" w:hAnsi="Times New Roman"/>
          <w:sz w:val="24"/>
        </w:rPr>
        <w:t xml:space="preserve"> andmepäringuid</w:t>
      </w:r>
      <w:r w:rsidR="7D03CD48" w:rsidRPr="4F8A9DAA">
        <w:rPr>
          <w:rFonts w:ascii="Times New Roman" w:hAnsi="Times New Roman"/>
          <w:sz w:val="24"/>
        </w:rPr>
        <w:t xml:space="preserve"> on otstarbekas teha eeldefineeritud </w:t>
      </w:r>
      <w:r w:rsidR="00C87335" w:rsidRPr="4F8A9DAA">
        <w:rPr>
          <w:rFonts w:ascii="Times New Roman" w:hAnsi="Times New Roman"/>
          <w:sz w:val="24"/>
        </w:rPr>
        <w:t>ja</w:t>
      </w:r>
      <w:r w:rsidR="7D03CD48" w:rsidRPr="4F8A9DAA">
        <w:rPr>
          <w:rFonts w:ascii="Times New Roman" w:hAnsi="Times New Roman"/>
          <w:sz w:val="24"/>
        </w:rPr>
        <w:t xml:space="preserve"> kvaliteedikontrolli läbinud andmetele toetudes, mille olemasolu eeldab vastavalt disainitud registrit.</w:t>
      </w:r>
    </w:p>
    <w:p w14:paraId="624D3FEE" w14:textId="77777777" w:rsidR="006B5847" w:rsidRDefault="006B5847" w:rsidP="4F8A9DAA">
      <w:pPr>
        <w:rPr>
          <w:rFonts w:ascii="Times New Roman" w:hAnsi="Times New Roman"/>
          <w:sz w:val="24"/>
        </w:rPr>
      </w:pPr>
    </w:p>
    <w:p w14:paraId="406E1C65" w14:textId="126372AA" w:rsidR="004205CE" w:rsidRPr="00027D75" w:rsidDel="006B5847" w:rsidRDefault="006B5847" w:rsidP="00721EB3">
      <w:pPr>
        <w:pStyle w:val="Loendilik"/>
        <w:numPr>
          <w:ilvl w:val="0"/>
          <w:numId w:val="24"/>
        </w:numPr>
      </w:pPr>
      <w:r w:rsidRPr="4F8A9DAA">
        <w:rPr>
          <w:rFonts w:ascii="Times New Roman" w:hAnsi="Times New Roman"/>
          <w:b/>
          <w:bCs/>
          <w:sz w:val="24"/>
        </w:rPr>
        <w:t>Surma põhjuste register</w:t>
      </w:r>
    </w:p>
    <w:p w14:paraId="5B442E26" w14:textId="348DDAAC" w:rsidR="004D2E2C" w:rsidRPr="004D2E2C" w:rsidRDefault="2A3A1325" w:rsidP="0016210D">
      <w:pPr>
        <w:rPr>
          <w:rFonts w:ascii="Times New Roman" w:hAnsi="Times New Roman"/>
          <w:sz w:val="24"/>
        </w:rPr>
      </w:pPr>
      <w:r w:rsidRPr="00200604">
        <w:rPr>
          <w:rFonts w:ascii="Times New Roman" w:hAnsi="Times New Roman"/>
          <w:sz w:val="24"/>
        </w:rPr>
        <w:t>Surma</w:t>
      </w:r>
      <w:r w:rsidRPr="00B96C2B">
        <w:rPr>
          <w:rFonts w:ascii="Times New Roman" w:hAnsi="Times New Roman"/>
          <w:sz w:val="24"/>
        </w:rPr>
        <w:t xml:space="preserve"> põhjuste register</w:t>
      </w:r>
      <w:r w:rsidRPr="672799D4">
        <w:rPr>
          <w:rFonts w:ascii="Times New Roman" w:hAnsi="Times New Roman"/>
          <w:sz w:val="24"/>
        </w:rPr>
        <w:t xml:space="preserve"> kogub andmeid kõikide Eestis surnud ja väljaspool Eestit surnud Eesti elanike surmajuhtude kohta. Registri eesmärk on surma põhjuste andmete kogumine ja töötlemine riikliku sotsiaalpoliitika väljatöötamiseks, rahvastiku koostise ja terviseseisundi hindamiseks ning sotsiaal- ja tervisevaldkonna ennetustegevuste planeerimiseks.</w:t>
      </w:r>
      <w:r w:rsidR="004D2E2C" w:rsidRPr="672799D4">
        <w:rPr>
          <w:rFonts w:ascii="Times New Roman" w:hAnsi="Times New Roman"/>
          <w:sz w:val="24"/>
          <w:vertAlign w:val="superscript"/>
        </w:rPr>
        <w:footnoteReference w:id="60"/>
      </w:r>
    </w:p>
    <w:p w14:paraId="61AB5160" w14:textId="77777777" w:rsidR="004D2E2C" w:rsidRPr="004D2E2C" w:rsidRDefault="004D2E2C" w:rsidP="0016210D">
      <w:pPr>
        <w:rPr>
          <w:rFonts w:ascii="Times New Roman" w:hAnsi="Times New Roman"/>
          <w:sz w:val="24"/>
        </w:rPr>
      </w:pPr>
    </w:p>
    <w:p w14:paraId="045DCD75" w14:textId="2C500E94" w:rsidR="004D2E2C" w:rsidRPr="004D2E2C" w:rsidRDefault="4AC7DD87" w:rsidP="4F8A9DAA">
      <w:pPr>
        <w:rPr>
          <w:rFonts w:ascii="Times New Roman" w:hAnsi="Times New Roman"/>
          <w:sz w:val="24"/>
        </w:rPr>
      </w:pPr>
      <w:r w:rsidRPr="4F8A9DAA">
        <w:rPr>
          <w:rFonts w:ascii="Times New Roman" w:hAnsi="Times New Roman"/>
          <w:sz w:val="24"/>
        </w:rPr>
        <w:t>Teave geenidoonorite surma põhjuste kohta on geneetika</w:t>
      </w:r>
      <w:r w:rsidR="001F0935" w:rsidRPr="4F8A9DAA">
        <w:rPr>
          <w:rFonts w:ascii="Times New Roman" w:hAnsi="Times New Roman"/>
          <w:sz w:val="24"/>
        </w:rPr>
        <w:t>alaste</w:t>
      </w:r>
      <w:r w:rsidRPr="4F8A9DAA">
        <w:rPr>
          <w:rFonts w:ascii="Times New Roman" w:hAnsi="Times New Roman"/>
          <w:sz w:val="24"/>
        </w:rPr>
        <w:t xml:space="preserve"> uuringute jaoks väga oluline. Surma põhjused on </w:t>
      </w:r>
      <w:r w:rsidR="00FB51F7" w:rsidRPr="4F8A9DAA">
        <w:rPr>
          <w:rFonts w:ascii="Times New Roman" w:hAnsi="Times New Roman"/>
          <w:color w:val="000000" w:themeColor="text1"/>
          <w:sz w:val="24"/>
        </w:rPr>
        <w:t>geenivaramu</w:t>
      </w:r>
      <w:r w:rsidRPr="4F8A9DAA">
        <w:rPr>
          <w:rFonts w:ascii="Times New Roman" w:hAnsi="Times New Roman"/>
          <w:sz w:val="24"/>
        </w:rPr>
        <w:t xml:space="preserve"> andmebaasis olevate isikute tervise ajajoone lõpp-punktiks. </w:t>
      </w:r>
      <w:r w:rsidR="001C5242">
        <w:rPr>
          <w:rFonts w:ascii="Times New Roman" w:hAnsi="Times New Roman"/>
          <w:sz w:val="24"/>
        </w:rPr>
        <w:t>Tervise infosüsteemis</w:t>
      </w:r>
      <w:r w:rsidRPr="4F8A9DAA">
        <w:rPr>
          <w:rFonts w:ascii="Times New Roman" w:hAnsi="Times New Roman"/>
          <w:sz w:val="24"/>
        </w:rPr>
        <w:t xml:space="preserve"> võib olla mitu surma põhjuste teatist – nt esialgne ja lõplik. Surma põhjuste register täpsustab surma põhjust ning registreerib surma algpõhjuse vastavalt Maailma Terviseorganisatsiooni reeglitele</w:t>
      </w:r>
      <w:r w:rsidR="006B5847" w:rsidRPr="4F8A9DAA">
        <w:rPr>
          <w:rFonts w:ascii="Times New Roman" w:hAnsi="Times New Roman"/>
          <w:sz w:val="24"/>
        </w:rPr>
        <w:t xml:space="preserve"> ning selles on ka andmed, mis esitati registrile otse objektiivsel põhjusel (kui põhjust ei olnud võimalik esitada objektiivsetel põhjustel </w:t>
      </w:r>
      <w:r w:rsidR="001C5242">
        <w:rPr>
          <w:rFonts w:ascii="Times New Roman" w:hAnsi="Times New Roman"/>
          <w:sz w:val="24"/>
        </w:rPr>
        <w:t>tervise infosüsteemi</w:t>
      </w:r>
      <w:r w:rsidR="006B5847" w:rsidRPr="4F8A9DAA">
        <w:rPr>
          <w:rFonts w:ascii="Times New Roman" w:hAnsi="Times New Roman"/>
          <w:sz w:val="24"/>
        </w:rPr>
        <w:t>).</w:t>
      </w:r>
    </w:p>
    <w:p w14:paraId="1D9FC577" w14:textId="77777777" w:rsidR="004D2E2C" w:rsidRPr="004D2E2C" w:rsidRDefault="004D2E2C" w:rsidP="0016210D">
      <w:pPr>
        <w:rPr>
          <w:rFonts w:ascii="Times New Roman" w:hAnsi="Times New Roman"/>
          <w:sz w:val="24"/>
        </w:rPr>
      </w:pPr>
    </w:p>
    <w:p w14:paraId="7425C91C" w14:textId="3AE2A3B6" w:rsidR="004D2E2C" w:rsidRPr="004D2E2C" w:rsidRDefault="7D03CD48" w:rsidP="4F8A9DAA">
      <w:pPr>
        <w:rPr>
          <w:rFonts w:ascii="Times New Roman" w:hAnsi="Times New Roman"/>
          <w:sz w:val="24"/>
        </w:rPr>
      </w:pPr>
      <w:r w:rsidRPr="4F8A9DAA">
        <w:rPr>
          <w:rFonts w:ascii="Times New Roman" w:hAnsi="Times New Roman"/>
          <w:sz w:val="24"/>
        </w:rPr>
        <w:t>Uuritavate kaasamiseks geneetika</w:t>
      </w:r>
      <w:r w:rsidR="009B35EA" w:rsidRPr="4F8A9DAA">
        <w:rPr>
          <w:rFonts w:ascii="Times New Roman" w:hAnsi="Times New Roman"/>
          <w:sz w:val="24"/>
        </w:rPr>
        <w:t>alast</w:t>
      </w:r>
      <w:r w:rsidR="006E00E8" w:rsidRPr="4F8A9DAA">
        <w:rPr>
          <w:rFonts w:ascii="Times New Roman" w:hAnsi="Times New Roman"/>
          <w:sz w:val="24"/>
        </w:rPr>
        <w:t>e</w:t>
      </w:r>
      <w:r w:rsidR="009B35EA" w:rsidRPr="4F8A9DAA">
        <w:rPr>
          <w:rFonts w:ascii="Times New Roman" w:hAnsi="Times New Roman"/>
          <w:sz w:val="24"/>
        </w:rPr>
        <w:t>sse</w:t>
      </w:r>
      <w:r w:rsidRPr="4F8A9DAA">
        <w:rPr>
          <w:rFonts w:ascii="Times New Roman" w:hAnsi="Times New Roman"/>
          <w:sz w:val="24"/>
        </w:rPr>
        <w:t xml:space="preserve"> uuringutesse omab info surmaga seotud asjaolude kohta suurt tähendust ning võimaldab paigutada geenidoonoreid analüüside te</w:t>
      </w:r>
      <w:r w:rsidR="00A21103" w:rsidRPr="4F8A9DAA">
        <w:rPr>
          <w:rFonts w:ascii="Times New Roman" w:hAnsi="Times New Roman"/>
          <w:sz w:val="24"/>
        </w:rPr>
        <w:t>gemiseks</w:t>
      </w:r>
      <w:r w:rsidRPr="4F8A9DAA">
        <w:rPr>
          <w:rFonts w:ascii="Times New Roman" w:hAnsi="Times New Roman"/>
          <w:sz w:val="24"/>
        </w:rPr>
        <w:t xml:space="preserve"> eri rühmadesse </w:t>
      </w:r>
      <w:r w:rsidRPr="4F8A9DAA">
        <w:rPr>
          <w:rFonts w:ascii="Times New Roman" w:hAnsi="Times New Roman"/>
          <w:sz w:val="24"/>
        </w:rPr>
        <w:lastRenderedPageBreak/>
        <w:t xml:space="preserve">sõltuvalt nende terviseandmetest. Surma põhjuste andmed võivad olla määravad geenivariantide sidumisel erinevate fenotüüpidega. </w:t>
      </w:r>
    </w:p>
    <w:p w14:paraId="089A54DF" w14:textId="77777777" w:rsidR="004D2E2C" w:rsidRDefault="004D2E2C" w:rsidP="4F8A9DAA">
      <w:pPr>
        <w:rPr>
          <w:rFonts w:ascii="Times New Roman" w:hAnsi="Times New Roman"/>
          <w:sz w:val="24"/>
        </w:rPr>
      </w:pPr>
    </w:p>
    <w:p w14:paraId="23B6A69C" w14:textId="77C08A6C" w:rsidR="00027D75" w:rsidRPr="0030137E" w:rsidDel="006B5847" w:rsidRDefault="006B5847" w:rsidP="00721EB3">
      <w:pPr>
        <w:pStyle w:val="Loendilik"/>
        <w:numPr>
          <w:ilvl w:val="0"/>
          <w:numId w:val="25"/>
        </w:numPr>
        <w:rPr>
          <w:rFonts w:ascii="Times New Roman" w:hAnsi="Times New Roman"/>
          <w:b/>
          <w:bCs/>
          <w:sz w:val="24"/>
        </w:rPr>
      </w:pPr>
      <w:r w:rsidRPr="4F8A9DAA">
        <w:rPr>
          <w:rFonts w:ascii="Times New Roman" w:hAnsi="Times New Roman"/>
          <w:b/>
          <w:bCs/>
          <w:sz w:val="24"/>
        </w:rPr>
        <w:t>Tuberkuloosiregister</w:t>
      </w:r>
    </w:p>
    <w:p w14:paraId="13942A02" w14:textId="3A63D30B" w:rsidR="004D2E2C" w:rsidRPr="004D2E2C" w:rsidRDefault="4AC7DD87" w:rsidP="0016210D">
      <w:pPr>
        <w:rPr>
          <w:rFonts w:ascii="Times New Roman" w:hAnsi="Times New Roman"/>
          <w:sz w:val="24"/>
        </w:rPr>
      </w:pPr>
      <w:r w:rsidRPr="75CF7F17">
        <w:rPr>
          <w:rFonts w:ascii="Times New Roman" w:hAnsi="Times New Roman"/>
          <w:sz w:val="24"/>
        </w:rPr>
        <w:t xml:space="preserve">Nagu teisedki haigus-spetsiifilised andmekogud, annavad tuberkuloosiregistri andmed täpsema ülevaate tuberkuloosihaigestumisest </w:t>
      </w:r>
      <w:r w:rsidR="00534849">
        <w:rPr>
          <w:rFonts w:ascii="Times New Roman" w:hAnsi="Times New Roman"/>
          <w:sz w:val="24"/>
        </w:rPr>
        <w:t>ja</w:t>
      </w:r>
      <w:r w:rsidRPr="75CF7F17">
        <w:rPr>
          <w:rFonts w:ascii="Times New Roman" w:hAnsi="Times New Roman"/>
          <w:sz w:val="24"/>
        </w:rPr>
        <w:t xml:space="preserve"> tuberkuloosihaigete </w:t>
      </w:r>
      <w:proofErr w:type="spellStart"/>
      <w:r w:rsidR="00FA324E">
        <w:rPr>
          <w:rFonts w:ascii="Times New Roman" w:hAnsi="Times New Roman"/>
          <w:sz w:val="24"/>
        </w:rPr>
        <w:t>elu</w:t>
      </w:r>
      <w:r w:rsidRPr="75CF7F17">
        <w:rPr>
          <w:rFonts w:ascii="Times New Roman" w:hAnsi="Times New Roman"/>
          <w:sz w:val="24"/>
        </w:rPr>
        <w:t>musest</w:t>
      </w:r>
      <w:proofErr w:type="spellEnd"/>
      <w:r w:rsidRPr="75CF7F17">
        <w:rPr>
          <w:rFonts w:ascii="Times New Roman" w:hAnsi="Times New Roman"/>
          <w:sz w:val="24"/>
        </w:rPr>
        <w:t xml:space="preserve">. Raviregistrites on täpsustatud diagnoosid, perearstide ja haiglate </w:t>
      </w:r>
      <w:proofErr w:type="spellStart"/>
      <w:r w:rsidRPr="75CF7F17">
        <w:rPr>
          <w:rFonts w:ascii="Times New Roman" w:hAnsi="Times New Roman"/>
          <w:sz w:val="24"/>
        </w:rPr>
        <w:t>epikriisides</w:t>
      </w:r>
      <w:proofErr w:type="spellEnd"/>
      <w:r w:rsidRPr="75CF7F17">
        <w:rPr>
          <w:rFonts w:ascii="Times New Roman" w:hAnsi="Times New Roman"/>
          <w:sz w:val="24"/>
        </w:rPr>
        <w:t xml:space="preserve"> aga sageli mitte. Lisaks saab tuberkuloosiregister andmeid ka surma põhjuste registrist (</w:t>
      </w:r>
      <w:r w:rsidR="00FA324E">
        <w:rPr>
          <w:rFonts w:ascii="Times New Roman" w:hAnsi="Times New Roman"/>
          <w:sz w:val="24"/>
        </w:rPr>
        <w:t>pärast surma</w:t>
      </w:r>
      <w:r w:rsidRPr="75CF7F17">
        <w:rPr>
          <w:rFonts w:ascii="Times New Roman" w:hAnsi="Times New Roman"/>
          <w:sz w:val="24"/>
        </w:rPr>
        <w:t xml:space="preserve"> diagnoositud </w:t>
      </w:r>
      <w:r w:rsidR="00245720">
        <w:rPr>
          <w:rFonts w:ascii="Times New Roman" w:hAnsi="Times New Roman"/>
          <w:sz w:val="24"/>
        </w:rPr>
        <w:t>tuberkuloos</w:t>
      </w:r>
      <w:r w:rsidRPr="75CF7F17">
        <w:rPr>
          <w:rFonts w:ascii="Times New Roman" w:hAnsi="Times New Roman"/>
          <w:sz w:val="24"/>
        </w:rPr>
        <w:t xml:space="preserve">) ja </w:t>
      </w:r>
      <w:proofErr w:type="spellStart"/>
      <w:r w:rsidRPr="75CF7F17">
        <w:rPr>
          <w:rFonts w:ascii="Times New Roman" w:hAnsi="Times New Roman"/>
          <w:sz w:val="24"/>
        </w:rPr>
        <w:t>mükobakterioloogia</w:t>
      </w:r>
      <w:proofErr w:type="spellEnd"/>
      <w:r w:rsidRPr="75CF7F17">
        <w:rPr>
          <w:rFonts w:ascii="Times New Roman" w:hAnsi="Times New Roman"/>
          <w:sz w:val="24"/>
        </w:rPr>
        <w:t xml:space="preserve"> laboritest (</w:t>
      </w:r>
      <w:r w:rsidR="00245720">
        <w:rPr>
          <w:rFonts w:ascii="Times New Roman" w:hAnsi="Times New Roman"/>
          <w:sz w:val="24"/>
        </w:rPr>
        <w:t>tuberkuloosi</w:t>
      </w:r>
      <w:r w:rsidRPr="75CF7F17">
        <w:rPr>
          <w:rFonts w:ascii="Times New Roman" w:hAnsi="Times New Roman"/>
          <w:sz w:val="24"/>
        </w:rPr>
        <w:t xml:space="preserve"> bakter näha mikroskoobis või kasvab külvis) ehk kas bakterioloogiliselt diagnoos kinnitub või mitte. Sageli </w:t>
      </w:r>
      <w:r w:rsidR="007E6EC9" w:rsidRPr="75CF7F17">
        <w:rPr>
          <w:rFonts w:ascii="Times New Roman" w:hAnsi="Times New Roman"/>
          <w:sz w:val="24"/>
        </w:rPr>
        <w:t>asendub</w:t>
      </w:r>
      <w:r w:rsidR="007E6EC9">
        <w:rPr>
          <w:rFonts w:ascii="Times New Roman" w:hAnsi="Times New Roman"/>
          <w:sz w:val="24"/>
        </w:rPr>
        <w:t xml:space="preserve"> tuberkuloosi</w:t>
      </w:r>
      <w:r w:rsidRPr="75CF7F17">
        <w:rPr>
          <w:rFonts w:ascii="Times New Roman" w:hAnsi="Times New Roman"/>
          <w:sz w:val="24"/>
        </w:rPr>
        <w:t xml:space="preserve"> diagnoos </w:t>
      </w:r>
      <w:proofErr w:type="spellStart"/>
      <w:r w:rsidRPr="75CF7F17">
        <w:rPr>
          <w:rFonts w:ascii="Times New Roman" w:hAnsi="Times New Roman"/>
          <w:sz w:val="24"/>
        </w:rPr>
        <w:t>mükobakterioosi</w:t>
      </w:r>
      <w:proofErr w:type="spellEnd"/>
      <w:r w:rsidRPr="75CF7F17">
        <w:rPr>
          <w:rFonts w:ascii="Times New Roman" w:hAnsi="Times New Roman"/>
          <w:sz w:val="24"/>
        </w:rPr>
        <w:t xml:space="preserve"> diagnoosiga või vastupidi, </w:t>
      </w:r>
      <w:r w:rsidR="007E6EC9">
        <w:rPr>
          <w:rFonts w:ascii="Times New Roman" w:hAnsi="Times New Roman"/>
          <w:sz w:val="24"/>
        </w:rPr>
        <w:t>näiteks</w:t>
      </w:r>
      <w:r w:rsidRPr="75CF7F17">
        <w:rPr>
          <w:rFonts w:ascii="Times New Roman" w:hAnsi="Times New Roman"/>
          <w:sz w:val="24"/>
        </w:rPr>
        <w:t xml:space="preserve"> kui rögas kasvab atüüpiline </w:t>
      </w:r>
      <w:proofErr w:type="spellStart"/>
      <w:r w:rsidRPr="75CF7F17">
        <w:rPr>
          <w:rFonts w:ascii="Times New Roman" w:hAnsi="Times New Roman"/>
          <w:sz w:val="24"/>
        </w:rPr>
        <w:t>mükobakter</w:t>
      </w:r>
      <w:proofErr w:type="spellEnd"/>
      <w:r w:rsidRPr="75CF7F17">
        <w:rPr>
          <w:rFonts w:ascii="Times New Roman" w:hAnsi="Times New Roman"/>
          <w:sz w:val="24"/>
        </w:rPr>
        <w:t xml:space="preserve">, pole tegu inimeselt inimesele nakkava tuberkuloosiga, kuigi esialgne diagnoos võis viidata tuberkuloosile. Inimesel võivad ka mõlemad diagnoosid esineda koos või järgnevalt: enne tuberkuloos, siis </w:t>
      </w:r>
      <w:proofErr w:type="spellStart"/>
      <w:r w:rsidRPr="75CF7F17">
        <w:rPr>
          <w:rFonts w:ascii="Times New Roman" w:hAnsi="Times New Roman"/>
          <w:sz w:val="24"/>
        </w:rPr>
        <w:t>mükobakterioos</w:t>
      </w:r>
      <w:proofErr w:type="spellEnd"/>
      <w:r w:rsidRPr="75CF7F17">
        <w:rPr>
          <w:rFonts w:ascii="Times New Roman" w:hAnsi="Times New Roman"/>
          <w:sz w:val="24"/>
        </w:rPr>
        <w:t xml:space="preserve">. Tuberkuloosi puhul võivad diagnoosid </w:t>
      </w:r>
      <w:r w:rsidR="00D8248F" w:rsidRPr="75CF7F17">
        <w:rPr>
          <w:rFonts w:ascii="Times New Roman" w:hAnsi="Times New Roman"/>
          <w:sz w:val="24"/>
        </w:rPr>
        <w:t xml:space="preserve">samuti </w:t>
      </w:r>
      <w:r w:rsidR="00D8248F">
        <w:rPr>
          <w:rFonts w:ascii="Times New Roman" w:hAnsi="Times New Roman"/>
          <w:sz w:val="24"/>
        </w:rPr>
        <w:t xml:space="preserve">pärast </w:t>
      </w:r>
      <w:r w:rsidR="00D8248F" w:rsidRPr="75CF7F17">
        <w:rPr>
          <w:rFonts w:ascii="Times New Roman" w:hAnsi="Times New Roman"/>
          <w:sz w:val="24"/>
        </w:rPr>
        <w:t xml:space="preserve">surma </w:t>
      </w:r>
      <w:r w:rsidRPr="75CF7F17">
        <w:rPr>
          <w:rFonts w:ascii="Times New Roman" w:hAnsi="Times New Roman"/>
          <w:sz w:val="24"/>
        </w:rPr>
        <w:t xml:space="preserve">täpsustuda, kui laekub histoloogilise uuringu vastus (kopsupõletik </w:t>
      </w:r>
      <w:r w:rsidRPr="00B96C2B">
        <w:rPr>
          <w:rFonts w:ascii="Times New Roman" w:hAnsi="Times New Roman"/>
          <w:i/>
          <w:iCs/>
          <w:sz w:val="24"/>
        </w:rPr>
        <w:t>vs</w:t>
      </w:r>
      <w:r w:rsidR="00D8248F">
        <w:rPr>
          <w:rFonts w:ascii="Times New Roman" w:hAnsi="Times New Roman"/>
          <w:i/>
          <w:iCs/>
          <w:sz w:val="24"/>
        </w:rPr>
        <w:t>.</w:t>
      </w:r>
      <w:r w:rsidRPr="75CF7F17">
        <w:rPr>
          <w:rFonts w:ascii="Times New Roman" w:hAnsi="Times New Roman"/>
          <w:sz w:val="24"/>
        </w:rPr>
        <w:t xml:space="preserve"> vähk </w:t>
      </w:r>
      <w:r w:rsidRPr="00B96C2B">
        <w:rPr>
          <w:rFonts w:ascii="Times New Roman" w:hAnsi="Times New Roman"/>
          <w:i/>
          <w:iCs/>
          <w:sz w:val="24"/>
        </w:rPr>
        <w:t>vs</w:t>
      </w:r>
      <w:r w:rsidR="00D8248F">
        <w:rPr>
          <w:rFonts w:ascii="Times New Roman" w:hAnsi="Times New Roman"/>
          <w:i/>
          <w:iCs/>
          <w:sz w:val="24"/>
        </w:rPr>
        <w:t>.</w:t>
      </w:r>
      <w:r w:rsidRPr="75CF7F17">
        <w:rPr>
          <w:rFonts w:ascii="Times New Roman" w:hAnsi="Times New Roman"/>
          <w:sz w:val="24"/>
        </w:rPr>
        <w:t xml:space="preserve"> </w:t>
      </w:r>
      <w:r w:rsidR="0058388F">
        <w:rPr>
          <w:rFonts w:ascii="Times New Roman" w:hAnsi="Times New Roman"/>
          <w:sz w:val="24"/>
        </w:rPr>
        <w:t>tuberkuloos</w:t>
      </w:r>
      <w:r w:rsidRPr="75CF7F17">
        <w:rPr>
          <w:rFonts w:ascii="Times New Roman" w:hAnsi="Times New Roman"/>
          <w:sz w:val="24"/>
        </w:rPr>
        <w:t>).</w:t>
      </w:r>
    </w:p>
    <w:p w14:paraId="361C4B32" w14:textId="77777777" w:rsidR="004D2E2C" w:rsidRPr="004D2E2C" w:rsidRDefault="004D2E2C" w:rsidP="0016210D">
      <w:pPr>
        <w:rPr>
          <w:rFonts w:ascii="Times New Roman" w:hAnsi="Times New Roman"/>
          <w:sz w:val="24"/>
        </w:rPr>
      </w:pPr>
    </w:p>
    <w:p w14:paraId="3B7C694A" w14:textId="71295836" w:rsidR="006B5847" w:rsidRDefault="4AC7DD87" w:rsidP="4F8A9DAA">
      <w:pPr>
        <w:rPr>
          <w:rFonts w:ascii="Times New Roman" w:hAnsi="Times New Roman"/>
          <w:sz w:val="24"/>
        </w:rPr>
      </w:pPr>
      <w:r w:rsidRPr="4F8A9DAA">
        <w:rPr>
          <w:rFonts w:ascii="Times New Roman" w:hAnsi="Times New Roman"/>
          <w:sz w:val="24"/>
        </w:rPr>
        <w:t>Tuberkuloosi võib inimene põdeda mitu korda,</w:t>
      </w:r>
      <w:r w:rsidR="006B5847" w:rsidRPr="4F8A9DAA">
        <w:rPr>
          <w:rFonts w:ascii="Times New Roman" w:hAnsi="Times New Roman"/>
          <w:sz w:val="24"/>
        </w:rPr>
        <w:t xml:space="preserve"> tuberkuloosi</w:t>
      </w:r>
      <w:r w:rsidRPr="4F8A9DAA">
        <w:rPr>
          <w:rFonts w:ascii="Times New Roman" w:hAnsi="Times New Roman"/>
          <w:sz w:val="24"/>
        </w:rPr>
        <w:t>register jälgib ühe isiku kogu raviperioodi diagnoosist alates kuni paranemiseni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surmani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riigist lahkumiseni</w:t>
      </w:r>
      <w:r w:rsidR="003550E8" w:rsidRPr="4F8A9DAA">
        <w:rPr>
          <w:rFonts w:ascii="Times New Roman" w:hAnsi="Times New Roman"/>
          <w:sz w:val="24"/>
        </w:rPr>
        <w:t xml:space="preserve"> </w:t>
      </w:r>
      <w:r w:rsidRPr="4F8A9DAA">
        <w:rPr>
          <w:rFonts w:ascii="Times New Roman" w:hAnsi="Times New Roman"/>
          <w:sz w:val="24"/>
        </w:rPr>
        <w:t>/</w:t>
      </w:r>
      <w:r w:rsidR="003550E8" w:rsidRPr="4F8A9DAA">
        <w:rPr>
          <w:rFonts w:ascii="Times New Roman" w:hAnsi="Times New Roman"/>
          <w:sz w:val="24"/>
        </w:rPr>
        <w:t xml:space="preserve"> </w:t>
      </w:r>
      <w:r w:rsidRPr="4F8A9DAA">
        <w:rPr>
          <w:rFonts w:ascii="Times New Roman" w:hAnsi="Times New Roman"/>
          <w:sz w:val="24"/>
        </w:rPr>
        <w:t>ravi katkestamiseni</w:t>
      </w:r>
      <w:r w:rsidR="00E520E6" w:rsidRPr="4F8A9DAA">
        <w:rPr>
          <w:rFonts w:ascii="Times New Roman" w:hAnsi="Times New Roman"/>
          <w:sz w:val="24"/>
        </w:rPr>
        <w:t>.</w:t>
      </w:r>
    </w:p>
    <w:p w14:paraId="5CEA78FC" w14:textId="77777777" w:rsidR="007A7387" w:rsidRDefault="007A7387" w:rsidP="0016210D">
      <w:pPr>
        <w:rPr>
          <w:rFonts w:ascii="Times New Roman" w:hAnsi="Times New Roman"/>
          <w:sz w:val="24"/>
        </w:rPr>
      </w:pPr>
    </w:p>
    <w:p w14:paraId="55FB1992" w14:textId="518947CC" w:rsidR="00E87A2C" w:rsidRDefault="00E87A2C" w:rsidP="4F8A9DAA">
      <w:pPr>
        <w:rPr>
          <w:rFonts w:ascii="Times New Roman" w:hAnsi="Times New Roman"/>
          <w:sz w:val="24"/>
        </w:rPr>
      </w:pPr>
      <w:r w:rsidRPr="4F8A9DAA">
        <w:rPr>
          <w:rFonts w:ascii="Times New Roman" w:hAnsi="Times New Roman"/>
          <w:b/>
          <w:bCs/>
          <w:sz w:val="24"/>
        </w:rPr>
        <w:t xml:space="preserve">Eelnõu § 7 lõikega 2 </w:t>
      </w:r>
      <w:r w:rsidR="007814B4" w:rsidRPr="4F8A9DAA">
        <w:rPr>
          <w:rFonts w:ascii="Times New Roman" w:hAnsi="Times New Roman"/>
          <w:sz w:val="24"/>
        </w:rPr>
        <w:t>nähakse ette</w:t>
      </w:r>
      <w:r w:rsidRPr="4F8A9DAA">
        <w:rPr>
          <w:rFonts w:ascii="Times New Roman" w:hAnsi="Times New Roman"/>
          <w:sz w:val="24"/>
        </w:rPr>
        <w:t xml:space="preserve">, et lisaks </w:t>
      </w:r>
      <w:r w:rsidR="00095977" w:rsidRPr="4F8A9DAA">
        <w:rPr>
          <w:rFonts w:ascii="Times New Roman" w:hAnsi="Times New Roman"/>
          <w:sz w:val="24"/>
        </w:rPr>
        <w:t>sama</w:t>
      </w:r>
      <w:r w:rsidRPr="4F8A9DAA">
        <w:rPr>
          <w:rFonts w:ascii="Times New Roman" w:hAnsi="Times New Roman"/>
          <w:sz w:val="24"/>
        </w:rPr>
        <w:t xml:space="preserve"> paragrahvi lõikes 1 </w:t>
      </w:r>
      <w:r w:rsidR="00095977" w:rsidRPr="4F8A9DAA">
        <w:rPr>
          <w:rFonts w:ascii="Times New Roman" w:hAnsi="Times New Roman"/>
          <w:sz w:val="24"/>
        </w:rPr>
        <w:t>nimetatud</w:t>
      </w:r>
      <w:r w:rsidRPr="4F8A9DAA">
        <w:rPr>
          <w:rFonts w:ascii="Times New Roman" w:hAnsi="Times New Roman"/>
          <w:sz w:val="24"/>
        </w:rPr>
        <w:t xml:space="preserve"> andmeandjatele esitavad geenivaramusse geenidoonori </w:t>
      </w:r>
      <w:r w:rsidR="002409C4" w:rsidRPr="4F8A9DAA">
        <w:rPr>
          <w:rFonts w:ascii="Times New Roman" w:hAnsi="Times New Roman"/>
          <w:sz w:val="24"/>
        </w:rPr>
        <w:t>tervise</w:t>
      </w:r>
      <w:r w:rsidRPr="4F8A9DAA">
        <w:rPr>
          <w:rFonts w:ascii="Times New Roman" w:hAnsi="Times New Roman"/>
          <w:sz w:val="24"/>
        </w:rPr>
        <w:t>andmete täiendamiseks andmeid tervishoiuteenuse osutajad, kes on sõlminud andmeedastuslepingu geenivaramu vastutava töötlejaga.</w:t>
      </w:r>
      <w:r w:rsidR="43FDAD1B" w:rsidRPr="4F8A9DAA">
        <w:rPr>
          <w:rFonts w:ascii="Times New Roman" w:hAnsi="Times New Roman"/>
          <w:sz w:val="24"/>
        </w:rPr>
        <w:t xml:space="preserve"> Kuigi Eesti geenivaramu andmeandjaks on ka tervise infosüsteem, on tervishoiuteenuse osutajate infosüsteemide andmekoosseis</w:t>
      </w:r>
      <w:r w:rsidR="68B08FF5" w:rsidRPr="4F8A9DAA">
        <w:rPr>
          <w:rFonts w:ascii="Times New Roman" w:hAnsi="Times New Roman"/>
          <w:sz w:val="24"/>
        </w:rPr>
        <w:t xml:space="preserve"> tervise infosüsteemist</w:t>
      </w:r>
      <w:r w:rsidR="43FDAD1B" w:rsidRPr="4F8A9DAA">
        <w:rPr>
          <w:rFonts w:ascii="Times New Roman" w:hAnsi="Times New Roman"/>
          <w:sz w:val="24"/>
        </w:rPr>
        <w:t xml:space="preserve"> täpsem ja võimaldab seeläbi rikastada geenidoonorite </w:t>
      </w:r>
      <w:r w:rsidR="3D204080" w:rsidRPr="4F8A9DAA">
        <w:rPr>
          <w:rFonts w:ascii="Times New Roman" w:hAnsi="Times New Roman"/>
          <w:sz w:val="24"/>
        </w:rPr>
        <w:t xml:space="preserve">terviseandmeid. </w:t>
      </w:r>
    </w:p>
    <w:p w14:paraId="4EFA6E29" w14:textId="77777777" w:rsidR="00D65841" w:rsidRDefault="00D65841" w:rsidP="0016210D">
      <w:pPr>
        <w:rPr>
          <w:rFonts w:ascii="Times New Roman" w:hAnsi="Times New Roman"/>
          <w:sz w:val="24"/>
        </w:rPr>
      </w:pPr>
    </w:p>
    <w:p w14:paraId="16639D0B" w14:textId="0CEA38F1" w:rsidR="007A7387" w:rsidRPr="00EB0431" w:rsidRDefault="007A7387" w:rsidP="0016210D">
      <w:pPr>
        <w:rPr>
          <w:rFonts w:ascii="Times New Roman" w:hAnsi="Times New Roman"/>
          <w:sz w:val="24"/>
        </w:rPr>
      </w:pPr>
      <w:r w:rsidRPr="00EB0431">
        <w:rPr>
          <w:rFonts w:ascii="Times New Roman" w:hAnsi="Times New Roman"/>
          <w:b/>
          <w:bCs/>
          <w:sz w:val="24"/>
        </w:rPr>
        <w:t xml:space="preserve">Eelnõu § </w:t>
      </w:r>
      <w:r w:rsidR="00267746" w:rsidRPr="00EB0431">
        <w:rPr>
          <w:rFonts w:ascii="Times New Roman" w:hAnsi="Times New Roman"/>
          <w:b/>
          <w:bCs/>
          <w:sz w:val="24"/>
        </w:rPr>
        <w:t>7</w:t>
      </w:r>
      <w:r w:rsidRPr="00EB0431">
        <w:rPr>
          <w:rFonts w:ascii="Times New Roman" w:hAnsi="Times New Roman"/>
          <w:b/>
          <w:bCs/>
          <w:sz w:val="24"/>
        </w:rPr>
        <w:t xml:space="preserve"> lõi</w:t>
      </w:r>
      <w:r w:rsidR="00267746" w:rsidRPr="00EB0431">
        <w:rPr>
          <w:rFonts w:ascii="Times New Roman" w:hAnsi="Times New Roman"/>
          <w:b/>
          <w:bCs/>
          <w:sz w:val="24"/>
        </w:rPr>
        <w:t>g</w:t>
      </w:r>
      <w:r w:rsidRPr="00EB0431">
        <w:rPr>
          <w:rFonts w:ascii="Times New Roman" w:hAnsi="Times New Roman"/>
          <w:b/>
          <w:bCs/>
          <w:sz w:val="24"/>
        </w:rPr>
        <w:t xml:space="preserve">e </w:t>
      </w:r>
      <w:r w:rsidR="00267746" w:rsidRPr="00EB0431">
        <w:rPr>
          <w:rFonts w:ascii="Times New Roman" w:hAnsi="Times New Roman"/>
          <w:b/>
          <w:bCs/>
          <w:sz w:val="24"/>
        </w:rPr>
        <w:t>3</w:t>
      </w:r>
      <w:r w:rsidRPr="00EB0431">
        <w:rPr>
          <w:rFonts w:ascii="Times New Roman" w:hAnsi="Times New Roman"/>
          <w:b/>
          <w:bCs/>
          <w:sz w:val="24"/>
        </w:rPr>
        <w:t xml:space="preserve"> </w:t>
      </w:r>
      <w:r w:rsidRPr="00EB0431">
        <w:rPr>
          <w:rFonts w:ascii="Times New Roman" w:hAnsi="Times New Roman"/>
          <w:sz w:val="24"/>
        </w:rPr>
        <w:t xml:space="preserve">näeb ette, et juhul kui teadusuuringus kasutatakse geenidoonorite koeproove ja </w:t>
      </w:r>
      <w:r w:rsidR="00C150D2">
        <w:rPr>
          <w:rFonts w:ascii="Times New Roman" w:hAnsi="Times New Roman"/>
          <w:sz w:val="24"/>
        </w:rPr>
        <w:t>isiku</w:t>
      </w:r>
      <w:r w:rsidRPr="00EB0431">
        <w:rPr>
          <w:rFonts w:ascii="Times New Roman" w:hAnsi="Times New Roman"/>
          <w:sz w:val="24"/>
        </w:rPr>
        <w:t xml:space="preserve">andmeid, on geenivaramu vastutaval töötlejal õigus nõuda </w:t>
      </w:r>
      <w:r w:rsidR="006762B2" w:rsidRPr="00EB0431">
        <w:rPr>
          <w:rFonts w:ascii="Times New Roman" w:hAnsi="Times New Roman"/>
          <w:sz w:val="24"/>
        </w:rPr>
        <w:t>teadusuuringu vastutavalt töötlejalt teadusuuringu tulemuse</w:t>
      </w:r>
      <w:r w:rsidR="00FB18B0">
        <w:rPr>
          <w:rFonts w:ascii="Times New Roman" w:hAnsi="Times New Roman"/>
          <w:sz w:val="24"/>
        </w:rPr>
        <w:t>na</w:t>
      </w:r>
      <w:r w:rsidR="006762B2" w:rsidRPr="00EB0431">
        <w:rPr>
          <w:rFonts w:ascii="Times New Roman" w:hAnsi="Times New Roman"/>
          <w:sz w:val="24"/>
        </w:rPr>
        <w:t xml:space="preserve"> saadud </w:t>
      </w:r>
      <w:r w:rsidRPr="00EB0431">
        <w:rPr>
          <w:rFonts w:ascii="Times New Roman" w:hAnsi="Times New Roman"/>
          <w:sz w:val="24"/>
        </w:rPr>
        <w:t>andmete üleandmist geenivaramusse</w:t>
      </w:r>
      <w:r w:rsidR="00C7392A">
        <w:rPr>
          <w:rFonts w:ascii="Times New Roman" w:hAnsi="Times New Roman"/>
          <w:sz w:val="24"/>
        </w:rPr>
        <w:t xml:space="preserve"> järgmistel juhtudel</w:t>
      </w:r>
      <w:r w:rsidRPr="00EB0431">
        <w:rPr>
          <w:rFonts w:ascii="Times New Roman" w:hAnsi="Times New Roman"/>
          <w:sz w:val="24"/>
        </w:rPr>
        <w:t>:</w:t>
      </w:r>
    </w:p>
    <w:p w14:paraId="068C66E5" w14:textId="05BC8986" w:rsidR="007A7387" w:rsidRPr="00EB0431" w:rsidRDefault="007A7387" w:rsidP="0016210D">
      <w:pPr>
        <w:rPr>
          <w:rFonts w:ascii="Times New Roman" w:hAnsi="Times New Roman"/>
          <w:sz w:val="24"/>
        </w:rPr>
      </w:pPr>
      <w:r w:rsidRPr="00EB0431">
        <w:rPr>
          <w:rFonts w:ascii="Times New Roman" w:hAnsi="Times New Roman"/>
          <w:sz w:val="24"/>
        </w:rPr>
        <w:t>1) konkreetsed andmed kuuluvad üleandmise tähtajal geenivaramu andmekogu andmekoosseisu;</w:t>
      </w:r>
    </w:p>
    <w:p w14:paraId="535425FF" w14:textId="539468A8" w:rsidR="007A7387" w:rsidRPr="00EB0431" w:rsidRDefault="007A7387" w:rsidP="4F8A9DAA">
      <w:pPr>
        <w:rPr>
          <w:rFonts w:ascii="Times New Roman" w:hAnsi="Times New Roman"/>
          <w:sz w:val="24"/>
        </w:rPr>
      </w:pPr>
      <w:r w:rsidRPr="4F8A9DAA">
        <w:rPr>
          <w:rFonts w:ascii="Times New Roman" w:hAnsi="Times New Roman"/>
          <w:sz w:val="24"/>
        </w:rPr>
        <w:t xml:space="preserve">2) geenivaramu vastutav töötleja on hinnanud ja otsustanud, et konkreetsed andmed on kooskõlas </w:t>
      </w:r>
      <w:r w:rsidR="00916EC2" w:rsidRPr="4F8A9DAA">
        <w:rPr>
          <w:rFonts w:ascii="Times New Roman" w:hAnsi="Times New Roman"/>
          <w:sz w:val="24"/>
        </w:rPr>
        <w:t xml:space="preserve">geenivaramu </w:t>
      </w:r>
      <w:r w:rsidRPr="4F8A9DAA">
        <w:rPr>
          <w:rFonts w:ascii="Times New Roman" w:hAnsi="Times New Roman"/>
          <w:sz w:val="24"/>
        </w:rPr>
        <w:t xml:space="preserve">andmestandardiga ja aitavad täita geenivaramule seatud eesmärke. </w:t>
      </w:r>
    </w:p>
    <w:p w14:paraId="4E217158" w14:textId="77777777" w:rsidR="00627225" w:rsidRDefault="00627225" w:rsidP="0016210D">
      <w:pPr>
        <w:rPr>
          <w:rFonts w:ascii="Times New Roman" w:hAnsi="Times New Roman"/>
          <w:sz w:val="24"/>
        </w:rPr>
      </w:pPr>
    </w:p>
    <w:p w14:paraId="5E429A6D" w14:textId="113F2A4E" w:rsidR="007A7387" w:rsidRDefault="66C58529" w:rsidP="0016210D">
      <w:pPr>
        <w:rPr>
          <w:rFonts w:ascii="Times New Roman" w:hAnsi="Times New Roman"/>
          <w:sz w:val="24"/>
        </w:rPr>
      </w:pPr>
      <w:r w:rsidRPr="01E08069">
        <w:rPr>
          <w:rFonts w:ascii="Times New Roman" w:hAnsi="Times New Roman"/>
          <w:sz w:val="24"/>
        </w:rPr>
        <w:t>S</w:t>
      </w:r>
      <w:r w:rsidR="65E86527" w:rsidRPr="01E08069">
        <w:rPr>
          <w:rFonts w:ascii="Times New Roman" w:hAnsi="Times New Roman"/>
          <w:sz w:val="24"/>
        </w:rPr>
        <w:t>äte tagab, et kui teadusuuring tugineb täielikult või osaliselt geenivaramu andmetele ja teadus</w:t>
      </w:r>
      <w:r w:rsidR="50DAD37D" w:rsidRPr="01E08069">
        <w:rPr>
          <w:rFonts w:ascii="Times New Roman" w:hAnsi="Times New Roman"/>
          <w:sz w:val="24"/>
        </w:rPr>
        <w:t xml:space="preserve">uuringu tulemusena luuakse täiendavaid ja teaduslikult väärtuslikke andmekihte uuritavate geenidoonorite kohta, siis </w:t>
      </w:r>
      <w:r w:rsidR="4D0E61E4" w:rsidRPr="01E08069">
        <w:rPr>
          <w:rFonts w:ascii="Times New Roman" w:hAnsi="Times New Roman"/>
          <w:sz w:val="24"/>
        </w:rPr>
        <w:t xml:space="preserve">saab </w:t>
      </w:r>
      <w:r w:rsidR="50DAD37D" w:rsidRPr="01E08069">
        <w:rPr>
          <w:rFonts w:ascii="Times New Roman" w:hAnsi="Times New Roman"/>
          <w:sz w:val="24"/>
        </w:rPr>
        <w:t xml:space="preserve">geenivaramu andmestiku rikastamiseks teaduusuuringu lõppedes </w:t>
      </w:r>
      <w:r w:rsidR="63330308" w:rsidRPr="01E08069">
        <w:rPr>
          <w:rFonts w:ascii="Times New Roman" w:hAnsi="Times New Roman"/>
          <w:sz w:val="24"/>
        </w:rPr>
        <w:t xml:space="preserve">kanda </w:t>
      </w:r>
      <w:r w:rsidR="3E30E238" w:rsidRPr="01E08069">
        <w:rPr>
          <w:rFonts w:ascii="Times New Roman" w:hAnsi="Times New Roman"/>
          <w:sz w:val="24"/>
        </w:rPr>
        <w:t xml:space="preserve">geenivaramu hinnangul </w:t>
      </w:r>
      <w:r w:rsidR="10DEE075" w:rsidRPr="01E08069">
        <w:rPr>
          <w:rFonts w:ascii="Times New Roman" w:hAnsi="Times New Roman"/>
          <w:sz w:val="24"/>
        </w:rPr>
        <w:t xml:space="preserve">teadusliku väärtusega andmed geenivaramusse. Säte täpsustab </w:t>
      </w:r>
      <w:r w:rsidR="7A2965A5" w:rsidRPr="01E08069">
        <w:rPr>
          <w:rFonts w:ascii="Times New Roman" w:hAnsi="Times New Roman"/>
          <w:sz w:val="24"/>
        </w:rPr>
        <w:t xml:space="preserve">andmete üleandmise tingimusi ja </w:t>
      </w:r>
      <w:r w:rsidR="10DEE075" w:rsidRPr="01E08069">
        <w:rPr>
          <w:rFonts w:ascii="Times New Roman" w:hAnsi="Times New Roman"/>
          <w:sz w:val="24"/>
        </w:rPr>
        <w:t>protseduuri, ku</w:t>
      </w:r>
      <w:r w:rsidR="17306E10" w:rsidRPr="01E08069">
        <w:rPr>
          <w:rFonts w:ascii="Times New Roman" w:hAnsi="Times New Roman"/>
          <w:sz w:val="24"/>
        </w:rPr>
        <w:t>id</w:t>
      </w:r>
      <w:r w:rsidR="10DEE075" w:rsidRPr="01E08069">
        <w:rPr>
          <w:rFonts w:ascii="Times New Roman" w:hAnsi="Times New Roman"/>
          <w:sz w:val="24"/>
        </w:rPr>
        <w:t xml:space="preserve"> ka kehtiv </w:t>
      </w:r>
      <w:r w:rsidR="00627225">
        <w:rPr>
          <w:rFonts w:ascii="Times New Roman" w:hAnsi="Times New Roman"/>
          <w:sz w:val="24"/>
        </w:rPr>
        <w:t>seadus</w:t>
      </w:r>
      <w:r w:rsidR="10DEE075" w:rsidRPr="01E08069">
        <w:rPr>
          <w:rFonts w:ascii="Times New Roman" w:hAnsi="Times New Roman"/>
          <w:sz w:val="24"/>
        </w:rPr>
        <w:t xml:space="preserve"> (</w:t>
      </w:r>
      <w:r w:rsidR="00627225">
        <w:rPr>
          <w:rFonts w:ascii="Times New Roman" w:hAnsi="Times New Roman"/>
          <w:sz w:val="24"/>
        </w:rPr>
        <w:t xml:space="preserve">IGUS </w:t>
      </w:r>
      <w:r w:rsidR="10DEE075" w:rsidRPr="01E08069">
        <w:rPr>
          <w:rFonts w:ascii="Times New Roman" w:hAnsi="Times New Roman"/>
          <w:sz w:val="24"/>
        </w:rPr>
        <w:t xml:space="preserve">§ 19 lg 1 </w:t>
      </w:r>
      <w:proofErr w:type="spellStart"/>
      <w:r w:rsidR="00627225">
        <w:rPr>
          <w:rFonts w:ascii="Times New Roman" w:hAnsi="Times New Roman"/>
          <w:sz w:val="24"/>
        </w:rPr>
        <w:t>ls</w:t>
      </w:r>
      <w:proofErr w:type="spellEnd"/>
      <w:r w:rsidR="00627225">
        <w:rPr>
          <w:rFonts w:ascii="Times New Roman" w:hAnsi="Times New Roman"/>
          <w:sz w:val="24"/>
        </w:rPr>
        <w:t xml:space="preserve"> </w:t>
      </w:r>
      <w:r w:rsidR="10DEE075" w:rsidRPr="01E08069">
        <w:rPr>
          <w:rFonts w:ascii="Times New Roman" w:hAnsi="Times New Roman"/>
          <w:sz w:val="24"/>
        </w:rPr>
        <w:t>1)</w:t>
      </w:r>
      <w:r w:rsidR="002A7296">
        <w:rPr>
          <w:rFonts w:ascii="Times New Roman" w:hAnsi="Times New Roman"/>
          <w:sz w:val="24"/>
        </w:rPr>
        <w:t xml:space="preserve"> nägi ette kohustuse esitada</w:t>
      </w:r>
      <w:r w:rsidR="10DEE075" w:rsidRPr="01E08069">
        <w:rPr>
          <w:rFonts w:ascii="Times New Roman" w:hAnsi="Times New Roman"/>
          <w:sz w:val="24"/>
        </w:rPr>
        <w:t xml:space="preserve"> DNA-kirjeldus</w:t>
      </w:r>
      <w:r w:rsidR="5B97E26B" w:rsidRPr="01E08069">
        <w:rPr>
          <w:rFonts w:ascii="Times New Roman" w:hAnsi="Times New Roman"/>
          <w:sz w:val="24"/>
        </w:rPr>
        <w:t xml:space="preserve"> või selle osa üleandmise</w:t>
      </w:r>
      <w:r w:rsidR="6A7D9207" w:rsidRPr="01E08069">
        <w:rPr>
          <w:rFonts w:ascii="Times New Roman" w:hAnsi="Times New Roman"/>
          <w:sz w:val="24"/>
        </w:rPr>
        <w:t xml:space="preserve"> </w:t>
      </w:r>
      <w:r w:rsidR="5B97E26B" w:rsidRPr="01E08069">
        <w:rPr>
          <w:rFonts w:ascii="Times New Roman" w:hAnsi="Times New Roman"/>
          <w:sz w:val="24"/>
        </w:rPr>
        <w:t xml:space="preserve">geenivaramule. </w:t>
      </w:r>
    </w:p>
    <w:p w14:paraId="5089CEC4" w14:textId="77777777" w:rsidR="00627225" w:rsidRPr="00EB0431" w:rsidRDefault="00627225" w:rsidP="0016210D">
      <w:pPr>
        <w:rPr>
          <w:rFonts w:ascii="Times New Roman" w:hAnsi="Times New Roman"/>
          <w:sz w:val="24"/>
        </w:rPr>
      </w:pPr>
    </w:p>
    <w:p w14:paraId="3C2B2BED" w14:textId="20C0EE89" w:rsidR="007A7387" w:rsidRDefault="007A7387" w:rsidP="0016210D">
      <w:pPr>
        <w:rPr>
          <w:rFonts w:ascii="Times New Roman" w:hAnsi="Times New Roman"/>
          <w:sz w:val="24"/>
        </w:rPr>
      </w:pPr>
      <w:r w:rsidRPr="00EB0431">
        <w:rPr>
          <w:rFonts w:ascii="Times New Roman" w:hAnsi="Times New Roman"/>
          <w:b/>
          <w:bCs/>
          <w:sz w:val="24"/>
        </w:rPr>
        <w:t xml:space="preserve">Eelnõu § </w:t>
      </w:r>
      <w:r w:rsidR="006C080D" w:rsidRPr="00EB0431">
        <w:rPr>
          <w:rFonts w:ascii="Times New Roman" w:hAnsi="Times New Roman"/>
          <w:b/>
          <w:bCs/>
          <w:sz w:val="24"/>
        </w:rPr>
        <w:t>7</w:t>
      </w:r>
      <w:r w:rsidRPr="00EB0431">
        <w:rPr>
          <w:rFonts w:ascii="Times New Roman" w:hAnsi="Times New Roman"/>
          <w:b/>
          <w:bCs/>
          <w:sz w:val="24"/>
        </w:rPr>
        <w:t xml:space="preserve"> lõige </w:t>
      </w:r>
      <w:r w:rsidR="006C080D" w:rsidRPr="00EB0431">
        <w:rPr>
          <w:rFonts w:ascii="Times New Roman" w:hAnsi="Times New Roman"/>
          <w:b/>
          <w:bCs/>
          <w:sz w:val="24"/>
        </w:rPr>
        <w:t>4</w:t>
      </w:r>
      <w:r w:rsidRPr="00EB0431">
        <w:rPr>
          <w:rFonts w:ascii="Times New Roman" w:hAnsi="Times New Roman"/>
          <w:sz w:val="24"/>
        </w:rPr>
        <w:t xml:space="preserve"> </w:t>
      </w:r>
      <w:r w:rsidRPr="00D64F3B">
        <w:rPr>
          <w:rFonts w:ascii="Times New Roman" w:hAnsi="Times New Roman"/>
          <w:sz w:val="24"/>
        </w:rPr>
        <w:t xml:space="preserve">täpsustab, et kui </w:t>
      </w:r>
      <w:r w:rsidR="005E71B3" w:rsidRPr="007A002C">
        <w:rPr>
          <w:rFonts w:ascii="Times New Roman" w:hAnsi="Times New Roman"/>
          <w:sz w:val="24"/>
        </w:rPr>
        <w:t xml:space="preserve">geenivaramu </w:t>
      </w:r>
      <w:r w:rsidR="00900D0B" w:rsidRPr="007A002C">
        <w:rPr>
          <w:rFonts w:ascii="Times New Roman" w:hAnsi="Times New Roman"/>
          <w:sz w:val="24"/>
        </w:rPr>
        <w:t xml:space="preserve">vastutav töötleja </w:t>
      </w:r>
      <w:r w:rsidR="00545637" w:rsidRPr="007A002C">
        <w:rPr>
          <w:rFonts w:ascii="Times New Roman" w:hAnsi="Times New Roman"/>
          <w:sz w:val="24"/>
        </w:rPr>
        <w:t xml:space="preserve">on </w:t>
      </w:r>
      <w:r w:rsidRPr="007A002C">
        <w:rPr>
          <w:rFonts w:ascii="Times New Roman" w:hAnsi="Times New Roman"/>
          <w:sz w:val="24"/>
        </w:rPr>
        <w:t xml:space="preserve">lõike </w:t>
      </w:r>
      <w:r w:rsidR="006C080D" w:rsidRPr="007A002C">
        <w:rPr>
          <w:rFonts w:ascii="Times New Roman" w:hAnsi="Times New Roman"/>
          <w:sz w:val="24"/>
        </w:rPr>
        <w:t>3</w:t>
      </w:r>
      <w:r w:rsidRPr="007A002C">
        <w:rPr>
          <w:rFonts w:ascii="Times New Roman" w:hAnsi="Times New Roman"/>
          <w:sz w:val="24"/>
        </w:rPr>
        <w:t xml:space="preserve"> alusel otsustanud andmete kandmise geenivaramusse,</w:t>
      </w:r>
      <w:r w:rsidRPr="00EB0431">
        <w:rPr>
          <w:rFonts w:ascii="Times New Roman" w:hAnsi="Times New Roman"/>
          <w:sz w:val="24"/>
        </w:rPr>
        <w:t xml:space="preserve"> lepitakse üleandmise nõuded, sealhulgas andmete täpne koosseis, üleandmise aeg ja viis kokku geenivaramu vastutava töötleja ja teadusuuringu </w:t>
      </w:r>
      <w:r w:rsidR="00B1171D">
        <w:rPr>
          <w:rFonts w:ascii="Times New Roman" w:hAnsi="Times New Roman"/>
          <w:sz w:val="24"/>
        </w:rPr>
        <w:t>vastutava töötleja</w:t>
      </w:r>
      <w:r w:rsidRPr="00EB0431">
        <w:rPr>
          <w:rFonts w:ascii="Times New Roman" w:hAnsi="Times New Roman"/>
          <w:sz w:val="24"/>
        </w:rPr>
        <w:t xml:space="preserve"> vahel sõlmitavas andmeväljastuslepingus.</w:t>
      </w:r>
    </w:p>
    <w:p w14:paraId="3C237040" w14:textId="77777777" w:rsidR="00D65841" w:rsidRPr="00EB0431" w:rsidRDefault="00D65841" w:rsidP="0016210D">
      <w:pPr>
        <w:rPr>
          <w:rFonts w:ascii="Times New Roman" w:hAnsi="Times New Roman"/>
          <w:sz w:val="24"/>
        </w:rPr>
      </w:pPr>
    </w:p>
    <w:p w14:paraId="5F410541" w14:textId="13BB0860" w:rsidR="007A7387" w:rsidRPr="00E75F93" w:rsidRDefault="007A7387" w:rsidP="0016210D">
      <w:pPr>
        <w:rPr>
          <w:rFonts w:ascii="Times New Roman" w:hAnsi="Times New Roman"/>
          <w:sz w:val="24"/>
        </w:rPr>
      </w:pPr>
      <w:r w:rsidRPr="00EB0431">
        <w:rPr>
          <w:rFonts w:ascii="Times New Roman" w:hAnsi="Times New Roman"/>
          <w:sz w:val="24"/>
        </w:rPr>
        <w:t>N</w:t>
      </w:r>
      <w:r w:rsidRPr="00E75F93">
        <w:rPr>
          <w:rFonts w:ascii="Times New Roman" w:hAnsi="Times New Roman"/>
          <w:sz w:val="24"/>
        </w:rPr>
        <w:t>äitena võiva</w:t>
      </w:r>
      <w:r w:rsidRPr="00EB0431">
        <w:rPr>
          <w:rFonts w:ascii="Times New Roman" w:hAnsi="Times New Roman"/>
          <w:sz w:val="24"/>
        </w:rPr>
        <w:t>d</w:t>
      </w:r>
      <w:r w:rsidRPr="00E75F93">
        <w:rPr>
          <w:rFonts w:ascii="Times New Roman" w:hAnsi="Times New Roman"/>
          <w:sz w:val="24"/>
        </w:rPr>
        <w:t xml:space="preserve"> geenidoonori kohta teadusuuringute tulemuse</w:t>
      </w:r>
      <w:r w:rsidR="00545637">
        <w:rPr>
          <w:rFonts w:ascii="Times New Roman" w:hAnsi="Times New Roman"/>
          <w:sz w:val="24"/>
        </w:rPr>
        <w:t>na</w:t>
      </w:r>
      <w:r w:rsidRPr="00E75F93">
        <w:rPr>
          <w:rFonts w:ascii="Times New Roman" w:hAnsi="Times New Roman"/>
          <w:sz w:val="24"/>
        </w:rPr>
        <w:t xml:space="preserve"> saadud andmed </w:t>
      </w:r>
      <w:r w:rsidR="007D708C">
        <w:rPr>
          <w:rFonts w:ascii="Times New Roman" w:hAnsi="Times New Roman"/>
          <w:sz w:val="24"/>
        </w:rPr>
        <w:t>ja</w:t>
      </w:r>
      <w:r w:rsidRPr="00E75F93">
        <w:rPr>
          <w:rFonts w:ascii="Times New Roman" w:hAnsi="Times New Roman"/>
          <w:sz w:val="24"/>
        </w:rPr>
        <w:t xml:space="preserve"> teadusuuringutes geenidoonori koeproovi analüüsi tulemuse</w:t>
      </w:r>
      <w:r w:rsidR="007D708C">
        <w:rPr>
          <w:rFonts w:ascii="Times New Roman" w:hAnsi="Times New Roman"/>
          <w:sz w:val="24"/>
        </w:rPr>
        <w:t>na</w:t>
      </w:r>
      <w:r w:rsidRPr="00E75F93">
        <w:rPr>
          <w:rFonts w:ascii="Times New Roman" w:hAnsi="Times New Roman"/>
          <w:sz w:val="24"/>
        </w:rPr>
        <w:t xml:space="preserve"> saadud andmed, sealhulgas geneetilised andmed</w:t>
      </w:r>
      <w:r w:rsidR="007D708C">
        <w:rPr>
          <w:rFonts w:ascii="Times New Roman" w:hAnsi="Times New Roman"/>
          <w:sz w:val="24"/>
        </w:rPr>
        <w:t>,</w:t>
      </w:r>
      <w:r w:rsidRPr="00E75F93">
        <w:rPr>
          <w:rFonts w:ascii="Times New Roman" w:hAnsi="Times New Roman"/>
          <w:sz w:val="24"/>
        </w:rPr>
        <w:t xml:space="preserve"> sisaldada väga erinevaid andmestikke, sealhulgas DNA </w:t>
      </w:r>
      <w:proofErr w:type="spellStart"/>
      <w:r w:rsidRPr="00E75F93">
        <w:rPr>
          <w:rFonts w:ascii="Times New Roman" w:hAnsi="Times New Roman"/>
          <w:sz w:val="24"/>
        </w:rPr>
        <w:t>genotüpiseerimise</w:t>
      </w:r>
      <w:proofErr w:type="spellEnd"/>
      <w:r w:rsidRPr="00E75F93">
        <w:rPr>
          <w:rFonts w:ascii="Times New Roman" w:hAnsi="Times New Roman"/>
          <w:sz w:val="24"/>
        </w:rPr>
        <w:t xml:space="preserve"> või </w:t>
      </w:r>
      <w:proofErr w:type="spellStart"/>
      <w:r w:rsidRPr="00E75F93">
        <w:rPr>
          <w:rFonts w:ascii="Times New Roman" w:hAnsi="Times New Roman"/>
          <w:sz w:val="24"/>
        </w:rPr>
        <w:t>sekveneerimise</w:t>
      </w:r>
      <w:proofErr w:type="spellEnd"/>
      <w:r w:rsidRPr="00E75F93">
        <w:rPr>
          <w:rFonts w:ascii="Times New Roman" w:hAnsi="Times New Roman"/>
          <w:sz w:val="24"/>
        </w:rPr>
        <w:t xml:space="preserve"> tulemusi, RNA </w:t>
      </w:r>
      <w:proofErr w:type="spellStart"/>
      <w:r w:rsidRPr="00E75F93">
        <w:rPr>
          <w:rFonts w:ascii="Times New Roman" w:hAnsi="Times New Roman"/>
          <w:sz w:val="24"/>
        </w:rPr>
        <w:t>sekveneerimise</w:t>
      </w:r>
      <w:proofErr w:type="spellEnd"/>
      <w:r w:rsidRPr="00E75F93">
        <w:rPr>
          <w:rFonts w:ascii="Times New Roman" w:hAnsi="Times New Roman"/>
          <w:sz w:val="24"/>
        </w:rPr>
        <w:t xml:space="preserve"> tulemusi, </w:t>
      </w:r>
      <w:proofErr w:type="spellStart"/>
      <w:r w:rsidRPr="00E75F93">
        <w:rPr>
          <w:rFonts w:ascii="Times New Roman" w:hAnsi="Times New Roman"/>
          <w:sz w:val="24"/>
        </w:rPr>
        <w:t>metaboloomika</w:t>
      </w:r>
      <w:proofErr w:type="spellEnd"/>
      <w:r w:rsidRPr="00E75F93">
        <w:rPr>
          <w:rFonts w:ascii="Times New Roman" w:hAnsi="Times New Roman"/>
          <w:sz w:val="24"/>
        </w:rPr>
        <w:t xml:space="preserve"> ja </w:t>
      </w:r>
      <w:proofErr w:type="spellStart"/>
      <w:r w:rsidRPr="00E75F93">
        <w:rPr>
          <w:rFonts w:ascii="Times New Roman" w:hAnsi="Times New Roman"/>
          <w:sz w:val="24"/>
        </w:rPr>
        <w:t>proteoomika</w:t>
      </w:r>
      <w:proofErr w:type="spellEnd"/>
      <w:r w:rsidRPr="00E75F93">
        <w:rPr>
          <w:rFonts w:ascii="Times New Roman" w:hAnsi="Times New Roman"/>
          <w:sz w:val="24"/>
        </w:rPr>
        <w:t xml:space="preserve"> andmestikke, </w:t>
      </w:r>
      <w:r w:rsidRPr="00E75F93">
        <w:rPr>
          <w:rFonts w:ascii="Times New Roman" w:hAnsi="Times New Roman"/>
          <w:sz w:val="24"/>
        </w:rPr>
        <w:lastRenderedPageBreak/>
        <w:t>geenivaramus olevate andmete süstematiseerimise või uutele andmeformaatidele üleviimise tulemuse</w:t>
      </w:r>
      <w:r w:rsidR="00FB45C0">
        <w:rPr>
          <w:rFonts w:ascii="Times New Roman" w:hAnsi="Times New Roman"/>
          <w:sz w:val="24"/>
        </w:rPr>
        <w:t>na</w:t>
      </w:r>
      <w:r w:rsidRPr="00E75F93">
        <w:rPr>
          <w:rFonts w:ascii="Times New Roman" w:hAnsi="Times New Roman"/>
          <w:sz w:val="24"/>
        </w:rPr>
        <w:t xml:space="preserve"> saadud andmestikke, geenidoonori küsimustikele antud vastuseid, </w:t>
      </w:r>
      <w:r w:rsidR="00FB45C0">
        <w:rPr>
          <w:rFonts w:ascii="Times New Roman" w:hAnsi="Times New Roman"/>
          <w:sz w:val="24"/>
        </w:rPr>
        <w:t>samuti</w:t>
      </w:r>
      <w:r w:rsidRPr="00E75F93">
        <w:rPr>
          <w:rFonts w:ascii="Times New Roman" w:hAnsi="Times New Roman"/>
          <w:sz w:val="24"/>
        </w:rPr>
        <w:t xml:space="preserve"> muid projektipõhiseid ja eksperimentaalseid andmestikke.</w:t>
      </w:r>
    </w:p>
    <w:p w14:paraId="5C736681" w14:textId="77777777" w:rsidR="007A7387" w:rsidRPr="00E75F93" w:rsidRDefault="007A7387" w:rsidP="0016210D">
      <w:pPr>
        <w:rPr>
          <w:rFonts w:ascii="Times New Roman" w:hAnsi="Times New Roman"/>
          <w:sz w:val="24"/>
        </w:rPr>
      </w:pPr>
    </w:p>
    <w:p w14:paraId="52303F2D" w14:textId="262CF91B" w:rsidR="007A7387" w:rsidRPr="00E75F93" w:rsidRDefault="007A7387" w:rsidP="4F8A9DAA">
      <w:pPr>
        <w:rPr>
          <w:rFonts w:ascii="Times New Roman" w:hAnsi="Times New Roman"/>
          <w:sz w:val="24"/>
        </w:rPr>
      </w:pPr>
      <w:r w:rsidRPr="4F8A9DAA">
        <w:rPr>
          <w:rFonts w:ascii="Times New Roman" w:hAnsi="Times New Roman"/>
          <w:sz w:val="24"/>
        </w:rPr>
        <w:t>Vastutav töötleja hindab selliste andmestike väärtust geenivaramu eesmärkide saavutamise seisukohast ning kui sellise</w:t>
      </w:r>
      <w:r w:rsidR="00FB45C0" w:rsidRPr="4F8A9DAA">
        <w:rPr>
          <w:rFonts w:ascii="Times New Roman" w:hAnsi="Times New Roman"/>
          <w:sz w:val="24"/>
        </w:rPr>
        <w:t>d</w:t>
      </w:r>
      <w:r w:rsidRPr="4F8A9DAA">
        <w:rPr>
          <w:rFonts w:ascii="Times New Roman" w:hAnsi="Times New Roman"/>
          <w:sz w:val="24"/>
        </w:rPr>
        <w:t xml:space="preserve"> andme</w:t>
      </w:r>
      <w:r w:rsidR="00FB45C0" w:rsidRPr="4F8A9DAA">
        <w:rPr>
          <w:rFonts w:ascii="Times New Roman" w:hAnsi="Times New Roman"/>
          <w:sz w:val="24"/>
        </w:rPr>
        <w:t>d</w:t>
      </w:r>
      <w:r w:rsidRPr="4F8A9DAA">
        <w:rPr>
          <w:rFonts w:ascii="Times New Roman" w:hAnsi="Times New Roman"/>
          <w:sz w:val="24"/>
        </w:rPr>
        <w:t xml:space="preserve"> hinnatakse väärtuslikeks, näeb </w:t>
      </w:r>
      <w:r w:rsidR="000A7C37" w:rsidRPr="4F8A9DAA">
        <w:rPr>
          <w:rFonts w:ascii="Times New Roman" w:hAnsi="Times New Roman"/>
          <w:sz w:val="24"/>
        </w:rPr>
        <w:t xml:space="preserve">ta </w:t>
      </w:r>
      <w:r w:rsidRPr="4F8A9DAA">
        <w:rPr>
          <w:rFonts w:ascii="Times New Roman" w:hAnsi="Times New Roman"/>
          <w:sz w:val="24"/>
        </w:rPr>
        <w:t xml:space="preserve">ette nende andmete </w:t>
      </w:r>
      <w:r w:rsidR="00DD7B46" w:rsidRPr="4F8A9DAA">
        <w:rPr>
          <w:rFonts w:ascii="Times New Roman" w:hAnsi="Times New Roman"/>
          <w:sz w:val="24"/>
        </w:rPr>
        <w:t xml:space="preserve">säilitamise </w:t>
      </w:r>
      <w:r w:rsidRPr="4F8A9DAA">
        <w:rPr>
          <w:rFonts w:ascii="Times New Roman" w:hAnsi="Times New Roman"/>
          <w:sz w:val="24"/>
        </w:rPr>
        <w:t>geenivaramu koosseisus tulevaste teadusuuringute</w:t>
      </w:r>
      <w:r w:rsidR="00DD7B46" w:rsidRPr="4F8A9DAA">
        <w:rPr>
          <w:rFonts w:ascii="Times New Roman" w:hAnsi="Times New Roman"/>
          <w:sz w:val="24"/>
        </w:rPr>
        <w:t xml:space="preserve"> tarbeks.</w:t>
      </w:r>
      <w:r w:rsidR="002701EB" w:rsidRPr="4F8A9DAA">
        <w:rPr>
          <w:rFonts w:ascii="Times New Roman" w:hAnsi="Times New Roman"/>
          <w:sz w:val="24"/>
        </w:rPr>
        <w:t xml:space="preserve"> </w:t>
      </w:r>
    </w:p>
    <w:p w14:paraId="787ECD3A" w14:textId="77777777" w:rsidR="003D7793" w:rsidRPr="00C83D7E" w:rsidRDefault="003D7793" w:rsidP="0016210D">
      <w:pPr>
        <w:rPr>
          <w:rFonts w:ascii="Times New Roman" w:hAnsi="Times New Roman"/>
          <w:sz w:val="24"/>
          <w:highlight w:val="cyan"/>
        </w:rPr>
      </w:pPr>
    </w:p>
    <w:p w14:paraId="35AF28C7" w14:textId="4AD3535B" w:rsidR="00D02299" w:rsidRDefault="2569E54A" w:rsidP="0016210D">
      <w:pPr>
        <w:rPr>
          <w:rFonts w:ascii="Times New Roman" w:hAnsi="Times New Roman"/>
          <w:sz w:val="24"/>
        </w:rPr>
      </w:pPr>
      <w:r w:rsidRPr="3BFCAE6E">
        <w:rPr>
          <w:rFonts w:ascii="Times New Roman" w:hAnsi="Times New Roman"/>
          <w:b/>
          <w:bCs/>
          <w:sz w:val="24"/>
        </w:rPr>
        <w:t xml:space="preserve">Eelnõu </w:t>
      </w:r>
      <w:r w:rsidR="0020761A">
        <w:rPr>
          <w:rFonts w:ascii="Times New Roman" w:hAnsi="Times New Roman"/>
          <w:b/>
          <w:bCs/>
          <w:sz w:val="24"/>
        </w:rPr>
        <w:t>§</w:t>
      </w:r>
      <w:r w:rsidR="312767D8" w:rsidRPr="3BFCAE6E">
        <w:rPr>
          <w:rFonts w:ascii="Times New Roman" w:hAnsi="Times New Roman"/>
          <w:b/>
          <w:bCs/>
          <w:sz w:val="24"/>
        </w:rPr>
        <w:t xml:space="preserve"> </w:t>
      </w:r>
      <w:r w:rsidR="00E5526C">
        <w:rPr>
          <w:rFonts w:ascii="Times New Roman" w:hAnsi="Times New Roman"/>
          <w:b/>
          <w:bCs/>
          <w:sz w:val="24"/>
        </w:rPr>
        <w:t>8</w:t>
      </w:r>
      <w:r w:rsidR="1EBD94DD" w:rsidRPr="3BFCAE6E">
        <w:rPr>
          <w:rFonts w:ascii="Times New Roman" w:hAnsi="Times New Roman"/>
          <w:b/>
          <w:bCs/>
          <w:sz w:val="24"/>
        </w:rPr>
        <w:t xml:space="preserve"> </w:t>
      </w:r>
      <w:r w:rsidR="1F30039E" w:rsidRPr="3BFCAE6E">
        <w:rPr>
          <w:rFonts w:ascii="Times New Roman" w:hAnsi="Times New Roman"/>
          <w:sz w:val="24"/>
        </w:rPr>
        <w:t xml:space="preserve">kehtestab andmekogu andmevahetuse </w:t>
      </w:r>
      <w:r w:rsidR="001415A3">
        <w:rPr>
          <w:rFonts w:ascii="Times New Roman" w:hAnsi="Times New Roman"/>
          <w:sz w:val="24"/>
        </w:rPr>
        <w:t>ning</w:t>
      </w:r>
      <w:r w:rsidR="1F30039E" w:rsidRPr="3BFCAE6E">
        <w:rPr>
          <w:rFonts w:ascii="Times New Roman" w:hAnsi="Times New Roman"/>
          <w:sz w:val="24"/>
        </w:rPr>
        <w:t xml:space="preserve"> </w:t>
      </w:r>
      <w:r w:rsidR="11E36F99" w:rsidRPr="3BFCAE6E">
        <w:rPr>
          <w:rFonts w:ascii="Times New Roman" w:hAnsi="Times New Roman"/>
          <w:sz w:val="24"/>
        </w:rPr>
        <w:t>saadud algandmete kontroll</w:t>
      </w:r>
      <w:r w:rsidR="00E5526C">
        <w:rPr>
          <w:rFonts w:ascii="Times New Roman" w:hAnsi="Times New Roman"/>
          <w:sz w:val="24"/>
        </w:rPr>
        <w:t>i</w:t>
      </w:r>
      <w:r w:rsidR="11E36F99" w:rsidRPr="3BFCAE6E">
        <w:rPr>
          <w:rFonts w:ascii="Times New Roman" w:hAnsi="Times New Roman"/>
          <w:sz w:val="24"/>
        </w:rPr>
        <w:t xml:space="preserve"> </w:t>
      </w:r>
      <w:r w:rsidR="001415A3">
        <w:rPr>
          <w:rFonts w:ascii="Times New Roman" w:hAnsi="Times New Roman"/>
          <w:sz w:val="24"/>
        </w:rPr>
        <w:t>ja</w:t>
      </w:r>
      <w:r w:rsidR="11E36F99" w:rsidRPr="3BFCAE6E">
        <w:rPr>
          <w:rFonts w:ascii="Times New Roman" w:hAnsi="Times New Roman"/>
          <w:sz w:val="24"/>
        </w:rPr>
        <w:t xml:space="preserve"> kustutamise korralduse.</w:t>
      </w:r>
    </w:p>
    <w:p w14:paraId="5C2EB904" w14:textId="77777777" w:rsidR="00613B3D" w:rsidRDefault="00613B3D" w:rsidP="0016210D">
      <w:pPr>
        <w:rPr>
          <w:rFonts w:ascii="Times New Roman" w:hAnsi="Times New Roman"/>
          <w:sz w:val="24"/>
        </w:rPr>
      </w:pPr>
    </w:p>
    <w:p w14:paraId="5DCF08AE" w14:textId="5F5BC3ED" w:rsidR="00F254A8" w:rsidRDefault="2135B128" w:rsidP="4F8A9DAA">
      <w:pPr>
        <w:rPr>
          <w:rFonts w:ascii="Times New Roman" w:hAnsi="Times New Roman"/>
          <w:sz w:val="24"/>
        </w:rPr>
      </w:pPr>
      <w:r w:rsidRPr="4F8A9DAA">
        <w:rPr>
          <w:rFonts w:ascii="Times New Roman" w:hAnsi="Times New Roman"/>
          <w:b/>
          <w:bCs/>
          <w:sz w:val="24"/>
        </w:rPr>
        <w:t xml:space="preserve">Eelnõu § </w:t>
      </w:r>
      <w:r w:rsidR="1D7334A6" w:rsidRPr="4F8A9DAA">
        <w:rPr>
          <w:rFonts w:ascii="Times New Roman" w:hAnsi="Times New Roman"/>
          <w:b/>
          <w:bCs/>
          <w:sz w:val="24"/>
        </w:rPr>
        <w:t>8</w:t>
      </w:r>
      <w:r w:rsidRPr="4F8A9DAA">
        <w:rPr>
          <w:rFonts w:ascii="Times New Roman" w:hAnsi="Times New Roman"/>
          <w:b/>
          <w:bCs/>
          <w:sz w:val="24"/>
        </w:rPr>
        <w:t xml:space="preserve"> lõike 1</w:t>
      </w:r>
      <w:r w:rsidRPr="4F8A9DAA">
        <w:rPr>
          <w:rFonts w:ascii="Times New Roman" w:hAnsi="Times New Roman"/>
          <w:sz w:val="24"/>
        </w:rPr>
        <w:t xml:space="preserve"> kohaselt toimub andmevahetus seaduse </w:t>
      </w:r>
      <w:r w:rsidR="008BECE5" w:rsidRPr="4F8A9DAA">
        <w:rPr>
          <w:rFonts w:ascii="Times New Roman" w:hAnsi="Times New Roman"/>
          <w:sz w:val="24"/>
        </w:rPr>
        <w:t>§</w:t>
      </w:r>
      <w:r w:rsidRPr="4F8A9DAA">
        <w:rPr>
          <w:rFonts w:ascii="Times New Roman" w:hAnsi="Times New Roman"/>
          <w:sz w:val="24"/>
        </w:rPr>
        <w:t xml:space="preserve"> </w:t>
      </w:r>
      <w:r w:rsidR="39842553" w:rsidRPr="4F8A9DAA">
        <w:rPr>
          <w:rFonts w:ascii="Times New Roman" w:hAnsi="Times New Roman"/>
          <w:sz w:val="24"/>
        </w:rPr>
        <w:t>7</w:t>
      </w:r>
      <w:r w:rsidRPr="4F8A9DAA">
        <w:rPr>
          <w:rFonts w:ascii="Times New Roman" w:hAnsi="Times New Roman"/>
          <w:sz w:val="24"/>
        </w:rPr>
        <w:t xml:space="preserve"> lõike </w:t>
      </w:r>
      <w:r w:rsidR="1F191E26" w:rsidRPr="4F8A9DAA">
        <w:rPr>
          <w:rFonts w:ascii="Times New Roman" w:hAnsi="Times New Roman"/>
          <w:sz w:val="24"/>
        </w:rPr>
        <w:t>1</w:t>
      </w:r>
      <w:r w:rsidRPr="4F8A9DAA">
        <w:rPr>
          <w:rFonts w:ascii="Times New Roman" w:hAnsi="Times New Roman"/>
          <w:sz w:val="24"/>
        </w:rPr>
        <w:t xml:space="preserve"> </w:t>
      </w:r>
      <w:r w:rsidR="1A47FA87" w:rsidRPr="4F8A9DAA">
        <w:rPr>
          <w:rFonts w:ascii="Times New Roman" w:hAnsi="Times New Roman"/>
          <w:sz w:val="24"/>
        </w:rPr>
        <w:t xml:space="preserve">punktides 2–10 </w:t>
      </w:r>
      <w:r w:rsidRPr="4F8A9DAA">
        <w:rPr>
          <w:rFonts w:ascii="Times New Roman" w:hAnsi="Times New Roman"/>
          <w:sz w:val="24"/>
        </w:rPr>
        <w:t xml:space="preserve">nimetatud andmekogudest andmete saamiseks </w:t>
      </w:r>
      <w:r w:rsidR="5B9B617F" w:rsidRPr="4F8A9DAA">
        <w:rPr>
          <w:rFonts w:ascii="Times New Roman" w:hAnsi="Times New Roman"/>
          <w:sz w:val="24"/>
        </w:rPr>
        <w:t xml:space="preserve">vähemalt </w:t>
      </w:r>
      <w:r w:rsidRPr="4F8A9DAA">
        <w:rPr>
          <w:rFonts w:ascii="Times New Roman" w:hAnsi="Times New Roman"/>
          <w:sz w:val="24"/>
        </w:rPr>
        <w:t xml:space="preserve">üks kord aastas. </w:t>
      </w:r>
      <w:r w:rsidR="471F86A8" w:rsidRPr="4F8A9DAA">
        <w:rPr>
          <w:rFonts w:ascii="Times New Roman" w:hAnsi="Times New Roman"/>
          <w:sz w:val="24"/>
        </w:rPr>
        <w:t>Oluline on rõhutada, et n</w:t>
      </w:r>
      <w:r w:rsidRPr="4F8A9DAA">
        <w:rPr>
          <w:rFonts w:ascii="Times New Roman" w:hAnsi="Times New Roman"/>
          <w:sz w:val="24"/>
        </w:rPr>
        <w:t xml:space="preserve">imetatud sageduse piirang ei kehti teadustöö raames </w:t>
      </w:r>
      <w:r w:rsidR="76A8F418" w:rsidRPr="4F8A9DAA">
        <w:rPr>
          <w:rFonts w:ascii="Times New Roman" w:hAnsi="Times New Roman"/>
          <w:sz w:val="24"/>
        </w:rPr>
        <w:t xml:space="preserve">eraldi </w:t>
      </w:r>
      <w:r w:rsidRPr="4F8A9DAA">
        <w:rPr>
          <w:rFonts w:ascii="Times New Roman" w:hAnsi="Times New Roman"/>
          <w:sz w:val="24"/>
        </w:rPr>
        <w:t>tehtavatele andmepäringutele</w:t>
      </w:r>
      <w:r w:rsidR="64426EA4" w:rsidRPr="4F8A9DAA">
        <w:rPr>
          <w:rFonts w:ascii="Times New Roman" w:hAnsi="Times New Roman"/>
          <w:sz w:val="24"/>
        </w:rPr>
        <w:t xml:space="preserve"> (vt </w:t>
      </w:r>
      <w:r w:rsidR="000A4916">
        <w:rPr>
          <w:rFonts w:ascii="Times New Roman" w:hAnsi="Times New Roman"/>
          <w:sz w:val="24"/>
        </w:rPr>
        <w:t xml:space="preserve">§ 7 </w:t>
      </w:r>
      <w:r w:rsidR="64426EA4" w:rsidRPr="4F8A9DAA">
        <w:rPr>
          <w:rFonts w:ascii="Times New Roman" w:hAnsi="Times New Roman"/>
          <w:sz w:val="24"/>
        </w:rPr>
        <w:t>lg 2</w:t>
      </w:r>
      <w:r w:rsidRPr="4F8A9DAA">
        <w:rPr>
          <w:rFonts w:ascii="Times New Roman" w:hAnsi="Times New Roman"/>
          <w:sz w:val="24"/>
        </w:rPr>
        <w:t>.</w:t>
      </w:r>
      <w:r w:rsidR="033E01DE" w:rsidRPr="4F8A9DAA">
        <w:rPr>
          <w:rFonts w:ascii="Times New Roman" w:hAnsi="Times New Roman"/>
          <w:sz w:val="24"/>
        </w:rPr>
        <w:t xml:space="preserve"> Geenivaramu teadusandmestiku uuendatakse aastaste tsüklitega, sest teadla</w:t>
      </w:r>
      <w:r w:rsidR="4953EE8E" w:rsidRPr="4F8A9DAA">
        <w:rPr>
          <w:rFonts w:ascii="Times New Roman" w:hAnsi="Times New Roman"/>
          <w:sz w:val="24"/>
        </w:rPr>
        <w:t>sed vajavad andmestiku stabiilsust ja uuenduste integreerimine on ajamahukas.</w:t>
      </w:r>
    </w:p>
    <w:p w14:paraId="267EF5A9" w14:textId="77777777" w:rsidR="00AD3B00" w:rsidRDefault="00AD3B00" w:rsidP="0016210D">
      <w:pPr>
        <w:rPr>
          <w:rFonts w:ascii="Times New Roman" w:hAnsi="Times New Roman"/>
          <w:sz w:val="24"/>
        </w:rPr>
      </w:pPr>
    </w:p>
    <w:p w14:paraId="533F579C" w14:textId="132B3DF7" w:rsidR="00B10F73" w:rsidRDefault="5F610608" w:rsidP="00B10F73">
      <w:pPr>
        <w:rPr>
          <w:rFonts w:ascii="Times New Roman" w:hAnsi="Times New Roman"/>
          <w:sz w:val="24"/>
        </w:rPr>
      </w:pPr>
      <w:r w:rsidRPr="4F8A9DAA">
        <w:rPr>
          <w:rFonts w:ascii="Times New Roman" w:hAnsi="Times New Roman"/>
          <w:b/>
          <w:bCs/>
          <w:sz w:val="24"/>
        </w:rPr>
        <w:t xml:space="preserve">Eelnõu § </w:t>
      </w:r>
      <w:r w:rsidR="1D7334A6" w:rsidRPr="4F8A9DAA">
        <w:rPr>
          <w:rFonts w:ascii="Times New Roman" w:hAnsi="Times New Roman"/>
          <w:b/>
          <w:bCs/>
          <w:sz w:val="24"/>
        </w:rPr>
        <w:t>8</w:t>
      </w:r>
      <w:r w:rsidRPr="4F8A9DAA">
        <w:rPr>
          <w:rFonts w:ascii="Times New Roman" w:hAnsi="Times New Roman"/>
          <w:b/>
          <w:bCs/>
          <w:sz w:val="24"/>
        </w:rPr>
        <w:t xml:space="preserve"> lõike</w:t>
      </w:r>
      <w:r w:rsidR="5249EC96" w:rsidRPr="4F8A9DAA">
        <w:rPr>
          <w:rFonts w:ascii="Times New Roman" w:hAnsi="Times New Roman"/>
          <w:b/>
          <w:bCs/>
          <w:sz w:val="24"/>
        </w:rPr>
        <w:t>ga</w:t>
      </w:r>
      <w:r w:rsidRPr="4F8A9DAA">
        <w:rPr>
          <w:rFonts w:ascii="Times New Roman" w:hAnsi="Times New Roman"/>
          <w:b/>
          <w:bCs/>
          <w:sz w:val="24"/>
        </w:rPr>
        <w:t xml:space="preserve"> </w:t>
      </w:r>
      <w:r w:rsidR="0169B45C" w:rsidRPr="4F8A9DAA">
        <w:rPr>
          <w:rFonts w:ascii="Times New Roman" w:hAnsi="Times New Roman"/>
          <w:b/>
          <w:bCs/>
          <w:sz w:val="24"/>
        </w:rPr>
        <w:t>2</w:t>
      </w:r>
      <w:r w:rsidR="368A88D3" w:rsidRPr="4F8A9DAA">
        <w:rPr>
          <w:rFonts w:ascii="Times New Roman" w:hAnsi="Times New Roman"/>
          <w:b/>
          <w:bCs/>
          <w:sz w:val="24"/>
        </w:rPr>
        <w:t xml:space="preserve"> </w:t>
      </w:r>
      <w:r w:rsidR="5249EC96" w:rsidRPr="4F8A9DAA">
        <w:rPr>
          <w:rFonts w:ascii="Times New Roman" w:hAnsi="Times New Roman"/>
          <w:sz w:val="24"/>
        </w:rPr>
        <w:t xml:space="preserve">nähakse ette </w:t>
      </w:r>
      <w:r w:rsidR="5D914A00" w:rsidRPr="4F8A9DAA">
        <w:rPr>
          <w:rFonts w:ascii="Times New Roman" w:hAnsi="Times New Roman"/>
          <w:sz w:val="24"/>
        </w:rPr>
        <w:t xml:space="preserve">võimalus, mille kohaselt </w:t>
      </w:r>
      <w:r w:rsidR="16AB8454" w:rsidRPr="4F8A9DAA">
        <w:rPr>
          <w:rFonts w:ascii="Times New Roman" w:hAnsi="Times New Roman"/>
          <w:sz w:val="24"/>
        </w:rPr>
        <w:t>l</w:t>
      </w:r>
      <w:r w:rsidR="0F4C2426" w:rsidRPr="4F8A9DAA">
        <w:rPr>
          <w:rFonts w:ascii="Times New Roman" w:hAnsi="Times New Roman"/>
          <w:sz w:val="24"/>
        </w:rPr>
        <w:t>õikes 1 nimetatud andmevahetuspiirangut ei kohaldata</w:t>
      </w:r>
      <w:r w:rsidR="223373E4" w:rsidRPr="4F8A9DAA">
        <w:rPr>
          <w:rFonts w:ascii="Times New Roman" w:hAnsi="Times New Roman"/>
          <w:sz w:val="24"/>
        </w:rPr>
        <w:t xml:space="preserve"> </w:t>
      </w:r>
      <w:r w:rsidR="0F4C2426" w:rsidRPr="4F8A9DAA">
        <w:rPr>
          <w:rFonts w:ascii="Times New Roman" w:hAnsi="Times New Roman"/>
          <w:sz w:val="24"/>
        </w:rPr>
        <w:t>teadusuuringu tegemise tehtavale eraldi päringule</w:t>
      </w:r>
      <w:r w:rsidR="223373E4" w:rsidRPr="4F8A9DAA">
        <w:rPr>
          <w:rFonts w:ascii="Times New Roman" w:hAnsi="Times New Roman"/>
          <w:sz w:val="24"/>
        </w:rPr>
        <w:t xml:space="preserve"> ning</w:t>
      </w:r>
      <w:r w:rsidR="0F4C2426" w:rsidRPr="4F8A9DAA">
        <w:rPr>
          <w:rFonts w:ascii="Times New Roman" w:hAnsi="Times New Roman"/>
          <w:sz w:val="24"/>
        </w:rPr>
        <w:t xml:space="preserve"> geenidoonoriks olemise ja tahteavaldustega </w:t>
      </w:r>
      <w:r w:rsidR="000A4916">
        <w:rPr>
          <w:rFonts w:ascii="Times New Roman" w:hAnsi="Times New Roman"/>
          <w:sz w:val="24"/>
        </w:rPr>
        <w:t xml:space="preserve">seotud </w:t>
      </w:r>
      <w:r w:rsidR="00AE0225">
        <w:rPr>
          <w:rFonts w:ascii="Times New Roman" w:hAnsi="Times New Roman"/>
          <w:sz w:val="24"/>
        </w:rPr>
        <w:t>tervise infosüsteemi</w:t>
      </w:r>
      <w:r w:rsidR="000A4916">
        <w:rPr>
          <w:rFonts w:ascii="Times New Roman" w:hAnsi="Times New Roman"/>
          <w:sz w:val="24"/>
        </w:rPr>
        <w:t xml:space="preserve"> päringutele, samuti </w:t>
      </w:r>
      <w:r w:rsidR="0F4C2426" w:rsidRPr="4F8A9DAA">
        <w:rPr>
          <w:rFonts w:ascii="Times New Roman" w:hAnsi="Times New Roman"/>
          <w:sz w:val="24"/>
        </w:rPr>
        <w:t>teenuse osutamisega seotud andmevahetusele. Geenivaramu vastutav töötleja tagab andmevahetuse tervise infosüsteemiga geenidoonori sellekohase kirjaliku tahteavalduse alusel. Andmed edastatakse päringupõhiselt tervishoiuteenuste korraldamise seaduses sätestatud eesmärkide täitmiseks.</w:t>
      </w:r>
      <w:r w:rsidR="5A089E74" w:rsidRPr="4F8A9DAA">
        <w:rPr>
          <w:rFonts w:ascii="Times New Roman" w:hAnsi="Times New Roman"/>
          <w:sz w:val="24"/>
        </w:rPr>
        <w:t xml:space="preserve"> </w:t>
      </w:r>
      <w:r w:rsidR="00B10F73" w:rsidRPr="4F8A9DAA">
        <w:rPr>
          <w:rFonts w:ascii="Times New Roman" w:hAnsi="Times New Roman"/>
          <w:sz w:val="24"/>
        </w:rPr>
        <w:t xml:space="preserve">Seaduses luuakse õiguslik alus ja edaspidi on geenivaramu andmeandjaks ka </w:t>
      </w:r>
      <w:r w:rsidR="00AE0225">
        <w:rPr>
          <w:rFonts w:ascii="Times New Roman" w:hAnsi="Times New Roman"/>
          <w:sz w:val="24"/>
        </w:rPr>
        <w:t>tervise infosüsteemile</w:t>
      </w:r>
      <w:r w:rsidR="00B10F73" w:rsidRPr="4F8A9DAA" w:rsidDel="00BD02EC">
        <w:rPr>
          <w:rFonts w:ascii="Times New Roman" w:hAnsi="Times New Roman"/>
          <w:sz w:val="24"/>
        </w:rPr>
        <w:t xml:space="preserve"> ning seda rakendatakse eelkõige </w:t>
      </w:r>
      <w:r w:rsidR="00B10F73" w:rsidRPr="4F8A9DAA">
        <w:rPr>
          <w:rFonts w:ascii="Times New Roman" w:hAnsi="Times New Roman"/>
          <w:sz w:val="24"/>
        </w:rPr>
        <w:t xml:space="preserve">geenidoonorite geneetiliste andmete edastamiseks. Selleks esitab isik oma </w:t>
      </w:r>
      <w:r w:rsidR="00B10F73" w:rsidRPr="4F8A9DAA" w:rsidDel="00BD02EC">
        <w:rPr>
          <w:rFonts w:ascii="Times New Roman" w:hAnsi="Times New Roman"/>
          <w:sz w:val="24"/>
        </w:rPr>
        <w:t>tahteavalduse</w:t>
      </w:r>
      <w:r w:rsidR="00B10F73" w:rsidRPr="4F8A9DAA">
        <w:rPr>
          <w:rFonts w:ascii="Times New Roman" w:hAnsi="Times New Roman"/>
          <w:sz w:val="24"/>
        </w:rPr>
        <w:t>, soovib geneetilistel andmetel põhinevaid personaalmeditsiiniteenuseid. Andmete taaskasutamine</w:t>
      </w:r>
      <w:r w:rsidR="00B10F73">
        <w:rPr>
          <w:rFonts w:ascii="Times New Roman" w:hAnsi="Times New Roman"/>
          <w:sz w:val="24"/>
        </w:rPr>
        <w:t xml:space="preserve"> </w:t>
      </w:r>
      <w:r w:rsidR="00B10F73" w:rsidRPr="4F8A9DAA">
        <w:rPr>
          <w:rFonts w:ascii="Times New Roman" w:hAnsi="Times New Roman"/>
          <w:sz w:val="24"/>
        </w:rPr>
        <w:t>on Eesti riigi infosüsteemi andmekogude puhul alus</w:t>
      </w:r>
      <w:r w:rsidR="00B10F73" w:rsidRPr="672799D4">
        <w:rPr>
          <w:rStyle w:val="Allmrkuseviide"/>
          <w:rFonts w:ascii="Times New Roman" w:hAnsi="Times New Roman"/>
          <w:sz w:val="24"/>
        </w:rPr>
        <w:footnoteReference w:id="61"/>
      </w:r>
      <w:r w:rsidR="00B10F73" w:rsidRPr="4F8A9DAA">
        <w:rPr>
          <w:rFonts w:ascii="Times New Roman" w:hAnsi="Times New Roman"/>
          <w:sz w:val="24"/>
        </w:rPr>
        <w:t>on see kooskõlas legitiimse eesmärgiga käsitada riigi raha otstarbekat ja säästlikku kasutamist</w:t>
      </w:r>
      <w:r w:rsidR="00B10F73" w:rsidRPr="4F8A9DAA">
        <w:rPr>
          <w:rStyle w:val="Allmrkuseviide"/>
          <w:rFonts w:ascii="Times New Roman" w:hAnsi="Times New Roman"/>
          <w:sz w:val="24"/>
        </w:rPr>
        <w:footnoteReference w:id="62"/>
      </w:r>
      <w:r w:rsidR="00B10F73" w:rsidRPr="4F8A9DAA">
        <w:rPr>
          <w:rStyle w:val="Allmrkuseviide"/>
          <w:rFonts w:ascii="Times New Roman" w:hAnsi="Times New Roman"/>
          <w:sz w:val="24"/>
          <w:vertAlign w:val="baseline"/>
        </w:rPr>
        <w:t>.</w:t>
      </w:r>
      <w:r w:rsidR="00B10F73" w:rsidRPr="4F8A9DAA">
        <w:rPr>
          <w:rFonts w:ascii="Times New Roman" w:hAnsi="Times New Roman"/>
          <w:sz w:val="24"/>
        </w:rPr>
        <w:t xml:space="preserve"> </w:t>
      </w:r>
      <w:r w:rsidR="00B10F73">
        <w:rPr>
          <w:rFonts w:ascii="Times New Roman" w:hAnsi="Times New Roman"/>
          <w:sz w:val="24"/>
        </w:rPr>
        <w:t xml:space="preserve">Kui teenuse jaoks sobivad geneetilised andmed on olemas geenivaramus nt rinnavähi polügeense riski arvutamiseks, siis saab neid teenuse osutamiseks kasutada. </w:t>
      </w:r>
    </w:p>
    <w:p w14:paraId="273287E6" w14:textId="4010EF36" w:rsidR="006C3F7B" w:rsidRPr="00C73152" w:rsidRDefault="006C3F7B" w:rsidP="4F8A9DAA">
      <w:pPr>
        <w:rPr>
          <w:rFonts w:ascii="Times New Roman" w:hAnsi="Times New Roman"/>
          <w:sz w:val="24"/>
          <w:highlight w:val="yellow"/>
        </w:rPr>
      </w:pPr>
    </w:p>
    <w:p w14:paraId="7C5C5372" w14:textId="188BDD54" w:rsidR="006C3F7B" w:rsidRDefault="006C3F7B" w:rsidP="006C3F7B">
      <w:pPr>
        <w:rPr>
          <w:rFonts w:ascii="Times New Roman" w:hAnsi="Times New Roman"/>
          <w:sz w:val="24"/>
        </w:rPr>
      </w:pPr>
      <w:r w:rsidRPr="006C3F7B">
        <w:rPr>
          <w:rFonts w:ascii="Times New Roman" w:hAnsi="Times New Roman"/>
          <w:b/>
          <w:bCs/>
          <w:sz w:val="24"/>
        </w:rPr>
        <w:t>Eelnõu § 8 lõike 3</w:t>
      </w:r>
      <w:r w:rsidRPr="3BFCAE6E">
        <w:rPr>
          <w:rFonts w:ascii="Times New Roman" w:hAnsi="Times New Roman"/>
          <w:sz w:val="24"/>
        </w:rPr>
        <w:t xml:space="preserve"> kohaselt andmevahetuse kaudu saadud andmed </w:t>
      </w:r>
      <w:r>
        <w:rPr>
          <w:rFonts w:ascii="Times New Roman" w:hAnsi="Times New Roman"/>
          <w:sz w:val="24"/>
        </w:rPr>
        <w:t xml:space="preserve">kontrollitakse ja </w:t>
      </w:r>
      <w:r w:rsidRPr="3BFCAE6E">
        <w:rPr>
          <w:rFonts w:ascii="Times New Roman" w:hAnsi="Times New Roman"/>
          <w:sz w:val="24"/>
        </w:rPr>
        <w:t xml:space="preserve">korrastatakse ning </w:t>
      </w:r>
      <w:r>
        <w:rPr>
          <w:rFonts w:ascii="Times New Roman" w:hAnsi="Times New Roman"/>
          <w:sz w:val="24"/>
        </w:rPr>
        <w:t xml:space="preserve">need </w:t>
      </w:r>
      <w:r w:rsidRPr="3BFCAE6E">
        <w:rPr>
          <w:rFonts w:ascii="Times New Roman" w:hAnsi="Times New Roman"/>
          <w:sz w:val="24"/>
        </w:rPr>
        <w:t>kan</w:t>
      </w:r>
      <w:r>
        <w:rPr>
          <w:rFonts w:ascii="Times New Roman" w:hAnsi="Times New Roman"/>
          <w:sz w:val="24"/>
        </w:rPr>
        <w:t>nab</w:t>
      </w:r>
      <w:r w:rsidRPr="3BFCAE6E">
        <w:rPr>
          <w:rFonts w:ascii="Times New Roman" w:hAnsi="Times New Roman"/>
          <w:sz w:val="24"/>
        </w:rPr>
        <w:t xml:space="preserve"> geenivaramusse vastutav töötleja</w:t>
      </w:r>
      <w:r>
        <w:rPr>
          <w:rFonts w:ascii="Times New Roman" w:hAnsi="Times New Roman"/>
          <w:sz w:val="24"/>
        </w:rPr>
        <w:t>,</w:t>
      </w:r>
      <w:r w:rsidRPr="3BFCAE6E">
        <w:rPr>
          <w:rFonts w:ascii="Times New Roman" w:hAnsi="Times New Roman"/>
          <w:sz w:val="24"/>
        </w:rPr>
        <w:t xml:space="preserve"> kes säilitab vajalikud andmed </w:t>
      </w:r>
      <w:r>
        <w:rPr>
          <w:rFonts w:ascii="Times New Roman" w:hAnsi="Times New Roman"/>
          <w:sz w:val="24"/>
        </w:rPr>
        <w:t>g</w:t>
      </w:r>
      <w:r w:rsidRPr="3BFCAE6E">
        <w:rPr>
          <w:rFonts w:ascii="Times New Roman" w:hAnsi="Times New Roman"/>
          <w:sz w:val="24"/>
        </w:rPr>
        <w:t>eenivaramus.</w:t>
      </w:r>
      <w:r w:rsidR="00162612" w:rsidRPr="00162612">
        <w:rPr>
          <w:color w:val="000000"/>
        </w:rPr>
        <w:t xml:space="preserve"> </w:t>
      </w:r>
      <w:r w:rsidR="00162612" w:rsidRPr="00162612">
        <w:rPr>
          <w:rFonts w:ascii="Times New Roman" w:hAnsi="Times New Roman"/>
          <w:sz w:val="24"/>
        </w:rPr>
        <w:t>Kui geenivaramu on andmeandjatelt saadud algandmed viinud teadusformaati, need on läbinud kõik vajalikud kvaliteedikontrollid ja neid enam rohkem ei töödelda, pole algandmete edasiseks säilitamiseks enam vajadust ning need kustutatakse</w:t>
      </w:r>
      <w:r w:rsidR="00C21AB0">
        <w:rPr>
          <w:rFonts w:ascii="Times New Roman" w:hAnsi="Times New Roman"/>
          <w:sz w:val="24"/>
        </w:rPr>
        <w:t>.</w:t>
      </w:r>
    </w:p>
    <w:p w14:paraId="3E30C05B" w14:textId="0FF5EE79" w:rsidR="24132CC1" w:rsidRDefault="24132CC1" w:rsidP="0016210D">
      <w:pPr>
        <w:rPr>
          <w:rFonts w:ascii="Times New Roman" w:hAnsi="Times New Roman"/>
          <w:sz w:val="24"/>
        </w:rPr>
      </w:pPr>
    </w:p>
    <w:p w14:paraId="3BE46A00" w14:textId="5563381D" w:rsidR="006A6A24" w:rsidRDefault="6530CD56" w:rsidP="4F8A9DAA">
      <w:pPr>
        <w:rPr>
          <w:rFonts w:ascii="Times New Roman" w:hAnsi="Times New Roman"/>
          <w:sz w:val="24"/>
        </w:rPr>
      </w:pPr>
      <w:r w:rsidRPr="4F8A9DAA">
        <w:rPr>
          <w:rFonts w:ascii="Times New Roman" w:hAnsi="Times New Roman"/>
          <w:b/>
          <w:bCs/>
          <w:sz w:val="24"/>
        </w:rPr>
        <w:t xml:space="preserve">Eelnõu § </w:t>
      </w:r>
      <w:r w:rsidR="2A196E73" w:rsidRPr="4F8A9DAA">
        <w:rPr>
          <w:rFonts w:ascii="Times New Roman" w:hAnsi="Times New Roman"/>
          <w:b/>
          <w:bCs/>
          <w:sz w:val="24"/>
        </w:rPr>
        <w:t>8</w:t>
      </w:r>
      <w:r w:rsidRPr="4F8A9DAA">
        <w:rPr>
          <w:rFonts w:ascii="Times New Roman" w:hAnsi="Times New Roman"/>
          <w:b/>
          <w:bCs/>
          <w:sz w:val="24"/>
        </w:rPr>
        <w:t xml:space="preserve"> lõikes 4</w:t>
      </w:r>
      <w:r w:rsidR="37D4551A" w:rsidRPr="4F8A9DAA">
        <w:rPr>
          <w:rFonts w:ascii="Times New Roman" w:hAnsi="Times New Roman"/>
          <w:sz w:val="24"/>
        </w:rPr>
        <w:t xml:space="preserve"> </w:t>
      </w:r>
      <w:r w:rsidR="0AC12698" w:rsidRPr="4F8A9DAA">
        <w:rPr>
          <w:rFonts w:ascii="Times New Roman" w:hAnsi="Times New Roman"/>
          <w:sz w:val="24"/>
        </w:rPr>
        <w:t xml:space="preserve">sätestatakse </w:t>
      </w:r>
      <w:r w:rsidR="009E6279">
        <w:rPr>
          <w:rFonts w:ascii="Times New Roman" w:hAnsi="Times New Roman"/>
          <w:sz w:val="24"/>
        </w:rPr>
        <w:t xml:space="preserve">turvalisuse tagamiseks </w:t>
      </w:r>
      <w:r w:rsidR="0AC12698" w:rsidRPr="4F8A9DAA">
        <w:rPr>
          <w:rFonts w:ascii="Times New Roman" w:hAnsi="Times New Roman"/>
          <w:sz w:val="24"/>
        </w:rPr>
        <w:t xml:space="preserve">nõue, et andmevahetus tagatakse </w:t>
      </w:r>
      <w:r w:rsidR="37D4551A" w:rsidRPr="4F8A9DAA">
        <w:rPr>
          <w:rFonts w:ascii="Times New Roman" w:hAnsi="Times New Roman"/>
          <w:sz w:val="24"/>
        </w:rPr>
        <w:t xml:space="preserve">riigi infosüsteemi andmevahetuskihi </w:t>
      </w:r>
      <w:r w:rsidR="5F3DFDD7" w:rsidRPr="4F8A9DAA">
        <w:rPr>
          <w:rFonts w:ascii="Times New Roman" w:hAnsi="Times New Roman"/>
          <w:sz w:val="24"/>
        </w:rPr>
        <w:t xml:space="preserve">kaudu </w:t>
      </w:r>
      <w:r w:rsidR="37D4551A" w:rsidRPr="4F8A9DAA">
        <w:rPr>
          <w:rFonts w:ascii="Times New Roman" w:hAnsi="Times New Roman"/>
          <w:sz w:val="24"/>
        </w:rPr>
        <w:t>või samaväärset andmekaitse taset tagaval viisil</w:t>
      </w:r>
      <w:r w:rsidR="6B7FBA5F" w:rsidRPr="4F8A9DAA">
        <w:rPr>
          <w:rFonts w:ascii="Times New Roman" w:hAnsi="Times New Roman"/>
          <w:sz w:val="24"/>
        </w:rPr>
        <w:t>.</w:t>
      </w:r>
    </w:p>
    <w:p w14:paraId="41899DA8" w14:textId="04272687" w:rsidR="007C1B0A" w:rsidRDefault="007C1B0A" w:rsidP="0016210D">
      <w:pPr>
        <w:rPr>
          <w:rFonts w:ascii="Times New Roman" w:hAnsi="Times New Roman"/>
          <w:sz w:val="24"/>
        </w:rPr>
      </w:pPr>
    </w:p>
    <w:p w14:paraId="399C50F6" w14:textId="691EAFE4" w:rsidR="00F254A8" w:rsidRDefault="535C9143" w:rsidP="4F8A9DAA">
      <w:pPr>
        <w:rPr>
          <w:rFonts w:ascii="Times New Roman" w:hAnsi="Times New Roman"/>
          <w:sz w:val="24"/>
        </w:rPr>
      </w:pPr>
      <w:bookmarkStart w:id="38" w:name="_Hlk187030017"/>
      <w:r w:rsidRPr="4F8A9DAA">
        <w:rPr>
          <w:rFonts w:ascii="Times New Roman" w:hAnsi="Times New Roman"/>
          <w:b/>
          <w:bCs/>
          <w:sz w:val="24"/>
        </w:rPr>
        <w:t xml:space="preserve">Eelnõu </w:t>
      </w:r>
      <w:r w:rsidR="16228966" w:rsidRPr="4F8A9DAA">
        <w:rPr>
          <w:rFonts w:ascii="Times New Roman" w:hAnsi="Times New Roman"/>
          <w:b/>
          <w:bCs/>
          <w:sz w:val="24"/>
        </w:rPr>
        <w:t>§</w:t>
      </w:r>
      <w:r w:rsidR="35F6E5F9" w:rsidRPr="4F8A9DAA">
        <w:rPr>
          <w:rFonts w:ascii="Times New Roman" w:hAnsi="Times New Roman"/>
          <w:b/>
          <w:bCs/>
          <w:sz w:val="24"/>
        </w:rPr>
        <w:t xml:space="preserve"> </w:t>
      </w:r>
      <w:r w:rsidR="09B34AF8" w:rsidRPr="4F8A9DAA">
        <w:rPr>
          <w:rFonts w:ascii="Times New Roman" w:hAnsi="Times New Roman"/>
          <w:b/>
          <w:bCs/>
          <w:sz w:val="24"/>
        </w:rPr>
        <w:t>9</w:t>
      </w:r>
      <w:r w:rsidR="35F6E5F9" w:rsidRPr="4F8A9DAA">
        <w:rPr>
          <w:rFonts w:ascii="Times New Roman" w:hAnsi="Times New Roman"/>
          <w:b/>
          <w:bCs/>
          <w:sz w:val="24"/>
        </w:rPr>
        <w:t xml:space="preserve"> </w:t>
      </w:r>
      <w:bookmarkEnd w:id="38"/>
      <w:r w:rsidR="35F6E5F9" w:rsidRPr="4F8A9DAA">
        <w:rPr>
          <w:rFonts w:ascii="Times New Roman" w:hAnsi="Times New Roman"/>
          <w:sz w:val="24"/>
        </w:rPr>
        <w:t xml:space="preserve">sätestab </w:t>
      </w:r>
      <w:r w:rsidR="09540E4E" w:rsidRPr="4F8A9DAA">
        <w:rPr>
          <w:rFonts w:ascii="Times New Roman" w:hAnsi="Times New Roman"/>
          <w:sz w:val="24"/>
        </w:rPr>
        <w:t>g</w:t>
      </w:r>
      <w:r w:rsidR="38278920" w:rsidRPr="4F8A9DAA">
        <w:rPr>
          <w:rFonts w:ascii="Times New Roman" w:hAnsi="Times New Roman"/>
          <w:sz w:val="24"/>
        </w:rPr>
        <w:t xml:space="preserve">eenivaramu </w:t>
      </w:r>
      <w:r w:rsidR="35F6E5F9" w:rsidRPr="4F8A9DAA">
        <w:rPr>
          <w:rFonts w:ascii="Times New Roman" w:hAnsi="Times New Roman"/>
          <w:sz w:val="24"/>
        </w:rPr>
        <w:t>andmete ja logide säilitamise tähtajad</w:t>
      </w:r>
      <w:r w:rsidR="38278920" w:rsidRPr="4F8A9DAA">
        <w:rPr>
          <w:rFonts w:ascii="Times New Roman" w:hAnsi="Times New Roman"/>
          <w:sz w:val="24"/>
        </w:rPr>
        <w:t xml:space="preserve"> ning logide kustutamise</w:t>
      </w:r>
      <w:r w:rsidRPr="4F8A9DAA">
        <w:rPr>
          <w:rFonts w:ascii="Times New Roman" w:hAnsi="Times New Roman"/>
          <w:sz w:val="24"/>
        </w:rPr>
        <w:t>.</w:t>
      </w:r>
      <w:r w:rsidR="6A3FA5FC" w:rsidRPr="4F8A9DAA">
        <w:rPr>
          <w:rFonts w:ascii="Times New Roman" w:hAnsi="Times New Roman"/>
          <w:sz w:val="24"/>
        </w:rPr>
        <w:t xml:space="preserve"> Varasem regulatsioon oli selles osas liiga üldine ja nägi ette </w:t>
      </w:r>
      <w:r w:rsidR="075F1277" w:rsidRPr="4F8A9DAA">
        <w:rPr>
          <w:rFonts w:ascii="Times New Roman" w:hAnsi="Times New Roman"/>
          <w:sz w:val="24"/>
        </w:rPr>
        <w:t xml:space="preserve">kõigi </w:t>
      </w:r>
      <w:r w:rsidR="6A3FA5FC" w:rsidRPr="4F8A9DAA">
        <w:rPr>
          <w:rFonts w:ascii="Times New Roman" w:hAnsi="Times New Roman"/>
          <w:sz w:val="24"/>
        </w:rPr>
        <w:t xml:space="preserve">andmetele tähtajatu säilitamise. </w:t>
      </w:r>
      <w:r w:rsidR="44A08CF8" w:rsidRPr="4F8A9DAA">
        <w:rPr>
          <w:rFonts w:ascii="Times New Roman" w:hAnsi="Times New Roman"/>
          <w:sz w:val="24"/>
        </w:rPr>
        <w:t>Arvestades andmete ja logide väärtust ning aja jooksul tekkivat andmemahtu, ei ole kõike vajalik ega mõistlik</w:t>
      </w:r>
      <w:r w:rsidR="290BC15F" w:rsidRPr="4F8A9DAA">
        <w:rPr>
          <w:rFonts w:ascii="Times New Roman" w:hAnsi="Times New Roman"/>
          <w:sz w:val="24"/>
        </w:rPr>
        <w:t xml:space="preserve"> tähtajatult</w:t>
      </w:r>
      <w:r w:rsidR="44A08CF8" w:rsidRPr="4F8A9DAA">
        <w:rPr>
          <w:rFonts w:ascii="Times New Roman" w:hAnsi="Times New Roman"/>
          <w:sz w:val="24"/>
        </w:rPr>
        <w:t xml:space="preserve"> säilitada.</w:t>
      </w:r>
    </w:p>
    <w:p w14:paraId="1F7210EE" w14:textId="77777777" w:rsidR="0050749B" w:rsidRDefault="0050749B" w:rsidP="0016210D">
      <w:pPr>
        <w:rPr>
          <w:rFonts w:ascii="Times New Roman" w:hAnsi="Times New Roman"/>
          <w:b/>
          <w:bCs/>
          <w:sz w:val="24"/>
        </w:rPr>
      </w:pPr>
    </w:p>
    <w:p w14:paraId="0B116B29" w14:textId="7E164FCD" w:rsidR="006A178F" w:rsidRDefault="273E4786" w:rsidP="0016210D">
      <w:pPr>
        <w:rPr>
          <w:rFonts w:ascii="Times New Roman" w:hAnsi="Times New Roman"/>
          <w:sz w:val="24"/>
        </w:rPr>
      </w:pPr>
      <w:r w:rsidRPr="3BFCAE6E">
        <w:rPr>
          <w:rFonts w:ascii="Times New Roman" w:hAnsi="Times New Roman"/>
          <w:b/>
          <w:bCs/>
          <w:sz w:val="24"/>
        </w:rPr>
        <w:lastRenderedPageBreak/>
        <w:t xml:space="preserve">Eelnõu </w:t>
      </w:r>
      <w:r w:rsidR="004F76B1">
        <w:rPr>
          <w:rFonts w:ascii="Times New Roman" w:hAnsi="Times New Roman"/>
          <w:b/>
          <w:bCs/>
          <w:sz w:val="24"/>
        </w:rPr>
        <w:t>§</w:t>
      </w:r>
      <w:r w:rsidRPr="3BFCAE6E">
        <w:rPr>
          <w:rFonts w:ascii="Times New Roman" w:hAnsi="Times New Roman"/>
          <w:b/>
          <w:bCs/>
          <w:sz w:val="24"/>
        </w:rPr>
        <w:t xml:space="preserve"> </w:t>
      </w:r>
      <w:r w:rsidR="00A81089">
        <w:rPr>
          <w:rFonts w:ascii="Times New Roman" w:hAnsi="Times New Roman"/>
          <w:b/>
          <w:bCs/>
          <w:sz w:val="24"/>
        </w:rPr>
        <w:t>9</w:t>
      </w:r>
      <w:r w:rsidRPr="3BFCAE6E">
        <w:rPr>
          <w:rFonts w:ascii="Times New Roman" w:hAnsi="Times New Roman"/>
          <w:b/>
          <w:bCs/>
          <w:sz w:val="24"/>
        </w:rPr>
        <w:t xml:space="preserve"> lõike 1 </w:t>
      </w:r>
      <w:r w:rsidRPr="3BFCAE6E">
        <w:rPr>
          <w:rFonts w:ascii="Times New Roman" w:hAnsi="Times New Roman"/>
          <w:sz w:val="24"/>
        </w:rPr>
        <w:t xml:space="preserve">kohaselt säilitatakse </w:t>
      </w:r>
      <w:r w:rsidR="00CD2FA0">
        <w:rPr>
          <w:rFonts w:ascii="Times New Roman" w:hAnsi="Times New Roman"/>
          <w:sz w:val="24"/>
        </w:rPr>
        <w:t>g</w:t>
      </w:r>
      <w:r w:rsidRPr="3BFCAE6E">
        <w:rPr>
          <w:rFonts w:ascii="Times New Roman" w:hAnsi="Times New Roman"/>
          <w:sz w:val="24"/>
        </w:rPr>
        <w:t xml:space="preserve">eenivaramu </w:t>
      </w:r>
      <w:r w:rsidR="03D78824" w:rsidRPr="3BFCAE6E">
        <w:rPr>
          <w:rFonts w:ascii="Times New Roman" w:hAnsi="Times New Roman"/>
          <w:sz w:val="24"/>
        </w:rPr>
        <w:t xml:space="preserve">andmekoosseisu kuuluvaid eelnõu §-s </w:t>
      </w:r>
      <w:r w:rsidR="007D5398">
        <w:rPr>
          <w:rFonts w:ascii="Times New Roman" w:hAnsi="Times New Roman"/>
          <w:sz w:val="24"/>
        </w:rPr>
        <w:t>6</w:t>
      </w:r>
      <w:r w:rsidR="03D78824" w:rsidRPr="3BFCAE6E">
        <w:rPr>
          <w:rFonts w:ascii="Times New Roman" w:hAnsi="Times New Roman"/>
          <w:sz w:val="24"/>
        </w:rPr>
        <w:t xml:space="preserve"> nimetatud andmeid </w:t>
      </w:r>
      <w:r w:rsidR="00F94941">
        <w:rPr>
          <w:rFonts w:ascii="Times New Roman" w:hAnsi="Times New Roman"/>
          <w:sz w:val="24"/>
        </w:rPr>
        <w:t>g</w:t>
      </w:r>
      <w:r w:rsidR="03D78824" w:rsidRPr="3BFCAE6E">
        <w:rPr>
          <w:rFonts w:ascii="Times New Roman" w:hAnsi="Times New Roman"/>
          <w:sz w:val="24"/>
        </w:rPr>
        <w:t>eenivaramus tähtajatult.</w:t>
      </w:r>
      <w:r w:rsidR="25899C55" w:rsidRPr="3BFCAE6E">
        <w:rPr>
          <w:rFonts w:ascii="Times New Roman" w:hAnsi="Times New Roman"/>
          <w:sz w:val="24"/>
        </w:rPr>
        <w:t xml:space="preserve"> </w:t>
      </w:r>
      <w:r w:rsidR="007918FE">
        <w:rPr>
          <w:rFonts w:ascii="Times New Roman" w:hAnsi="Times New Roman"/>
          <w:sz w:val="24"/>
        </w:rPr>
        <w:t xml:space="preserve">Siit arvatakse </w:t>
      </w:r>
      <w:r w:rsidR="007918FE" w:rsidRPr="007918FE">
        <w:rPr>
          <w:rFonts w:ascii="Times New Roman" w:hAnsi="Times New Roman"/>
          <w:sz w:val="24"/>
        </w:rPr>
        <w:t xml:space="preserve">välja seaduse </w:t>
      </w:r>
      <w:r w:rsidR="004F76B1" w:rsidRPr="00DD2ED4">
        <w:rPr>
          <w:rFonts w:ascii="Times New Roman" w:hAnsi="Times New Roman"/>
          <w:sz w:val="24"/>
        </w:rPr>
        <w:t xml:space="preserve">§ </w:t>
      </w:r>
      <w:r w:rsidR="007918FE" w:rsidRPr="00DD2ED4">
        <w:rPr>
          <w:rFonts w:ascii="Times New Roman" w:hAnsi="Times New Roman"/>
          <w:sz w:val="24"/>
        </w:rPr>
        <w:t>16 lõigetes 1</w:t>
      </w:r>
      <w:r w:rsidR="00F94941" w:rsidRPr="00DD2ED4">
        <w:rPr>
          <w:rFonts w:ascii="Times New Roman" w:hAnsi="Times New Roman"/>
          <w:sz w:val="24"/>
        </w:rPr>
        <w:t>–3</w:t>
      </w:r>
      <w:r w:rsidR="00F94941">
        <w:rPr>
          <w:rFonts w:ascii="Times New Roman" w:hAnsi="Times New Roman"/>
          <w:sz w:val="24"/>
        </w:rPr>
        <w:t xml:space="preserve"> sätestatud</w:t>
      </w:r>
      <w:r w:rsidR="007918FE" w:rsidRPr="007918FE">
        <w:rPr>
          <w:rFonts w:ascii="Times New Roman" w:hAnsi="Times New Roman"/>
          <w:sz w:val="24"/>
        </w:rPr>
        <w:t xml:space="preserve"> ju</w:t>
      </w:r>
      <w:r w:rsidR="007918FE">
        <w:rPr>
          <w:rFonts w:ascii="Times New Roman" w:hAnsi="Times New Roman"/>
          <w:sz w:val="24"/>
        </w:rPr>
        <w:t>hud</w:t>
      </w:r>
      <w:r w:rsidR="00652577">
        <w:rPr>
          <w:rFonts w:ascii="Times New Roman" w:hAnsi="Times New Roman"/>
          <w:sz w:val="24"/>
        </w:rPr>
        <w:t>:</w:t>
      </w:r>
      <w:r w:rsidR="00861CFF">
        <w:rPr>
          <w:rFonts w:ascii="Times New Roman" w:hAnsi="Times New Roman"/>
          <w:sz w:val="24"/>
        </w:rPr>
        <w:t xml:space="preserve"> kui</w:t>
      </w:r>
      <w:r w:rsidR="00FA5B84">
        <w:rPr>
          <w:rFonts w:ascii="Times New Roman" w:hAnsi="Times New Roman"/>
          <w:sz w:val="24"/>
        </w:rPr>
        <w:t xml:space="preserve"> </w:t>
      </w:r>
      <w:proofErr w:type="spellStart"/>
      <w:r w:rsidR="00FA5B84">
        <w:rPr>
          <w:rFonts w:ascii="Times New Roman" w:hAnsi="Times New Roman"/>
          <w:sz w:val="24"/>
        </w:rPr>
        <w:t>geenioonor</w:t>
      </w:r>
      <w:proofErr w:type="spellEnd"/>
      <w:r w:rsidR="00FA5B84">
        <w:rPr>
          <w:rFonts w:ascii="Times New Roman" w:hAnsi="Times New Roman"/>
          <w:sz w:val="24"/>
        </w:rPr>
        <w:t xml:space="preserve"> loobub geeni</w:t>
      </w:r>
      <w:r w:rsidR="007D5398">
        <w:rPr>
          <w:rFonts w:ascii="Times New Roman" w:hAnsi="Times New Roman"/>
          <w:sz w:val="24"/>
        </w:rPr>
        <w:t>d</w:t>
      </w:r>
      <w:r w:rsidR="00FA5B84">
        <w:rPr>
          <w:rFonts w:ascii="Times New Roman" w:hAnsi="Times New Roman"/>
          <w:sz w:val="24"/>
        </w:rPr>
        <w:t xml:space="preserve">oonoriks saamisest enne </w:t>
      </w:r>
      <w:r w:rsidR="00F67289">
        <w:rPr>
          <w:rFonts w:ascii="Times New Roman" w:hAnsi="Times New Roman"/>
          <w:sz w:val="24"/>
        </w:rPr>
        <w:t xml:space="preserve">või pärast </w:t>
      </w:r>
      <w:r w:rsidR="00FA5B84">
        <w:rPr>
          <w:rFonts w:ascii="Times New Roman" w:hAnsi="Times New Roman"/>
          <w:sz w:val="24"/>
        </w:rPr>
        <w:t xml:space="preserve">tema koeproovi ja isikuandmete </w:t>
      </w:r>
      <w:proofErr w:type="spellStart"/>
      <w:r w:rsidR="00FA5B84">
        <w:rPr>
          <w:rFonts w:ascii="Times New Roman" w:hAnsi="Times New Roman"/>
          <w:sz w:val="24"/>
        </w:rPr>
        <w:t>pseudonüümimist</w:t>
      </w:r>
      <w:proofErr w:type="spellEnd"/>
      <w:r w:rsidR="00463311">
        <w:rPr>
          <w:rFonts w:ascii="Times New Roman" w:hAnsi="Times New Roman"/>
          <w:sz w:val="24"/>
        </w:rPr>
        <w:t>,</w:t>
      </w:r>
      <w:r w:rsidR="00F31247">
        <w:rPr>
          <w:rFonts w:ascii="Times New Roman" w:hAnsi="Times New Roman"/>
          <w:sz w:val="24"/>
        </w:rPr>
        <w:t xml:space="preserve"> nõudes </w:t>
      </w:r>
      <w:proofErr w:type="spellStart"/>
      <w:r w:rsidR="00F31247">
        <w:rPr>
          <w:rFonts w:ascii="Times New Roman" w:hAnsi="Times New Roman"/>
          <w:sz w:val="24"/>
        </w:rPr>
        <w:t>depseudonüümimisandmete</w:t>
      </w:r>
      <w:proofErr w:type="spellEnd"/>
      <w:r w:rsidR="00F31247">
        <w:rPr>
          <w:rFonts w:ascii="Times New Roman" w:hAnsi="Times New Roman"/>
          <w:sz w:val="24"/>
        </w:rPr>
        <w:t xml:space="preserve"> hävitamist</w:t>
      </w:r>
      <w:r w:rsidR="00F26F56">
        <w:rPr>
          <w:rFonts w:ascii="Times New Roman" w:hAnsi="Times New Roman"/>
          <w:sz w:val="24"/>
        </w:rPr>
        <w:t>,</w:t>
      </w:r>
      <w:r w:rsidR="00F31247">
        <w:rPr>
          <w:rFonts w:ascii="Times New Roman" w:hAnsi="Times New Roman"/>
          <w:sz w:val="24"/>
        </w:rPr>
        <w:t xml:space="preserve"> </w:t>
      </w:r>
      <w:r w:rsidR="007A7094">
        <w:rPr>
          <w:rFonts w:ascii="Times New Roman" w:hAnsi="Times New Roman"/>
          <w:sz w:val="24"/>
        </w:rPr>
        <w:t>või kui tema isik on avaldatud või avalikustatud õigusvastaselt.</w:t>
      </w:r>
    </w:p>
    <w:p w14:paraId="29040AF0" w14:textId="4565C758" w:rsidR="00967EBE" w:rsidRDefault="00967EBE" w:rsidP="0016210D">
      <w:pPr>
        <w:rPr>
          <w:rFonts w:ascii="Times New Roman" w:hAnsi="Times New Roman"/>
          <w:sz w:val="24"/>
        </w:rPr>
      </w:pPr>
    </w:p>
    <w:p w14:paraId="50A1162A" w14:textId="7750C414" w:rsidR="00967EBE" w:rsidRPr="00E666EF" w:rsidRDefault="3E430C3C" w:rsidP="0016210D">
      <w:pPr>
        <w:rPr>
          <w:rFonts w:ascii="Times New Roman" w:hAnsi="Times New Roman"/>
          <w:sz w:val="24"/>
        </w:rPr>
      </w:pPr>
      <w:r w:rsidRPr="3BFCAE6E">
        <w:rPr>
          <w:rFonts w:ascii="Times New Roman" w:hAnsi="Times New Roman"/>
          <w:b/>
          <w:bCs/>
          <w:sz w:val="24"/>
        </w:rPr>
        <w:t xml:space="preserve">Eelnõu </w:t>
      </w:r>
      <w:r w:rsidR="00C92526">
        <w:rPr>
          <w:rFonts w:ascii="Times New Roman" w:hAnsi="Times New Roman"/>
          <w:b/>
          <w:bCs/>
          <w:sz w:val="24"/>
        </w:rPr>
        <w:t>§</w:t>
      </w:r>
      <w:r w:rsidRPr="3BFCAE6E">
        <w:rPr>
          <w:rFonts w:ascii="Times New Roman" w:hAnsi="Times New Roman"/>
          <w:b/>
          <w:bCs/>
          <w:sz w:val="24"/>
        </w:rPr>
        <w:t xml:space="preserve"> </w:t>
      </w:r>
      <w:r w:rsidR="00235420">
        <w:rPr>
          <w:rFonts w:ascii="Times New Roman" w:hAnsi="Times New Roman"/>
          <w:b/>
          <w:bCs/>
          <w:sz w:val="24"/>
        </w:rPr>
        <w:t>9</w:t>
      </w:r>
      <w:r w:rsidRPr="3BFCAE6E">
        <w:rPr>
          <w:rFonts w:ascii="Times New Roman" w:hAnsi="Times New Roman"/>
          <w:b/>
          <w:bCs/>
          <w:sz w:val="24"/>
        </w:rPr>
        <w:t xml:space="preserve"> lõike 2 </w:t>
      </w:r>
      <w:r w:rsidRPr="00E666EF">
        <w:rPr>
          <w:rFonts w:ascii="Times New Roman" w:hAnsi="Times New Roman"/>
          <w:sz w:val="24"/>
        </w:rPr>
        <w:t>kohaselt</w:t>
      </w:r>
      <w:r w:rsidR="00C35669" w:rsidRPr="00737D2E">
        <w:rPr>
          <w:sz w:val="24"/>
        </w:rPr>
        <w:t xml:space="preserve"> </w:t>
      </w:r>
      <w:r w:rsidR="00A14204" w:rsidRPr="00737D2E">
        <w:rPr>
          <w:rFonts w:ascii="Times New Roman" w:hAnsi="Times New Roman"/>
          <w:sz w:val="24"/>
        </w:rPr>
        <w:t xml:space="preserve">hävitab </w:t>
      </w:r>
      <w:r w:rsidR="00652577" w:rsidRPr="00737D2E">
        <w:rPr>
          <w:rFonts w:ascii="Times New Roman" w:hAnsi="Times New Roman"/>
          <w:sz w:val="24"/>
        </w:rPr>
        <w:t>g</w:t>
      </w:r>
      <w:r w:rsidR="00A14204" w:rsidRPr="00737D2E">
        <w:rPr>
          <w:rFonts w:ascii="Times New Roman" w:hAnsi="Times New Roman"/>
          <w:sz w:val="24"/>
        </w:rPr>
        <w:t>eenivaramu vastutav töötleja</w:t>
      </w:r>
      <w:r w:rsidR="00875955" w:rsidRPr="00E666EF">
        <w:rPr>
          <w:rFonts w:ascii="Times New Roman" w:hAnsi="Times New Roman"/>
          <w:color w:val="000000"/>
          <w:sz w:val="24"/>
          <w:lang w:eastAsia="et-EE"/>
        </w:rPr>
        <w:t xml:space="preserve"> </w:t>
      </w:r>
      <w:r w:rsidR="00875955" w:rsidRPr="00737D2E">
        <w:rPr>
          <w:rFonts w:ascii="Times New Roman" w:hAnsi="Times New Roman"/>
          <w:sz w:val="24"/>
        </w:rPr>
        <w:t xml:space="preserve">andmevahetuse käigus saadud algandmed </w:t>
      </w:r>
      <w:r w:rsidR="00B274B9">
        <w:rPr>
          <w:rFonts w:ascii="Times New Roman" w:hAnsi="Times New Roman"/>
          <w:sz w:val="24"/>
        </w:rPr>
        <w:t>30 </w:t>
      </w:r>
      <w:r w:rsidR="00875955" w:rsidRPr="00737D2E">
        <w:rPr>
          <w:rFonts w:ascii="Times New Roman" w:hAnsi="Times New Roman"/>
          <w:sz w:val="24"/>
        </w:rPr>
        <w:t xml:space="preserve">kalendripäeva </w:t>
      </w:r>
      <w:r w:rsidR="00B274B9">
        <w:rPr>
          <w:rFonts w:ascii="Times New Roman" w:hAnsi="Times New Roman"/>
          <w:sz w:val="24"/>
        </w:rPr>
        <w:t>jooksul</w:t>
      </w:r>
      <w:r w:rsidR="00875955" w:rsidRPr="00737D2E">
        <w:rPr>
          <w:rFonts w:ascii="Times New Roman" w:hAnsi="Times New Roman"/>
          <w:sz w:val="24"/>
        </w:rPr>
        <w:t xml:space="preserve"> andmete geenivaramusse</w:t>
      </w:r>
      <w:r w:rsidR="0098558E">
        <w:rPr>
          <w:rFonts w:ascii="Times New Roman" w:hAnsi="Times New Roman"/>
          <w:sz w:val="24"/>
        </w:rPr>
        <w:t xml:space="preserve"> </w:t>
      </w:r>
      <w:r w:rsidR="0098558E" w:rsidRPr="002375FF">
        <w:rPr>
          <w:rFonts w:ascii="Times New Roman" w:hAnsi="Times New Roman"/>
          <w:sz w:val="24"/>
        </w:rPr>
        <w:t>kandmisest</w:t>
      </w:r>
      <w:r w:rsidR="0098558E">
        <w:rPr>
          <w:rFonts w:ascii="Times New Roman" w:hAnsi="Times New Roman"/>
          <w:sz w:val="24"/>
        </w:rPr>
        <w:t xml:space="preserve"> arvates</w:t>
      </w:r>
      <w:r w:rsidR="00875955" w:rsidRPr="00737D2E">
        <w:rPr>
          <w:rFonts w:ascii="Times New Roman" w:hAnsi="Times New Roman"/>
          <w:sz w:val="24"/>
        </w:rPr>
        <w:t>.</w:t>
      </w:r>
    </w:p>
    <w:p w14:paraId="46DFFFDC" w14:textId="7FB050F3" w:rsidR="3BFCAE6E" w:rsidRPr="00E666EF" w:rsidRDefault="3BFCAE6E" w:rsidP="0016210D">
      <w:pPr>
        <w:rPr>
          <w:rFonts w:ascii="Times New Roman" w:hAnsi="Times New Roman"/>
          <w:b/>
          <w:bCs/>
          <w:sz w:val="24"/>
        </w:rPr>
      </w:pPr>
    </w:p>
    <w:p w14:paraId="6FEA745A" w14:textId="61053A2B" w:rsidR="00967EBE" w:rsidRPr="00B067A3" w:rsidRDefault="25899C55" w:rsidP="0016210D">
      <w:pPr>
        <w:rPr>
          <w:rFonts w:ascii="Times New Roman" w:hAnsi="Times New Roman"/>
          <w:sz w:val="24"/>
        </w:rPr>
      </w:pPr>
      <w:bookmarkStart w:id="39" w:name="_Hlk187030265"/>
      <w:r w:rsidRPr="3BFCAE6E">
        <w:rPr>
          <w:rFonts w:ascii="Times New Roman" w:hAnsi="Times New Roman"/>
          <w:b/>
          <w:bCs/>
          <w:sz w:val="24"/>
        </w:rPr>
        <w:t xml:space="preserve">Eelnõu </w:t>
      </w:r>
      <w:r w:rsidR="00017DF5">
        <w:rPr>
          <w:rFonts w:ascii="Times New Roman" w:hAnsi="Times New Roman"/>
          <w:b/>
          <w:bCs/>
          <w:sz w:val="24"/>
        </w:rPr>
        <w:t>§</w:t>
      </w:r>
      <w:r w:rsidRPr="3BFCAE6E">
        <w:rPr>
          <w:rFonts w:ascii="Times New Roman" w:hAnsi="Times New Roman"/>
          <w:b/>
          <w:bCs/>
          <w:sz w:val="24"/>
        </w:rPr>
        <w:t xml:space="preserve"> </w:t>
      </w:r>
      <w:r w:rsidR="00235420">
        <w:rPr>
          <w:rFonts w:ascii="Times New Roman" w:hAnsi="Times New Roman"/>
          <w:b/>
          <w:bCs/>
          <w:sz w:val="24"/>
        </w:rPr>
        <w:t>9</w:t>
      </w:r>
      <w:r w:rsidRPr="3BFCAE6E">
        <w:rPr>
          <w:rFonts w:ascii="Times New Roman" w:hAnsi="Times New Roman"/>
          <w:b/>
          <w:bCs/>
          <w:sz w:val="24"/>
        </w:rPr>
        <w:t xml:space="preserve"> lõikes</w:t>
      </w:r>
      <w:r w:rsidR="5ADDA859" w:rsidRPr="3BFCAE6E">
        <w:rPr>
          <w:rFonts w:ascii="Times New Roman" w:hAnsi="Times New Roman"/>
          <w:b/>
          <w:bCs/>
          <w:sz w:val="24"/>
        </w:rPr>
        <w:t xml:space="preserve"> 3</w:t>
      </w:r>
      <w:bookmarkEnd w:id="39"/>
      <w:r w:rsidRPr="3BFCAE6E">
        <w:rPr>
          <w:rFonts w:ascii="Times New Roman" w:hAnsi="Times New Roman"/>
          <w:b/>
          <w:bCs/>
          <w:sz w:val="24"/>
        </w:rPr>
        <w:t xml:space="preserve"> </w:t>
      </w:r>
      <w:r w:rsidRPr="3BFCAE6E">
        <w:rPr>
          <w:rFonts w:ascii="Times New Roman" w:hAnsi="Times New Roman"/>
          <w:sz w:val="24"/>
        </w:rPr>
        <w:t>nähakse ette</w:t>
      </w:r>
      <w:r w:rsidR="00FB5B6E">
        <w:rPr>
          <w:rFonts w:ascii="Times New Roman" w:hAnsi="Times New Roman"/>
          <w:sz w:val="24"/>
        </w:rPr>
        <w:t xml:space="preserve">, </w:t>
      </w:r>
      <w:r w:rsidRPr="3BFCAE6E">
        <w:rPr>
          <w:rFonts w:ascii="Times New Roman" w:hAnsi="Times New Roman"/>
          <w:sz w:val="24"/>
        </w:rPr>
        <w:t xml:space="preserve">et </w:t>
      </w:r>
      <w:r w:rsidR="00652577">
        <w:rPr>
          <w:rFonts w:ascii="Times New Roman" w:hAnsi="Times New Roman"/>
          <w:sz w:val="24"/>
        </w:rPr>
        <w:t>g</w:t>
      </w:r>
      <w:r w:rsidRPr="3BFCAE6E">
        <w:rPr>
          <w:rFonts w:ascii="Times New Roman" w:hAnsi="Times New Roman"/>
          <w:sz w:val="24"/>
        </w:rPr>
        <w:t xml:space="preserve">eenivaramu logide </w:t>
      </w:r>
      <w:r w:rsidR="005D4D1E">
        <w:rPr>
          <w:rFonts w:ascii="Times New Roman" w:hAnsi="Times New Roman"/>
          <w:sz w:val="24"/>
        </w:rPr>
        <w:t>säilitus</w:t>
      </w:r>
      <w:r w:rsidR="16D4FF03" w:rsidRPr="3BFCAE6E">
        <w:rPr>
          <w:rFonts w:ascii="Times New Roman" w:hAnsi="Times New Roman"/>
          <w:sz w:val="24"/>
        </w:rPr>
        <w:t>tähtaegu arvestatakse alates töötlemisest järgmiselt:</w:t>
      </w:r>
    </w:p>
    <w:p w14:paraId="16D30408" w14:textId="76C54067" w:rsidR="00B067A3" w:rsidRPr="00045B4D" w:rsidRDefault="36142066" w:rsidP="00721EB3">
      <w:pPr>
        <w:pStyle w:val="Loendilik"/>
        <w:numPr>
          <w:ilvl w:val="0"/>
          <w:numId w:val="35"/>
        </w:numPr>
        <w:ind w:left="426"/>
        <w:rPr>
          <w:rFonts w:ascii="Times New Roman" w:hAnsi="Times New Roman"/>
          <w:sz w:val="24"/>
        </w:rPr>
      </w:pPr>
      <w:r w:rsidRPr="00045B4D">
        <w:rPr>
          <w:rFonts w:ascii="Times New Roman" w:hAnsi="Times New Roman"/>
          <w:sz w:val="24"/>
        </w:rPr>
        <w:t xml:space="preserve">andmete väljastamise, </w:t>
      </w:r>
      <w:proofErr w:type="spellStart"/>
      <w:r w:rsidRPr="00045B4D">
        <w:rPr>
          <w:rFonts w:ascii="Times New Roman" w:hAnsi="Times New Roman"/>
          <w:sz w:val="24"/>
        </w:rPr>
        <w:t>pseudonüümimise</w:t>
      </w:r>
      <w:proofErr w:type="spellEnd"/>
      <w:r w:rsidRPr="00045B4D">
        <w:rPr>
          <w:rFonts w:ascii="Times New Roman" w:hAnsi="Times New Roman"/>
          <w:sz w:val="24"/>
        </w:rPr>
        <w:t xml:space="preserve"> ja </w:t>
      </w:r>
      <w:proofErr w:type="spellStart"/>
      <w:r w:rsidRPr="00045B4D">
        <w:rPr>
          <w:rFonts w:ascii="Times New Roman" w:hAnsi="Times New Roman"/>
          <w:sz w:val="24"/>
        </w:rPr>
        <w:t>depseudonüümimise</w:t>
      </w:r>
      <w:proofErr w:type="spellEnd"/>
      <w:r w:rsidRPr="00045B4D">
        <w:rPr>
          <w:rFonts w:ascii="Times New Roman" w:hAnsi="Times New Roman"/>
          <w:sz w:val="24"/>
        </w:rPr>
        <w:t xml:space="preserve"> logisid säilitatakse </w:t>
      </w:r>
      <w:r w:rsidR="00017DF5" w:rsidRPr="00045B4D">
        <w:rPr>
          <w:rFonts w:ascii="Times New Roman" w:hAnsi="Times New Roman"/>
          <w:sz w:val="24"/>
        </w:rPr>
        <w:t>kümme</w:t>
      </w:r>
      <w:r w:rsidR="5E6A5BED" w:rsidRPr="00045B4D">
        <w:rPr>
          <w:rFonts w:ascii="Times New Roman" w:hAnsi="Times New Roman"/>
          <w:sz w:val="24"/>
        </w:rPr>
        <w:t xml:space="preserve"> </w:t>
      </w:r>
      <w:r w:rsidRPr="00045B4D">
        <w:rPr>
          <w:rFonts w:ascii="Times New Roman" w:hAnsi="Times New Roman"/>
          <w:sz w:val="24"/>
        </w:rPr>
        <w:t>aastat;</w:t>
      </w:r>
    </w:p>
    <w:p w14:paraId="384E59B5" w14:textId="162D43A9" w:rsidR="00B067A3" w:rsidRPr="00045B4D" w:rsidRDefault="00B067A3" w:rsidP="00721EB3">
      <w:pPr>
        <w:pStyle w:val="Loendilik"/>
        <w:numPr>
          <w:ilvl w:val="0"/>
          <w:numId w:val="35"/>
        </w:numPr>
        <w:ind w:left="426"/>
        <w:rPr>
          <w:rFonts w:ascii="Times New Roman" w:hAnsi="Times New Roman"/>
          <w:sz w:val="24"/>
        </w:rPr>
      </w:pPr>
      <w:r w:rsidRPr="00045B4D">
        <w:rPr>
          <w:rFonts w:ascii="Times New Roman" w:hAnsi="Times New Roman"/>
          <w:sz w:val="24"/>
        </w:rPr>
        <w:t xml:space="preserve">andmetöötlustoimingute tehnilisi logisid säilitatakse </w:t>
      </w:r>
      <w:r w:rsidR="00181453" w:rsidRPr="00045B4D">
        <w:rPr>
          <w:rFonts w:ascii="Times New Roman" w:hAnsi="Times New Roman"/>
          <w:sz w:val="24"/>
        </w:rPr>
        <w:t>üks</w:t>
      </w:r>
      <w:r w:rsidRPr="00045B4D">
        <w:rPr>
          <w:rFonts w:ascii="Times New Roman" w:hAnsi="Times New Roman"/>
          <w:sz w:val="24"/>
        </w:rPr>
        <w:t xml:space="preserve"> aasta.</w:t>
      </w:r>
    </w:p>
    <w:p w14:paraId="0CD01258" w14:textId="77777777" w:rsidR="000C252A" w:rsidRDefault="000C252A" w:rsidP="0016210D">
      <w:pPr>
        <w:rPr>
          <w:rFonts w:ascii="Times New Roman" w:hAnsi="Times New Roman"/>
          <w:sz w:val="24"/>
        </w:rPr>
      </w:pPr>
    </w:p>
    <w:p w14:paraId="1366D8A3" w14:textId="05E3BCD6" w:rsidR="006D594B" w:rsidRPr="00571015" w:rsidRDefault="3EF00FF3" w:rsidP="0016210D">
      <w:pPr>
        <w:rPr>
          <w:rFonts w:ascii="Times New Roman" w:hAnsi="Times New Roman"/>
          <w:sz w:val="24"/>
        </w:rPr>
      </w:pPr>
      <w:r w:rsidRPr="75CF7F17">
        <w:rPr>
          <w:rFonts w:ascii="Times New Roman" w:hAnsi="Times New Roman"/>
          <w:sz w:val="24"/>
        </w:rPr>
        <w:t xml:space="preserve">Täpsemad põhjendused on </w:t>
      </w:r>
      <w:r w:rsidR="00652577">
        <w:rPr>
          <w:rFonts w:ascii="Times New Roman" w:hAnsi="Times New Roman"/>
          <w:sz w:val="24"/>
        </w:rPr>
        <w:t>g</w:t>
      </w:r>
      <w:r w:rsidRPr="75CF7F17">
        <w:rPr>
          <w:rFonts w:ascii="Times New Roman" w:hAnsi="Times New Roman"/>
          <w:sz w:val="24"/>
        </w:rPr>
        <w:t xml:space="preserve">eenivaramu vastutav töötleja </w:t>
      </w:r>
      <w:r w:rsidR="00652577">
        <w:rPr>
          <w:rFonts w:ascii="Times New Roman" w:hAnsi="Times New Roman"/>
          <w:sz w:val="24"/>
        </w:rPr>
        <w:t xml:space="preserve">välja </w:t>
      </w:r>
      <w:r w:rsidRPr="75CF7F17">
        <w:rPr>
          <w:rFonts w:ascii="Times New Roman" w:hAnsi="Times New Roman"/>
          <w:sz w:val="24"/>
        </w:rPr>
        <w:t>toonud andmekogu pidamise andmekaitse mõjuhinnangus.</w:t>
      </w:r>
      <w:r w:rsidR="00744430" w:rsidRPr="75CF7F17">
        <w:rPr>
          <w:rFonts w:ascii="Times New Roman" w:hAnsi="Times New Roman"/>
          <w:sz w:val="24"/>
        </w:rPr>
        <w:t xml:space="preserve"> Logide säilitamistähta</w:t>
      </w:r>
      <w:r w:rsidR="00827B5D" w:rsidRPr="75CF7F17">
        <w:rPr>
          <w:rFonts w:ascii="Times New Roman" w:hAnsi="Times New Roman"/>
          <w:sz w:val="24"/>
        </w:rPr>
        <w:t>jad on kehtestatud riskipõ</w:t>
      </w:r>
      <w:r w:rsidR="0016076E" w:rsidRPr="75CF7F17">
        <w:rPr>
          <w:rFonts w:ascii="Times New Roman" w:hAnsi="Times New Roman"/>
          <w:sz w:val="24"/>
        </w:rPr>
        <w:t xml:space="preserve">hiselt. </w:t>
      </w:r>
      <w:proofErr w:type="spellStart"/>
      <w:r w:rsidR="00CA0530" w:rsidRPr="75CF7F17">
        <w:rPr>
          <w:rFonts w:ascii="Times New Roman" w:hAnsi="Times New Roman"/>
          <w:sz w:val="24"/>
        </w:rPr>
        <w:t>Inimkasutaja</w:t>
      </w:r>
      <w:r w:rsidR="004157A2" w:rsidRPr="75CF7F17">
        <w:rPr>
          <w:rFonts w:ascii="Times New Roman" w:hAnsi="Times New Roman"/>
          <w:sz w:val="24"/>
        </w:rPr>
        <w:t>te</w:t>
      </w:r>
      <w:proofErr w:type="spellEnd"/>
      <w:r w:rsidR="00CA0530" w:rsidRPr="75CF7F17">
        <w:rPr>
          <w:rFonts w:ascii="Times New Roman" w:hAnsi="Times New Roman"/>
          <w:sz w:val="24"/>
        </w:rPr>
        <w:t xml:space="preserve"> </w:t>
      </w:r>
      <w:r w:rsidR="004157A2" w:rsidRPr="75CF7F17">
        <w:rPr>
          <w:rFonts w:ascii="Times New Roman" w:hAnsi="Times New Roman"/>
          <w:sz w:val="24"/>
        </w:rPr>
        <w:t>kõige kriitilisema</w:t>
      </w:r>
      <w:r w:rsidR="00CE75FE">
        <w:rPr>
          <w:rFonts w:ascii="Times New Roman" w:hAnsi="Times New Roman"/>
          <w:sz w:val="24"/>
        </w:rPr>
        <w:t>i</w:t>
      </w:r>
      <w:r w:rsidR="004157A2" w:rsidRPr="75CF7F17">
        <w:rPr>
          <w:rFonts w:ascii="Times New Roman" w:hAnsi="Times New Roman"/>
          <w:sz w:val="24"/>
        </w:rPr>
        <w:t xml:space="preserve">d </w:t>
      </w:r>
      <w:r w:rsidR="00B052ED" w:rsidRPr="75CF7F17">
        <w:rPr>
          <w:rFonts w:ascii="Times New Roman" w:hAnsi="Times New Roman"/>
          <w:sz w:val="24"/>
        </w:rPr>
        <w:t>töötlustoimingu</w:t>
      </w:r>
      <w:r w:rsidR="00CE75FE">
        <w:rPr>
          <w:rFonts w:ascii="Times New Roman" w:hAnsi="Times New Roman"/>
          <w:sz w:val="24"/>
        </w:rPr>
        <w:t>i</w:t>
      </w:r>
      <w:r w:rsidR="00B052ED" w:rsidRPr="75CF7F17">
        <w:rPr>
          <w:rFonts w:ascii="Times New Roman" w:hAnsi="Times New Roman"/>
          <w:sz w:val="24"/>
        </w:rPr>
        <w:t>d</w:t>
      </w:r>
      <w:r w:rsidR="004157A2" w:rsidRPr="75CF7F17">
        <w:rPr>
          <w:rFonts w:ascii="Times New Roman" w:hAnsi="Times New Roman"/>
          <w:sz w:val="24"/>
        </w:rPr>
        <w:t xml:space="preserve"> (</w:t>
      </w:r>
      <w:r w:rsidR="00C420E0" w:rsidRPr="75CF7F17">
        <w:rPr>
          <w:rFonts w:ascii="Times New Roman" w:hAnsi="Times New Roman"/>
          <w:sz w:val="24"/>
        </w:rPr>
        <w:t xml:space="preserve">eriti </w:t>
      </w:r>
      <w:r w:rsidR="00194453" w:rsidRPr="75CF7F17">
        <w:rPr>
          <w:rFonts w:ascii="Times New Roman" w:hAnsi="Times New Roman"/>
          <w:sz w:val="24"/>
        </w:rPr>
        <w:t>andmete</w:t>
      </w:r>
      <w:r w:rsidR="00C420E0" w:rsidRPr="75CF7F17">
        <w:rPr>
          <w:rFonts w:ascii="Times New Roman" w:hAnsi="Times New Roman"/>
          <w:sz w:val="24"/>
        </w:rPr>
        <w:t xml:space="preserve"> </w:t>
      </w:r>
      <w:proofErr w:type="spellStart"/>
      <w:r w:rsidR="00C420E0" w:rsidRPr="75CF7F17">
        <w:rPr>
          <w:rFonts w:ascii="Times New Roman" w:hAnsi="Times New Roman"/>
          <w:sz w:val="24"/>
        </w:rPr>
        <w:t>pseudonüümimise</w:t>
      </w:r>
      <w:proofErr w:type="spellEnd"/>
      <w:r w:rsidR="00C420E0" w:rsidRPr="75CF7F17">
        <w:rPr>
          <w:rFonts w:ascii="Times New Roman" w:hAnsi="Times New Roman"/>
          <w:sz w:val="24"/>
        </w:rPr>
        <w:t xml:space="preserve"> ja </w:t>
      </w:r>
      <w:proofErr w:type="spellStart"/>
      <w:r w:rsidR="00C420E0" w:rsidRPr="75CF7F17">
        <w:rPr>
          <w:rFonts w:ascii="Times New Roman" w:hAnsi="Times New Roman"/>
          <w:sz w:val="24"/>
        </w:rPr>
        <w:t>depseudonüümimise</w:t>
      </w:r>
      <w:proofErr w:type="spellEnd"/>
      <w:r w:rsidR="00C420E0" w:rsidRPr="75CF7F17">
        <w:rPr>
          <w:rFonts w:ascii="Times New Roman" w:hAnsi="Times New Roman"/>
          <w:sz w:val="24"/>
        </w:rPr>
        <w:t xml:space="preserve"> logid, mille õigused peavad olema geenivaramu vastutava töötleja poolt nimeliselt töötajatele antud), säilitatakse </w:t>
      </w:r>
      <w:r w:rsidR="001C0771" w:rsidRPr="75CF7F17">
        <w:rPr>
          <w:rFonts w:ascii="Times New Roman" w:hAnsi="Times New Roman"/>
          <w:sz w:val="24"/>
        </w:rPr>
        <w:t xml:space="preserve">eesmärgi piirangu ja andmete konfidentsiaalsuse jälgitavuse tagamiseks </w:t>
      </w:r>
      <w:r w:rsidR="00CE75FE">
        <w:rPr>
          <w:rFonts w:ascii="Times New Roman" w:hAnsi="Times New Roman"/>
          <w:sz w:val="24"/>
        </w:rPr>
        <w:t>kümme </w:t>
      </w:r>
      <w:r w:rsidR="00585734" w:rsidRPr="75CF7F17">
        <w:rPr>
          <w:rFonts w:ascii="Times New Roman" w:hAnsi="Times New Roman"/>
          <w:sz w:val="24"/>
        </w:rPr>
        <w:t>aasta</w:t>
      </w:r>
      <w:r w:rsidR="008F34A9" w:rsidRPr="75CF7F17">
        <w:rPr>
          <w:rFonts w:ascii="Times New Roman" w:hAnsi="Times New Roman"/>
          <w:sz w:val="24"/>
        </w:rPr>
        <w:t>t.</w:t>
      </w:r>
    </w:p>
    <w:p w14:paraId="75FB4E93" w14:textId="77777777" w:rsidR="00CE75FE" w:rsidRDefault="00CE75FE" w:rsidP="0016210D">
      <w:pPr>
        <w:rPr>
          <w:rFonts w:ascii="Times New Roman" w:hAnsi="Times New Roman"/>
          <w:sz w:val="24"/>
        </w:rPr>
      </w:pPr>
    </w:p>
    <w:p w14:paraId="3417AA1D" w14:textId="039D230D" w:rsidR="3BFCAE6E" w:rsidRDefault="734F897A" w:rsidP="0016210D">
      <w:pPr>
        <w:rPr>
          <w:rFonts w:ascii="Times New Roman" w:hAnsi="Times New Roman"/>
          <w:sz w:val="24"/>
        </w:rPr>
      </w:pPr>
      <w:r w:rsidRPr="0DA75C41">
        <w:rPr>
          <w:rFonts w:ascii="Times New Roman" w:hAnsi="Times New Roman"/>
          <w:sz w:val="24"/>
        </w:rPr>
        <w:t>Teadusarvutuskeskus koosneb väga paljudest paral</w:t>
      </w:r>
      <w:r w:rsidR="3C72F56B" w:rsidRPr="0DA75C41">
        <w:rPr>
          <w:rFonts w:ascii="Times New Roman" w:hAnsi="Times New Roman"/>
          <w:sz w:val="24"/>
        </w:rPr>
        <w:t xml:space="preserve">leelsetest </w:t>
      </w:r>
      <w:r w:rsidRPr="0DA75C41">
        <w:rPr>
          <w:rFonts w:ascii="Times New Roman" w:hAnsi="Times New Roman"/>
          <w:sz w:val="24"/>
        </w:rPr>
        <w:t>a</w:t>
      </w:r>
      <w:r w:rsidR="2487D7B1" w:rsidRPr="0DA75C41">
        <w:rPr>
          <w:rFonts w:ascii="Times New Roman" w:hAnsi="Times New Roman"/>
          <w:sz w:val="24"/>
        </w:rPr>
        <w:t>rvutus</w:t>
      </w:r>
      <w:r w:rsidRPr="0DA75C41">
        <w:rPr>
          <w:rFonts w:ascii="Times New Roman" w:hAnsi="Times New Roman"/>
          <w:sz w:val="24"/>
        </w:rPr>
        <w:t xml:space="preserve">süsteemidest, mis viivad ellu </w:t>
      </w:r>
      <w:r w:rsidR="421873F8" w:rsidRPr="0DA75C41">
        <w:rPr>
          <w:rFonts w:ascii="Times New Roman" w:hAnsi="Times New Roman"/>
          <w:sz w:val="24"/>
        </w:rPr>
        <w:t>suure jõudlusega teadusarvutusi. Geneetiliste andmete töötlemine on arvutusvõimsust nõudev tegevus ja selle käigus toodetakse väga suures m</w:t>
      </w:r>
      <w:r w:rsidR="561AC1EA" w:rsidRPr="0DA75C41">
        <w:rPr>
          <w:rFonts w:ascii="Times New Roman" w:hAnsi="Times New Roman"/>
          <w:sz w:val="24"/>
        </w:rPr>
        <w:t>ahus tehnilist logi (millised serverid</w:t>
      </w:r>
      <w:r w:rsidR="59F743DD" w:rsidRPr="0DA75C41">
        <w:rPr>
          <w:rFonts w:ascii="Times New Roman" w:hAnsi="Times New Roman"/>
          <w:sz w:val="24"/>
        </w:rPr>
        <w:t>,</w:t>
      </w:r>
      <w:r w:rsidR="561AC1EA" w:rsidRPr="0DA75C41">
        <w:rPr>
          <w:rFonts w:ascii="Times New Roman" w:hAnsi="Times New Roman"/>
          <w:sz w:val="24"/>
        </w:rPr>
        <w:t xml:space="preserve"> mida tegid ja kelle korraldusel)</w:t>
      </w:r>
      <w:r w:rsidR="046A5B1E" w:rsidRPr="0DA75C41">
        <w:rPr>
          <w:rFonts w:ascii="Times New Roman" w:hAnsi="Times New Roman"/>
          <w:sz w:val="24"/>
        </w:rPr>
        <w:t>. Neid l</w:t>
      </w:r>
      <w:r w:rsidR="708D72C5" w:rsidRPr="0DA75C41">
        <w:rPr>
          <w:rFonts w:ascii="Times New Roman" w:hAnsi="Times New Roman"/>
          <w:sz w:val="24"/>
        </w:rPr>
        <w:t>ogisid töödeldakse anomaaliate leidmiseks kohe</w:t>
      </w:r>
      <w:r w:rsidR="54BA0F84" w:rsidRPr="0DA75C41">
        <w:rPr>
          <w:rFonts w:ascii="Times New Roman" w:hAnsi="Times New Roman"/>
          <w:sz w:val="24"/>
        </w:rPr>
        <w:t xml:space="preserve"> turvasüsteemide poolt. </w:t>
      </w:r>
      <w:r w:rsidR="29C13418" w:rsidRPr="0DA75C41">
        <w:rPr>
          <w:rFonts w:ascii="Times New Roman" w:hAnsi="Times New Roman"/>
          <w:sz w:val="24"/>
        </w:rPr>
        <w:t xml:space="preserve">Võttes arvesse tekkivat logide mahtu, </w:t>
      </w:r>
      <w:r w:rsidR="0BCAA239" w:rsidRPr="0DA75C41">
        <w:rPr>
          <w:rFonts w:ascii="Times New Roman" w:hAnsi="Times New Roman"/>
          <w:sz w:val="24"/>
        </w:rPr>
        <w:t>hoidmise kulu</w:t>
      </w:r>
      <w:r w:rsidR="29C13418" w:rsidRPr="0DA75C41">
        <w:rPr>
          <w:rFonts w:ascii="Times New Roman" w:hAnsi="Times New Roman"/>
          <w:sz w:val="24"/>
        </w:rPr>
        <w:t xml:space="preserve"> ja nende kasu, </w:t>
      </w:r>
      <w:r w:rsidR="00F17B62">
        <w:rPr>
          <w:rFonts w:ascii="Times New Roman" w:hAnsi="Times New Roman"/>
          <w:sz w:val="24"/>
        </w:rPr>
        <w:t>on</w:t>
      </w:r>
      <w:r w:rsidR="29C13418" w:rsidRPr="0DA75C41">
        <w:rPr>
          <w:rFonts w:ascii="Times New Roman" w:hAnsi="Times New Roman"/>
          <w:sz w:val="24"/>
        </w:rPr>
        <w:t xml:space="preserve"> üks aasta </w:t>
      </w:r>
      <w:r w:rsidR="6B6CBE3B" w:rsidRPr="0DA75C41">
        <w:rPr>
          <w:rFonts w:ascii="Times New Roman" w:hAnsi="Times New Roman"/>
          <w:sz w:val="24"/>
        </w:rPr>
        <w:t>kõige optimaalsem</w:t>
      </w:r>
      <w:r w:rsidR="29C13418" w:rsidRPr="0DA75C41">
        <w:rPr>
          <w:rFonts w:ascii="Times New Roman" w:hAnsi="Times New Roman"/>
          <w:sz w:val="24"/>
        </w:rPr>
        <w:t xml:space="preserve"> aeg, et logidest probleeme leida</w:t>
      </w:r>
      <w:r w:rsidR="70FDF5AF" w:rsidRPr="0DA75C41">
        <w:rPr>
          <w:rFonts w:ascii="Times New Roman" w:hAnsi="Times New Roman"/>
          <w:sz w:val="24"/>
        </w:rPr>
        <w:t xml:space="preserve"> ja hoida infrastruktuuri kulud kontrolli all</w:t>
      </w:r>
      <w:r w:rsidR="29C13418" w:rsidRPr="0DA75C41">
        <w:rPr>
          <w:rFonts w:ascii="Times New Roman" w:hAnsi="Times New Roman"/>
          <w:sz w:val="24"/>
        </w:rPr>
        <w:t>.</w:t>
      </w:r>
      <w:r w:rsidR="565A39B8" w:rsidRPr="0DA75C41">
        <w:rPr>
          <w:rFonts w:ascii="Times New Roman" w:hAnsi="Times New Roman"/>
          <w:sz w:val="24"/>
        </w:rPr>
        <w:t xml:space="preserve"> Tartu Ülikooli teadusarvutuskeskus toodab </w:t>
      </w:r>
      <w:r w:rsidR="7684617B" w:rsidRPr="0DA75C41">
        <w:rPr>
          <w:rFonts w:ascii="Times New Roman" w:hAnsi="Times New Roman"/>
          <w:sz w:val="24"/>
        </w:rPr>
        <w:t>intensiivse kasutamise korral</w:t>
      </w:r>
      <w:r w:rsidR="565A39B8" w:rsidRPr="0DA75C41">
        <w:rPr>
          <w:rFonts w:ascii="Times New Roman" w:hAnsi="Times New Roman"/>
          <w:sz w:val="24"/>
        </w:rPr>
        <w:t xml:space="preserve"> 2</w:t>
      </w:r>
      <w:r w:rsidR="00F17B62">
        <w:rPr>
          <w:rFonts w:ascii="Times New Roman" w:hAnsi="Times New Roman"/>
          <w:sz w:val="24"/>
        </w:rPr>
        <w:t> </w:t>
      </w:r>
      <w:r w:rsidR="565A39B8" w:rsidRPr="0DA75C41">
        <w:rPr>
          <w:rFonts w:ascii="Times New Roman" w:hAnsi="Times New Roman"/>
          <w:sz w:val="24"/>
        </w:rPr>
        <w:t>TB logisid päevas. Aasta pea</w:t>
      </w:r>
      <w:r w:rsidR="656E0905" w:rsidRPr="0DA75C41">
        <w:rPr>
          <w:rFonts w:ascii="Times New Roman" w:hAnsi="Times New Roman"/>
          <w:sz w:val="24"/>
        </w:rPr>
        <w:t xml:space="preserve">le </w:t>
      </w:r>
      <w:r w:rsidR="68C2EB7C" w:rsidRPr="0DA75C41">
        <w:rPr>
          <w:rFonts w:ascii="Times New Roman" w:hAnsi="Times New Roman"/>
          <w:sz w:val="24"/>
        </w:rPr>
        <w:t xml:space="preserve">toodab </w:t>
      </w:r>
      <w:r w:rsidR="656E0905" w:rsidRPr="0DA75C41">
        <w:rPr>
          <w:rFonts w:ascii="Times New Roman" w:hAnsi="Times New Roman"/>
          <w:sz w:val="24"/>
        </w:rPr>
        <w:t xml:space="preserve">see umbes </w:t>
      </w:r>
      <w:r w:rsidR="107FF725" w:rsidRPr="0DA75C41">
        <w:rPr>
          <w:rFonts w:ascii="Times New Roman" w:hAnsi="Times New Roman"/>
          <w:sz w:val="24"/>
        </w:rPr>
        <w:t>3</w:t>
      </w:r>
      <w:r w:rsidR="685E9399" w:rsidRPr="0DA75C41">
        <w:rPr>
          <w:rFonts w:ascii="Times New Roman" w:hAnsi="Times New Roman"/>
          <w:sz w:val="24"/>
        </w:rPr>
        <w:t>0</w:t>
      </w:r>
      <w:r w:rsidR="107FF725" w:rsidRPr="0DA75C41">
        <w:rPr>
          <w:rFonts w:ascii="Times New Roman" w:hAnsi="Times New Roman"/>
          <w:sz w:val="24"/>
        </w:rPr>
        <w:t>0</w:t>
      </w:r>
      <w:r w:rsidR="00EA0AB8">
        <w:rPr>
          <w:rFonts w:ascii="Times New Roman" w:hAnsi="Times New Roman"/>
          <w:sz w:val="24"/>
        </w:rPr>
        <w:t>–</w:t>
      </w:r>
      <w:r w:rsidR="06908CC8" w:rsidRPr="0DA75C41">
        <w:rPr>
          <w:rFonts w:ascii="Times New Roman" w:hAnsi="Times New Roman"/>
          <w:sz w:val="24"/>
        </w:rPr>
        <w:t>5</w:t>
      </w:r>
      <w:r w:rsidR="65D78FFA" w:rsidRPr="0DA75C41">
        <w:rPr>
          <w:rFonts w:ascii="Times New Roman" w:hAnsi="Times New Roman"/>
          <w:sz w:val="24"/>
        </w:rPr>
        <w:t>00</w:t>
      </w:r>
      <w:r w:rsidR="00EA0AB8">
        <w:rPr>
          <w:rFonts w:ascii="Times New Roman" w:hAnsi="Times New Roman"/>
          <w:sz w:val="24"/>
        </w:rPr>
        <w:t xml:space="preserve"> </w:t>
      </w:r>
      <w:r w:rsidR="656E0905" w:rsidRPr="0DA75C41">
        <w:rPr>
          <w:rFonts w:ascii="Times New Roman" w:hAnsi="Times New Roman"/>
          <w:sz w:val="24"/>
        </w:rPr>
        <w:t xml:space="preserve">TB </w:t>
      </w:r>
      <w:r w:rsidR="66B8DD83" w:rsidRPr="0DA75C41">
        <w:rPr>
          <w:rFonts w:ascii="Times New Roman" w:hAnsi="Times New Roman"/>
          <w:sz w:val="24"/>
        </w:rPr>
        <w:t xml:space="preserve">logide </w:t>
      </w:r>
      <w:r w:rsidR="656E0905" w:rsidRPr="0DA75C41">
        <w:rPr>
          <w:rFonts w:ascii="Times New Roman" w:hAnsi="Times New Roman"/>
          <w:sz w:val="24"/>
        </w:rPr>
        <w:t>andmemahtu, mi</w:t>
      </w:r>
      <w:r w:rsidR="1CE82C87" w:rsidRPr="0DA75C41">
        <w:rPr>
          <w:rFonts w:ascii="Times New Roman" w:hAnsi="Times New Roman"/>
          <w:sz w:val="24"/>
        </w:rPr>
        <w:t>da</w:t>
      </w:r>
      <w:r w:rsidR="656E0905" w:rsidRPr="0DA75C41">
        <w:rPr>
          <w:rFonts w:ascii="Times New Roman" w:hAnsi="Times New Roman"/>
          <w:sz w:val="24"/>
        </w:rPr>
        <w:t xml:space="preserve"> on väga palju</w:t>
      </w:r>
      <w:r w:rsidR="7D387FAA" w:rsidRPr="0DA75C41">
        <w:rPr>
          <w:rFonts w:ascii="Times New Roman" w:hAnsi="Times New Roman"/>
          <w:sz w:val="24"/>
        </w:rPr>
        <w:t>.</w:t>
      </w:r>
      <w:r w:rsidR="025EC0B1" w:rsidRPr="0DA75C41">
        <w:rPr>
          <w:rFonts w:ascii="Times New Roman" w:hAnsi="Times New Roman"/>
          <w:sz w:val="24"/>
        </w:rPr>
        <w:t xml:space="preserve"> Geenivaramu andmete töötlemise osa sellest on umbes 25</w:t>
      </w:r>
      <w:r w:rsidR="00EA0AB8">
        <w:rPr>
          <w:rFonts w:ascii="Times New Roman" w:hAnsi="Times New Roman"/>
          <w:sz w:val="24"/>
        </w:rPr>
        <w:t>–</w:t>
      </w:r>
      <w:r w:rsidR="025EC0B1" w:rsidRPr="0DA75C41">
        <w:rPr>
          <w:rFonts w:ascii="Times New Roman" w:hAnsi="Times New Roman"/>
          <w:sz w:val="24"/>
        </w:rPr>
        <w:t>30%.</w:t>
      </w:r>
    </w:p>
    <w:p w14:paraId="244AD373" w14:textId="6B849A98" w:rsidR="402026CE" w:rsidRDefault="402026CE" w:rsidP="0016210D">
      <w:pPr>
        <w:rPr>
          <w:rFonts w:ascii="Times New Roman" w:hAnsi="Times New Roman"/>
          <w:sz w:val="24"/>
        </w:rPr>
      </w:pPr>
    </w:p>
    <w:p w14:paraId="21AD33AE" w14:textId="5219A823" w:rsidR="007C7DC5" w:rsidRDefault="69C27FFD" w:rsidP="0016210D">
      <w:pPr>
        <w:rPr>
          <w:rFonts w:ascii="Times New Roman" w:hAnsi="Times New Roman"/>
          <w:sz w:val="24"/>
        </w:rPr>
      </w:pPr>
      <w:r w:rsidRPr="7FBC3DED">
        <w:rPr>
          <w:rFonts w:ascii="Times New Roman" w:hAnsi="Times New Roman"/>
          <w:b/>
          <w:bCs/>
          <w:sz w:val="24"/>
        </w:rPr>
        <w:t xml:space="preserve">Eelnõu </w:t>
      </w:r>
      <w:r w:rsidR="009320D1">
        <w:rPr>
          <w:rFonts w:ascii="Times New Roman" w:hAnsi="Times New Roman"/>
          <w:b/>
          <w:bCs/>
          <w:sz w:val="24"/>
        </w:rPr>
        <w:t>§</w:t>
      </w:r>
      <w:r w:rsidRPr="7FBC3DED">
        <w:rPr>
          <w:rFonts w:ascii="Times New Roman" w:hAnsi="Times New Roman"/>
          <w:b/>
          <w:bCs/>
          <w:sz w:val="24"/>
        </w:rPr>
        <w:t xml:space="preserve"> </w:t>
      </w:r>
      <w:r w:rsidR="00235420">
        <w:rPr>
          <w:rFonts w:ascii="Times New Roman" w:hAnsi="Times New Roman"/>
          <w:b/>
          <w:bCs/>
          <w:sz w:val="24"/>
        </w:rPr>
        <w:t>9</w:t>
      </w:r>
      <w:r w:rsidRPr="7FBC3DED">
        <w:rPr>
          <w:rFonts w:ascii="Times New Roman" w:hAnsi="Times New Roman"/>
          <w:b/>
          <w:bCs/>
          <w:sz w:val="24"/>
        </w:rPr>
        <w:t xml:space="preserve"> lõikes </w:t>
      </w:r>
      <w:r w:rsidR="162D95C4" w:rsidRPr="7FBC3DED">
        <w:rPr>
          <w:rFonts w:ascii="Times New Roman" w:hAnsi="Times New Roman"/>
          <w:b/>
          <w:bCs/>
          <w:sz w:val="24"/>
        </w:rPr>
        <w:t>4</w:t>
      </w:r>
      <w:r w:rsidRPr="7FBC3DED">
        <w:rPr>
          <w:rFonts w:ascii="Times New Roman" w:hAnsi="Times New Roman"/>
          <w:b/>
          <w:bCs/>
          <w:sz w:val="24"/>
        </w:rPr>
        <w:t xml:space="preserve"> </w:t>
      </w:r>
      <w:r w:rsidR="00234B39">
        <w:rPr>
          <w:rFonts w:ascii="Times New Roman" w:hAnsi="Times New Roman"/>
          <w:sz w:val="24"/>
        </w:rPr>
        <w:t>sätestatakse</w:t>
      </w:r>
      <w:r w:rsidRPr="7FBC3DED">
        <w:rPr>
          <w:rFonts w:ascii="Times New Roman" w:hAnsi="Times New Roman"/>
          <w:sz w:val="24"/>
        </w:rPr>
        <w:t xml:space="preserve"> säilitustähtaja ületanud logide kustutamise kord</w:t>
      </w:r>
      <w:r w:rsidR="637A5481" w:rsidRPr="7FBC3DED">
        <w:rPr>
          <w:rFonts w:ascii="Times New Roman" w:hAnsi="Times New Roman"/>
          <w:sz w:val="24"/>
        </w:rPr>
        <w:t>. Logi</w:t>
      </w:r>
      <w:r w:rsidR="009E62B2">
        <w:rPr>
          <w:rFonts w:ascii="Times New Roman" w:hAnsi="Times New Roman"/>
          <w:sz w:val="24"/>
        </w:rPr>
        <w:t>d</w:t>
      </w:r>
      <w:r w:rsidR="637A5481" w:rsidRPr="7FBC3DED">
        <w:rPr>
          <w:rFonts w:ascii="Times New Roman" w:hAnsi="Times New Roman"/>
          <w:sz w:val="24"/>
        </w:rPr>
        <w:t xml:space="preserve"> kustutatakse </w:t>
      </w:r>
      <w:r w:rsidR="006A67DC">
        <w:rPr>
          <w:rFonts w:ascii="Times New Roman" w:hAnsi="Times New Roman"/>
          <w:sz w:val="24"/>
        </w:rPr>
        <w:t>kalendri</w:t>
      </w:r>
      <w:r w:rsidR="637A5481" w:rsidRPr="7FBC3DED">
        <w:rPr>
          <w:rFonts w:ascii="Times New Roman" w:hAnsi="Times New Roman"/>
          <w:sz w:val="24"/>
        </w:rPr>
        <w:t>aasta kaupa ja hiljemalt säilitustähtajale järgneva aasta 31. detsembriks.</w:t>
      </w:r>
    </w:p>
    <w:p w14:paraId="20A1CC9E" w14:textId="77777777" w:rsidR="00235420" w:rsidRPr="00D040C7" w:rsidRDefault="00235420" w:rsidP="0016210D">
      <w:pPr>
        <w:rPr>
          <w:rFonts w:ascii="Times New Roman" w:hAnsi="Times New Roman"/>
          <w:sz w:val="24"/>
        </w:rPr>
      </w:pPr>
    </w:p>
    <w:p w14:paraId="654030D5" w14:textId="3D541B4F" w:rsidR="76F802A4" w:rsidRDefault="1DA194F7" w:rsidP="0016210D">
      <w:pPr>
        <w:rPr>
          <w:rFonts w:ascii="Times New Roman" w:hAnsi="Times New Roman"/>
          <w:sz w:val="24"/>
        </w:rPr>
      </w:pPr>
      <w:r w:rsidRPr="75CF7F17">
        <w:rPr>
          <w:rFonts w:ascii="Times New Roman" w:hAnsi="Times New Roman"/>
          <w:sz w:val="24"/>
        </w:rPr>
        <w:t>Logi</w:t>
      </w:r>
      <w:r w:rsidR="00E1376C">
        <w:rPr>
          <w:rFonts w:ascii="Times New Roman" w:hAnsi="Times New Roman"/>
          <w:sz w:val="24"/>
        </w:rPr>
        <w:t>d</w:t>
      </w:r>
      <w:r w:rsidRPr="75CF7F17">
        <w:rPr>
          <w:rFonts w:ascii="Times New Roman" w:hAnsi="Times New Roman"/>
          <w:sz w:val="24"/>
        </w:rPr>
        <w:t xml:space="preserve"> kustutatakse aasta kaupa logide tõendusväärtuse</w:t>
      </w:r>
      <w:r w:rsidR="47E3E425" w:rsidRPr="75CF7F17">
        <w:rPr>
          <w:rFonts w:ascii="Times New Roman" w:hAnsi="Times New Roman"/>
          <w:sz w:val="24"/>
        </w:rPr>
        <w:t xml:space="preserve"> ja tervikluse</w:t>
      </w:r>
      <w:r w:rsidRPr="75CF7F17">
        <w:rPr>
          <w:rFonts w:ascii="Times New Roman" w:hAnsi="Times New Roman"/>
          <w:sz w:val="24"/>
        </w:rPr>
        <w:t xml:space="preserve"> säilitamise tagamiseks. </w:t>
      </w:r>
      <w:r w:rsidR="2B070F11" w:rsidRPr="75CF7F17">
        <w:rPr>
          <w:rFonts w:ascii="Times New Roman" w:hAnsi="Times New Roman"/>
          <w:sz w:val="24"/>
        </w:rPr>
        <w:t>Logide kustutamine on kõrge riski</w:t>
      </w:r>
      <w:r w:rsidR="009320D1">
        <w:rPr>
          <w:rFonts w:ascii="Times New Roman" w:hAnsi="Times New Roman"/>
          <w:sz w:val="24"/>
        </w:rPr>
        <w:t>taseme</w:t>
      </w:r>
      <w:r w:rsidR="2B070F11" w:rsidRPr="75CF7F17">
        <w:rPr>
          <w:rFonts w:ascii="Times New Roman" w:hAnsi="Times New Roman"/>
          <w:sz w:val="24"/>
        </w:rPr>
        <w:t xml:space="preserve">ga tegevus ja see tohib olla võimalik üksnes </w:t>
      </w:r>
      <w:r w:rsidR="2CFFEE35" w:rsidRPr="75CF7F17">
        <w:rPr>
          <w:rFonts w:ascii="Times New Roman" w:hAnsi="Times New Roman"/>
          <w:sz w:val="24"/>
        </w:rPr>
        <w:t>erijuhtumitel, vastasel korral on logisüsteem</w:t>
      </w:r>
      <w:r w:rsidR="374AAE45" w:rsidRPr="75CF7F17">
        <w:rPr>
          <w:rFonts w:ascii="Times New Roman" w:hAnsi="Times New Roman"/>
          <w:sz w:val="24"/>
        </w:rPr>
        <w:t>i võimalik manipuleerida.</w:t>
      </w:r>
      <w:r w:rsidR="6882F55E" w:rsidRPr="75CF7F17">
        <w:rPr>
          <w:rFonts w:ascii="Times New Roman" w:hAnsi="Times New Roman"/>
          <w:sz w:val="24"/>
        </w:rPr>
        <w:t xml:space="preserve"> Logisüsteemil ja selle halduritel puudub </w:t>
      </w:r>
      <w:r w:rsidR="3E8EA2E7" w:rsidRPr="75CF7F17">
        <w:rPr>
          <w:rFonts w:ascii="Times New Roman" w:hAnsi="Times New Roman"/>
          <w:sz w:val="24"/>
        </w:rPr>
        <w:t xml:space="preserve">turberiskidest tulenevalt </w:t>
      </w:r>
      <w:r w:rsidR="6882F55E" w:rsidRPr="75CF7F17">
        <w:rPr>
          <w:rFonts w:ascii="Times New Roman" w:hAnsi="Times New Roman"/>
          <w:sz w:val="24"/>
        </w:rPr>
        <w:t>õigus logisid kustutada.</w:t>
      </w:r>
    </w:p>
    <w:p w14:paraId="02E98C23" w14:textId="5C657512" w:rsidR="3BFCAE6E" w:rsidRDefault="3BFCAE6E" w:rsidP="0016210D">
      <w:pPr>
        <w:rPr>
          <w:rFonts w:ascii="Times New Roman" w:hAnsi="Times New Roman"/>
          <w:color w:val="000000" w:themeColor="text1"/>
          <w:sz w:val="24"/>
        </w:rPr>
      </w:pPr>
    </w:p>
    <w:p w14:paraId="080C385B" w14:textId="4EB4207A" w:rsidR="004E2B53" w:rsidRPr="00413204" w:rsidRDefault="00BC271C" w:rsidP="00413204">
      <w:pPr>
        <w:rPr>
          <w:rFonts w:ascii="Times New Roman" w:hAnsi="Times New Roman"/>
          <w:sz w:val="24"/>
        </w:rPr>
      </w:pPr>
      <w:r>
        <w:rPr>
          <w:rFonts w:ascii="Times New Roman" w:hAnsi="Times New Roman"/>
          <w:b/>
          <w:bCs/>
          <w:sz w:val="24"/>
        </w:rPr>
        <w:t>2. j</w:t>
      </w:r>
      <w:r w:rsidR="003903BC" w:rsidRPr="00413204">
        <w:rPr>
          <w:rFonts w:ascii="Times New Roman" w:hAnsi="Times New Roman"/>
          <w:b/>
          <w:bCs/>
          <w:sz w:val="24"/>
        </w:rPr>
        <w:t xml:space="preserve">aos </w:t>
      </w:r>
      <w:r w:rsidR="00A47336" w:rsidRPr="00413204">
        <w:rPr>
          <w:rFonts w:ascii="Times New Roman" w:hAnsi="Times New Roman"/>
          <w:b/>
          <w:bCs/>
          <w:sz w:val="24"/>
        </w:rPr>
        <w:t xml:space="preserve">käsitletakse </w:t>
      </w:r>
      <w:r>
        <w:rPr>
          <w:rFonts w:ascii="Times New Roman" w:hAnsi="Times New Roman"/>
          <w:b/>
          <w:bCs/>
          <w:sz w:val="24"/>
        </w:rPr>
        <w:t>g</w:t>
      </w:r>
      <w:r w:rsidR="00A47336" w:rsidRPr="00413204">
        <w:rPr>
          <w:rFonts w:ascii="Times New Roman" w:hAnsi="Times New Roman"/>
          <w:b/>
          <w:bCs/>
          <w:sz w:val="24"/>
        </w:rPr>
        <w:t xml:space="preserve">eenivaramu vastutava töötleja kohustusi </w:t>
      </w:r>
      <w:r>
        <w:rPr>
          <w:rFonts w:ascii="Times New Roman" w:hAnsi="Times New Roman"/>
          <w:b/>
          <w:bCs/>
          <w:sz w:val="24"/>
        </w:rPr>
        <w:t>ja</w:t>
      </w:r>
      <w:r w:rsidR="00A47336" w:rsidRPr="00413204">
        <w:rPr>
          <w:rFonts w:ascii="Times New Roman" w:hAnsi="Times New Roman"/>
          <w:b/>
          <w:bCs/>
          <w:sz w:val="24"/>
        </w:rPr>
        <w:t xml:space="preserve"> </w:t>
      </w:r>
      <w:r w:rsidR="00B005B1">
        <w:rPr>
          <w:rFonts w:ascii="Times New Roman" w:hAnsi="Times New Roman"/>
          <w:b/>
          <w:bCs/>
          <w:sz w:val="24"/>
        </w:rPr>
        <w:t xml:space="preserve">nõudeid </w:t>
      </w:r>
      <w:r w:rsidR="00A47336" w:rsidRPr="00413204">
        <w:rPr>
          <w:rFonts w:ascii="Times New Roman" w:hAnsi="Times New Roman"/>
          <w:b/>
          <w:bCs/>
          <w:sz w:val="24"/>
        </w:rPr>
        <w:t>volitatud töötleja</w:t>
      </w:r>
      <w:r w:rsidR="00B005B1">
        <w:rPr>
          <w:rFonts w:ascii="Times New Roman" w:hAnsi="Times New Roman"/>
          <w:b/>
          <w:bCs/>
          <w:sz w:val="24"/>
        </w:rPr>
        <w:t>le.</w:t>
      </w:r>
    </w:p>
    <w:p w14:paraId="13874CC9" w14:textId="77777777" w:rsidR="00A47336" w:rsidRDefault="00A47336" w:rsidP="0016210D">
      <w:pPr>
        <w:rPr>
          <w:rFonts w:ascii="Times New Roman" w:hAnsi="Times New Roman"/>
          <w:sz w:val="24"/>
        </w:rPr>
      </w:pPr>
    </w:p>
    <w:p w14:paraId="520786C1" w14:textId="1F9D82CE" w:rsidR="00A47336" w:rsidRDefault="07D3AF74" w:rsidP="0016210D">
      <w:pPr>
        <w:rPr>
          <w:rFonts w:ascii="Times New Roman" w:hAnsi="Times New Roman"/>
          <w:sz w:val="24"/>
        </w:rPr>
      </w:pPr>
      <w:r w:rsidRPr="3BFCAE6E">
        <w:rPr>
          <w:rFonts w:ascii="Times New Roman" w:hAnsi="Times New Roman"/>
          <w:b/>
          <w:bCs/>
          <w:sz w:val="24"/>
        </w:rPr>
        <w:t>Eelnõu</w:t>
      </w:r>
      <w:r w:rsidR="50DBBC2B" w:rsidRPr="3BFCAE6E">
        <w:rPr>
          <w:rFonts w:ascii="Times New Roman" w:hAnsi="Times New Roman"/>
          <w:b/>
          <w:bCs/>
          <w:sz w:val="24"/>
        </w:rPr>
        <w:t xml:space="preserve"> </w:t>
      </w:r>
      <w:r w:rsidR="00230D4E">
        <w:rPr>
          <w:rFonts w:ascii="Times New Roman" w:hAnsi="Times New Roman"/>
          <w:b/>
          <w:bCs/>
          <w:sz w:val="24"/>
        </w:rPr>
        <w:t>§-s</w:t>
      </w:r>
      <w:r w:rsidR="50DBBC2B" w:rsidRPr="3BFCAE6E">
        <w:rPr>
          <w:rFonts w:ascii="Times New Roman" w:hAnsi="Times New Roman"/>
          <w:b/>
          <w:bCs/>
          <w:sz w:val="24"/>
        </w:rPr>
        <w:t xml:space="preserve"> </w:t>
      </w:r>
      <w:r w:rsidR="76CEDB36" w:rsidRPr="3BFCAE6E">
        <w:rPr>
          <w:rFonts w:ascii="Times New Roman" w:hAnsi="Times New Roman"/>
          <w:b/>
          <w:bCs/>
          <w:sz w:val="24"/>
        </w:rPr>
        <w:t>10</w:t>
      </w:r>
      <w:r w:rsidR="50DBBC2B" w:rsidRPr="3BFCAE6E">
        <w:rPr>
          <w:rFonts w:ascii="Times New Roman" w:hAnsi="Times New Roman"/>
          <w:b/>
          <w:bCs/>
          <w:sz w:val="24"/>
        </w:rPr>
        <w:t xml:space="preserve"> nähakse ette vastutava töötleja õigused ja kohustused </w:t>
      </w:r>
      <w:r w:rsidR="00230D4E">
        <w:rPr>
          <w:rFonts w:ascii="Times New Roman" w:hAnsi="Times New Roman"/>
          <w:b/>
          <w:bCs/>
          <w:sz w:val="24"/>
        </w:rPr>
        <w:t>g</w:t>
      </w:r>
      <w:r w:rsidR="50DBBC2B" w:rsidRPr="3BFCAE6E">
        <w:rPr>
          <w:rFonts w:ascii="Times New Roman" w:hAnsi="Times New Roman"/>
          <w:b/>
          <w:bCs/>
          <w:sz w:val="24"/>
        </w:rPr>
        <w:t>eenivaramu haldamisel.</w:t>
      </w:r>
    </w:p>
    <w:p w14:paraId="106016C1" w14:textId="77777777" w:rsidR="00AB2F6F" w:rsidRDefault="00AB2F6F" w:rsidP="0016210D">
      <w:pPr>
        <w:rPr>
          <w:rFonts w:ascii="Times New Roman" w:hAnsi="Times New Roman"/>
          <w:sz w:val="24"/>
        </w:rPr>
      </w:pPr>
    </w:p>
    <w:p w14:paraId="421FF05F" w14:textId="0D51B2D0" w:rsidR="00DC4CEA" w:rsidRDefault="6FB0FE96" w:rsidP="0016210D">
      <w:pPr>
        <w:rPr>
          <w:rFonts w:ascii="Times New Roman" w:hAnsi="Times New Roman"/>
          <w:sz w:val="24"/>
        </w:rPr>
      </w:pPr>
      <w:r w:rsidRPr="3BFCAE6E">
        <w:rPr>
          <w:rFonts w:ascii="Times New Roman" w:hAnsi="Times New Roman"/>
          <w:b/>
          <w:bCs/>
          <w:sz w:val="24"/>
        </w:rPr>
        <w:t xml:space="preserve">Eelnõu </w:t>
      </w:r>
      <w:r w:rsidR="00230D4E">
        <w:rPr>
          <w:rFonts w:ascii="Times New Roman" w:hAnsi="Times New Roman"/>
          <w:b/>
          <w:bCs/>
          <w:sz w:val="24"/>
        </w:rPr>
        <w:t>§</w:t>
      </w:r>
      <w:r w:rsidRPr="3BFCAE6E">
        <w:rPr>
          <w:rFonts w:ascii="Times New Roman" w:hAnsi="Times New Roman"/>
          <w:b/>
          <w:bCs/>
          <w:sz w:val="24"/>
        </w:rPr>
        <w:t xml:space="preserve"> </w:t>
      </w:r>
      <w:r w:rsidR="3E80C4AD" w:rsidRPr="3BFCAE6E">
        <w:rPr>
          <w:rFonts w:ascii="Times New Roman" w:hAnsi="Times New Roman"/>
          <w:b/>
          <w:bCs/>
          <w:sz w:val="24"/>
        </w:rPr>
        <w:t>10</w:t>
      </w:r>
      <w:r w:rsidRPr="3BFCAE6E">
        <w:rPr>
          <w:rFonts w:ascii="Times New Roman" w:hAnsi="Times New Roman"/>
          <w:b/>
          <w:bCs/>
          <w:sz w:val="24"/>
        </w:rPr>
        <w:t xml:space="preserve"> lõige 1</w:t>
      </w:r>
      <w:r w:rsidRPr="3BFCAE6E">
        <w:rPr>
          <w:rFonts w:ascii="Times New Roman" w:hAnsi="Times New Roman"/>
          <w:sz w:val="24"/>
        </w:rPr>
        <w:t xml:space="preserve"> kohustab </w:t>
      </w:r>
      <w:r w:rsidR="00230D4E">
        <w:rPr>
          <w:rFonts w:ascii="Times New Roman" w:hAnsi="Times New Roman"/>
          <w:sz w:val="24"/>
        </w:rPr>
        <w:t>g</w:t>
      </w:r>
      <w:r w:rsidRPr="3BFCAE6E">
        <w:rPr>
          <w:rFonts w:ascii="Times New Roman" w:hAnsi="Times New Roman"/>
          <w:sz w:val="24"/>
        </w:rPr>
        <w:t>eenivaramu vastutavat töötlejat:</w:t>
      </w:r>
    </w:p>
    <w:p w14:paraId="1BC37D08" w14:textId="6B4361C0" w:rsidR="00F24F9E" w:rsidRPr="00F24F9E" w:rsidRDefault="00F24F9E" w:rsidP="0016210D">
      <w:pPr>
        <w:rPr>
          <w:rFonts w:ascii="Times New Roman" w:hAnsi="Times New Roman"/>
          <w:sz w:val="24"/>
        </w:rPr>
      </w:pPr>
      <w:r w:rsidRPr="00F24F9E">
        <w:rPr>
          <w:rFonts w:ascii="Times New Roman" w:hAnsi="Times New Roman"/>
          <w:sz w:val="24"/>
        </w:rPr>
        <w:t>1) korralda</w:t>
      </w:r>
      <w:r>
        <w:rPr>
          <w:rFonts w:ascii="Times New Roman" w:hAnsi="Times New Roman"/>
          <w:sz w:val="24"/>
        </w:rPr>
        <w:t>ma</w:t>
      </w:r>
      <w:r w:rsidRPr="00F24F9E">
        <w:rPr>
          <w:rFonts w:ascii="Times New Roman" w:hAnsi="Times New Roman"/>
          <w:sz w:val="24"/>
        </w:rPr>
        <w:t xml:space="preserve"> geenivaramu geenidoonoritelt koeproovi võtmist ning taga</w:t>
      </w:r>
      <w:r>
        <w:rPr>
          <w:rFonts w:ascii="Times New Roman" w:hAnsi="Times New Roman"/>
          <w:sz w:val="24"/>
        </w:rPr>
        <w:t>ma</w:t>
      </w:r>
      <w:r w:rsidRPr="00F24F9E">
        <w:rPr>
          <w:rFonts w:ascii="Times New Roman" w:hAnsi="Times New Roman"/>
          <w:sz w:val="24"/>
        </w:rPr>
        <w:t xml:space="preserve"> geenidoonori koeproovide töötlemise nõuete täitmise;</w:t>
      </w:r>
    </w:p>
    <w:p w14:paraId="35A05634" w14:textId="3B7AB74F" w:rsidR="00F24F9E" w:rsidRPr="00F24F9E" w:rsidRDefault="00F24F9E" w:rsidP="0016210D">
      <w:pPr>
        <w:rPr>
          <w:rFonts w:ascii="Times New Roman" w:hAnsi="Times New Roman"/>
          <w:sz w:val="24"/>
        </w:rPr>
      </w:pPr>
      <w:r w:rsidRPr="00F24F9E">
        <w:rPr>
          <w:rFonts w:ascii="Times New Roman" w:hAnsi="Times New Roman"/>
          <w:sz w:val="24"/>
        </w:rPr>
        <w:t>2) taga</w:t>
      </w:r>
      <w:r>
        <w:rPr>
          <w:rFonts w:ascii="Times New Roman" w:hAnsi="Times New Roman"/>
          <w:sz w:val="24"/>
        </w:rPr>
        <w:t>ma</w:t>
      </w:r>
      <w:r w:rsidRPr="00F24F9E">
        <w:rPr>
          <w:rFonts w:ascii="Times New Roman" w:hAnsi="Times New Roman"/>
          <w:sz w:val="24"/>
        </w:rPr>
        <w:t xml:space="preserve"> geenidoonorite isikuandmete kogumise ja täiendamise geenivaramus;</w:t>
      </w:r>
    </w:p>
    <w:p w14:paraId="7593AE30" w14:textId="6DD712CF" w:rsidR="00AC0411" w:rsidRDefault="1A7AD150" w:rsidP="0016210D">
      <w:pPr>
        <w:rPr>
          <w:rFonts w:ascii="Times New Roman" w:hAnsi="Times New Roman"/>
          <w:sz w:val="24"/>
        </w:rPr>
      </w:pPr>
      <w:r w:rsidRPr="75CF7F17">
        <w:rPr>
          <w:rFonts w:ascii="Times New Roman" w:hAnsi="Times New Roman"/>
          <w:sz w:val="24"/>
        </w:rPr>
        <w:t xml:space="preserve">3) tagama geenidoonori </w:t>
      </w:r>
      <w:r w:rsidR="00924A4A">
        <w:rPr>
          <w:rFonts w:ascii="Times New Roman" w:hAnsi="Times New Roman"/>
          <w:sz w:val="24"/>
        </w:rPr>
        <w:t>õiguste kaitse</w:t>
      </w:r>
      <w:r w:rsidR="00AC0411">
        <w:rPr>
          <w:rFonts w:ascii="Times New Roman" w:hAnsi="Times New Roman"/>
          <w:sz w:val="24"/>
        </w:rPr>
        <w:t>;</w:t>
      </w:r>
    </w:p>
    <w:p w14:paraId="6317C881" w14:textId="6EF9897B" w:rsidR="00F24F9E" w:rsidRPr="00F24F9E" w:rsidRDefault="00AC0411" w:rsidP="0016210D">
      <w:pPr>
        <w:rPr>
          <w:rFonts w:ascii="Times New Roman" w:hAnsi="Times New Roman"/>
          <w:sz w:val="24"/>
        </w:rPr>
      </w:pPr>
      <w:r>
        <w:rPr>
          <w:rFonts w:ascii="Times New Roman" w:hAnsi="Times New Roman"/>
          <w:sz w:val="24"/>
        </w:rPr>
        <w:t>4) tagama geenidoonori isiku</w:t>
      </w:r>
      <w:r w:rsidR="1A7AD150" w:rsidRPr="75CF7F17">
        <w:rPr>
          <w:rFonts w:ascii="Times New Roman" w:hAnsi="Times New Roman"/>
          <w:sz w:val="24"/>
        </w:rPr>
        <w:t xml:space="preserve">andmete </w:t>
      </w:r>
      <w:proofErr w:type="spellStart"/>
      <w:r w:rsidR="1A7AD150" w:rsidRPr="75CF7F17">
        <w:rPr>
          <w:rFonts w:ascii="Times New Roman" w:hAnsi="Times New Roman"/>
          <w:sz w:val="24"/>
        </w:rPr>
        <w:t>pseudonüümimise</w:t>
      </w:r>
      <w:proofErr w:type="spellEnd"/>
      <w:r w:rsidR="00185E05">
        <w:rPr>
          <w:rFonts w:ascii="Times New Roman" w:hAnsi="Times New Roman"/>
          <w:sz w:val="24"/>
        </w:rPr>
        <w:t xml:space="preserve"> ja</w:t>
      </w:r>
      <w:r w:rsidR="1A7AD150" w:rsidRPr="75CF7F17">
        <w:rPr>
          <w:rFonts w:ascii="Times New Roman" w:hAnsi="Times New Roman"/>
          <w:sz w:val="24"/>
        </w:rPr>
        <w:t xml:space="preserve"> </w:t>
      </w:r>
      <w:proofErr w:type="spellStart"/>
      <w:r w:rsidR="1A7AD150" w:rsidRPr="75CF7F17">
        <w:rPr>
          <w:rFonts w:ascii="Times New Roman" w:hAnsi="Times New Roman"/>
          <w:sz w:val="24"/>
        </w:rPr>
        <w:t>depseudonüümimise</w:t>
      </w:r>
      <w:proofErr w:type="spellEnd"/>
      <w:r w:rsidR="1A7AD150" w:rsidRPr="75CF7F17">
        <w:rPr>
          <w:rFonts w:ascii="Times New Roman" w:hAnsi="Times New Roman"/>
          <w:sz w:val="24"/>
        </w:rPr>
        <w:t>;</w:t>
      </w:r>
    </w:p>
    <w:p w14:paraId="2273DEDF" w14:textId="2FC38275" w:rsidR="00F24F9E" w:rsidRPr="00F24F9E" w:rsidRDefault="00A6677F" w:rsidP="0016210D">
      <w:pPr>
        <w:rPr>
          <w:rFonts w:ascii="Times New Roman" w:hAnsi="Times New Roman"/>
          <w:sz w:val="24"/>
        </w:rPr>
      </w:pPr>
      <w:r>
        <w:rPr>
          <w:rFonts w:ascii="Times New Roman" w:hAnsi="Times New Roman"/>
          <w:sz w:val="24"/>
        </w:rPr>
        <w:lastRenderedPageBreak/>
        <w:t>5</w:t>
      </w:r>
      <w:r w:rsidR="00F24F9E" w:rsidRPr="00F24F9E">
        <w:rPr>
          <w:rFonts w:ascii="Times New Roman" w:hAnsi="Times New Roman"/>
          <w:sz w:val="24"/>
        </w:rPr>
        <w:t>) taga</w:t>
      </w:r>
      <w:r w:rsidR="00F24F9E">
        <w:rPr>
          <w:rFonts w:ascii="Times New Roman" w:hAnsi="Times New Roman"/>
          <w:sz w:val="24"/>
        </w:rPr>
        <w:t>ma</w:t>
      </w:r>
      <w:r w:rsidR="00F24F9E" w:rsidRPr="00F24F9E">
        <w:rPr>
          <w:rFonts w:ascii="Times New Roman" w:hAnsi="Times New Roman"/>
          <w:sz w:val="24"/>
        </w:rPr>
        <w:t xml:space="preserve"> andmete ja logide säilitamise, kustutamise</w:t>
      </w:r>
      <w:r w:rsidR="00185E05">
        <w:rPr>
          <w:rFonts w:ascii="Times New Roman" w:hAnsi="Times New Roman"/>
          <w:sz w:val="24"/>
        </w:rPr>
        <w:t xml:space="preserve"> ja</w:t>
      </w:r>
      <w:r w:rsidR="00F24F9E" w:rsidRPr="00F24F9E">
        <w:rPr>
          <w:rFonts w:ascii="Times New Roman" w:hAnsi="Times New Roman"/>
          <w:sz w:val="24"/>
        </w:rPr>
        <w:t xml:space="preserve"> hävitamise;</w:t>
      </w:r>
    </w:p>
    <w:p w14:paraId="5239DAF7" w14:textId="4DCBA666" w:rsidR="00F24F9E" w:rsidRPr="00F24F9E" w:rsidRDefault="00A6677F" w:rsidP="0016210D">
      <w:pPr>
        <w:rPr>
          <w:rFonts w:ascii="Times New Roman" w:hAnsi="Times New Roman"/>
          <w:sz w:val="24"/>
        </w:rPr>
      </w:pPr>
      <w:r>
        <w:rPr>
          <w:rFonts w:ascii="Times New Roman" w:hAnsi="Times New Roman"/>
          <w:sz w:val="24"/>
        </w:rPr>
        <w:t>6</w:t>
      </w:r>
      <w:r w:rsidR="00F24F9E" w:rsidRPr="00F24F9E">
        <w:rPr>
          <w:rFonts w:ascii="Times New Roman" w:hAnsi="Times New Roman"/>
          <w:sz w:val="24"/>
        </w:rPr>
        <w:t>) taga</w:t>
      </w:r>
      <w:r w:rsidR="00F24F9E">
        <w:rPr>
          <w:rFonts w:ascii="Times New Roman" w:hAnsi="Times New Roman"/>
          <w:sz w:val="24"/>
        </w:rPr>
        <w:t>ma</w:t>
      </w:r>
      <w:r w:rsidR="00F24F9E" w:rsidRPr="00F24F9E">
        <w:rPr>
          <w:rFonts w:ascii="Times New Roman" w:hAnsi="Times New Roman"/>
          <w:sz w:val="24"/>
        </w:rPr>
        <w:t xml:space="preserve"> andmevahetuse, andmete väljastamise ja </w:t>
      </w:r>
      <w:r w:rsidR="008A6193">
        <w:rPr>
          <w:rFonts w:ascii="Times New Roman" w:hAnsi="Times New Roman"/>
          <w:sz w:val="24"/>
        </w:rPr>
        <w:t xml:space="preserve">andmetele </w:t>
      </w:r>
      <w:r w:rsidR="00F24F9E" w:rsidRPr="00F24F9E">
        <w:rPr>
          <w:rFonts w:ascii="Times New Roman" w:hAnsi="Times New Roman"/>
          <w:sz w:val="24"/>
        </w:rPr>
        <w:t>juurdepääsu korralduse;</w:t>
      </w:r>
    </w:p>
    <w:p w14:paraId="3EF7E103" w14:textId="18BB6FFF" w:rsidR="008B53B3" w:rsidRDefault="0058688D" w:rsidP="0016210D">
      <w:pPr>
        <w:rPr>
          <w:rFonts w:ascii="Times New Roman" w:hAnsi="Times New Roman"/>
          <w:color w:val="000000"/>
          <w:sz w:val="24"/>
          <w:lang w:eastAsia="et-EE"/>
        </w:rPr>
      </w:pPr>
      <w:r>
        <w:rPr>
          <w:rFonts w:ascii="Times New Roman" w:hAnsi="Times New Roman"/>
          <w:sz w:val="24"/>
        </w:rPr>
        <w:t>7</w:t>
      </w:r>
      <w:r w:rsidR="139731C8" w:rsidRPr="3BFCAE6E">
        <w:rPr>
          <w:rFonts w:ascii="Times New Roman" w:hAnsi="Times New Roman"/>
          <w:sz w:val="24"/>
        </w:rPr>
        <w:t xml:space="preserve">) </w:t>
      </w:r>
      <w:r w:rsidR="0093590A">
        <w:rPr>
          <w:rFonts w:ascii="Times New Roman" w:hAnsi="Times New Roman"/>
          <w:sz w:val="24"/>
        </w:rPr>
        <w:t xml:space="preserve">looma </w:t>
      </w:r>
      <w:r w:rsidR="00045050" w:rsidRPr="00D56B49">
        <w:rPr>
          <w:rFonts w:ascii="Times New Roman" w:hAnsi="Times New Roman"/>
          <w:color w:val="000000"/>
          <w:sz w:val="24"/>
          <w:lang w:eastAsia="et-EE"/>
        </w:rPr>
        <w:t>turvalise töötluskeskkonna geenivaramu andmete töötlemiseks teadusuuringutes</w:t>
      </w:r>
      <w:r w:rsidR="00045050">
        <w:rPr>
          <w:rFonts w:ascii="Times New Roman" w:hAnsi="Times New Roman"/>
          <w:color w:val="000000"/>
          <w:sz w:val="24"/>
          <w:lang w:eastAsia="et-EE"/>
        </w:rPr>
        <w:t>;</w:t>
      </w:r>
    </w:p>
    <w:p w14:paraId="09E3D918" w14:textId="3BDC1430" w:rsidR="00F24F9E" w:rsidRPr="00F24F9E" w:rsidRDefault="008B53B3" w:rsidP="0016210D">
      <w:pPr>
        <w:rPr>
          <w:rFonts w:ascii="Times New Roman" w:hAnsi="Times New Roman"/>
          <w:sz w:val="24"/>
        </w:rPr>
      </w:pPr>
      <w:r>
        <w:rPr>
          <w:rFonts w:ascii="Times New Roman" w:hAnsi="Times New Roman"/>
          <w:color w:val="000000"/>
          <w:sz w:val="24"/>
          <w:lang w:eastAsia="et-EE"/>
        </w:rPr>
        <w:t>8)</w:t>
      </w:r>
      <w:r w:rsidR="00045050" w:rsidRPr="3BFCAE6E">
        <w:rPr>
          <w:rFonts w:ascii="Times New Roman" w:hAnsi="Times New Roman"/>
          <w:color w:val="000000" w:themeColor="text1"/>
          <w:sz w:val="24"/>
        </w:rPr>
        <w:t xml:space="preserve"> </w:t>
      </w:r>
      <w:r w:rsidR="39A68E82" w:rsidRPr="3BFCAE6E">
        <w:rPr>
          <w:rFonts w:ascii="Times New Roman" w:hAnsi="Times New Roman"/>
          <w:color w:val="000000" w:themeColor="text1"/>
          <w:sz w:val="24"/>
        </w:rPr>
        <w:t>vastutama isikuandmete töötlemise nõuete ja andmetöötlustoimingute õiguspärasuse eest, sealhulgas turbealase info pideva analüüsimise</w:t>
      </w:r>
      <w:r w:rsidR="00E5649D">
        <w:rPr>
          <w:rFonts w:ascii="Times New Roman" w:hAnsi="Times New Roman"/>
          <w:color w:val="000000" w:themeColor="text1"/>
          <w:sz w:val="24"/>
        </w:rPr>
        <w:t>,</w:t>
      </w:r>
      <w:r w:rsidR="39A68E82" w:rsidRPr="3BFCAE6E">
        <w:rPr>
          <w:rFonts w:ascii="Times New Roman" w:hAnsi="Times New Roman"/>
          <w:color w:val="000000" w:themeColor="text1"/>
          <w:sz w:val="24"/>
        </w:rPr>
        <w:t xml:space="preserve"> turvariskide väljaselgitamise </w:t>
      </w:r>
      <w:r w:rsidR="00E5649D">
        <w:rPr>
          <w:rFonts w:ascii="Times New Roman" w:hAnsi="Times New Roman"/>
          <w:color w:val="000000" w:themeColor="text1"/>
          <w:sz w:val="24"/>
        </w:rPr>
        <w:t>ja</w:t>
      </w:r>
      <w:r w:rsidR="39A68E82" w:rsidRPr="3BFCAE6E">
        <w:rPr>
          <w:rFonts w:ascii="Times New Roman" w:hAnsi="Times New Roman"/>
          <w:color w:val="000000" w:themeColor="text1"/>
          <w:sz w:val="24"/>
        </w:rPr>
        <w:t xml:space="preserve"> asjakohaste meetmete rakendamise eest;</w:t>
      </w:r>
      <w:r w:rsidR="39A68E82" w:rsidRPr="3BFCAE6E">
        <w:rPr>
          <w:rFonts w:ascii="Times New Roman" w:hAnsi="Times New Roman"/>
          <w:sz w:val="24"/>
        </w:rPr>
        <w:t xml:space="preserve"> </w:t>
      </w:r>
    </w:p>
    <w:p w14:paraId="3F851D43" w14:textId="04FF4B02" w:rsidR="00F24F9E" w:rsidRPr="00F24F9E" w:rsidRDefault="00347F1C" w:rsidP="0016210D">
      <w:pPr>
        <w:rPr>
          <w:rFonts w:ascii="Times New Roman" w:hAnsi="Times New Roman"/>
          <w:sz w:val="24"/>
        </w:rPr>
      </w:pPr>
      <w:r>
        <w:rPr>
          <w:rFonts w:ascii="Times New Roman" w:hAnsi="Times New Roman"/>
          <w:sz w:val="24"/>
        </w:rPr>
        <w:t>9</w:t>
      </w:r>
      <w:r w:rsidR="139731C8" w:rsidRPr="3BFCAE6E">
        <w:rPr>
          <w:rFonts w:ascii="Times New Roman" w:hAnsi="Times New Roman"/>
          <w:sz w:val="24"/>
        </w:rPr>
        <w:t xml:space="preserve">) </w:t>
      </w:r>
      <w:r w:rsidR="300EC7D3" w:rsidRPr="3BFCAE6E">
        <w:rPr>
          <w:rFonts w:ascii="Times New Roman" w:hAnsi="Times New Roman"/>
          <w:sz w:val="24"/>
        </w:rPr>
        <w:t>tagama geenivaramu haldamiseks vajaliku rakendustarkvara toimimise;</w:t>
      </w:r>
    </w:p>
    <w:p w14:paraId="60CE19AA" w14:textId="50ED4FD6" w:rsidR="00F24F9E" w:rsidRPr="00F24F9E" w:rsidRDefault="0010442D" w:rsidP="0016210D">
      <w:pPr>
        <w:rPr>
          <w:rFonts w:ascii="Times New Roman" w:hAnsi="Times New Roman"/>
          <w:sz w:val="24"/>
        </w:rPr>
      </w:pPr>
      <w:r>
        <w:rPr>
          <w:rFonts w:ascii="Times New Roman" w:hAnsi="Times New Roman"/>
          <w:sz w:val="24"/>
        </w:rPr>
        <w:t>10</w:t>
      </w:r>
      <w:r w:rsidR="300EC7D3" w:rsidRPr="3BFCAE6E">
        <w:rPr>
          <w:rFonts w:ascii="Times New Roman" w:hAnsi="Times New Roman"/>
          <w:sz w:val="24"/>
        </w:rPr>
        <w:t>) tagama geenivaramu andmetöötluses tekkinud intsidentide käsitlemise ja kasutajatoe;</w:t>
      </w:r>
    </w:p>
    <w:p w14:paraId="0EAB24AF" w14:textId="54A0646E" w:rsidR="00F24F9E" w:rsidRPr="00F24F9E" w:rsidRDefault="0058688D" w:rsidP="0016210D">
      <w:pPr>
        <w:rPr>
          <w:rFonts w:ascii="Times New Roman" w:hAnsi="Times New Roman"/>
          <w:sz w:val="24"/>
        </w:rPr>
      </w:pPr>
      <w:r>
        <w:rPr>
          <w:rFonts w:ascii="Times New Roman" w:hAnsi="Times New Roman"/>
          <w:sz w:val="24"/>
        </w:rPr>
        <w:t>1</w:t>
      </w:r>
      <w:r w:rsidR="002A60CC">
        <w:rPr>
          <w:rFonts w:ascii="Times New Roman" w:hAnsi="Times New Roman"/>
          <w:sz w:val="24"/>
        </w:rPr>
        <w:t>1</w:t>
      </w:r>
      <w:r w:rsidR="300EC7D3" w:rsidRPr="3BFCAE6E">
        <w:rPr>
          <w:rFonts w:ascii="Times New Roman" w:hAnsi="Times New Roman"/>
          <w:sz w:val="24"/>
        </w:rPr>
        <w:t xml:space="preserve">) </w:t>
      </w:r>
      <w:r w:rsidR="00355FA2" w:rsidRPr="3BFCAE6E">
        <w:rPr>
          <w:rFonts w:ascii="Times New Roman" w:hAnsi="Times New Roman"/>
          <w:sz w:val="24"/>
        </w:rPr>
        <w:t xml:space="preserve">pidama </w:t>
      </w:r>
      <w:r w:rsidR="300EC7D3" w:rsidRPr="3BFCAE6E">
        <w:rPr>
          <w:rFonts w:ascii="Times New Roman" w:hAnsi="Times New Roman"/>
          <w:sz w:val="24"/>
        </w:rPr>
        <w:t>arvestust kogutud ja väljastatud andmete ja geenivaramu vahendusel osutatud teenuste üle ning koostama selle arvestuse juhtimiseks ülevaatlikke analüüse;</w:t>
      </w:r>
    </w:p>
    <w:p w14:paraId="43CFE4A0" w14:textId="2839A4A2" w:rsidR="00F24F9E" w:rsidRPr="00F24F9E" w:rsidRDefault="300EC7D3" w:rsidP="0016210D">
      <w:pPr>
        <w:rPr>
          <w:rFonts w:ascii="Times New Roman" w:hAnsi="Times New Roman"/>
          <w:sz w:val="24"/>
        </w:rPr>
      </w:pPr>
      <w:r w:rsidRPr="3BFCAE6E">
        <w:rPr>
          <w:rFonts w:ascii="Times New Roman" w:hAnsi="Times New Roman"/>
          <w:sz w:val="24"/>
        </w:rPr>
        <w:t>1</w:t>
      </w:r>
      <w:r w:rsidR="00551F74">
        <w:rPr>
          <w:rFonts w:ascii="Times New Roman" w:hAnsi="Times New Roman"/>
          <w:sz w:val="24"/>
        </w:rPr>
        <w:t>2</w:t>
      </w:r>
      <w:r w:rsidRPr="3BFCAE6E">
        <w:rPr>
          <w:rFonts w:ascii="Times New Roman" w:hAnsi="Times New Roman"/>
          <w:sz w:val="24"/>
        </w:rPr>
        <w:t>) tagama geenivaramus hoitavate andmete varundamise;</w:t>
      </w:r>
    </w:p>
    <w:p w14:paraId="0591565A" w14:textId="466D9811" w:rsidR="00F24F9E" w:rsidRPr="00F24F9E" w:rsidRDefault="300EC7D3" w:rsidP="0016210D">
      <w:pPr>
        <w:rPr>
          <w:rFonts w:ascii="Times New Roman" w:hAnsi="Times New Roman"/>
          <w:sz w:val="24"/>
        </w:rPr>
      </w:pPr>
      <w:r w:rsidRPr="3BFCAE6E">
        <w:rPr>
          <w:rFonts w:ascii="Times New Roman" w:hAnsi="Times New Roman"/>
          <w:sz w:val="24"/>
        </w:rPr>
        <w:t>1</w:t>
      </w:r>
      <w:r w:rsidR="00551F74">
        <w:rPr>
          <w:rFonts w:ascii="Times New Roman" w:hAnsi="Times New Roman"/>
          <w:sz w:val="24"/>
        </w:rPr>
        <w:t>3</w:t>
      </w:r>
      <w:r w:rsidRPr="3BFCAE6E">
        <w:rPr>
          <w:rFonts w:ascii="Times New Roman" w:hAnsi="Times New Roman"/>
          <w:sz w:val="24"/>
        </w:rPr>
        <w:t>) tagama geenivaramu arendamise ja täiendamise;</w:t>
      </w:r>
    </w:p>
    <w:p w14:paraId="4AB01C55" w14:textId="489ACC7F" w:rsidR="00F24F9E" w:rsidRPr="00F24F9E" w:rsidRDefault="7DC1916F" w:rsidP="0016210D">
      <w:pPr>
        <w:rPr>
          <w:rFonts w:ascii="Times New Roman" w:hAnsi="Times New Roman"/>
          <w:sz w:val="24"/>
        </w:rPr>
      </w:pPr>
      <w:r w:rsidRPr="75CF7F17">
        <w:rPr>
          <w:rFonts w:ascii="Times New Roman" w:hAnsi="Times New Roman"/>
          <w:sz w:val="24"/>
        </w:rPr>
        <w:t>1</w:t>
      </w:r>
      <w:r w:rsidR="000A556D">
        <w:rPr>
          <w:rFonts w:ascii="Times New Roman" w:hAnsi="Times New Roman"/>
          <w:sz w:val="24"/>
        </w:rPr>
        <w:t>4</w:t>
      </w:r>
      <w:r w:rsidR="48E08B32" w:rsidRPr="75CF7F17">
        <w:rPr>
          <w:rFonts w:ascii="Times New Roman" w:hAnsi="Times New Roman"/>
          <w:sz w:val="24"/>
        </w:rPr>
        <w:t xml:space="preserve">) </w:t>
      </w:r>
      <w:r w:rsidR="00107CA8">
        <w:rPr>
          <w:rFonts w:ascii="Times New Roman" w:hAnsi="Times New Roman"/>
          <w:sz w:val="24"/>
        </w:rPr>
        <w:t>tegema</w:t>
      </w:r>
      <w:r w:rsidR="48E08B32" w:rsidRPr="75CF7F17">
        <w:rPr>
          <w:rFonts w:ascii="Times New Roman" w:hAnsi="Times New Roman"/>
          <w:sz w:val="24"/>
        </w:rPr>
        <w:t xml:space="preserve"> geenivaramu andmete põhjal </w:t>
      </w:r>
      <w:r w:rsidR="40E74285" w:rsidRPr="75CF7F17">
        <w:rPr>
          <w:rFonts w:ascii="Times New Roman" w:hAnsi="Times New Roman"/>
          <w:color w:val="000000" w:themeColor="text1"/>
          <w:sz w:val="24"/>
        </w:rPr>
        <w:t xml:space="preserve">teadusuuringuid, </w:t>
      </w:r>
      <w:r w:rsidR="00107CA8">
        <w:rPr>
          <w:rFonts w:ascii="Times New Roman" w:hAnsi="Times New Roman"/>
          <w:color w:val="000000" w:themeColor="text1"/>
          <w:sz w:val="24"/>
        </w:rPr>
        <w:t>sealhulgas</w:t>
      </w:r>
      <w:r w:rsidR="40E74285" w:rsidRPr="75CF7F17">
        <w:rPr>
          <w:rFonts w:ascii="Times New Roman" w:hAnsi="Times New Roman"/>
          <w:color w:val="000000" w:themeColor="text1"/>
          <w:sz w:val="24"/>
        </w:rPr>
        <w:t xml:space="preserve"> </w:t>
      </w:r>
      <w:proofErr w:type="spellStart"/>
      <w:r w:rsidR="40E74285" w:rsidRPr="75CF7F17">
        <w:rPr>
          <w:rFonts w:ascii="Times New Roman" w:hAnsi="Times New Roman"/>
          <w:color w:val="000000" w:themeColor="text1"/>
          <w:sz w:val="24"/>
        </w:rPr>
        <w:t>inimgeeniuuringuid</w:t>
      </w:r>
      <w:proofErr w:type="spellEnd"/>
      <w:r w:rsidR="48E08B32" w:rsidRPr="75CF7F17">
        <w:rPr>
          <w:rFonts w:ascii="Times New Roman" w:hAnsi="Times New Roman"/>
          <w:sz w:val="24"/>
        </w:rPr>
        <w:t>.</w:t>
      </w:r>
    </w:p>
    <w:p w14:paraId="7E4A6138" w14:textId="77777777" w:rsidR="00DC4CEA" w:rsidRDefault="00DC4CEA" w:rsidP="0016210D">
      <w:pPr>
        <w:rPr>
          <w:rFonts w:ascii="Times New Roman" w:hAnsi="Times New Roman"/>
          <w:sz w:val="24"/>
        </w:rPr>
      </w:pPr>
    </w:p>
    <w:p w14:paraId="6DD4620F" w14:textId="3B31224B" w:rsidR="00B06DFA" w:rsidRDefault="62E40213" w:rsidP="6E341925">
      <w:pPr>
        <w:rPr>
          <w:rFonts w:ascii="Times New Roman" w:hAnsi="Times New Roman"/>
          <w:sz w:val="24"/>
        </w:rPr>
      </w:pPr>
      <w:r w:rsidRPr="6E341925">
        <w:rPr>
          <w:rFonts w:ascii="Times New Roman" w:hAnsi="Times New Roman"/>
          <w:b/>
          <w:bCs/>
          <w:sz w:val="24"/>
        </w:rPr>
        <w:t xml:space="preserve">Eelnõu </w:t>
      </w:r>
      <w:r w:rsidR="66BD7E46" w:rsidRPr="6E341925">
        <w:rPr>
          <w:rFonts w:ascii="Times New Roman" w:hAnsi="Times New Roman"/>
          <w:b/>
          <w:bCs/>
          <w:sz w:val="24"/>
        </w:rPr>
        <w:t>§</w:t>
      </w:r>
      <w:r w:rsidR="156CEEC1" w:rsidRPr="6E341925">
        <w:rPr>
          <w:rFonts w:ascii="Times New Roman" w:hAnsi="Times New Roman"/>
          <w:b/>
          <w:bCs/>
          <w:sz w:val="24"/>
        </w:rPr>
        <w:t xml:space="preserve"> </w:t>
      </w:r>
      <w:r w:rsidR="11D811E0" w:rsidRPr="6E341925">
        <w:rPr>
          <w:rFonts w:ascii="Times New Roman" w:hAnsi="Times New Roman"/>
          <w:b/>
          <w:bCs/>
          <w:sz w:val="24"/>
        </w:rPr>
        <w:t>10</w:t>
      </w:r>
      <w:r w:rsidR="156CEEC1" w:rsidRPr="6E341925">
        <w:rPr>
          <w:rFonts w:ascii="Times New Roman" w:hAnsi="Times New Roman"/>
          <w:b/>
          <w:bCs/>
          <w:sz w:val="24"/>
        </w:rPr>
        <w:t xml:space="preserve"> lõi</w:t>
      </w:r>
      <w:r w:rsidR="7E35CD66" w:rsidRPr="6E341925">
        <w:rPr>
          <w:rFonts w:ascii="Times New Roman" w:hAnsi="Times New Roman"/>
          <w:b/>
          <w:bCs/>
          <w:sz w:val="24"/>
        </w:rPr>
        <w:t>g</w:t>
      </w:r>
      <w:r w:rsidR="156CEEC1" w:rsidRPr="6E341925">
        <w:rPr>
          <w:rFonts w:ascii="Times New Roman" w:hAnsi="Times New Roman"/>
          <w:b/>
          <w:bCs/>
          <w:sz w:val="24"/>
        </w:rPr>
        <w:t>e 2</w:t>
      </w:r>
      <w:r w:rsidR="156CEEC1" w:rsidRPr="6E341925">
        <w:rPr>
          <w:rFonts w:ascii="Times New Roman" w:hAnsi="Times New Roman"/>
          <w:sz w:val="24"/>
        </w:rPr>
        <w:t xml:space="preserve"> </w:t>
      </w:r>
      <w:r w:rsidR="19E1A68F" w:rsidRPr="6E341925">
        <w:rPr>
          <w:rFonts w:ascii="Times New Roman" w:hAnsi="Times New Roman"/>
          <w:sz w:val="24"/>
        </w:rPr>
        <w:t>sätesta</w:t>
      </w:r>
      <w:r w:rsidR="1516F5AC" w:rsidRPr="6E341925">
        <w:rPr>
          <w:rFonts w:ascii="Times New Roman" w:hAnsi="Times New Roman"/>
          <w:sz w:val="24"/>
        </w:rPr>
        <w:t>b g</w:t>
      </w:r>
      <w:r w:rsidR="156CEEC1" w:rsidRPr="6E341925">
        <w:rPr>
          <w:rFonts w:ascii="Times New Roman" w:hAnsi="Times New Roman"/>
          <w:sz w:val="24"/>
        </w:rPr>
        <w:t>eenivaramu vastutava töötleja õigus</w:t>
      </w:r>
      <w:r w:rsidR="0254AB23" w:rsidRPr="6E341925">
        <w:rPr>
          <w:rFonts w:ascii="Times New Roman" w:hAnsi="Times New Roman"/>
          <w:sz w:val="24"/>
        </w:rPr>
        <w:t>e</w:t>
      </w:r>
      <w:r w:rsidR="156CEEC1" w:rsidRPr="6E341925">
        <w:rPr>
          <w:rFonts w:ascii="Times New Roman" w:hAnsi="Times New Roman"/>
          <w:sz w:val="24"/>
        </w:rPr>
        <w:t xml:space="preserve"> </w:t>
      </w:r>
      <w:r w:rsidR="0254AB23" w:rsidRPr="6E341925">
        <w:rPr>
          <w:rFonts w:ascii="Times New Roman" w:hAnsi="Times New Roman"/>
          <w:sz w:val="24"/>
        </w:rPr>
        <w:t xml:space="preserve">seaduses </w:t>
      </w:r>
      <w:r w:rsidR="5EE1117D" w:rsidRPr="6E341925">
        <w:rPr>
          <w:rFonts w:ascii="Times New Roman" w:hAnsi="Times New Roman"/>
          <w:sz w:val="24"/>
        </w:rPr>
        <w:t xml:space="preserve">ja selle rakendusaktides </w:t>
      </w:r>
      <w:r w:rsidR="0254AB23" w:rsidRPr="6E341925">
        <w:rPr>
          <w:rFonts w:ascii="Times New Roman" w:hAnsi="Times New Roman"/>
          <w:sz w:val="24"/>
        </w:rPr>
        <w:t xml:space="preserve">sätestatud juhtudel ja tingimustel anda andmete töötlemise </w:t>
      </w:r>
      <w:r w:rsidR="4C53E81E" w:rsidRPr="6E341925">
        <w:rPr>
          <w:rFonts w:ascii="Times New Roman" w:hAnsi="Times New Roman"/>
          <w:sz w:val="24"/>
        </w:rPr>
        <w:t xml:space="preserve">õigus volitatud töötlejale ning kohustab </w:t>
      </w:r>
      <w:r w:rsidR="090AFAE3" w:rsidRPr="6E341925">
        <w:rPr>
          <w:rFonts w:ascii="Times New Roman" w:hAnsi="Times New Roman"/>
          <w:sz w:val="24"/>
        </w:rPr>
        <w:t xml:space="preserve">teda </w:t>
      </w:r>
      <w:r w:rsidR="4C53E81E" w:rsidRPr="6E341925">
        <w:rPr>
          <w:rFonts w:ascii="Times New Roman" w:hAnsi="Times New Roman"/>
          <w:sz w:val="24"/>
        </w:rPr>
        <w:t>järgima seaduse § 4 lõikes 2 nimetatud piirangut</w:t>
      </w:r>
      <w:r w:rsidR="48644D29" w:rsidRPr="6E341925">
        <w:rPr>
          <w:rFonts w:ascii="Times New Roman" w:hAnsi="Times New Roman"/>
          <w:sz w:val="24"/>
        </w:rPr>
        <w:t xml:space="preserve">, mille kohaselt ei ole vastutaval töötlejal õigust anda geenivaramus </w:t>
      </w:r>
      <w:r w:rsidR="7E35CD66" w:rsidRPr="6E341925">
        <w:rPr>
          <w:rFonts w:ascii="Times New Roman" w:hAnsi="Times New Roman"/>
          <w:sz w:val="24"/>
        </w:rPr>
        <w:t xml:space="preserve">geenidoonori isikuandmete </w:t>
      </w:r>
      <w:proofErr w:type="spellStart"/>
      <w:r w:rsidR="7E35CD66" w:rsidRPr="6E341925">
        <w:rPr>
          <w:rFonts w:ascii="Times New Roman" w:hAnsi="Times New Roman"/>
          <w:sz w:val="24"/>
        </w:rPr>
        <w:t>pseudonüümimise</w:t>
      </w:r>
      <w:proofErr w:type="spellEnd"/>
      <w:r w:rsidR="7E35CD66" w:rsidRPr="6E341925">
        <w:rPr>
          <w:rFonts w:ascii="Times New Roman" w:hAnsi="Times New Roman"/>
          <w:sz w:val="24"/>
        </w:rPr>
        <w:t xml:space="preserve"> ja </w:t>
      </w:r>
      <w:proofErr w:type="spellStart"/>
      <w:r w:rsidR="7E35CD66" w:rsidRPr="6E341925">
        <w:rPr>
          <w:rFonts w:ascii="Times New Roman" w:hAnsi="Times New Roman"/>
          <w:sz w:val="24"/>
        </w:rPr>
        <w:t>depseudonüümimise</w:t>
      </w:r>
      <w:proofErr w:type="spellEnd"/>
      <w:r w:rsidR="7E35CD66" w:rsidRPr="6E341925">
        <w:rPr>
          <w:rFonts w:ascii="Times New Roman" w:hAnsi="Times New Roman"/>
          <w:sz w:val="24"/>
        </w:rPr>
        <w:t xml:space="preserve"> õigust edasi volitatud töötlejale</w:t>
      </w:r>
      <w:r w:rsidR="000C252A">
        <w:rPr>
          <w:rFonts w:ascii="Times New Roman" w:hAnsi="Times New Roman"/>
          <w:sz w:val="24"/>
        </w:rPr>
        <w:t xml:space="preserve"> ning</w:t>
      </w:r>
      <w:r w:rsidR="55B6FF17" w:rsidRPr="6E341925">
        <w:rPr>
          <w:rFonts w:ascii="Times New Roman" w:hAnsi="Times New Roman"/>
          <w:sz w:val="24"/>
        </w:rPr>
        <w:t xml:space="preserve"> </w:t>
      </w:r>
      <w:r w:rsidR="157EA919" w:rsidRPr="6E341925">
        <w:rPr>
          <w:rFonts w:ascii="Times New Roman" w:hAnsi="Times New Roman"/>
          <w:sz w:val="24"/>
        </w:rPr>
        <w:t>j</w:t>
      </w:r>
      <w:r w:rsidR="55B6FF17" w:rsidRPr="6E341925">
        <w:rPr>
          <w:rFonts w:ascii="Times New Roman" w:hAnsi="Times New Roman"/>
          <w:sz w:val="24"/>
        </w:rPr>
        <w:t>ätkub senine praktika</w:t>
      </w:r>
      <w:r w:rsidR="5390D270" w:rsidRPr="6E341925">
        <w:rPr>
          <w:rFonts w:ascii="Times New Roman" w:hAnsi="Times New Roman"/>
          <w:sz w:val="24"/>
        </w:rPr>
        <w:t xml:space="preserve"> </w:t>
      </w:r>
      <w:r w:rsidR="000C252A">
        <w:rPr>
          <w:rFonts w:ascii="Times New Roman" w:hAnsi="Times New Roman"/>
          <w:sz w:val="24"/>
        </w:rPr>
        <w:t xml:space="preserve">(IGUS </w:t>
      </w:r>
      <w:r w:rsidR="5390D270" w:rsidRPr="6E341925">
        <w:rPr>
          <w:rFonts w:ascii="Times New Roman" w:hAnsi="Times New Roman"/>
          <w:sz w:val="24"/>
        </w:rPr>
        <w:t>§</w:t>
      </w:r>
      <w:r w:rsidR="000C252A">
        <w:rPr>
          <w:rFonts w:ascii="Times New Roman" w:hAnsi="Times New Roman"/>
          <w:sz w:val="24"/>
        </w:rPr>
        <w:t xml:space="preserve"> </w:t>
      </w:r>
      <w:r w:rsidR="4A8920E8" w:rsidRPr="6E341925">
        <w:rPr>
          <w:rFonts w:ascii="Times New Roman" w:hAnsi="Times New Roman"/>
          <w:sz w:val="24"/>
        </w:rPr>
        <w:t>3</w:t>
      </w:r>
      <w:r w:rsidR="5390D270" w:rsidRPr="6E341925">
        <w:rPr>
          <w:rFonts w:ascii="Times New Roman" w:hAnsi="Times New Roman"/>
          <w:sz w:val="24"/>
        </w:rPr>
        <w:t xml:space="preserve"> lõige 3</w:t>
      </w:r>
      <w:r w:rsidR="000C252A">
        <w:rPr>
          <w:rFonts w:ascii="Times New Roman" w:hAnsi="Times New Roman"/>
          <w:sz w:val="24"/>
        </w:rPr>
        <w:t>)</w:t>
      </w:r>
      <w:r w:rsidR="55B6FF17" w:rsidRPr="6E341925">
        <w:rPr>
          <w:rFonts w:ascii="Times New Roman" w:hAnsi="Times New Roman"/>
          <w:sz w:val="24"/>
        </w:rPr>
        <w:t>.</w:t>
      </w:r>
    </w:p>
    <w:p w14:paraId="390E50CD" w14:textId="65674E70" w:rsidR="3BFCAE6E" w:rsidRDefault="3BFCAE6E" w:rsidP="0016210D">
      <w:pPr>
        <w:rPr>
          <w:rFonts w:ascii="Times New Roman" w:hAnsi="Times New Roman"/>
          <w:sz w:val="24"/>
        </w:rPr>
      </w:pPr>
    </w:p>
    <w:p w14:paraId="4D3F544B" w14:textId="79F532FB" w:rsidR="00C50664" w:rsidRDefault="1493B59C" w:rsidP="6E341925">
      <w:pPr>
        <w:rPr>
          <w:rFonts w:ascii="Times New Roman" w:hAnsi="Times New Roman"/>
          <w:sz w:val="24"/>
        </w:rPr>
      </w:pPr>
      <w:r w:rsidRPr="6E341925">
        <w:rPr>
          <w:rFonts w:ascii="Times New Roman" w:hAnsi="Times New Roman"/>
          <w:b/>
          <w:bCs/>
          <w:sz w:val="24"/>
        </w:rPr>
        <w:t xml:space="preserve">Eelnõu </w:t>
      </w:r>
      <w:r w:rsidR="44CDBCF7" w:rsidRPr="6E341925">
        <w:rPr>
          <w:rFonts w:ascii="Times New Roman" w:hAnsi="Times New Roman"/>
          <w:b/>
          <w:bCs/>
          <w:sz w:val="24"/>
        </w:rPr>
        <w:t>§</w:t>
      </w:r>
      <w:r w:rsidRPr="6E341925">
        <w:rPr>
          <w:rFonts w:ascii="Times New Roman" w:hAnsi="Times New Roman"/>
          <w:b/>
          <w:bCs/>
          <w:sz w:val="24"/>
        </w:rPr>
        <w:t xml:space="preserve"> 10 lõike 3</w:t>
      </w:r>
      <w:r w:rsidRPr="6E341925">
        <w:rPr>
          <w:rFonts w:ascii="Times New Roman" w:hAnsi="Times New Roman"/>
          <w:sz w:val="24"/>
        </w:rPr>
        <w:t xml:space="preserve"> kohaselt nähakse </w:t>
      </w:r>
      <w:r w:rsidR="1516F5AC" w:rsidRPr="6E341925">
        <w:rPr>
          <w:rFonts w:ascii="Times New Roman" w:hAnsi="Times New Roman"/>
          <w:sz w:val="24"/>
        </w:rPr>
        <w:t>g</w:t>
      </w:r>
      <w:r w:rsidRPr="6E341925">
        <w:rPr>
          <w:rFonts w:ascii="Times New Roman" w:hAnsi="Times New Roman"/>
          <w:sz w:val="24"/>
        </w:rPr>
        <w:t xml:space="preserve">eenivaramu volitatud töötleja täpsemad ülesanded, pädevus ja vastutus ette </w:t>
      </w:r>
      <w:r w:rsidR="107ABDEE" w:rsidRPr="6E341925">
        <w:rPr>
          <w:rFonts w:ascii="Times New Roman" w:hAnsi="Times New Roman"/>
          <w:sz w:val="24"/>
        </w:rPr>
        <w:t xml:space="preserve">geenivaramu </w:t>
      </w:r>
      <w:r w:rsidRPr="6E341925">
        <w:rPr>
          <w:rFonts w:ascii="Times New Roman" w:hAnsi="Times New Roman"/>
          <w:sz w:val="24"/>
        </w:rPr>
        <w:t xml:space="preserve">vastutava töötleja ja volitatud töötleja </w:t>
      </w:r>
      <w:r w:rsidR="0D7C90E9" w:rsidRPr="6E341925">
        <w:rPr>
          <w:rFonts w:ascii="Times New Roman" w:hAnsi="Times New Roman"/>
          <w:sz w:val="24"/>
        </w:rPr>
        <w:t xml:space="preserve">vahel </w:t>
      </w:r>
      <w:r w:rsidRPr="6E341925">
        <w:rPr>
          <w:rFonts w:ascii="Times New Roman" w:hAnsi="Times New Roman"/>
          <w:sz w:val="24"/>
        </w:rPr>
        <w:t xml:space="preserve">sõlmitavas kirjalikus lepingus. </w:t>
      </w:r>
      <w:r w:rsidR="0D26C9FB" w:rsidRPr="6E341925">
        <w:rPr>
          <w:rFonts w:ascii="Times New Roman" w:hAnsi="Times New Roman"/>
          <w:sz w:val="24"/>
        </w:rPr>
        <w:t xml:space="preserve">Siiski </w:t>
      </w:r>
      <w:r w:rsidR="7028B099" w:rsidRPr="6E341925">
        <w:rPr>
          <w:rFonts w:ascii="Times New Roman" w:hAnsi="Times New Roman"/>
          <w:sz w:val="24"/>
        </w:rPr>
        <w:t>on</w:t>
      </w:r>
      <w:r w:rsidR="0497C7EA" w:rsidRPr="6E341925">
        <w:rPr>
          <w:rFonts w:ascii="Times New Roman" w:hAnsi="Times New Roman"/>
          <w:sz w:val="24"/>
        </w:rPr>
        <w:t xml:space="preserve"> eeldatud, et</w:t>
      </w:r>
      <w:r w:rsidR="0529681E" w:rsidRPr="6E341925">
        <w:rPr>
          <w:rFonts w:ascii="Times New Roman" w:hAnsi="Times New Roman"/>
          <w:sz w:val="24"/>
        </w:rPr>
        <w:t xml:space="preserve"> </w:t>
      </w:r>
      <w:r w:rsidR="6C49E13C" w:rsidRPr="6E341925">
        <w:rPr>
          <w:rFonts w:ascii="Times New Roman" w:hAnsi="Times New Roman"/>
          <w:sz w:val="24"/>
        </w:rPr>
        <w:t>g</w:t>
      </w:r>
      <w:r w:rsidR="0529681E" w:rsidRPr="6E341925">
        <w:rPr>
          <w:rFonts w:ascii="Times New Roman" w:hAnsi="Times New Roman"/>
          <w:sz w:val="24"/>
        </w:rPr>
        <w:t xml:space="preserve">eenivaramu volitatud töötleja </w:t>
      </w:r>
      <w:r w:rsidR="614CF3CE" w:rsidRPr="6E341925">
        <w:rPr>
          <w:rFonts w:ascii="Times New Roman" w:hAnsi="Times New Roman"/>
          <w:sz w:val="24"/>
        </w:rPr>
        <w:t xml:space="preserve">on </w:t>
      </w:r>
      <w:r w:rsidR="0529681E" w:rsidRPr="6E341925">
        <w:rPr>
          <w:rFonts w:ascii="Times New Roman" w:hAnsi="Times New Roman"/>
          <w:sz w:val="24"/>
        </w:rPr>
        <w:t>kohustatud järgima seadus</w:t>
      </w:r>
      <w:r w:rsidR="5A7EC5B0" w:rsidRPr="6E341925">
        <w:rPr>
          <w:rFonts w:ascii="Times New Roman" w:hAnsi="Times New Roman"/>
          <w:sz w:val="24"/>
        </w:rPr>
        <w:t>t ja</w:t>
      </w:r>
      <w:r w:rsidR="0529681E" w:rsidRPr="6E341925">
        <w:rPr>
          <w:rFonts w:ascii="Times New Roman" w:hAnsi="Times New Roman"/>
          <w:sz w:val="24"/>
        </w:rPr>
        <w:t xml:space="preserve"> asjakohaseid õigusakte</w:t>
      </w:r>
      <w:r w:rsidR="000450D2" w:rsidRPr="6E341925">
        <w:rPr>
          <w:rStyle w:val="Allmrkuseviide"/>
          <w:rFonts w:ascii="Times New Roman" w:hAnsi="Times New Roman"/>
          <w:sz w:val="24"/>
        </w:rPr>
        <w:footnoteReference w:id="63"/>
      </w:r>
      <w:r w:rsidR="0529681E" w:rsidRPr="6E341925">
        <w:rPr>
          <w:rFonts w:ascii="Times New Roman" w:hAnsi="Times New Roman"/>
          <w:sz w:val="24"/>
        </w:rPr>
        <w:t>, häid teadustavasid</w:t>
      </w:r>
      <w:r w:rsidR="003F45D6" w:rsidRPr="6E341925">
        <w:rPr>
          <w:rStyle w:val="Allmrkuseviide"/>
          <w:rFonts w:ascii="Times New Roman" w:hAnsi="Times New Roman"/>
          <w:sz w:val="24"/>
        </w:rPr>
        <w:footnoteReference w:id="64"/>
      </w:r>
      <w:r w:rsidR="0529681E" w:rsidRPr="6E341925">
        <w:rPr>
          <w:rFonts w:ascii="Times New Roman" w:hAnsi="Times New Roman"/>
          <w:sz w:val="24"/>
        </w:rPr>
        <w:t xml:space="preserve"> ja eetikanorme</w:t>
      </w:r>
      <w:r w:rsidR="00A3581D" w:rsidRPr="6E341925">
        <w:rPr>
          <w:rStyle w:val="Allmrkuseviide"/>
          <w:rFonts w:ascii="Times New Roman" w:hAnsi="Times New Roman"/>
          <w:sz w:val="24"/>
        </w:rPr>
        <w:footnoteReference w:id="65"/>
      </w:r>
      <w:r w:rsidR="51F9BAC5" w:rsidRPr="6E341925">
        <w:rPr>
          <w:rFonts w:ascii="Times New Roman" w:hAnsi="Times New Roman"/>
          <w:sz w:val="24"/>
        </w:rPr>
        <w:t>.</w:t>
      </w:r>
      <w:r w:rsidR="6272F9E1" w:rsidRPr="6E341925">
        <w:rPr>
          <w:rFonts w:ascii="Times New Roman" w:hAnsi="Times New Roman"/>
          <w:sz w:val="24"/>
        </w:rPr>
        <w:t xml:space="preserve"> Samuti peab geenivaru ve</w:t>
      </w:r>
      <w:r w:rsidR="5D1D97C4" w:rsidRPr="6E341925">
        <w:rPr>
          <w:rFonts w:ascii="Times New Roman" w:hAnsi="Times New Roman"/>
          <w:sz w:val="24"/>
        </w:rPr>
        <w:t>e</w:t>
      </w:r>
      <w:r w:rsidR="6272F9E1" w:rsidRPr="6E341925">
        <w:rPr>
          <w:rFonts w:ascii="Times New Roman" w:hAnsi="Times New Roman"/>
          <w:sz w:val="24"/>
        </w:rPr>
        <w:t>nduma, et v</w:t>
      </w:r>
      <w:r w:rsidR="4D3BD22F" w:rsidRPr="6E341925">
        <w:rPr>
          <w:rFonts w:ascii="Times New Roman" w:hAnsi="Times New Roman"/>
          <w:sz w:val="24"/>
        </w:rPr>
        <w:t xml:space="preserve">olitatud töötlejal </w:t>
      </w:r>
      <w:r w:rsidR="14610670" w:rsidRPr="6E341925">
        <w:rPr>
          <w:rFonts w:ascii="Times New Roman" w:hAnsi="Times New Roman"/>
          <w:sz w:val="24"/>
        </w:rPr>
        <w:t>on olemas</w:t>
      </w:r>
      <w:r w:rsidR="4D3BD22F" w:rsidRPr="6E341925">
        <w:rPr>
          <w:rFonts w:ascii="Times New Roman" w:hAnsi="Times New Roman"/>
          <w:sz w:val="24"/>
        </w:rPr>
        <w:t xml:space="preserve"> geenivaramu andmetöötluseks</w:t>
      </w:r>
      <w:r w:rsidR="3A9B5488" w:rsidRPr="6E341925">
        <w:rPr>
          <w:rFonts w:ascii="Times New Roman" w:hAnsi="Times New Roman"/>
          <w:sz w:val="24"/>
        </w:rPr>
        <w:t xml:space="preserve"> nii </w:t>
      </w:r>
      <w:r w:rsidR="192F51C4" w:rsidRPr="6E341925">
        <w:rPr>
          <w:rFonts w:ascii="Times New Roman" w:hAnsi="Times New Roman"/>
          <w:sz w:val="24"/>
        </w:rPr>
        <w:t xml:space="preserve">enesekontrollisüsteem, mis tagab töötlemistoimingute jälgitavuse </w:t>
      </w:r>
      <w:r w:rsidR="6C8D4CBB" w:rsidRPr="6E341925">
        <w:rPr>
          <w:rFonts w:ascii="Times New Roman" w:hAnsi="Times New Roman"/>
          <w:sz w:val="24"/>
        </w:rPr>
        <w:t>ja</w:t>
      </w:r>
      <w:r w:rsidR="192F51C4" w:rsidRPr="6E341925">
        <w:rPr>
          <w:rFonts w:ascii="Times New Roman" w:hAnsi="Times New Roman"/>
          <w:sz w:val="24"/>
        </w:rPr>
        <w:t xml:space="preserve"> auditeerimise</w:t>
      </w:r>
      <w:r w:rsidR="5BFF9569" w:rsidRPr="6E341925">
        <w:rPr>
          <w:rFonts w:ascii="Times New Roman" w:hAnsi="Times New Roman"/>
          <w:sz w:val="24"/>
        </w:rPr>
        <w:t>, kui ka</w:t>
      </w:r>
      <w:r w:rsidR="193D2A95" w:rsidRPr="6E341925">
        <w:rPr>
          <w:rFonts w:ascii="Times New Roman" w:hAnsi="Times New Roman"/>
          <w:sz w:val="24"/>
        </w:rPr>
        <w:t xml:space="preserve"> vajalikud organisatsioonilised ja tehnilised vahendid andmekaitsealaste ja turbealaste nõuete järgimise tagamiseks</w:t>
      </w:r>
      <w:r w:rsidR="3E690170" w:rsidRPr="6E341925">
        <w:rPr>
          <w:rFonts w:ascii="Times New Roman" w:hAnsi="Times New Roman"/>
          <w:sz w:val="24"/>
        </w:rPr>
        <w:t>, samuti</w:t>
      </w:r>
      <w:r w:rsidR="193D2A95" w:rsidRPr="6E341925">
        <w:rPr>
          <w:rFonts w:ascii="Times New Roman" w:hAnsi="Times New Roman"/>
          <w:sz w:val="24"/>
        </w:rPr>
        <w:t xml:space="preserve"> </w:t>
      </w:r>
      <w:r w:rsidR="5BEF64A9" w:rsidRPr="6E341925">
        <w:rPr>
          <w:rFonts w:ascii="Times New Roman" w:hAnsi="Times New Roman"/>
          <w:sz w:val="24"/>
        </w:rPr>
        <w:t>geenivaramu vastutava töötleja poolt heaks</w:t>
      </w:r>
      <w:r w:rsidR="26ED9802" w:rsidRPr="6E341925">
        <w:rPr>
          <w:rFonts w:ascii="Times New Roman" w:hAnsi="Times New Roman"/>
          <w:sz w:val="24"/>
        </w:rPr>
        <w:t xml:space="preserve"> </w:t>
      </w:r>
      <w:r w:rsidR="5BEF64A9" w:rsidRPr="6E341925">
        <w:rPr>
          <w:rFonts w:ascii="Times New Roman" w:hAnsi="Times New Roman"/>
          <w:sz w:val="24"/>
        </w:rPr>
        <w:t>kiidetud protseduurireeglid ja tööeeskirjad.</w:t>
      </w:r>
      <w:r w:rsidR="42381415" w:rsidRPr="6E341925">
        <w:rPr>
          <w:rFonts w:ascii="Times New Roman" w:hAnsi="Times New Roman"/>
          <w:sz w:val="24"/>
        </w:rPr>
        <w:t xml:space="preserve"> Eeldata</w:t>
      </w:r>
      <w:r w:rsidR="67634441" w:rsidRPr="6E341925">
        <w:rPr>
          <w:rFonts w:ascii="Times New Roman" w:hAnsi="Times New Roman"/>
          <w:sz w:val="24"/>
        </w:rPr>
        <w:t>kse,</w:t>
      </w:r>
      <w:r w:rsidR="42381415" w:rsidRPr="6E341925">
        <w:rPr>
          <w:rFonts w:ascii="Times New Roman" w:hAnsi="Times New Roman"/>
          <w:sz w:val="24"/>
        </w:rPr>
        <w:t xml:space="preserve"> et volitatud töö</w:t>
      </w:r>
      <w:r w:rsidR="21FBE990" w:rsidRPr="6E341925">
        <w:rPr>
          <w:rFonts w:ascii="Times New Roman" w:hAnsi="Times New Roman"/>
          <w:sz w:val="24"/>
        </w:rPr>
        <w:t>t</w:t>
      </w:r>
      <w:r w:rsidR="42381415" w:rsidRPr="6E341925">
        <w:rPr>
          <w:rFonts w:ascii="Times New Roman" w:hAnsi="Times New Roman"/>
          <w:sz w:val="24"/>
        </w:rPr>
        <w:t xml:space="preserve">leja </w:t>
      </w:r>
      <w:r w:rsidR="6008B543" w:rsidRPr="6E341925">
        <w:rPr>
          <w:rFonts w:ascii="Times New Roman" w:hAnsi="Times New Roman"/>
          <w:sz w:val="24"/>
        </w:rPr>
        <w:t>oma</w:t>
      </w:r>
      <w:r w:rsidR="72B87E9D" w:rsidRPr="6E341925">
        <w:rPr>
          <w:rFonts w:ascii="Times New Roman" w:hAnsi="Times New Roman"/>
          <w:sz w:val="24"/>
        </w:rPr>
        <w:t>b</w:t>
      </w:r>
      <w:r w:rsidR="6008B543" w:rsidRPr="6E341925">
        <w:rPr>
          <w:rFonts w:ascii="Times New Roman" w:hAnsi="Times New Roman"/>
          <w:sz w:val="24"/>
        </w:rPr>
        <w:t xml:space="preserve"> asjakohaseid kehtivaid lubasid, kooskõlastusi </w:t>
      </w:r>
      <w:r w:rsidR="327DD508" w:rsidRPr="6E341925">
        <w:rPr>
          <w:rFonts w:ascii="Times New Roman" w:hAnsi="Times New Roman"/>
          <w:sz w:val="24"/>
        </w:rPr>
        <w:t>ja</w:t>
      </w:r>
      <w:r w:rsidR="6008B543" w:rsidRPr="6E341925">
        <w:rPr>
          <w:rFonts w:ascii="Times New Roman" w:hAnsi="Times New Roman"/>
          <w:sz w:val="24"/>
        </w:rPr>
        <w:t xml:space="preserve"> lepinguid ning esita</w:t>
      </w:r>
      <w:r w:rsidR="72B87E9D" w:rsidRPr="6E341925">
        <w:rPr>
          <w:rFonts w:ascii="Times New Roman" w:hAnsi="Times New Roman"/>
          <w:sz w:val="24"/>
        </w:rPr>
        <w:t>b need</w:t>
      </w:r>
      <w:r w:rsidR="6008B543" w:rsidRPr="6E341925">
        <w:rPr>
          <w:rFonts w:ascii="Times New Roman" w:hAnsi="Times New Roman"/>
          <w:sz w:val="24"/>
        </w:rPr>
        <w:t xml:space="preserve"> geenivaramu vastutavale töötlejale, et vastutav töötleja saaks veenduda volitatud töötleja nõuetele vastavuses ja sobivuses.</w:t>
      </w:r>
      <w:r w:rsidR="026DEB09" w:rsidRPr="6E341925">
        <w:rPr>
          <w:rFonts w:ascii="Times New Roman" w:hAnsi="Times New Roman"/>
          <w:sz w:val="24"/>
        </w:rPr>
        <w:t xml:space="preserve"> </w:t>
      </w:r>
      <w:r w:rsidR="007F039C">
        <w:rPr>
          <w:rFonts w:ascii="Times New Roman" w:hAnsi="Times New Roman"/>
          <w:sz w:val="24"/>
        </w:rPr>
        <w:t>Kehtetuks tunnistatakse</w:t>
      </w:r>
      <w:r w:rsidR="003625A5">
        <w:rPr>
          <w:rFonts w:ascii="Times New Roman" w:hAnsi="Times New Roman"/>
          <w:sz w:val="24"/>
        </w:rPr>
        <w:t xml:space="preserve"> määrus - </w:t>
      </w:r>
      <w:r w:rsidR="026DEB09" w:rsidRPr="6E341925">
        <w:rPr>
          <w:rFonts w:ascii="Times New Roman" w:hAnsi="Times New Roman"/>
          <w:sz w:val="24"/>
        </w:rPr>
        <w:t>”</w:t>
      </w:r>
      <w:r w:rsidR="026DEB09" w:rsidRPr="00587BB9">
        <w:rPr>
          <w:rFonts w:ascii="Times New Roman" w:hAnsi="Times New Roman"/>
          <w:color w:val="000000" w:themeColor="text1"/>
          <w:sz w:val="24"/>
        </w:rPr>
        <w:t>Geenivaramu volitatud töötlejale esitatavad nõuded</w:t>
      </w:r>
      <w:r w:rsidR="276FAE4D" w:rsidRPr="6E341925">
        <w:rPr>
          <w:rFonts w:ascii="Times New Roman" w:hAnsi="Times New Roman"/>
          <w:color w:val="000000" w:themeColor="text1"/>
          <w:sz w:val="24"/>
        </w:rPr>
        <w:t>”</w:t>
      </w:r>
      <w:r w:rsidR="003625A5">
        <w:rPr>
          <w:rFonts w:ascii="Times New Roman" w:hAnsi="Times New Roman"/>
          <w:color w:val="000000" w:themeColor="text1"/>
          <w:sz w:val="24"/>
        </w:rPr>
        <w:t xml:space="preserve"> - </w:t>
      </w:r>
      <w:r w:rsidR="276FAE4D" w:rsidRPr="6E341925">
        <w:rPr>
          <w:rFonts w:ascii="Times New Roman" w:hAnsi="Times New Roman"/>
          <w:color w:val="000000" w:themeColor="text1"/>
          <w:sz w:val="24"/>
        </w:rPr>
        <w:t>mi</w:t>
      </w:r>
      <w:r w:rsidR="003625A5">
        <w:rPr>
          <w:rFonts w:ascii="Times New Roman" w:hAnsi="Times New Roman"/>
          <w:color w:val="000000" w:themeColor="text1"/>
          <w:sz w:val="24"/>
        </w:rPr>
        <w:t xml:space="preserve">s </w:t>
      </w:r>
      <w:r w:rsidR="276FAE4D" w:rsidRPr="6E341925">
        <w:rPr>
          <w:rFonts w:ascii="Times New Roman" w:hAnsi="Times New Roman"/>
          <w:color w:val="000000" w:themeColor="text1"/>
          <w:sz w:val="24"/>
        </w:rPr>
        <w:t>tuuakse käesoleva seaduse</w:t>
      </w:r>
      <w:r w:rsidR="003625A5">
        <w:rPr>
          <w:rFonts w:ascii="Times New Roman" w:hAnsi="Times New Roman"/>
          <w:color w:val="000000" w:themeColor="text1"/>
          <w:sz w:val="24"/>
        </w:rPr>
        <w:t xml:space="preserve"> alusel </w:t>
      </w:r>
      <w:r w:rsidR="276FAE4D" w:rsidRPr="6E341925">
        <w:rPr>
          <w:rFonts w:ascii="Times New Roman" w:hAnsi="Times New Roman"/>
          <w:color w:val="000000" w:themeColor="text1"/>
          <w:sz w:val="24"/>
        </w:rPr>
        <w:t>kehtestatavasse andmekogu põhimäärusesse.</w:t>
      </w:r>
    </w:p>
    <w:p w14:paraId="0CE84937" w14:textId="29DFF3CF" w:rsidR="00B92969" w:rsidRDefault="00B92969" w:rsidP="0016210D">
      <w:pPr>
        <w:rPr>
          <w:rFonts w:ascii="Times New Roman" w:hAnsi="Times New Roman"/>
          <w:sz w:val="24"/>
        </w:rPr>
      </w:pPr>
      <w:bookmarkStart w:id="40" w:name="_Hlk170782656"/>
      <w:bookmarkEnd w:id="40"/>
    </w:p>
    <w:p w14:paraId="464CDF01" w14:textId="19AADCA5" w:rsidR="00591E99" w:rsidRDefault="2A96DAB3" w:rsidP="6E341925">
      <w:pPr>
        <w:rPr>
          <w:rFonts w:ascii="Times New Roman" w:hAnsi="Times New Roman"/>
          <w:sz w:val="24"/>
        </w:rPr>
      </w:pPr>
      <w:r w:rsidRPr="6E341925">
        <w:rPr>
          <w:rFonts w:ascii="Times New Roman" w:hAnsi="Times New Roman"/>
          <w:b/>
          <w:bCs/>
          <w:sz w:val="24"/>
        </w:rPr>
        <w:t>Ee</w:t>
      </w:r>
      <w:r w:rsidR="4B1F932F" w:rsidRPr="6E341925">
        <w:rPr>
          <w:rFonts w:ascii="Times New Roman" w:hAnsi="Times New Roman"/>
          <w:b/>
          <w:bCs/>
          <w:sz w:val="24"/>
        </w:rPr>
        <w:t>lnõu §</w:t>
      </w:r>
      <w:r w:rsidR="327DD508" w:rsidRPr="6E341925">
        <w:rPr>
          <w:rFonts w:ascii="Times New Roman" w:hAnsi="Times New Roman"/>
          <w:b/>
          <w:bCs/>
          <w:sz w:val="24"/>
        </w:rPr>
        <w:t xml:space="preserve"> </w:t>
      </w:r>
      <w:r w:rsidR="4B1F932F" w:rsidRPr="6E341925">
        <w:rPr>
          <w:rFonts w:ascii="Times New Roman" w:hAnsi="Times New Roman"/>
          <w:b/>
          <w:bCs/>
          <w:sz w:val="24"/>
        </w:rPr>
        <w:t xml:space="preserve">10 lõike 4 </w:t>
      </w:r>
      <w:r w:rsidR="4B1F932F" w:rsidRPr="6E341925">
        <w:rPr>
          <w:rFonts w:ascii="Times New Roman" w:hAnsi="Times New Roman"/>
          <w:sz w:val="24"/>
        </w:rPr>
        <w:t xml:space="preserve">kohaselt </w:t>
      </w:r>
      <w:r w:rsidRPr="6E341925">
        <w:rPr>
          <w:rFonts w:ascii="Times New Roman" w:hAnsi="Times New Roman"/>
          <w:sz w:val="24"/>
        </w:rPr>
        <w:t xml:space="preserve">määrab </w:t>
      </w:r>
      <w:r w:rsidR="4B1F932F" w:rsidRPr="6E341925">
        <w:rPr>
          <w:rFonts w:ascii="Times New Roman" w:hAnsi="Times New Roman"/>
          <w:sz w:val="24"/>
        </w:rPr>
        <w:t xml:space="preserve">vastutav töötleja </w:t>
      </w:r>
      <w:r w:rsidRPr="6E341925">
        <w:rPr>
          <w:rFonts w:ascii="Times New Roman" w:hAnsi="Times New Roman"/>
          <w:sz w:val="24"/>
        </w:rPr>
        <w:t>nimeliselt isikud, ke</w:t>
      </w:r>
      <w:r w:rsidR="6D88DB1E" w:rsidRPr="6E341925">
        <w:rPr>
          <w:rFonts w:ascii="Times New Roman" w:hAnsi="Times New Roman"/>
          <w:sz w:val="24"/>
        </w:rPr>
        <w:t>llel on õigus</w:t>
      </w:r>
      <w:r w:rsidR="26328DC7" w:rsidRPr="6E341925">
        <w:rPr>
          <w:rFonts w:ascii="Times New Roman" w:hAnsi="Times New Roman"/>
          <w:sz w:val="24"/>
        </w:rPr>
        <w:t xml:space="preserve"> andmeid</w:t>
      </w:r>
      <w:r w:rsidRPr="6E341925">
        <w:rPr>
          <w:rFonts w:ascii="Times New Roman" w:hAnsi="Times New Roman"/>
          <w:sz w:val="24"/>
        </w:rPr>
        <w:t xml:space="preserve"> pseudonüümi</w:t>
      </w:r>
      <w:r w:rsidR="26328DC7" w:rsidRPr="6E341925">
        <w:rPr>
          <w:rFonts w:ascii="Times New Roman" w:hAnsi="Times New Roman"/>
          <w:sz w:val="24"/>
        </w:rPr>
        <w:t>da</w:t>
      </w:r>
      <w:r w:rsidRPr="6E341925">
        <w:rPr>
          <w:rFonts w:ascii="Times New Roman" w:hAnsi="Times New Roman"/>
          <w:sz w:val="24"/>
        </w:rPr>
        <w:t xml:space="preserve"> või </w:t>
      </w:r>
      <w:proofErr w:type="spellStart"/>
      <w:r w:rsidRPr="6E341925">
        <w:rPr>
          <w:rFonts w:ascii="Times New Roman" w:hAnsi="Times New Roman"/>
          <w:sz w:val="24"/>
        </w:rPr>
        <w:t>depseudonüümi</w:t>
      </w:r>
      <w:r w:rsidR="26328DC7" w:rsidRPr="6E341925">
        <w:rPr>
          <w:rFonts w:ascii="Times New Roman" w:hAnsi="Times New Roman"/>
          <w:sz w:val="24"/>
        </w:rPr>
        <w:t>da</w:t>
      </w:r>
      <w:proofErr w:type="spellEnd"/>
      <w:r w:rsidRPr="6E341925">
        <w:rPr>
          <w:rFonts w:ascii="Times New Roman" w:hAnsi="Times New Roman"/>
          <w:sz w:val="24"/>
        </w:rPr>
        <w:t xml:space="preserve">, kellel on juurdepääs geenidoonorite koeproovidele ja isikuandmetele ning kes väljastavad pseudonüümitud koeproove, sugupuid ja isikuandmeid ning </w:t>
      </w:r>
      <w:proofErr w:type="spellStart"/>
      <w:r w:rsidRPr="6E341925">
        <w:rPr>
          <w:rFonts w:ascii="Times New Roman" w:hAnsi="Times New Roman"/>
          <w:sz w:val="24"/>
        </w:rPr>
        <w:t>depseudonüümitud</w:t>
      </w:r>
      <w:proofErr w:type="spellEnd"/>
      <w:r w:rsidRPr="6E341925">
        <w:rPr>
          <w:rFonts w:ascii="Times New Roman" w:hAnsi="Times New Roman"/>
          <w:sz w:val="24"/>
        </w:rPr>
        <w:t xml:space="preserve"> isikuandmeid</w:t>
      </w:r>
      <w:r w:rsidR="51F9BAC5" w:rsidRPr="6E341925">
        <w:rPr>
          <w:rFonts w:ascii="Times New Roman" w:hAnsi="Times New Roman"/>
          <w:sz w:val="24"/>
        </w:rPr>
        <w:t>.</w:t>
      </w:r>
      <w:r w:rsidR="044B2515" w:rsidRPr="6E341925">
        <w:rPr>
          <w:rFonts w:ascii="Times New Roman" w:hAnsi="Times New Roman"/>
          <w:sz w:val="24"/>
        </w:rPr>
        <w:t xml:space="preserve"> Jätkub senine praktika</w:t>
      </w:r>
      <w:r w:rsidR="416822DB" w:rsidRPr="6E341925">
        <w:rPr>
          <w:rFonts w:ascii="Times New Roman" w:hAnsi="Times New Roman"/>
          <w:sz w:val="24"/>
        </w:rPr>
        <w:t xml:space="preserve"> </w:t>
      </w:r>
      <w:r w:rsidR="00EB2133">
        <w:rPr>
          <w:rFonts w:ascii="Times New Roman" w:hAnsi="Times New Roman"/>
          <w:sz w:val="24"/>
        </w:rPr>
        <w:t xml:space="preserve">ning juurdepääs </w:t>
      </w:r>
      <w:r w:rsidR="0055760E">
        <w:rPr>
          <w:rFonts w:ascii="Times New Roman" w:hAnsi="Times New Roman"/>
          <w:sz w:val="24"/>
        </w:rPr>
        <w:t xml:space="preserve">ja </w:t>
      </w:r>
      <w:proofErr w:type="spellStart"/>
      <w:r w:rsidR="0055760E">
        <w:rPr>
          <w:rFonts w:ascii="Times New Roman" w:hAnsi="Times New Roman"/>
          <w:sz w:val="24"/>
        </w:rPr>
        <w:t>pseudonüümimise</w:t>
      </w:r>
      <w:proofErr w:type="spellEnd"/>
      <w:r w:rsidR="0055760E">
        <w:rPr>
          <w:rFonts w:ascii="Times New Roman" w:hAnsi="Times New Roman"/>
          <w:sz w:val="24"/>
        </w:rPr>
        <w:t xml:space="preserve"> või </w:t>
      </w:r>
      <w:proofErr w:type="spellStart"/>
      <w:r w:rsidR="0055760E">
        <w:rPr>
          <w:rFonts w:ascii="Times New Roman" w:hAnsi="Times New Roman"/>
          <w:sz w:val="24"/>
        </w:rPr>
        <w:t>depseudonüümimise</w:t>
      </w:r>
      <w:proofErr w:type="spellEnd"/>
      <w:r w:rsidR="0055760E">
        <w:rPr>
          <w:rFonts w:ascii="Times New Roman" w:hAnsi="Times New Roman"/>
          <w:sz w:val="24"/>
        </w:rPr>
        <w:t xml:space="preserve"> õigus </w:t>
      </w:r>
      <w:r w:rsidR="00EB2133">
        <w:rPr>
          <w:rFonts w:ascii="Times New Roman" w:hAnsi="Times New Roman"/>
          <w:sz w:val="24"/>
        </w:rPr>
        <w:t>on vaid piiratud isikute ringil</w:t>
      </w:r>
      <w:r w:rsidR="0055760E">
        <w:rPr>
          <w:rFonts w:ascii="Times New Roman" w:hAnsi="Times New Roman"/>
          <w:sz w:val="24"/>
        </w:rPr>
        <w:t xml:space="preserve"> </w:t>
      </w:r>
      <w:r w:rsidR="005F32A1">
        <w:rPr>
          <w:rFonts w:ascii="Times New Roman" w:hAnsi="Times New Roman"/>
          <w:sz w:val="24"/>
        </w:rPr>
        <w:t>(</w:t>
      </w:r>
      <w:r w:rsidR="006E7474">
        <w:rPr>
          <w:rFonts w:ascii="Times New Roman" w:hAnsi="Times New Roman"/>
          <w:sz w:val="24"/>
        </w:rPr>
        <w:t xml:space="preserve">IGUS </w:t>
      </w:r>
      <w:r w:rsidR="416822DB" w:rsidRPr="6E341925">
        <w:rPr>
          <w:rFonts w:ascii="Times New Roman" w:hAnsi="Times New Roman"/>
          <w:sz w:val="24"/>
        </w:rPr>
        <w:t>§</w:t>
      </w:r>
      <w:r w:rsidR="00FE78DE">
        <w:rPr>
          <w:rFonts w:ascii="Times New Roman" w:hAnsi="Times New Roman"/>
          <w:sz w:val="24"/>
        </w:rPr>
        <w:t xml:space="preserve"> </w:t>
      </w:r>
      <w:r w:rsidR="416822DB" w:rsidRPr="6E341925">
        <w:rPr>
          <w:rFonts w:ascii="Times New Roman" w:hAnsi="Times New Roman"/>
          <w:sz w:val="24"/>
        </w:rPr>
        <w:t>22 lõige 3</w:t>
      </w:r>
      <w:r w:rsidR="005F32A1">
        <w:rPr>
          <w:rFonts w:ascii="Times New Roman" w:hAnsi="Times New Roman"/>
          <w:sz w:val="24"/>
        </w:rPr>
        <w:t>)</w:t>
      </w:r>
      <w:r w:rsidR="044B2515" w:rsidRPr="6E341925">
        <w:rPr>
          <w:rFonts w:ascii="Times New Roman" w:hAnsi="Times New Roman"/>
          <w:sz w:val="24"/>
        </w:rPr>
        <w:t>.</w:t>
      </w:r>
    </w:p>
    <w:p w14:paraId="682AC040" w14:textId="14BA2F44" w:rsidR="00DF6221" w:rsidRDefault="00DF6221" w:rsidP="0016210D">
      <w:pPr>
        <w:rPr>
          <w:rFonts w:ascii="Times New Roman" w:hAnsi="Times New Roman"/>
          <w:sz w:val="24"/>
        </w:rPr>
      </w:pPr>
    </w:p>
    <w:p w14:paraId="2DEBF85D" w14:textId="290E9A53" w:rsidR="00BF6089" w:rsidRPr="007043F3" w:rsidRDefault="00B1261E" w:rsidP="007043F3">
      <w:pPr>
        <w:rPr>
          <w:rFonts w:ascii="Times New Roman" w:hAnsi="Times New Roman"/>
          <w:b/>
          <w:bCs/>
          <w:sz w:val="24"/>
        </w:rPr>
      </w:pPr>
      <w:r>
        <w:rPr>
          <w:rFonts w:ascii="Times New Roman" w:hAnsi="Times New Roman"/>
          <w:b/>
          <w:bCs/>
          <w:sz w:val="24"/>
        </w:rPr>
        <w:t>3. j</w:t>
      </w:r>
      <w:r w:rsidR="00BF6089" w:rsidRPr="007043F3">
        <w:rPr>
          <w:rFonts w:ascii="Times New Roman" w:hAnsi="Times New Roman"/>
          <w:b/>
          <w:bCs/>
          <w:sz w:val="24"/>
        </w:rPr>
        <w:t xml:space="preserve">aos </w:t>
      </w:r>
      <w:r w:rsidR="00BF6089" w:rsidRPr="00A07CDB">
        <w:rPr>
          <w:rFonts w:ascii="Times New Roman" w:hAnsi="Times New Roman"/>
          <w:b/>
          <w:bCs/>
          <w:sz w:val="24"/>
        </w:rPr>
        <w:t>kehtestatakse</w:t>
      </w:r>
      <w:r w:rsidR="00BF6089" w:rsidRPr="007043F3">
        <w:rPr>
          <w:rFonts w:ascii="Times New Roman" w:hAnsi="Times New Roman"/>
          <w:b/>
          <w:bCs/>
          <w:sz w:val="24"/>
        </w:rPr>
        <w:t xml:space="preserve"> </w:t>
      </w:r>
      <w:r w:rsidR="005B3D03">
        <w:rPr>
          <w:rFonts w:ascii="Times New Roman" w:hAnsi="Times New Roman"/>
          <w:b/>
          <w:bCs/>
          <w:sz w:val="24"/>
        </w:rPr>
        <w:t>g</w:t>
      </w:r>
      <w:r w:rsidR="00BF6089" w:rsidRPr="007043F3">
        <w:rPr>
          <w:rFonts w:ascii="Times New Roman" w:hAnsi="Times New Roman"/>
          <w:b/>
          <w:bCs/>
          <w:sz w:val="24"/>
        </w:rPr>
        <w:t xml:space="preserve">eenivaramu andmete kasutamise </w:t>
      </w:r>
      <w:r w:rsidR="005F3068">
        <w:rPr>
          <w:rFonts w:ascii="Times New Roman" w:hAnsi="Times New Roman"/>
          <w:b/>
          <w:bCs/>
          <w:sz w:val="24"/>
        </w:rPr>
        <w:t>ja</w:t>
      </w:r>
      <w:r w:rsidR="00BF6089" w:rsidRPr="007043F3">
        <w:rPr>
          <w:rFonts w:ascii="Times New Roman" w:hAnsi="Times New Roman"/>
          <w:b/>
          <w:bCs/>
          <w:sz w:val="24"/>
        </w:rPr>
        <w:t xml:space="preserve"> väljastamise </w:t>
      </w:r>
      <w:r w:rsidR="005F3068">
        <w:rPr>
          <w:rFonts w:ascii="Times New Roman" w:hAnsi="Times New Roman"/>
          <w:b/>
          <w:bCs/>
          <w:sz w:val="24"/>
        </w:rPr>
        <w:t>lubatavus.</w:t>
      </w:r>
    </w:p>
    <w:p w14:paraId="62CC3451" w14:textId="77777777" w:rsidR="00DF6221" w:rsidRPr="00D76F80" w:rsidRDefault="00DF6221" w:rsidP="0016210D">
      <w:pPr>
        <w:rPr>
          <w:rFonts w:ascii="Times New Roman" w:hAnsi="Times New Roman"/>
          <w:sz w:val="24"/>
        </w:rPr>
      </w:pPr>
    </w:p>
    <w:p w14:paraId="572B8596" w14:textId="373B85B0" w:rsidR="008463F9" w:rsidRDefault="641552BD" w:rsidP="0016210D">
      <w:pPr>
        <w:rPr>
          <w:rFonts w:ascii="Times New Roman" w:hAnsi="Times New Roman"/>
          <w:b/>
          <w:bCs/>
          <w:sz w:val="24"/>
        </w:rPr>
      </w:pPr>
      <w:r w:rsidRPr="3BFCAE6E">
        <w:rPr>
          <w:rFonts w:ascii="Times New Roman" w:hAnsi="Times New Roman"/>
          <w:b/>
          <w:bCs/>
          <w:sz w:val="24"/>
        </w:rPr>
        <w:t xml:space="preserve">Eelnõu </w:t>
      </w:r>
      <w:r w:rsidR="6063B03C" w:rsidRPr="3BFCAE6E">
        <w:rPr>
          <w:rFonts w:ascii="Times New Roman" w:hAnsi="Times New Roman"/>
          <w:b/>
          <w:bCs/>
          <w:sz w:val="24"/>
        </w:rPr>
        <w:t>§</w:t>
      </w:r>
      <w:r w:rsidR="005B3D03">
        <w:rPr>
          <w:rFonts w:ascii="Times New Roman" w:hAnsi="Times New Roman"/>
          <w:b/>
          <w:bCs/>
          <w:sz w:val="24"/>
        </w:rPr>
        <w:t>-s</w:t>
      </w:r>
      <w:r w:rsidR="6063B03C" w:rsidRPr="3BFCAE6E">
        <w:rPr>
          <w:rFonts w:ascii="Times New Roman" w:hAnsi="Times New Roman"/>
          <w:b/>
          <w:bCs/>
          <w:sz w:val="24"/>
        </w:rPr>
        <w:t xml:space="preserve"> 1</w:t>
      </w:r>
      <w:r w:rsidR="074D9CA3" w:rsidRPr="3BFCAE6E">
        <w:rPr>
          <w:rFonts w:ascii="Times New Roman" w:hAnsi="Times New Roman"/>
          <w:b/>
          <w:bCs/>
          <w:sz w:val="24"/>
        </w:rPr>
        <w:t>1</w:t>
      </w:r>
      <w:r w:rsidR="6063B03C" w:rsidRPr="3BFCAE6E">
        <w:rPr>
          <w:rFonts w:ascii="Times New Roman" w:hAnsi="Times New Roman"/>
          <w:b/>
          <w:bCs/>
          <w:sz w:val="24"/>
        </w:rPr>
        <w:t xml:space="preserve"> </w:t>
      </w:r>
      <w:r w:rsidR="005B3D03">
        <w:rPr>
          <w:rFonts w:ascii="Times New Roman" w:hAnsi="Times New Roman"/>
          <w:sz w:val="24"/>
        </w:rPr>
        <w:t>sätestatakse g</w:t>
      </w:r>
      <w:r w:rsidR="4987A8B2" w:rsidRPr="3BFCAE6E">
        <w:rPr>
          <w:rFonts w:ascii="Times New Roman" w:hAnsi="Times New Roman"/>
          <w:sz w:val="24"/>
        </w:rPr>
        <w:t xml:space="preserve">eenivaramu andmete kasutamise </w:t>
      </w:r>
      <w:r w:rsidR="00200010">
        <w:rPr>
          <w:rFonts w:ascii="Times New Roman" w:hAnsi="Times New Roman"/>
          <w:sz w:val="24"/>
        </w:rPr>
        <w:t xml:space="preserve">ja väljastamise </w:t>
      </w:r>
      <w:r w:rsidR="4987A8B2" w:rsidRPr="3BFCAE6E">
        <w:rPr>
          <w:rFonts w:ascii="Times New Roman" w:hAnsi="Times New Roman"/>
          <w:sz w:val="24"/>
        </w:rPr>
        <w:t>lubatavus</w:t>
      </w:r>
      <w:r w:rsidR="00200010">
        <w:rPr>
          <w:rFonts w:ascii="Times New Roman" w:hAnsi="Times New Roman"/>
          <w:sz w:val="24"/>
        </w:rPr>
        <w:t>.</w:t>
      </w:r>
    </w:p>
    <w:p w14:paraId="04F40656" w14:textId="77777777" w:rsidR="008463F9" w:rsidRDefault="008463F9" w:rsidP="0016210D">
      <w:pPr>
        <w:rPr>
          <w:rFonts w:ascii="Times New Roman" w:hAnsi="Times New Roman"/>
          <w:b/>
          <w:bCs/>
          <w:sz w:val="24"/>
        </w:rPr>
      </w:pPr>
    </w:p>
    <w:p w14:paraId="78FA9A67" w14:textId="09E719A4" w:rsidR="000D5A15" w:rsidRDefault="641552BD" w:rsidP="4F8A9DAA">
      <w:pPr>
        <w:rPr>
          <w:rFonts w:ascii="Times New Roman" w:hAnsi="Times New Roman"/>
          <w:sz w:val="24"/>
        </w:rPr>
      </w:pPr>
      <w:r w:rsidRPr="4F8A9DAA">
        <w:rPr>
          <w:rFonts w:ascii="Times New Roman" w:hAnsi="Times New Roman"/>
          <w:b/>
          <w:bCs/>
          <w:sz w:val="24"/>
        </w:rPr>
        <w:t xml:space="preserve">Eelnõu </w:t>
      </w:r>
      <w:r w:rsidR="00D46EFF" w:rsidRPr="4F8A9DAA">
        <w:rPr>
          <w:rFonts w:ascii="Times New Roman" w:hAnsi="Times New Roman"/>
          <w:b/>
          <w:bCs/>
          <w:sz w:val="24"/>
        </w:rPr>
        <w:t>§</w:t>
      </w:r>
      <w:r w:rsidRPr="4F8A9DAA">
        <w:rPr>
          <w:rFonts w:ascii="Times New Roman" w:hAnsi="Times New Roman"/>
          <w:b/>
          <w:bCs/>
          <w:sz w:val="24"/>
        </w:rPr>
        <w:t xml:space="preserve"> 1</w:t>
      </w:r>
      <w:r w:rsidR="6C0F7A83" w:rsidRPr="4F8A9DAA">
        <w:rPr>
          <w:rFonts w:ascii="Times New Roman" w:hAnsi="Times New Roman"/>
          <w:b/>
          <w:bCs/>
          <w:sz w:val="24"/>
        </w:rPr>
        <w:t>1</w:t>
      </w:r>
      <w:r w:rsidRPr="4F8A9DAA">
        <w:rPr>
          <w:rFonts w:ascii="Times New Roman" w:hAnsi="Times New Roman"/>
          <w:b/>
          <w:bCs/>
          <w:sz w:val="24"/>
        </w:rPr>
        <w:t xml:space="preserve"> lõi</w:t>
      </w:r>
      <w:r w:rsidR="00420CEB" w:rsidRPr="4F8A9DAA">
        <w:rPr>
          <w:rFonts w:ascii="Times New Roman" w:hAnsi="Times New Roman"/>
          <w:b/>
          <w:bCs/>
          <w:sz w:val="24"/>
        </w:rPr>
        <w:t>gete</w:t>
      </w:r>
      <w:r w:rsidRPr="4F8A9DAA">
        <w:rPr>
          <w:rFonts w:ascii="Times New Roman" w:hAnsi="Times New Roman"/>
          <w:b/>
          <w:bCs/>
          <w:sz w:val="24"/>
        </w:rPr>
        <w:t xml:space="preserve">ga 1 </w:t>
      </w:r>
      <w:r w:rsidR="00420CEB" w:rsidRPr="4F8A9DAA">
        <w:rPr>
          <w:rFonts w:ascii="Times New Roman" w:hAnsi="Times New Roman"/>
          <w:b/>
          <w:bCs/>
          <w:sz w:val="24"/>
        </w:rPr>
        <w:t>ja 2</w:t>
      </w:r>
      <w:r w:rsidR="00F21D79" w:rsidRPr="4F8A9DAA">
        <w:rPr>
          <w:rFonts w:ascii="Times New Roman" w:hAnsi="Times New Roman"/>
          <w:b/>
          <w:bCs/>
          <w:sz w:val="24"/>
        </w:rPr>
        <w:t xml:space="preserve"> </w:t>
      </w:r>
      <w:r w:rsidR="00934995" w:rsidRPr="4F8A9DAA">
        <w:rPr>
          <w:rFonts w:ascii="Times New Roman" w:hAnsi="Times New Roman"/>
          <w:sz w:val="24"/>
        </w:rPr>
        <w:t>sätestatakse</w:t>
      </w:r>
      <w:r w:rsidRPr="4F8A9DAA">
        <w:rPr>
          <w:rFonts w:ascii="Times New Roman" w:hAnsi="Times New Roman"/>
          <w:sz w:val="24"/>
        </w:rPr>
        <w:t xml:space="preserve">, et </w:t>
      </w:r>
      <w:r w:rsidR="00B7270D" w:rsidRPr="4F8A9DAA">
        <w:rPr>
          <w:rFonts w:ascii="Times New Roman" w:hAnsi="Times New Roman"/>
          <w:sz w:val="24"/>
        </w:rPr>
        <w:t>g</w:t>
      </w:r>
      <w:r w:rsidR="267AD018" w:rsidRPr="4F8A9DAA">
        <w:rPr>
          <w:rFonts w:ascii="Times New Roman" w:hAnsi="Times New Roman"/>
          <w:sz w:val="24"/>
        </w:rPr>
        <w:t>eenivaramu andmeid võib töödelda üksnes käesoleva seaduse</w:t>
      </w:r>
      <w:r w:rsidR="004B6412" w:rsidRPr="4F8A9DAA">
        <w:rPr>
          <w:rFonts w:ascii="Times New Roman" w:hAnsi="Times New Roman"/>
          <w:sz w:val="24"/>
        </w:rPr>
        <w:t xml:space="preserve"> §</w:t>
      </w:r>
      <w:r w:rsidR="00A60C29" w:rsidRPr="4F8A9DAA">
        <w:rPr>
          <w:rFonts w:ascii="Times New Roman" w:hAnsi="Times New Roman"/>
          <w:sz w:val="24"/>
        </w:rPr>
        <w:t>-</w:t>
      </w:r>
      <w:r w:rsidR="267AD018" w:rsidRPr="4F8A9DAA">
        <w:rPr>
          <w:rFonts w:ascii="Times New Roman" w:hAnsi="Times New Roman"/>
          <w:sz w:val="24"/>
        </w:rPr>
        <w:t xml:space="preserve">s </w:t>
      </w:r>
      <w:r w:rsidR="00A60C29" w:rsidRPr="4F8A9DAA">
        <w:rPr>
          <w:rFonts w:ascii="Times New Roman" w:hAnsi="Times New Roman"/>
          <w:sz w:val="24"/>
        </w:rPr>
        <w:t xml:space="preserve">3 </w:t>
      </w:r>
      <w:r w:rsidR="267AD018" w:rsidRPr="4F8A9DAA">
        <w:rPr>
          <w:rFonts w:ascii="Times New Roman" w:hAnsi="Times New Roman"/>
          <w:sz w:val="24"/>
        </w:rPr>
        <w:t>sätestatud eesmärkidel</w:t>
      </w:r>
      <w:r w:rsidR="00A60C29" w:rsidRPr="4F8A9DAA">
        <w:rPr>
          <w:rFonts w:ascii="Times New Roman" w:hAnsi="Times New Roman"/>
          <w:sz w:val="24"/>
        </w:rPr>
        <w:t>.</w:t>
      </w:r>
      <w:r w:rsidR="267AD018" w:rsidRPr="4F8A9DAA">
        <w:rPr>
          <w:rFonts w:ascii="Times New Roman" w:hAnsi="Times New Roman"/>
          <w:sz w:val="24"/>
        </w:rPr>
        <w:t xml:space="preserve"> Geenivar</w:t>
      </w:r>
      <w:r w:rsidR="2034C1D6" w:rsidRPr="4F8A9DAA">
        <w:rPr>
          <w:rFonts w:ascii="Times New Roman" w:hAnsi="Times New Roman"/>
          <w:sz w:val="24"/>
        </w:rPr>
        <w:t>am</w:t>
      </w:r>
      <w:r w:rsidR="267AD018" w:rsidRPr="4F8A9DAA">
        <w:rPr>
          <w:rFonts w:ascii="Times New Roman" w:hAnsi="Times New Roman"/>
          <w:sz w:val="24"/>
        </w:rPr>
        <w:t xml:space="preserve">usse kogutud andmete kasutamine muul otstarbel, </w:t>
      </w:r>
      <w:r w:rsidR="00606852" w:rsidRPr="4F8A9DAA">
        <w:rPr>
          <w:rFonts w:ascii="Times New Roman" w:hAnsi="Times New Roman"/>
          <w:sz w:val="24"/>
        </w:rPr>
        <w:t>sealhulgas</w:t>
      </w:r>
      <w:r w:rsidR="267AD018" w:rsidRPr="4F8A9DAA">
        <w:rPr>
          <w:rFonts w:ascii="Times New Roman" w:hAnsi="Times New Roman"/>
          <w:sz w:val="24"/>
        </w:rPr>
        <w:t xml:space="preserve"> tsiviil- või kriminaalmenetluses tõendite kogumiseks või jälitustegevuseks, on keelatud.</w:t>
      </w:r>
      <w:r w:rsidR="00F21D79" w:rsidRPr="4F8A9DAA">
        <w:rPr>
          <w:rFonts w:ascii="Times New Roman" w:hAnsi="Times New Roman"/>
          <w:sz w:val="24"/>
        </w:rPr>
        <w:t xml:space="preserve"> Siin lähtutakse sarnastest garantiidest, mis kehtivad IGUS-s ka täna (vt </w:t>
      </w:r>
      <w:r w:rsidR="00FE78DE">
        <w:rPr>
          <w:rFonts w:ascii="Times New Roman" w:hAnsi="Times New Roman"/>
          <w:sz w:val="24"/>
        </w:rPr>
        <w:t xml:space="preserve">IGUS </w:t>
      </w:r>
      <w:r w:rsidR="00F21D79" w:rsidRPr="4F8A9DAA">
        <w:rPr>
          <w:rFonts w:ascii="Times New Roman" w:hAnsi="Times New Roman"/>
          <w:sz w:val="24"/>
        </w:rPr>
        <w:t xml:space="preserve">§ 16). </w:t>
      </w:r>
      <w:r w:rsidR="003F51DD" w:rsidRPr="4F8A9DAA">
        <w:rPr>
          <w:rFonts w:ascii="Times New Roman" w:hAnsi="Times New Roman"/>
          <w:sz w:val="24"/>
        </w:rPr>
        <w:t xml:space="preserve">Eesmärk on tuua töötluse eesmärgid vastutava töötleja poolt selgelt ühte sättesse ning eristada, kas ja kellele võib geenivaramu vastutav töötleja neid väljastada. </w:t>
      </w:r>
    </w:p>
    <w:p w14:paraId="40F37798" w14:textId="079B6B0B" w:rsidR="00AF1C10" w:rsidRDefault="00AF1C10" w:rsidP="4F8A9DAA">
      <w:pPr>
        <w:rPr>
          <w:rFonts w:ascii="Times New Roman" w:hAnsi="Times New Roman"/>
          <w:sz w:val="24"/>
        </w:rPr>
      </w:pPr>
      <w:bookmarkStart w:id="41" w:name="_Hlk187034230"/>
    </w:p>
    <w:p w14:paraId="580C47E1" w14:textId="293C2F7C" w:rsidR="00DC7B01" w:rsidRDefault="11FCC7E3" w:rsidP="4F8A9DAA">
      <w:pPr>
        <w:rPr>
          <w:rFonts w:ascii="Times New Roman" w:hAnsi="Times New Roman"/>
          <w:sz w:val="24"/>
        </w:rPr>
      </w:pPr>
      <w:r w:rsidRPr="4F8A9DAA">
        <w:rPr>
          <w:rFonts w:ascii="Times New Roman" w:hAnsi="Times New Roman"/>
          <w:b/>
          <w:bCs/>
          <w:sz w:val="24"/>
        </w:rPr>
        <w:t xml:space="preserve">Eelnõu </w:t>
      </w:r>
      <w:r w:rsidR="00426BDC" w:rsidRPr="4F8A9DAA">
        <w:rPr>
          <w:rFonts w:ascii="Times New Roman" w:hAnsi="Times New Roman"/>
          <w:b/>
          <w:bCs/>
          <w:sz w:val="24"/>
        </w:rPr>
        <w:t>§</w:t>
      </w:r>
      <w:r w:rsidRPr="4F8A9DAA">
        <w:rPr>
          <w:rFonts w:ascii="Times New Roman" w:hAnsi="Times New Roman"/>
          <w:b/>
          <w:bCs/>
          <w:sz w:val="24"/>
        </w:rPr>
        <w:t xml:space="preserve"> 1</w:t>
      </w:r>
      <w:r w:rsidR="35B76742" w:rsidRPr="4F8A9DAA">
        <w:rPr>
          <w:rFonts w:ascii="Times New Roman" w:hAnsi="Times New Roman"/>
          <w:b/>
          <w:bCs/>
          <w:sz w:val="24"/>
        </w:rPr>
        <w:t>1</w:t>
      </w:r>
      <w:r w:rsidRPr="4F8A9DAA">
        <w:rPr>
          <w:rFonts w:ascii="Times New Roman" w:hAnsi="Times New Roman"/>
          <w:b/>
          <w:bCs/>
          <w:sz w:val="24"/>
        </w:rPr>
        <w:t xml:space="preserve"> lõikega </w:t>
      </w:r>
      <w:bookmarkEnd w:id="41"/>
      <w:r w:rsidR="00A26632" w:rsidRPr="4F8A9DAA">
        <w:rPr>
          <w:rFonts w:ascii="Times New Roman" w:hAnsi="Times New Roman"/>
          <w:b/>
          <w:bCs/>
          <w:sz w:val="24"/>
        </w:rPr>
        <w:t>3</w:t>
      </w:r>
      <w:r w:rsidRPr="4F8A9DAA">
        <w:rPr>
          <w:rFonts w:ascii="Times New Roman" w:hAnsi="Times New Roman"/>
          <w:b/>
          <w:bCs/>
          <w:sz w:val="24"/>
        </w:rPr>
        <w:t xml:space="preserve"> </w:t>
      </w:r>
      <w:r w:rsidR="003F51DD" w:rsidRPr="4F8A9DAA">
        <w:rPr>
          <w:rFonts w:ascii="Times New Roman" w:hAnsi="Times New Roman"/>
          <w:sz w:val="24"/>
        </w:rPr>
        <w:t>sätestatakse selgelt, et nii nagu täna, nii saab ka edaspidi</w:t>
      </w:r>
      <w:r w:rsidRPr="4F8A9DAA">
        <w:rPr>
          <w:rFonts w:ascii="Times New Roman" w:hAnsi="Times New Roman"/>
          <w:sz w:val="24"/>
        </w:rPr>
        <w:t xml:space="preserve"> geenidoonor</w:t>
      </w:r>
      <w:r w:rsidR="3B1E001A" w:rsidRPr="4F8A9DAA">
        <w:rPr>
          <w:rFonts w:ascii="Times New Roman" w:hAnsi="Times New Roman"/>
          <w:sz w:val="24"/>
        </w:rPr>
        <w:t xml:space="preserve"> </w:t>
      </w:r>
      <w:r w:rsidR="00DC5851" w:rsidRPr="4F8A9DAA">
        <w:rPr>
          <w:rFonts w:ascii="Times New Roman" w:hAnsi="Times New Roman"/>
          <w:sz w:val="24"/>
        </w:rPr>
        <w:t xml:space="preserve">oma andmeid geenivaramust, esitades selleks oma </w:t>
      </w:r>
      <w:r w:rsidR="3B1E001A" w:rsidRPr="4F8A9DAA">
        <w:rPr>
          <w:rFonts w:ascii="Times New Roman" w:hAnsi="Times New Roman"/>
          <w:sz w:val="24"/>
        </w:rPr>
        <w:t>tahteavalduse</w:t>
      </w:r>
      <w:r w:rsidR="00DC5851" w:rsidRPr="4F8A9DAA">
        <w:rPr>
          <w:rFonts w:ascii="Times New Roman" w:hAnsi="Times New Roman"/>
          <w:sz w:val="24"/>
        </w:rPr>
        <w:t xml:space="preserve">. See on üks viis, mil geenivaramust võib andmeid väljastada muudel eesmärkidel. </w:t>
      </w:r>
      <w:r w:rsidR="00814E92" w:rsidRPr="4F8A9DAA">
        <w:rPr>
          <w:rFonts w:ascii="Times New Roman" w:hAnsi="Times New Roman"/>
          <w:sz w:val="24"/>
        </w:rPr>
        <w:t>Seega saab geenidoonor</w:t>
      </w:r>
      <w:r w:rsidR="7E87008C" w:rsidRPr="4F8A9DAA">
        <w:rPr>
          <w:rFonts w:ascii="Times New Roman" w:hAnsi="Times New Roman"/>
          <w:sz w:val="24"/>
        </w:rPr>
        <w:t xml:space="preserve"> </w:t>
      </w:r>
      <w:r w:rsidR="00521C6D" w:rsidRPr="4F8A9DAA">
        <w:rPr>
          <w:rFonts w:ascii="Times New Roman" w:hAnsi="Times New Roman"/>
          <w:sz w:val="24"/>
        </w:rPr>
        <w:t>oma andmete edasise kasutuse üle ise otsustada.</w:t>
      </w:r>
      <w:r w:rsidR="00814E92" w:rsidRPr="4F8A9DAA">
        <w:rPr>
          <w:rFonts w:ascii="Times New Roman" w:hAnsi="Times New Roman"/>
          <w:sz w:val="24"/>
        </w:rPr>
        <w:t xml:space="preserve"> </w:t>
      </w:r>
      <w:r w:rsidR="7E87008C" w:rsidRPr="4F8A9DAA">
        <w:rPr>
          <w:rFonts w:ascii="Times New Roman" w:hAnsi="Times New Roman"/>
          <w:sz w:val="24"/>
        </w:rPr>
        <w:t>Eelnõu redaktsiooni laiem sõnastus katab ka olukorra, milles tervishoiuteenuse osutaja</w:t>
      </w:r>
      <w:r w:rsidR="576F0903" w:rsidRPr="4F8A9DAA">
        <w:rPr>
          <w:rFonts w:ascii="Times New Roman" w:hAnsi="Times New Roman"/>
          <w:sz w:val="24"/>
        </w:rPr>
        <w:t xml:space="preserve"> saab </w:t>
      </w:r>
      <w:r w:rsidR="0029057C" w:rsidRPr="4F8A9DAA">
        <w:rPr>
          <w:rFonts w:ascii="Times New Roman" w:hAnsi="Times New Roman"/>
          <w:sz w:val="24"/>
        </w:rPr>
        <w:t>geenidoonori</w:t>
      </w:r>
      <w:r w:rsidR="576F0903" w:rsidRPr="4F8A9DAA">
        <w:rPr>
          <w:rFonts w:ascii="Times New Roman" w:hAnsi="Times New Roman"/>
          <w:sz w:val="24"/>
        </w:rPr>
        <w:t xml:space="preserve"> tahteavalduse aluse</w:t>
      </w:r>
      <w:r w:rsidR="1FCF6A52" w:rsidRPr="4F8A9DAA">
        <w:rPr>
          <w:rFonts w:ascii="Times New Roman" w:hAnsi="Times New Roman"/>
          <w:sz w:val="24"/>
        </w:rPr>
        <w:t>l geenivaramust geenidoonori andmeid</w:t>
      </w:r>
      <w:r w:rsidR="0029057C" w:rsidRPr="4F8A9DAA">
        <w:rPr>
          <w:rFonts w:ascii="Times New Roman" w:hAnsi="Times New Roman"/>
          <w:sz w:val="24"/>
        </w:rPr>
        <w:t>, et talle teenust osutada</w:t>
      </w:r>
      <w:r w:rsidR="1FCF6A52" w:rsidRPr="4F8A9DAA">
        <w:rPr>
          <w:rFonts w:ascii="Times New Roman" w:hAnsi="Times New Roman"/>
          <w:sz w:val="24"/>
        </w:rPr>
        <w:t>.</w:t>
      </w:r>
    </w:p>
    <w:p w14:paraId="4F870FF3" w14:textId="77777777" w:rsidR="005B796F" w:rsidRDefault="005B796F" w:rsidP="0016210D">
      <w:pPr>
        <w:rPr>
          <w:rFonts w:ascii="Times New Roman" w:hAnsi="Times New Roman"/>
          <w:sz w:val="24"/>
        </w:rPr>
      </w:pPr>
    </w:p>
    <w:p w14:paraId="39DD97A7" w14:textId="2CBC8B31" w:rsidR="00D975FA" w:rsidRPr="00865521" w:rsidRDefault="00DC5851" w:rsidP="4F8A9DAA">
      <w:pPr>
        <w:rPr>
          <w:rFonts w:ascii="Times New Roman" w:hAnsi="Times New Roman"/>
          <w:sz w:val="24"/>
        </w:rPr>
      </w:pPr>
      <w:r w:rsidRPr="4F8A9DAA">
        <w:rPr>
          <w:rFonts w:ascii="Times New Roman" w:hAnsi="Times New Roman"/>
          <w:sz w:val="24"/>
        </w:rPr>
        <w:t xml:space="preserve">See on kooskõlas ka </w:t>
      </w:r>
      <w:r w:rsidR="00624867" w:rsidRPr="4F8A9DAA">
        <w:rPr>
          <w:rFonts w:ascii="Times New Roman" w:hAnsi="Times New Roman"/>
          <w:sz w:val="24"/>
        </w:rPr>
        <w:t>kehtinud IGUS</w:t>
      </w:r>
      <w:r w:rsidR="0081276B" w:rsidRPr="4F8A9DAA">
        <w:rPr>
          <w:rFonts w:ascii="Times New Roman" w:hAnsi="Times New Roman"/>
          <w:sz w:val="24"/>
        </w:rPr>
        <w:t>-i</w:t>
      </w:r>
      <w:r w:rsidR="00624867" w:rsidRPr="4F8A9DAA">
        <w:rPr>
          <w:rFonts w:ascii="Times New Roman" w:hAnsi="Times New Roman"/>
          <w:sz w:val="24"/>
        </w:rPr>
        <w:t xml:space="preserve"> ja </w:t>
      </w:r>
      <w:r w:rsidR="00496062" w:rsidRPr="4F8A9DAA">
        <w:rPr>
          <w:rFonts w:ascii="Times New Roman" w:hAnsi="Times New Roman"/>
          <w:sz w:val="24"/>
        </w:rPr>
        <w:t xml:space="preserve">Eesti geenivaramu </w:t>
      </w:r>
      <w:r w:rsidR="00624867" w:rsidRPr="4F8A9DAA">
        <w:rPr>
          <w:rFonts w:ascii="Times New Roman" w:hAnsi="Times New Roman"/>
          <w:sz w:val="24"/>
        </w:rPr>
        <w:t>rakenduspr</w:t>
      </w:r>
      <w:r w:rsidR="00E62FBF" w:rsidRPr="4F8A9DAA">
        <w:rPr>
          <w:rFonts w:ascii="Times New Roman" w:hAnsi="Times New Roman"/>
          <w:sz w:val="24"/>
        </w:rPr>
        <w:t>aktika</w:t>
      </w:r>
      <w:r w:rsidRPr="4F8A9DAA">
        <w:rPr>
          <w:rFonts w:ascii="Times New Roman" w:hAnsi="Times New Roman"/>
          <w:sz w:val="24"/>
        </w:rPr>
        <w:t>ga.</w:t>
      </w:r>
      <w:r w:rsidR="00E62FBF" w:rsidRPr="4F8A9DAA">
        <w:rPr>
          <w:rFonts w:ascii="Times New Roman" w:hAnsi="Times New Roman"/>
          <w:sz w:val="24"/>
        </w:rPr>
        <w:t xml:space="preserve"> </w:t>
      </w:r>
      <w:r w:rsidR="00544470" w:rsidRPr="4F8A9DAA">
        <w:rPr>
          <w:rFonts w:ascii="Times New Roman" w:hAnsi="Times New Roman"/>
          <w:sz w:val="24"/>
        </w:rPr>
        <w:t>Seni kehtinud IGUS</w:t>
      </w:r>
      <w:r w:rsidR="0081276B" w:rsidRPr="4F8A9DAA">
        <w:rPr>
          <w:rFonts w:ascii="Times New Roman" w:hAnsi="Times New Roman"/>
          <w:sz w:val="24"/>
        </w:rPr>
        <w:t>-i</w:t>
      </w:r>
      <w:r w:rsidR="00544470" w:rsidRPr="4F8A9DAA">
        <w:rPr>
          <w:rFonts w:ascii="Times New Roman" w:hAnsi="Times New Roman"/>
          <w:sz w:val="24"/>
        </w:rPr>
        <w:t xml:space="preserve"> ja </w:t>
      </w:r>
      <w:r w:rsidR="0014246C" w:rsidRPr="4F8A9DAA">
        <w:rPr>
          <w:rFonts w:ascii="Times New Roman" w:hAnsi="Times New Roman"/>
          <w:sz w:val="24"/>
        </w:rPr>
        <w:t>geenidoonori nõusolekuvormidest lähtuvalt</w:t>
      </w:r>
      <w:r w:rsidR="00471028" w:rsidRPr="4F8A9DAA">
        <w:rPr>
          <w:rFonts w:ascii="Times New Roman" w:hAnsi="Times New Roman"/>
          <w:sz w:val="24"/>
        </w:rPr>
        <w:t xml:space="preserve"> </w:t>
      </w:r>
      <w:r w:rsidR="0014246C" w:rsidRPr="4F8A9DAA">
        <w:rPr>
          <w:rFonts w:ascii="Times New Roman" w:hAnsi="Times New Roman"/>
          <w:sz w:val="24"/>
        </w:rPr>
        <w:t xml:space="preserve">on geenidoonorid </w:t>
      </w:r>
      <w:r w:rsidR="002E29A1" w:rsidRPr="4F8A9DAA">
        <w:rPr>
          <w:rFonts w:ascii="Times New Roman" w:hAnsi="Times New Roman"/>
          <w:sz w:val="24"/>
        </w:rPr>
        <w:t xml:space="preserve">lubanud oma isikuandmete </w:t>
      </w:r>
      <w:proofErr w:type="spellStart"/>
      <w:r w:rsidR="005F0313" w:rsidRPr="4F8A9DAA">
        <w:rPr>
          <w:rFonts w:ascii="Times New Roman" w:hAnsi="Times New Roman"/>
          <w:sz w:val="24"/>
        </w:rPr>
        <w:t>depseudonüümimist</w:t>
      </w:r>
      <w:proofErr w:type="spellEnd"/>
      <w:r w:rsidR="005F0313" w:rsidRPr="4F8A9DAA">
        <w:rPr>
          <w:rFonts w:ascii="Times New Roman" w:hAnsi="Times New Roman"/>
          <w:sz w:val="24"/>
        </w:rPr>
        <w:t xml:space="preserve"> </w:t>
      </w:r>
      <w:r w:rsidR="00FA328B" w:rsidRPr="4F8A9DAA">
        <w:rPr>
          <w:rFonts w:ascii="Times New Roman" w:hAnsi="Times New Roman"/>
          <w:sz w:val="24"/>
        </w:rPr>
        <w:t xml:space="preserve">äärmiselt piiratud ja seaduses </w:t>
      </w:r>
      <w:r w:rsidR="00CE7B86" w:rsidRPr="4F8A9DAA">
        <w:rPr>
          <w:rFonts w:ascii="Times New Roman" w:hAnsi="Times New Roman"/>
          <w:sz w:val="24"/>
        </w:rPr>
        <w:t>lubatud juhtudel.</w:t>
      </w:r>
      <w:r w:rsidR="00BD0EEF" w:rsidRPr="4F8A9DAA">
        <w:rPr>
          <w:rFonts w:ascii="Times New Roman" w:hAnsi="Times New Roman"/>
          <w:sz w:val="24"/>
        </w:rPr>
        <w:t xml:space="preserve"> </w:t>
      </w:r>
      <w:proofErr w:type="spellStart"/>
      <w:r w:rsidR="00BD0EEF" w:rsidRPr="4F8A9DAA">
        <w:rPr>
          <w:rFonts w:ascii="Times New Roman" w:hAnsi="Times New Roman"/>
          <w:sz w:val="24"/>
        </w:rPr>
        <w:t>Inimgeeniuuringuteks</w:t>
      </w:r>
      <w:proofErr w:type="spellEnd"/>
      <w:r w:rsidR="00BD0EEF" w:rsidRPr="4F8A9DAA">
        <w:rPr>
          <w:rFonts w:ascii="Times New Roman" w:hAnsi="Times New Roman"/>
          <w:sz w:val="24"/>
        </w:rPr>
        <w:t xml:space="preserve"> andmete kasutamise võimaldamisel või andmete väljastamisel on tagatud </w:t>
      </w:r>
      <w:r w:rsidR="007D066E" w:rsidRPr="4F8A9DAA">
        <w:rPr>
          <w:rFonts w:ascii="Times New Roman" w:hAnsi="Times New Roman"/>
          <w:sz w:val="24"/>
        </w:rPr>
        <w:t>geenidoonori andmete</w:t>
      </w:r>
      <w:r w:rsidR="00BD0EEF" w:rsidRPr="4F8A9DAA">
        <w:rPr>
          <w:rFonts w:ascii="Times New Roman" w:hAnsi="Times New Roman"/>
          <w:sz w:val="24"/>
        </w:rPr>
        <w:t xml:space="preserve"> </w:t>
      </w:r>
      <w:r w:rsidR="00831D7F" w:rsidRPr="4F8A9DAA">
        <w:rPr>
          <w:rFonts w:ascii="Times New Roman" w:hAnsi="Times New Roman"/>
          <w:sz w:val="24"/>
        </w:rPr>
        <w:t>pseudon</w:t>
      </w:r>
      <w:r w:rsidR="00D71443" w:rsidRPr="4F8A9DAA">
        <w:rPr>
          <w:rFonts w:ascii="Times New Roman" w:hAnsi="Times New Roman"/>
          <w:sz w:val="24"/>
        </w:rPr>
        <w:t>üümsus</w:t>
      </w:r>
      <w:r w:rsidR="00282F63" w:rsidRPr="4F8A9DAA">
        <w:rPr>
          <w:rFonts w:ascii="Times New Roman" w:hAnsi="Times New Roman"/>
          <w:sz w:val="24"/>
        </w:rPr>
        <w:t>,</w:t>
      </w:r>
      <w:r w:rsidR="00655F9F" w:rsidRPr="4F8A9DAA">
        <w:rPr>
          <w:rFonts w:ascii="Times New Roman" w:hAnsi="Times New Roman"/>
          <w:sz w:val="24"/>
        </w:rPr>
        <w:t xml:space="preserve"> </w:t>
      </w:r>
      <w:r w:rsidR="007A2BEF" w:rsidRPr="4F8A9DAA">
        <w:rPr>
          <w:rFonts w:ascii="Times New Roman" w:hAnsi="Times New Roman"/>
          <w:sz w:val="24"/>
        </w:rPr>
        <w:t xml:space="preserve">üksnes vajalike andmete </w:t>
      </w:r>
      <w:r w:rsidR="007D11E3" w:rsidRPr="4F8A9DAA">
        <w:rPr>
          <w:rFonts w:ascii="Times New Roman" w:hAnsi="Times New Roman"/>
          <w:sz w:val="24"/>
        </w:rPr>
        <w:t xml:space="preserve">töötlemine </w:t>
      </w:r>
      <w:r w:rsidR="00867761" w:rsidRPr="4F8A9DAA">
        <w:rPr>
          <w:rFonts w:ascii="Times New Roman" w:hAnsi="Times New Roman"/>
          <w:sz w:val="24"/>
        </w:rPr>
        <w:t xml:space="preserve">kogumis ja </w:t>
      </w:r>
      <w:r w:rsidR="00221033" w:rsidRPr="4F8A9DAA">
        <w:rPr>
          <w:rFonts w:ascii="Times New Roman" w:hAnsi="Times New Roman"/>
          <w:sz w:val="24"/>
        </w:rPr>
        <w:t>andmetöötlusleping</w:t>
      </w:r>
      <w:r w:rsidR="001A1BAD" w:rsidRPr="4F8A9DAA">
        <w:rPr>
          <w:rFonts w:ascii="Times New Roman" w:hAnsi="Times New Roman"/>
          <w:sz w:val="24"/>
        </w:rPr>
        <w:t xml:space="preserve">u nõuete järgimine teadusuuringu </w:t>
      </w:r>
      <w:r w:rsidR="00972D66" w:rsidRPr="4F8A9DAA">
        <w:rPr>
          <w:rFonts w:ascii="Times New Roman" w:hAnsi="Times New Roman"/>
          <w:sz w:val="24"/>
        </w:rPr>
        <w:t>tegija</w:t>
      </w:r>
      <w:r w:rsidR="001A1BAD" w:rsidRPr="4F8A9DAA">
        <w:rPr>
          <w:rFonts w:ascii="Times New Roman" w:hAnsi="Times New Roman"/>
          <w:sz w:val="24"/>
        </w:rPr>
        <w:t xml:space="preserve"> poolt. S</w:t>
      </w:r>
      <w:r w:rsidR="00EE6AE9" w:rsidRPr="4F8A9DAA">
        <w:rPr>
          <w:rFonts w:ascii="Times New Roman" w:hAnsi="Times New Roman"/>
          <w:sz w:val="24"/>
        </w:rPr>
        <w:t xml:space="preserve">eetõttu </w:t>
      </w:r>
      <w:r w:rsidR="00846279" w:rsidRPr="4F8A9DAA">
        <w:rPr>
          <w:rFonts w:ascii="Times New Roman" w:hAnsi="Times New Roman"/>
          <w:sz w:val="24"/>
        </w:rPr>
        <w:t xml:space="preserve">on geenidoonoritele </w:t>
      </w:r>
      <w:r w:rsidR="002627C6" w:rsidRPr="4F8A9DAA">
        <w:rPr>
          <w:rFonts w:ascii="Times New Roman" w:hAnsi="Times New Roman"/>
          <w:sz w:val="24"/>
        </w:rPr>
        <w:t>loodud õigustatud ootus</w:t>
      </w:r>
      <w:r w:rsidR="002A0BFD" w:rsidRPr="4F8A9DAA">
        <w:rPr>
          <w:rFonts w:ascii="Times New Roman" w:hAnsi="Times New Roman"/>
          <w:sz w:val="24"/>
        </w:rPr>
        <w:t xml:space="preserve">, et geenivaramu </w:t>
      </w:r>
      <w:r w:rsidR="00FB16BA" w:rsidRPr="4F8A9DAA">
        <w:rPr>
          <w:rFonts w:ascii="Times New Roman" w:hAnsi="Times New Roman"/>
          <w:sz w:val="24"/>
        </w:rPr>
        <w:t xml:space="preserve">andmete kasutamine ja </w:t>
      </w:r>
      <w:r w:rsidR="00BF24A0" w:rsidRPr="4F8A9DAA">
        <w:rPr>
          <w:rFonts w:ascii="Times New Roman" w:hAnsi="Times New Roman"/>
          <w:sz w:val="24"/>
        </w:rPr>
        <w:t xml:space="preserve">väljastamine </w:t>
      </w:r>
      <w:r w:rsidR="001D7794" w:rsidRPr="4F8A9DAA">
        <w:rPr>
          <w:rFonts w:ascii="Times New Roman" w:hAnsi="Times New Roman"/>
          <w:sz w:val="24"/>
        </w:rPr>
        <w:t xml:space="preserve">muul otstarbel kui </w:t>
      </w:r>
      <w:proofErr w:type="spellStart"/>
      <w:r w:rsidR="00CF5FCC" w:rsidRPr="4F8A9DAA">
        <w:rPr>
          <w:rFonts w:ascii="Times New Roman" w:hAnsi="Times New Roman"/>
          <w:sz w:val="24"/>
        </w:rPr>
        <w:t>inimgeeniuuringute</w:t>
      </w:r>
      <w:proofErr w:type="spellEnd"/>
      <w:r w:rsidR="00CF5FCC" w:rsidRPr="4F8A9DAA">
        <w:rPr>
          <w:rFonts w:ascii="Times New Roman" w:hAnsi="Times New Roman"/>
          <w:sz w:val="24"/>
        </w:rPr>
        <w:t xml:space="preserve"> </w:t>
      </w:r>
      <w:r w:rsidR="00202B95" w:rsidRPr="4F8A9DAA">
        <w:rPr>
          <w:rFonts w:ascii="Times New Roman" w:hAnsi="Times New Roman"/>
          <w:sz w:val="24"/>
        </w:rPr>
        <w:t>tegemine</w:t>
      </w:r>
      <w:r w:rsidR="00CD31B1" w:rsidRPr="4F8A9DAA">
        <w:rPr>
          <w:rFonts w:ascii="Times New Roman" w:hAnsi="Times New Roman"/>
          <w:sz w:val="24"/>
        </w:rPr>
        <w:t xml:space="preserve"> või muud </w:t>
      </w:r>
      <w:r w:rsidR="002A3BF3" w:rsidRPr="4F8A9DAA">
        <w:rPr>
          <w:rFonts w:ascii="Times New Roman" w:hAnsi="Times New Roman"/>
          <w:sz w:val="24"/>
        </w:rPr>
        <w:t>IGUS</w:t>
      </w:r>
      <w:r w:rsidR="00202B95" w:rsidRPr="4F8A9DAA">
        <w:rPr>
          <w:rFonts w:ascii="Times New Roman" w:hAnsi="Times New Roman"/>
          <w:sz w:val="24"/>
        </w:rPr>
        <w:t>-</w:t>
      </w:r>
      <w:proofErr w:type="spellStart"/>
      <w:r w:rsidR="00202B95" w:rsidRPr="4F8A9DAA">
        <w:rPr>
          <w:rFonts w:ascii="Times New Roman" w:hAnsi="Times New Roman"/>
          <w:sz w:val="24"/>
        </w:rPr>
        <w:t>is</w:t>
      </w:r>
      <w:proofErr w:type="spellEnd"/>
      <w:r w:rsidR="00202B95" w:rsidRPr="4F8A9DAA">
        <w:rPr>
          <w:rFonts w:ascii="Times New Roman" w:hAnsi="Times New Roman"/>
          <w:sz w:val="24"/>
        </w:rPr>
        <w:t xml:space="preserve"> sätestatud</w:t>
      </w:r>
      <w:r w:rsidR="002A3BF3" w:rsidRPr="4F8A9DAA">
        <w:rPr>
          <w:rFonts w:ascii="Times New Roman" w:hAnsi="Times New Roman"/>
          <w:sz w:val="24"/>
        </w:rPr>
        <w:t xml:space="preserve"> eesmär</w:t>
      </w:r>
      <w:r w:rsidR="00BE56D0" w:rsidRPr="4F8A9DAA">
        <w:rPr>
          <w:rFonts w:ascii="Times New Roman" w:hAnsi="Times New Roman"/>
          <w:sz w:val="24"/>
        </w:rPr>
        <w:t>gid</w:t>
      </w:r>
      <w:r w:rsidR="00CF5FCC" w:rsidRPr="4F8A9DAA">
        <w:rPr>
          <w:rFonts w:ascii="Times New Roman" w:hAnsi="Times New Roman"/>
          <w:sz w:val="24"/>
        </w:rPr>
        <w:t xml:space="preserve"> saab toimuda vaid geenidoonori </w:t>
      </w:r>
      <w:r w:rsidR="001907CF" w:rsidRPr="4F8A9DAA">
        <w:rPr>
          <w:rFonts w:ascii="Times New Roman" w:hAnsi="Times New Roman"/>
          <w:sz w:val="24"/>
        </w:rPr>
        <w:t>tahteavalduse</w:t>
      </w:r>
      <w:r w:rsidR="00502D45" w:rsidRPr="4F8A9DAA">
        <w:rPr>
          <w:rFonts w:ascii="Times New Roman" w:hAnsi="Times New Roman"/>
          <w:sz w:val="24"/>
        </w:rPr>
        <w:t xml:space="preserve"> alusel.</w:t>
      </w:r>
    </w:p>
    <w:p w14:paraId="76636673" w14:textId="77777777" w:rsidR="00803A75" w:rsidRDefault="00803A75" w:rsidP="0016210D">
      <w:pPr>
        <w:rPr>
          <w:rFonts w:ascii="Times New Roman" w:hAnsi="Times New Roman"/>
          <w:sz w:val="24"/>
        </w:rPr>
      </w:pPr>
    </w:p>
    <w:p w14:paraId="3EF23799" w14:textId="092C93E7" w:rsidR="00877EBE" w:rsidRPr="00865521" w:rsidRDefault="00F760AF" w:rsidP="4F8A9DAA">
      <w:pPr>
        <w:rPr>
          <w:rFonts w:ascii="Times New Roman" w:hAnsi="Times New Roman"/>
          <w:sz w:val="24"/>
        </w:rPr>
      </w:pPr>
      <w:r w:rsidRPr="4F8A9DAA">
        <w:rPr>
          <w:rFonts w:ascii="Times New Roman" w:hAnsi="Times New Roman"/>
          <w:sz w:val="24"/>
        </w:rPr>
        <w:t>Samas peab geenidoonorile jääma võimalus</w:t>
      </w:r>
      <w:r w:rsidR="00E922FB" w:rsidRPr="4F8A9DAA">
        <w:rPr>
          <w:rFonts w:ascii="Times New Roman" w:hAnsi="Times New Roman"/>
          <w:sz w:val="24"/>
        </w:rPr>
        <w:t xml:space="preserve"> otsustada </w:t>
      </w:r>
      <w:r w:rsidR="003C42C7" w:rsidRPr="4F8A9DAA">
        <w:rPr>
          <w:rFonts w:ascii="Times New Roman" w:hAnsi="Times New Roman"/>
          <w:sz w:val="24"/>
        </w:rPr>
        <w:t>oma isikuandmete töötl</w:t>
      </w:r>
      <w:r w:rsidR="00EB511D" w:rsidRPr="4F8A9DAA">
        <w:rPr>
          <w:rFonts w:ascii="Times New Roman" w:hAnsi="Times New Roman"/>
          <w:sz w:val="24"/>
        </w:rPr>
        <w:t xml:space="preserve">emise </w:t>
      </w:r>
      <w:r w:rsidR="00CC5080" w:rsidRPr="4F8A9DAA">
        <w:rPr>
          <w:rFonts w:ascii="Times New Roman" w:hAnsi="Times New Roman"/>
          <w:sz w:val="24"/>
        </w:rPr>
        <w:t xml:space="preserve">üle ja soovi korral </w:t>
      </w:r>
      <w:r w:rsidR="00E760AF" w:rsidRPr="4F8A9DAA">
        <w:rPr>
          <w:rFonts w:ascii="Times New Roman" w:hAnsi="Times New Roman"/>
          <w:sz w:val="24"/>
        </w:rPr>
        <w:t xml:space="preserve">kasutada tema kohta geenivaramus töödeldavaid </w:t>
      </w:r>
      <w:r w:rsidR="00F3693D" w:rsidRPr="4F8A9DAA">
        <w:rPr>
          <w:rFonts w:ascii="Times New Roman" w:hAnsi="Times New Roman"/>
          <w:sz w:val="24"/>
        </w:rPr>
        <w:t xml:space="preserve">andmeid ka </w:t>
      </w:r>
      <w:r w:rsidR="00AE10CD" w:rsidRPr="4F8A9DAA">
        <w:rPr>
          <w:rFonts w:ascii="Times New Roman" w:hAnsi="Times New Roman"/>
          <w:sz w:val="24"/>
        </w:rPr>
        <w:t xml:space="preserve">muudel </w:t>
      </w:r>
      <w:r w:rsidR="004D0183" w:rsidRPr="4F8A9DAA">
        <w:rPr>
          <w:rFonts w:ascii="Times New Roman" w:hAnsi="Times New Roman"/>
          <w:sz w:val="24"/>
        </w:rPr>
        <w:t>eesmärkidel</w:t>
      </w:r>
      <w:r w:rsidR="0053073D" w:rsidRPr="4F8A9DAA">
        <w:rPr>
          <w:rFonts w:ascii="Times New Roman" w:hAnsi="Times New Roman"/>
          <w:sz w:val="24"/>
        </w:rPr>
        <w:t xml:space="preserve">, </w:t>
      </w:r>
      <w:r w:rsidR="00803A75" w:rsidRPr="4F8A9DAA">
        <w:rPr>
          <w:rFonts w:ascii="Times New Roman" w:hAnsi="Times New Roman"/>
          <w:sz w:val="24"/>
        </w:rPr>
        <w:t>näiteks</w:t>
      </w:r>
      <w:r w:rsidR="0053073D" w:rsidRPr="4F8A9DAA">
        <w:rPr>
          <w:rFonts w:ascii="Times New Roman" w:hAnsi="Times New Roman"/>
          <w:sz w:val="24"/>
        </w:rPr>
        <w:t xml:space="preserve"> </w:t>
      </w:r>
      <w:r w:rsidR="00C202A0" w:rsidRPr="4F8A9DAA">
        <w:rPr>
          <w:rFonts w:ascii="Times New Roman" w:hAnsi="Times New Roman"/>
          <w:sz w:val="24"/>
        </w:rPr>
        <w:t>andmete kasutamine personaalmeditsiin</w:t>
      </w:r>
      <w:r w:rsidR="00604AEF" w:rsidRPr="4F8A9DAA">
        <w:rPr>
          <w:rFonts w:ascii="Times New Roman" w:hAnsi="Times New Roman"/>
          <w:sz w:val="24"/>
        </w:rPr>
        <w:t>i tervishoiuteenuste</w:t>
      </w:r>
      <w:r w:rsidR="00EA2D24" w:rsidRPr="4F8A9DAA">
        <w:rPr>
          <w:rFonts w:ascii="Times New Roman" w:hAnsi="Times New Roman"/>
          <w:sz w:val="24"/>
        </w:rPr>
        <w:t xml:space="preserve"> osutamisel.</w:t>
      </w:r>
      <w:r w:rsidR="00AE10CD" w:rsidRPr="4F8A9DAA">
        <w:rPr>
          <w:rFonts w:ascii="Times New Roman" w:hAnsi="Times New Roman"/>
          <w:sz w:val="24"/>
        </w:rPr>
        <w:t xml:space="preserve"> Muu</w:t>
      </w:r>
      <w:r w:rsidR="00803A75" w:rsidRPr="4F8A9DAA">
        <w:rPr>
          <w:rFonts w:ascii="Times New Roman" w:hAnsi="Times New Roman"/>
          <w:sz w:val="24"/>
        </w:rPr>
        <w:t xml:space="preserve"> hulgas</w:t>
      </w:r>
      <w:r w:rsidR="00AE10CD" w:rsidRPr="4F8A9DAA">
        <w:rPr>
          <w:rFonts w:ascii="Times New Roman" w:hAnsi="Times New Roman"/>
          <w:sz w:val="24"/>
        </w:rPr>
        <w:t xml:space="preserve"> on vastavalt IGUS</w:t>
      </w:r>
      <w:r w:rsidR="00803A75" w:rsidRPr="4F8A9DAA">
        <w:rPr>
          <w:rFonts w:ascii="Times New Roman" w:hAnsi="Times New Roman"/>
          <w:sz w:val="24"/>
        </w:rPr>
        <w:t>-i</w:t>
      </w:r>
      <w:r w:rsidR="00AE10CD" w:rsidRPr="4F8A9DAA">
        <w:rPr>
          <w:rFonts w:ascii="Times New Roman" w:hAnsi="Times New Roman"/>
          <w:sz w:val="24"/>
        </w:rPr>
        <w:t xml:space="preserve"> ja IKÜM</w:t>
      </w:r>
      <w:r w:rsidR="00803A75" w:rsidRPr="4F8A9DAA">
        <w:rPr>
          <w:rFonts w:ascii="Times New Roman" w:hAnsi="Times New Roman"/>
          <w:sz w:val="24"/>
        </w:rPr>
        <w:t>-i</w:t>
      </w:r>
      <w:r w:rsidR="00AE10CD" w:rsidRPr="4F8A9DAA">
        <w:rPr>
          <w:rFonts w:ascii="Times New Roman" w:hAnsi="Times New Roman"/>
          <w:sz w:val="24"/>
        </w:rPr>
        <w:t xml:space="preserve"> sätetele geenidoonoril alati õigus tutvuda tema kohta töödeldavate isikuandmetega ja saada nendest koopia. Geenivaramu krüpteerib geenidoonori andmed geenidoonori isikukoodile ja võimaldab krüpteeritud andmetele juurdepääsu turvalise keskkonna kaudu. </w:t>
      </w:r>
      <w:r w:rsidR="00B71D6B" w:rsidRPr="4F8A9DAA">
        <w:rPr>
          <w:rFonts w:ascii="Times New Roman" w:hAnsi="Times New Roman"/>
          <w:sz w:val="24"/>
        </w:rPr>
        <w:t xml:space="preserve">Seega </w:t>
      </w:r>
      <w:r w:rsidR="00DC5851" w:rsidRPr="4F8A9DAA">
        <w:rPr>
          <w:rFonts w:ascii="Times New Roman" w:hAnsi="Times New Roman"/>
          <w:sz w:val="24"/>
        </w:rPr>
        <w:t>toimub ka edaspidi</w:t>
      </w:r>
      <w:r w:rsidR="004541F0" w:rsidRPr="4F8A9DAA">
        <w:rPr>
          <w:rFonts w:ascii="Times New Roman" w:hAnsi="Times New Roman"/>
          <w:sz w:val="24"/>
        </w:rPr>
        <w:t xml:space="preserve"> </w:t>
      </w:r>
      <w:r w:rsidR="00B66864" w:rsidRPr="4F8A9DAA">
        <w:rPr>
          <w:rFonts w:ascii="Times New Roman" w:hAnsi="Times New Roman"/>
          <w:sz w:val="24"/>
        </w:rPr>
        <w:t>isi</w:t>
      </w:r>
      <w:r w:rsidR="00C52A11" w:rsidRPr="4F8A9DAA">
        <w:rPr>
          <w:rFonts w:ascii="Times New Roman" w:hAnsi="Times New Roman"/>
          <w:sz w:val="24"/>
        </w:rPr>
        <w:t>kus</w:t>
      </w:r>
      <w:r w:rsidR="0051573E" w:rsidRPr="4F8A9DAA">
        <w:rPr>
          <w:rFonts w:ascii="Times New Roman" w:hAnsi="Times New Roman"/>
          <w:sz w:val="24"/>
        </w:rPr>
        <w:t>tatud a</w:t>
      </w:r>
      <w:r w:rsidR="00AE10CD" w:rsidRPr="4F8A9DAA">
        <w:rPr>
          <w:rFonts w:ascii="Times New Roman" w:hAnsi="Times New Roman"/>
          <w:sz w:val="24"/>
        </w:rPr>
        <w:t>ndmete edastamine tervishoiuteenuse osutajale</w:t>
      </w:r>
      <w:r w:rsidR="00607B6B" w:rsidRPr="4F8A9DAA">
        <w:rPr>
          <w:rFonts w:ascii="Times New Roman" w:hAnsi="Times New Roman"/>
          <w:sz w:val="24"/>
        </w:rPr>
        <w:t xml:space="preserve">, </w:t>
      </w:r>
      <w:r w:rsidR="00AE10CD" w:rsidRPr="4F8A9DAA">
        <w:rPr>
          <w:rFonts w:ascii="Times New Roman" w:hAnsi="Times New Roman"/>
          <w:sz w:val="24"/>
        </w:rPr>
        <w:t>muule teenuseosutajale</w:t>
      </w:r>
      <w:r w:rsidR="00212498" w:rsidRPr="4F8A9DAA">
        <w:rPr>
          <w:rFonts w:ascii="Times New Roman" w:hAnsi="Times New Roman"/>
          <w:sz w:val="24"/>
        </w:rPr>
        <w:t xml:space="preserve"> </w:t>
      </w:r>
      <w:r w:rsidR="00607B6B" w:rsidRPr="4F8A9DAA">
        <w:rPr>
          <w:rFonts w:ascii="Times New Roman" w:hAnsi="Times New Roman"/>
          <w:sz w:val="24"/>
        </w:rPr>
        <w:t xml:space="preserve">või vastuvõtjale </w:t>
      </w:r>
      <w:r w:rsidR="00BE654A" w:rsidRPr="4F8A9DAA">
        <w:rPr>
          <w:rFonts w:ascii="Times New Roman" w:hAnsi="Times New Roman"/>
          <w:sz w:val="24"/>
        </w:rPr>
        <w:t xml:space="preserve">geenidoonori </w:t>
      </w:r>
      <w:r w:rsidR="00DC5851" w:rsidRPr="4F8A9DAA">
        <w:rPr>
          <w:rFonts w:ascii="Times New Roman" w:hAnsi="Times New Roman"/>
          <w:sz w:val="24"/>
        </w:rPr>
        <w:t xml:space="preserve">enda </w:t>
      </w:r>
      <w:r w:rsidR="00BE654A" w:rsidRPr="4F8A9DAA">
        <w:rPr>
          <w:rFonts w:ascii="Times New Roman" w:hAnsi="Times New Roman"/>
          <w:sz w:val="24"/>
        </w:rPr>
        <w:t xml:space="preserve">otsusel ja vastutusel. </w:t>
      </w:r>
    </w:p>
    <w:p w14:paraId="3635288A" w14:textId="77777777" w:rsidR="009A44FF" w:rsidRDefault="009A44FF" w:rsidP="0016210D">
      <w:pPr>
        <w:rPr>
          <w:rFonts w:ascii="Times New Roman" w:hAnsi="Times New Roman"/>
          <w:sz w:val="24"/>
        </w:rPr>
      </w:pPr>
    </w:p>
    <w:p w14:paraId="248FB60C" w14:textId="457807F6" w:rsidR="008E0CED" w:rsidRPr="001F5A12" w:rsidRDefault="4D34B862" w:rsidP="4F8A9DAA">
      <w:pPr>
        <w:rPr>
          <w:rFonts w:ascii="Times New Roman" w:hAnsi="Times New Roman"/>
          <w:sz w:val="24"/>
        </w:rPr>
      </w:pPr>
      <w:r w:rsidRPr="4F8A9DAA">
        <w:rPr>
          <w:rFonts w:ascii="Times New Roman" w:hAnsi="Times New Roman"/>
          <w:b/>
          <w:bCs/>
          <w:sz w:val="24"/>
        </w:rPr>
        <w:t xml:space="preserve">Eelnõu </w:t>
      </w:r>
      <w:r w:rsidR="2289CC70" w:rsidRPr="4F8A9DAA">
        <w:rPr>
          <w:rFonts w:ascii="Times New Roman" w:hAnsi="Times New Roman"/>
          <w:b/>
          <w:bCs/>
          <w:sz w:val="24"/>
        </w:rPr>
        <w:t>§</w:t>
      </w:r>
      <w:r w:rsidRPr="4F8A9DAA">
        <w:rPr>
          <w:rFonts w:ascii="Times New Roman" w:hAnsi="Times New Roman"/>
          <w:b/>
          <w:bCs/>
          <w:sz w:val="24"/>
        </w:rPr>
        <w:t xml:space="preserve"> 1</w:t>
      </w:r>
      <w:r w:rsidR="052FDBDC" w:rsidRPr="4F8A9DAA">
        <w:rPr>
          <w:rFonts w:ascii="Times New Roman" w:hAnsi="Times New Roman"/>
          <w:b/>
          <w:bCs/>
          <w:sz w:val="24"/>
        </w:rPr>
        <w:t>1</w:t>
      </w:r>
      <w:r w:rsidRPr="4F8A9DAA">
        <w:rPr>
          <w:rFonts w:ascii="Times New Roman" w:hAnsi="Times New Roman"/>
          <w:b/>
          <w:bCs/>
          <w:sz w:val="24"/>
        </w:rPr>
        <w:t xml:space="preserve"> lõigetes </w:t>
      </w:r>
      <w:r w:rsidR="2289CC70" w:rsidRPr="4F8A9DAA">
        <w:rPr>
          <w:rFonts w:ascii="Times New Roman" w:hAnsi="Times New Roman"/>
          <w:b/>
          <w:bCs/>
          <w:sz w:val="24"/>
        </w:rPr>
        <w:t>4–</w:t>
      </w:r>
      <w:r w:rsidR="274B9A17" w:rsidRPr="4F8A9DAA">
        <w:rPr>
          <w:rFonts w:ascii="Times New Roman" w:hAnsi="Times New Roman"/>
          <w:b/>
          <w:bCs/>
          <w:sz w:val="24"/>
        </w:rPr>
        <w:t xml:space="preserve">7 </w:t>
      </w:r>
      <w:r w:rsidR="6B69855E" w:rsidRPr="4F8A9DAA">
        <w:rPr>
          <w:rFonts w:ascii="Times New Roman" w:hAnsi="Times New Roman"/>
          <w:sz w:val="24"/>
        </w:rPr>
        <w:t>nähakse ette nõuded andmeväljastuseks teadusuuringutes.</w:t>
      </w:r>
      <w:r w:rsidR="0AE807C6" w:rsidRPr="4F8A9DAA">
        <w:rPr>
          <w:rFonts w:ascii="Times New Roman" w:hAnsi="Times New Roman"/>
          <w:sz w:val="24"/>
        </w:rPr>
        <w:t xml:space="preserve"> </w:t>
      </w:r>
      <w:r w:rsidR="0AE807C6" w:rsidRPr="001F5A12">
        <w:rPr>
          <w:rFonts w:ascii="Times New Roman" w:hAnsi="Times New Roman"/>
          <w:sz w:val="24"/>
        </w:rPr>
        <w:t>Siin luuakse ka selgus, mis kujul andmeid töödelda võimaldatakse või väljastatakse.</w:t>
      </w:r>
      <w:r w:rsidR="3F150106" w:rsidRPr="001F5A12">
        <w:rPr>
          <w:rFonts w:ascii="Times New Roman" w:hAnsi="Times New Roman"/>
          <w:sz w:val="24"/>
        </w:rPr>
        <w:t xml:space="preserve"> Seni selline selgus üheselt puudus.</w:t>
      </w:r>
    </w:p>
    <w:p w14:paraId="27E7DB2A" w14:textId="77777777" w:rsidR="004E43A3" w:rsidRDefault="004E43A3" w:rsidP="0016210D">
      <w:pPr>
        <w:rPr>
          <w:rFonts w:ascii="Times New Roman" w:hAnsi="Times New Roman"/>
          <w:sz w:val="24"/>
        </w:rPr>
      </w:pPr>
    </w:p>
    <w:p w14:paraId="48A12E0F" w14:textId="1FE0DAD5" w:rsidR="00DE4C47" w:rsidRPr="00DE4C47" w:rsidRDefault="0928EAB5" w:rsidP="0016210D">
      <w:pPr>
        <w:rPr>
          <w:rFonts w:ascii="Times New Roman" w:hAnsi="Times New Roman"/>
          <w:sz w:val="24"/>
        </w:rPr>
      </w:pPr>
      <w:r w:rsidRPr="3BFCAE6E">
        <w:rPr>
          <w:rFonts w:ascii="Times New Roman" w:hAnsi="Times New Roman"/>
          <w:b/>
          <w:bCs/>
          <w:sz w:val="24"/>
        </w:rPr>
        <w:t>Eelnõu § 1</w:t>
      </w:r>
      <w:r w:rsidR="5167E6DC" w:rsidRPr="3BFCAE6E">
        <w:rPr>
          <w:rFonts w:ascii="Times New Roman" w:hAnsi="Times New Roman"/>
          <w:b/>
          <w:bCs/>
          <w:sz w:val="24"/>
        </w:rPr>
        <w:t>1</w:t>
      </w:r>
      <w:r w:rsidRPr="3BFCAE6E">
        <w:rPr>
          <w:rFonts w:ascii="Times New Roman" w:hAnsi="Times New Roman"/>
          <w:b/>
          <w:bCs/>
          <w:sz w:val="24"/>
        </w:rPr>
        <w:t xml:space="preserve"> lõike </w:t>
      </w:r>
      <w:r w:rsidR="00B57B42">
        <w:rPr>
          <w:rFonts w:ascii="Times New Roman" w:hAnsi="Times New Roman"/>
          <w:b/>
          <w:bCs/>
          <w:sz w:val="24"/>
        </w:rPr>
        <w:t>4</w:t>
      </w:r>
      <w:r w:rsidRPr="3BFCAE6E">
        <w:rPr>
          <w:rFonts w:ascii="Times New Roman" w:hAnsi="Times New Roman"/>
          <w:b/>
          <w:bCs/>
          <w:sz w:val="24"/>
        </w:rPr>
        <w:t xml:space="preserve"> </w:t>
      </w:r>
      <w:r w:rsidRPr="3BFCAE6E">
        <w:rPr>
          <w:rFonts w:ascii="Times New Roman" w:hAnsi="Times New Roman"/>
          <w:sz w:val="24"/>
        </w:rPr>
        <w:t xml:space="preserve">kohaselt tuleb </w:t>
      </w:r>
      <w:r w:rsidR="004B4EAE">
        <w:rPr>
          <w:rFonts w:ascii="Times New Roman" w:hAnsi="Times New Roman"/>
          <w:sz w:val="24"/>
        </w:rPr>
        <w:t>g</w:t>
      </w:r>
      <w:r w:rsidRPr="3BFCAE6E">
        <w:rPr>
          <w:rFonts w:ascii="Times New Roman" w:hAnsi="Times New Roman"/>
          <w:sz w:val="24"/>
        </w:rPr>
        <w:t>eenivaramu vastutaval töötlejal hinnata</w:t>
      </w:r>
      <w:r w:rsidR="3CB1A876" w:rsidRPr="3BFCAE6E">
        <w:rPr>
          <w:rFonts w:ascii="Times New Roman" w:hAnsi="Times New Roman"/>
          <w:sz w:val="24"/>
        </w:rPr>
        <w:t xml:space="preserve"> </w:t>
      </w:r>
      <w:r w:rsidR="000F37EA">
        <w:rPr>
          <w:rFonts w:ascii="Times New Roman" w:hAnsi="Times New Roman"/>
          <w:sz w:val="24"/>
        </w:rPr>
        <w:t xml:space="preserve">järgmisi </w:t>
      </w:r>
      <w:r w:rsidR="000F37EA" w:rsidRPr="3BFCAE6E">
        <w:rPr>
          <w:rFonts w:ascii="Times New Roman" w:hAnsi="Times New Roman"/>
          <w:sz w:val="24"/>
        </w:rPr>
        <w:t xml:space="preserve">teadusuuringu </w:t>
      </w:r>
      <w:r w:rsidR="000F37EA">
        <w:rPr>
          <w:rFonts w:ascii="Times New Roman" w:hAnsi="Times New Roman"/>
          <w:sz w:val="24"/>
        </w:rPr>
        <w:t xml:space="preserve">vastutava töötleja </w:t>
      </w:r>
      <w:r w:rsidR="0025621B">
        <w:rPr>
          <w:rFonts w:ascii="Times New Roman" w:hAnsi="Times New Roman"/>
          <w:sz w:val="24"/>
        </w:rPr>
        <w:t xml:space="preserve">esitatud </w:t>
      </w:r>
      <w:r w:rsidR="000F37EA" w:rsidRPr="3BFCAE6E">
        <w:rPr>
          <w:rFonts w:ascii="Times New Roman" w:hAnsi="Times New Roman"/>
          <w:sz w:val="24"/>
        </w:rPr>
        <w:t>taotluse</w:t>
      </w:r>
      <w:r w:rsidR="3CB1A876" w:rsidRPr="3BFCAE6E">
        <w:rPr>
          <w:rFonts w:ascii="Times New Roman" w:hAnsi="Times New Roman"/>
          <w:sz w:val="24"/>
        </w:rPr>
        <w:t xml:space="preserve"> aspekte: </w:t>
      </w:r>
    </w:p>
    <w:p w14:paraId="6A70DC40" w14:textId="0204A472" w:rsidR="00DE4C47" w:rsidRPr="00DE4C47" w:rsidRDefault="3CB1A876" w:rsidP="0016210D">
      <w:pPr>
        <w:rPr>
          <w:rFonts w:ascii="Times New Roman" w:hAnsi="Times New Roman"/>
          <w:sz w:val="24"/>
        </w:rPr>
      </w:pPr>
      <w:r w:rsidRPr="3BFCAE6E">
        <w:rPr>
          <w:rFonts w:ascii="Times New Roman" w:hAnsi="Times New Roman"/>
          <w:sz w:val="24"/>
        </w:rPr>
        <w:t>1) teadusuuringu teaduslik põhjendatus ja vastavus seaduse eesmärkidele;</w:t>
      </w:r>
    </w:p>
    <w:p w14:paraId="06BE652F" w14:textId="6BF7DD80" w:rsidR="00DE4C47" w:rsidRPr="00DE4C47" w:rsidRDefault="3CB1A876" w:rsidP="0016210D">
      <w:pPr>
        <w:rPr>
          <w:rFonts w:ascii="Times New Roman" w:hAnsi="Times New Roman"/>
          <w:sz w:val="24"/>
        </w:rPr>
      </w:pPr>
      <w:r w:rsidRPr="3BFCAE6E">
        <w:rPr>
          <w:rFonts w:ascii="Times New Roman" w:hAnsi="Times New Roman"/>
          <w:sz w:val="24"/>
        </w:rPr>
        <w:t>2) koeproov</w:t>
      </w:r>
      <w:r w:rsidR="00B43814">
        <w:rPr>
          <w:rFonts w:ascii="Times New Roman" w:hAnsi="Times New Roman"/>
          <w:sz w:val="24"/>
        </w:rPr>
        <w:t>ide kasutamise soovi korral</w:t>
      </w:r>
      <w:r w:rsidRPr="3BFCAE6E">
        <w:rPr>
          <w:rFonts w:ascii="Times New Roman" w:hAnsi="Times New Roman"/>
          <w:sz w:val="24"/>
        </w:rPr>
        <w:t xml:space="preserve"> teadusuuringus vaja</w:t>
      </w:r>
      <w:r w:rsidR="007B6EB6">
        <w:rPr>
          <w:rFonts w:ascii="Times New Roman" w:hAnsi="Times New Roman"/>
          <w:sz w:val="24"/>
        </w:rPr>
        <w:t>lik</w:t>
      </w:r>
      <w:r w:rsidRPr="3BFCAE6E">
        <w:rPr>
          <w:rFonts w:ascii="Times New Roman" w:hAnsi="Times New Roman"/>
          <w:sz w:val="24"/>
        </w:rPr>
        <w:t xml:space="preserve"> koeproovide kogus, geenivaramu koosseisu kuuluvate koeproovide kogus</w:t>
      </w:r>
      <w:r w:rsidR="00D415AE">
        <w:rPr>
          <w:rFonts w:ascii="Times New Roman" w:hAnsi="Times New Roman"/>
          <w:sz w:val="24"/>
        </w:rPr>
        <w:t xml:space="preserve"> ja</w:t>
      </w:r>
      <w:r w:rsidRPr="3BFCAE6E">
        <w:rPr>
          <w:rFonts w:ascii="Times New Roman" w:hAnsi="Times New Roman"/>
          <w:sz w:val="24"/>
        </w:rPr>
        <w:t xml:space="preserve"> koeproovide analüüsi tulemuse</w:t>
      </w:r>
      <w:r w:rsidR="0089040D">
        <w:rPr>
          <w:rFonts w:ascii="Times New Roman" w:hAnsi="Times New Roman"/>
          <w:sz w:val="24"/>
        </w:rPr>
        <w:t>na</w:t>
      </w:r>
      <w:r w:rsidRPr="3BFCAE6E">
        <w:rPr>
          <w:rFonts w:ascii="Times New Roman" w:hAnsi="Times New Roman"/>
          <w:sz w:val="24"/>
        </w:rPr>
        <w:t xml:space="preserve"> saad</w:t>
      </w:r>
      <w:r w:rsidR="0049572D">
        <w:rPr>
          <w:rFonts w:ascii="Times New Roman" w:hAnsi="Times New Roman"/>
          <w:sz w:val="24"/>
        </w:rPr>
        <w:t>ud</w:t>
      </w:r>
      <w:r w:rsidRPr="3BFCAE6E">
        <w:rPr>
          <w:rFonts w:ascii="Times New Roman" w:hAnsi="Times New Roman"/>
          <w:sz w:val="24"/>
        </w:rPr>
        <w:t xml:space="preserve"> andmete teaduslik väärtus;</w:t>
      </w:r>
    </w:p>
    <w:p w14:paraId="513C7F0F" w14:textId="41D5CF2F" w:rsidR="00DE4C47" w:rsidRPr="00DE4C47" w:rsidRDefault="3CB1A876" w:rsidP="0016210D">
      <w:pPr>
        <w:rPr>
          <w:rFonts w:ascii="Times New Roman" w:hAnsi="Times New Roman"/>
          <w:sz w:val="24"/>
        </w:rPr>
      </w:pPr>
      <w:r w:rsidRPr="3BFCAE6E">
        <w:rPr>
          <w:rFonts w:ascii="Times New Roman" w:hAnsi="Times New Roman"/>
          <w:sz w:val="24"/>
        </w:rPr>
        <w:t xml:space="preserve">3) teadusuuringu </w:t>
      </w:r>
      <w:r w:rsidR="006529E9">
        <w:rPr>
          <w:rFonts w:ascii="Times New Roman" w:hAnsi="Times New Roman"/>
          <w:sz w:val="24"/>
        </w:rPr>
        <w:t>vastutava töötleja</w:t>
      </w:r>
      <w:r w:rsidRPr="3BFCAE6E">
        <w:rPr>
          <w:rFonts w:ascii="Times New Roman" w:hAnsi="Times New Roman"/>
          <w:sz w:val="24"/>
        </w:rPr>
        <w:t xml:space="preserve"> vastavus </w:t>
      </w:r>
      <w:r w:rsidR="00AF56DF">
        <w:rPr>
          <w:rFonts w:ascii="Times New Roman" w:hAnsi="Times New Roman"/>
          <w:sz w:val="24"/>
        </w:rPr>
        <w:t>lõikes 5 sätestatud</w:t>
      </w:r>
      <w:r w:rsidRPr="3BFCAE6E">
        <w:rPr>
          <w:rFonts w:ascii="Times New Roman" w:hAnsi="Times New Roman"/>
          <w:sz w:val="24"/>
        </w:rPr>
        <w:t xml:space="preserve"> nõuetele;</w:t>
      </w:r>
    </w:p>
    <w:p w14:paraId="18E34B20" w14:textId="5F8A4F96" w:rsidR="00DE4C47" w:rsidRPr="00DE4C47" w:rsidRDefault="3CB1A876" w:rsidP="0016210D">
      <w:pPr>
        <w:rPr>
          <w:rFonts w:ascii="Times New Roman" w:hAnsi="Times New Roman"/>
          <w:sz w:val="24"/>
        </w:rPr>
      </w:pPr>
      <w:r w:rsidRPr="3BFCAE6E">
        <w:rPr>
          <w:rFonts w:ascii="Times New Roman" w:hAnsi="Times New Roman"/>
          <w:sz w:val="24"/>
        </w:rPr>
        <w:t>4) teadusuuringuga geenidoonoritele</w:t>
      </w:r>
      <w:r w:rsidR="00E317B1">
        <w:rPr>
          <w:rFonts w:ascii="Times New Roman" w:hAnsi="Times New Roman"/>
          <w:sz w:val="24"/>
        </w:rPr>
        <w:t xml:space="preserve"> </w:t>
      </w:r>
      <w:r w:rsidR="00E317B1" w:rsidRPr="3BFCAE6E">
        <w:rPr>
          <w:rFonts w:ascii="Times New Roman" w:hAnsi="Times New Roman"/>
          <w:sz w:val="24"/>
        </w:rPr>
        <w:t>kaasnev koormus</w:t>
      </w:r>
      <w:r w:rsidRPr="3BFCAE6E">
        <w:rPr>
          <w:rFonts w:ascii="Times New Roman" w:hAnsi="Times New Roman"/>
          <w:sz w:val="24"/>
        </w:rPr>
        <w:t>;</w:t>
      </w:r>
    </w:p>
    <w:p w14:paraId="62C5DAF2" w14:textId="6127CD8F" w:rsidR="00DE4C47" w:rsidRPr="00DE4C47" w:rsidRDefault="3CB1A876" w:rsidP="0016210D">
      <w:pPr>
        <w:rPr>
          <w:rFonts w:ascii="Times New Roman" w:hAnsi="Times New Roman"/>
          <w:sz w:val="24"/>
        </w:rPr>
      </w:pPr>
      <w:r w:rsidRPr="3BFCAE6E">
        <w:rPr>
          <w:rFonts w:ascii="Times New Roman" w:hAnsi="Times New Roman"/>
          <w:sz w:val="24"/>
        </w:rPr>
        <w:t>5) teadusuuringuga geenivaramule</w:t>
      </w:r>
      <w:r w:rsidR="00E317B1">
        <w:rPr>
          <w:rFonts w:ascii="Times New Roman" w:hAnsi="Times New Roman"/>
          <w:sz w:val="24"/>
        </w:rPr>
        <w:t xml:space="preserve"> </w:t>
      </w:r>
      <w:r w:rsidR="00E317B1" w:rsidRPr="3BFCAE6E">
        <w:rPr>
          <w:rFonts w:ascii="Times New Roman" w:hAnsi="Times New Roman"/>
          <w:sz w:val="24"/>
        </w:rPr>
        <w:t>kaasnev ressursikulu</w:t>
      </w:r>
      <w:r w:rsidRPr="3BFCAE6E">
        <w:rPr>
          <w:rFonts w:ascii="Times New Roman" w:hAnsi="Times New Roman"/>
          <w:sz w:val="24"/>
        </w:rPr>
        <w:t>;</w:t>
      </w:r>
    </w:p>
    <w:p w14:paraId="5B6D6B53" w14:textId="52FC2344" w:rsidR="00DE4C47" w:rsidRPr="00DE4C47" w:rsidRDefault="3CB1A876" w:rsidP="0016210D">
      <w:pPr>
        <w:rPr>
          <w:rFonts w:ascii="Times New Roman" w:hAnsi="Times New Roman"/>
          <w:sz w:val="24"/>
        </w:rPr>
      </w:pPr>
      <w:r w:rsidRPr="672799D4">
        <w:rPr>
          <w:rFonts w:ascii="Times New Roman" w:hAnsi="Times New Roman"/>
          <w:sz w:val="24"/>
        </w:rPr>
        <w:t xml:space="preserve">6) </w:t>
      </w:r>
      <w:r w:rsidR="00FA17F6" w:rsidRPr="00D56B49">
        <w:rPr>
          <w:rFonts w:ascii="Times New Roman" w:hAnsi="Times New Roman"/>
          <w:color w:val="000000"/>
          <w:sz w:val="24"/>
          <w:lang w:eastAsia="et-EE"/>
        </w:rPr>
        <w:t>teadusuuringu vastutava töötleja kinnitus teadusuuringu tulemuse</w:t>
      </w:r>
      <w:r w:rsidR="00FA17F6">
        <w:rPr>
          <w:rFonts w:ascii="Times New Roman" w:hAnsi="Times New Roman"/>
          <w:color w:val="000000"/>
          <w:sz w:val="24"/>
          <w:lang w:eastAsia="et-EE"/>
        </w:rPr>
        <w:t>na</w:t>
      </w:r>
      <w:r w:rsidR="00FA17F6" w:rsidRPr="00D56B49">
        <w:rPr>
          <w:rFonts w:ascii="Times New Roman" w:hAnsi="Times New Roman"/>
          <w:color w:val="000000"/>
          <w:sz w:val="24"/>
          <w:lang w:eastAsia="et-EE"/>
        </w:rPr>
        <w:t xml:space="preserve"> saadud andmete geenivaramusse </w:t>
      </w:r>
      <w:r w:rsidR="00FA17F6">
        <w:rPr>
          <w:rFonts w:ascii="Times New Roman" w:hAnsi="Times New Roman"/>
          <w:color w:val="000000"/>
          <w:sz w:val="24"/>
          <w:lang w:eastAsia="et-EE"/>
        </w:rPr>
        <w:t>üle</w:t>
      </w:r>
      <w:r w:rsidR="00FA17F6" w:rsidRPr="00D56B49">
        <w:rPr>
          <w:rFonts w:ascii="Times New Roman" w:hAnsi="Times New Roman"/>
          <w:color w:val="000000"/>
          <w:sz w:val="24"/>
          <w:lang w:eastAsia="et-EE"/>
        </w:rPr>
        <w:t>andmise kohta, kui geenivaramu vastutav töötleja on hinnanud teadusuuringu tulemuse</w:t>
      </w:r>
      <w:r w:rsidR="00FA17F6">
        <w:rPr>
          <w:rFonts w:ascii="Times New Roman" w:hAnsi="Times New Roman"/>
          <w:color w:val="000000"/>
          <w:sz w:val="24"/>
          <w:lang w:eastAsia="et-EE"/>
        </w:rPr>
        <w:t>na</w:t>
      </w:r>
      <w:r w:rsidR="00FA17F6" w:rsidRPr="00D56B49">
        <w:rPr>
          <w:rFonts w:ascii="Times New Roman" w:hAnsi="Times New Roman"/>
          <w:color w:val="000000"/>
          <w:sz w:val="24"/>
          <w:lang w:eastAsia="et-EE"/>
        </w:rPr>
        <w:t xml:space="preserve"> saad</w:t>
      </w:r>
      <w:r w:rsidR="005D653C">
        <w:rPr>
          <w:rFonts w:ascii="Times New Roman" w:hAnsi="Times New Roman"/>
          <w:color w:val="000000"/>
          <w:sz w:val="24"/>
          <w:lang w:eastAsia="et-EE"/>
        </w:rPr>
        <w:t>ud</w:t>
      </w:r>
      <w:r w:rsidR="00FA17F6" w:rsidRPr="00D56B49">
        <w:rPr>
          <w:rFonts w:ascii="Times New Roman" w:hAnsi="Times New Roman"/>
          <w:color w:val="000000"/>
          <w:sz w:val="24"/>
          <w:lang w:eastAsia="et-EE"/>
        </w:rPr>
        <w:t xml:space="preserve"> andmete üleandmise vajalikuks vastavalt käesoleva seaduse § 7 lõigetele </w:t>
      </w:r>
      <w:r w:rsidR="00FA17F6">
        <w:rPr>
          <w:rFonts w:ascii="Times New Roman" w:hAnsi="Times New Roman"/>
          <w:color w:val="000000"/>
          <w:sz w:val="24"/>
          <w:lang w:eastAsia="et-EE"/>
        </w:rPr>
        <w:t xml:space="preserve">3 ja </w:t>
      </w:r>
      <w:r w:rsidR="00FA17F6" w:rsidRPr="00D56B49">
        <w:rPr>
          <w:rFonts w:ascii="Times New Roman" w:hAnsi="Times New Roman"/>
          <w:color w:val="000000"/>
          <w:sz w:val="24"/>
          <w:lang w:eastAsia="et-EE"/>
        </w:rPr>
        <w:t>4</w:t>
      </w:r>
      <w:r w:rsidR="0006111F">
        <w:rPr>
          <w:rFonts w:ascii="Times New Roman" w:hAnsi="Times New Roman"/>
          <w:color w:val="000000"/>
          <w:sz w:val="24"/>
          <w:lang w:eastAsia="et-EE"/>
        </w:rPr>
        <w:t>.</w:t>
      </w:r>
    </w:p>
    <w:p w14:paraId="1AE56459" w14:textId="7A7F3EAA" w:rsidR="402026CE" w:rsidRDefault="402026CE" w:rsidP="0016210D">
      <w:pPr>
        <w:rPr>
          <w:rFonts w:ascii="Times New Roman" w:hAnsi="Times New Roman"/>
          <w:sz w:val="24"/>
          <w:highlight w:val="yellow"/>
        </w:rPr>
      </w:pPr>
    </w:p>
    <w:p w14:paraId="04400BB2" w14:textId="47462FC4" w:rsidR="7D8EE89E" w:rsidRDefault="139F4122" w:rsidP="6E341925">
      <w:pPr>
        <w:rPr>
          <w:rFonts w:ascii="Times New Roman" w:hAnsi="Times New Roman"/>
          <w:sz w:val="24"/>
        </w:rPr>
      </w:pPr>
      <w:r w:rsidRPr="6E341925">
        <w:rPr>
          <w:rFonts w:ascii="Times New Roman" w:hAnsi="Times New Roman"/>
          <w:sz w:val="24"/>
        </w:rPr>
        <w:lastRenderedPageBreak/>
        <w:t xml:space="preserve">Geenivaramu andmete väljastamisega seonduv juhendmaterjal on </w:t>
      </w:r>
      <w:r w:rsidR="2D4958CA" w:rsidRPr="6E341925">
        <w:rPr>
          <w:rFonts w:ascii="Times New Roman" w:hAnsi="Times New Roman"/>
          <w:sz w:val="24"/>
        </w:rPr>
        <w:t>esitatud</w:t>
      </w:r>
      <w:r w:rsidRPr="6E341925">
        <w:rPr>
          <w:rFonts w:ascii="Times New Roman" w:hAnsi="Times New Roman"/>
          <w:sz w:val="24"/>
        </w:rPr>
        <w:t xml:space="preserve"> Eesti geenivaramu kodulehel väljastuste sektsiooni all</w:t>
      </w:r>
      <w:r w:rsidR="00A66588">
        <w:rPr>
          <w:rFonts w:ascii="Times New Roman" w:hAnsi="Times New Roman"/>
          <w:sz w:val="24"/>
        </w:rPr>
        <w:t>.</w:t>
      </w:r>
      <w:r w:rsidR="00A66588">
        <w:rPr>
          <w:rStyle w:val="Allmrkuseviide"/>
          <w:rFonts w:ascii="Times New Roman" w:hAnsi="Times New Roman"/>
          <w:sz w:val="24"/>
        </w:rPr>
        <w:footnoteReference w:id="66"/>
      </w:r>
      <w:r w:rsidR="6EECFA5B" w:rsidRPr="6E341925">
        <w:rPr>
          <w:rFonts w:ascii="Times New Roman" w:hAnsi="Times New Roman"/>
          <w:sz w:val="24"/>
        </w:rPr>
        <w:t xml:space="preserve"> </w:t>
      </w:r>
      <w:r w:rsidRPr="6E341925">
        <w:rPr>
          <w:rFonts w:ascii="Times New Roman" w:hAnsi="Times New Roman"/>
          <w:sz w:val="24"/>
        </w:rPr>
        <w:t xml:space="preserve">Andmete väljastamisele eelneb reeglina eelpäring, mille käigus selgitatakse taotlejaga koos välja tema tegelik andmevajadus </w:t>
      </w:r>
      <w:r w:rsidR="2D4958CA" w:rsidRPr="6E341925">
        <w:rPr>
          <w:rFonts w:ascii="Times New Roman" w:hAnsi="Times New Roman"/>
          <w:sz w:val="24"/>
        </w:rPr>
        <w:t>ning</w:t>
      </w:r>
      <w:r w:rsidRPr="6E341925">
        <w:rPr>
          <w:rFonts w:ascii="Times New Roman" w:hAnsi="Times New Roman"/>
          <w:sz w:val="24"/>
        </w:rPr>
        <w:t xml:space="preserve"> geenivaramu õiguslik ja tehniline võimekus küsitavat andmestikku pakkuda. Kui eelpäringust nähtub koostöö potentsiaal</w:t>
      </w:r>
      <w:r w:rsidR="5BC76F98" w:rsidRPr="6E341925">
        <w:rPr>
          <w:rFonts w:ascii="Times New Roman" w:hAnsi="Times New Roman"/>
          <w:sz w:val="24"/>
        </w:rPr>
        <w:t>,</w:t>
      </w:r>
      <w:r w:rsidRPr="6E341925">
        <w:rPr>
          <w:rFonts w:ascii="Times New Roman" w:hAnsi="Times New Roman"/>
          <w:sz w:val="24"/>
        </w:rPr>
        <w:t xml:space="preserve"> läbib taotleja teadusliku ja eetilise hindamise. Kui koostöö on teaduslikus ja eetilises vaates heaks kiidetud, koostab taotleja taotluse andmete väljastamiseks, mille käigus lepitakse juriidilised, tehnilised ja finantsilised kohustused </w:t>
      </w:r>
      <w:r w:rsidR="564A280B" w:rsidRPr="6E341925">
        <w:rPr>
          <w:rFonts w:ascii="Times New Roman" w:hAnsi="Times New Roman"/>
          <w:sz w:val="24"/>
        </w:rPr>
        <w:t xml:space="preserve">kokku </w:t>
      </w:r>
      <w:r w:rsidR="51CE5977" w:rsidRPr="6E341925">
        <w:rPr>
          <w:rFonts w:ascii="Times New Roman" w:hAnsi="Times New Roman"/>
          <w:sz w:val="24"/>
        </w:rPr>
        <w:t>andme</w:t>
      </w:r>
      <w:r w:rsidRPr="6E341925">
        <w:rPr>
          <w:rFonts w:ascii="Times New Roman" w:hAnsi="Times New Roman"/>
          <w:sz w:val="24"/>
        </w:rPr>
        <w:t>väljastuslepingu vormis</w:t>
      </w:r>
      <w:r w:rsidR="564A280B" w:rsidRPr="6E341925">
        <w:rPr>
          <w:rFonts w:ascii="Times New Roman" w:hAnsi="Times New Roman"/>
          <w:sz w:val="24"/>
        </w:rPr>
        <w:t>.</w:t>
      </w:r>
      <w:r w:rsidRPr="6E341925">
        <w:rPr>
          <w:rFonts w:ascii="Times New Roman" w:hAnsi="Times New Roman"/>
          <w:sz w:val="24"/>
        </w:rPr>
        <w:t xml:space="preserve"> Andmed väljastatakse reeglina </w:t>
      </w:r>
      <w:r w:rsidR="004C274C">
        <w:rPr>
          <w:rFonts w:ascii="Times New Roman" w:hAnsi="Times New Roman"/>
          <w:sz w:val="24"/>
        </w:rPr>
        <w:t xml:space="preserve">pseudonüümitult </w:t>
      </w:r>
      <w:r w:rsidRPr="6E341925">
        <w:rPr>
          <w:rFonts w:ascii="Times New Roman" w:hAnsi="Times New Roman"/>
          <w:sz w:val="24"/>
        </w:rPr>
        <w:t xml:space="preserve">Tartu Ülikooli </w:t>
      </w:r>
      <w:r w:rsidR="564A280B" w:rsidRPr="6E341925">
        <w:rPr>
          <w:rFonts w:ascii="Times New Roman" w:hAnsi="Times New Roman"/>
          <w:sz w:val="24"/>
        </w:rPr>
        <w:t>t</w:t>
      </w:r>
      <w:r w:rsidRPr="6E341925">
        <w:rPr>
          <w:rFonts w:ascii="Times New Roman" w:hAnsi="Times New Roman"/>
          <w:sz w:val="24"/>
        </w:rPr>
        <w:t>eadusarvutuskeskuses majutatavasse turvalisse arvutuskeskkonda (SAPU)</w:t>
      </w:r>
      <w:r w:rsidR="5343740B" w:rsidRPr="6E341925">
        <w:rPr>
          <w:rFonts w:ascii="Times New Roman" w:hAnsi="Times New Roman"/>
          <w:sz w:val="24"/>
        </w:rPr>
        <w:t>.</w:t>
      </w:r>
      <w:r w:rsidR="000D4848" w:rsidRPr="6E341925">
        <w:rPr>
          <w:rStyle w:val="Allmrkuseviide"/>
          <w:rFonts w:ascii="Times New Roman" w:hAnsi="Times New Roman"/>
          <w:sz w:val="24"/>
        </w:rPr>
        <w:footnoteReference w:id="67"/>
      </w:r>
      <w:r w:rsidRPr="6E341925">
        <w:rPr>
          <w:rFonts w:ascii="Times New Roman" w:hAnsi="Times New Roman"/>
          <w:sz w:val="24"/>
        </w:rPr>
        <w:t xml:space="preserve"> See tähendab, et andmed ei liigu Tartu Ülikooli kontrolli alt välja. Samas </w:t>
      </w:r>
      <w:r w:rsidR="5343740B" w:rsidRPr="6E341925">
        <w:rPr>
          <w:rFonts w:ascii="Times New Roman" w:hAnsi="Times New Roman"/>
          <w:sz w:val="24"/>
        </w:rPr>
        <w:t xml:space="preserve">võib </w:t>
      </w:r>
      <w:r w:rsidRPr="6E341925">
        <w:rPr>
          <w:rFonts w:ascii="Times New Roman" w:hAnsi="Times New Roman"/>
          <w:sz w:val="24"/>
        </w:rPr>
        <w:t xml:space="preserve">sõltuvalt koostööst olla vajadus </w:t>
      </w:r>
      <w:r w:rsidR="337A9057" w:rsidRPr="6E341925">
        <w:rPr>
          <w:rFonts w:ascii="Times New Roman" w:hAnsi="Times New Roman"/>
          <w:sz w:val="24"/>
        </w:rPr>
        <w:t xml:space="preserve">väljastada </w:t>
      </w:r>
      <w:r w:rsidRPr="6E341925">
        <w:rPr>
          <w:rFonts w:ascii="Times New Roman" w:hAnsi="Times New Roman"/>
          <w:sz w:val="24"/>
        </w:rPr>
        <w:t xml:space="preserve">andmeid ka füüsiliselt teiste partnerite turvalistesse </w:t>
      </w:r>
      <w:r w:rsidR="5CB27A8B" w:rsidRPr="6E341925">
        <w:rPr>
          <w:rFonts w:ascii="Times New Roman" w:hAnsi="Times New Roman"/>
          <w:sz w:val="24"/>
        </w:rPr>
        <w:t>uurimis</w:t>
      </w:r>
      <w:r w:rsidRPr="6E341925">
        <w:rPr>
          <w:rFonts w:ascii="Times New Roman" w:hAnsi="Times New Roman"/>
          <w:sz w:val="24"/>
        </w:rPr>
        <w:t>keskkondadesse</w:t>
      </w:r>
      <w:r w:rsidR="39A5F54A" w:rsidRPr="6E341925">
        <w:rPr>
          <w:rFonts w:ascii="Times New Roman" w:hAnsi="Times New Roman"/>
          <w:sz w:val="24"/>
        </w:rPr>
        <w:t>.</w:t>
      </w:r>
      <w:r w:rsidRPr="6E341925">
        <w:rPr>
          <w:rFonts w:ascii="Times New Roman" w:hAnsi="Times New Roman"/>
          <w:sz w:val="24"/>
        </w:rPr>
        <w:t xml:space="preserve"> Näiteks </w:t>
      </w:r>
      <w:r w:rsidR="39A5F54A" w:rsidRPr="6E341925">
        <w:rPr>
          <w:rFonts w:ascii="Times New Roman" w:hAnsi="Times New Roman"/>
          <w:sz w:val="24"/>
        </w:rPr>
        <w:t xml:space="preserve">puudub </w:t>
      </w:r>
      <w:r w:rsidRPr="6E341925">
        <w:rPr>
          <w:rFonts w:ascii="Times New Roman" w:hAnsi="Times New Roman"/>
          <w:sz w:val="24"/>
        </w:rPr>
        <w:t xml:space="preserve">teadusarvutuskeskusel võimalus kasutatavat tehnoloogiat ise majutada või see ei ole tehniliselt mõistlik (nt puudub vajalik tehnoloogia ja selle haldamise kompetents). </w:t>
      </w:r>
      <w:r w:rsidR="59187065" w:rsidRPr="6E341925">
        <w:rPr>
          <w:rFonts w:ascii="Times New Roman" w:hAnsi="Times New Roman"/>
          <w:sz w:val="24"/>
        </w:rPr>
        <w:t>Andmete</w:t>
      </w:r>
      <w:r w:rsidRPr="6E341925">
        <w:rPr>
          <w:rFonts w:ascii="Times New Roman" w:hAnsi="Times New Roman"/>
          <w:sz w:val="24"/>
        </w:rPr>
        <w:t xml:space="preserve"> väljastamise vajadus</w:t>
      </w:r>
      <w:r w:rsidR="1D98C00B" w:rsidRPr="6E341925">
        <w:rPr>
          <w:rFonts w:ascii="Times New Roman" w:hAnsi="Times New Roman"/>
          <w:sz w:val="24"/>
        </w:rPr>
        <w:t>t</w:t>
      </w:r>
      <w:r w:rsidRPr="6E341925">
        <w:rPr>
          <w:rFonts w:ascii="Times New Roman" w:hAnsi="Times New Roman"/>
          <w:sz w:val="24"/>
        </w:rPr>
        <w:t xml:space="preserve"> ja kaasneva</w:t>
      </w:r>
      <w:r w:rsidR="1D98C00B" w:rsidRPr="6E341925">
        <w:rPr>
          <w:rFonts w:ascii="Times New Roman" w:hAnsi="Times New Roman"/>
          <w:sz w:val="24"/>
        </w:rPr>
        <w:t>i</w:t>
      </w:r>
      <w:r w:rsidRPr="6E341925">
        <w:rPr>
          <w:rFonts w:ascii="Times New Roman" w:hAnsi="Times New Roman"/>
          <w:sz w:val="24"/>
        </w:rPr>
        <w:t>d risk</w:t>
      </w:r>
      <w:r w:rsidR="1D98C00B" w:rsidRPr="6E341925">
        <w:rPr>
          <w:rFonts w:ascii="Times New Roman" w:hAnsi="Times New Roman"/>
          <w:sz w:val="24"/>
        </w:rPr>
        <w:t>e</w:t>
      </w:r>
      <w:r w:rsidRPr="6E341925">
        <w:rPr>
          <w:rFonts w:ascii="Times New Roman" w:hAnsi="Times New Roman"/>
          <w:sz w:val="24"/>
        </w:rPr>
        <w:t xml:space="preserve"> hinnatakse iga koostööprojekti </w:t>
      </w:r>
      <w:r w:rsidR="59187065" w:rsidRPr="6E341925">
        <w:rPr>
          <w:rFonts w:ascii="Times New Roman" w:hAnsi="Times New Roman"/>
          <w:sz w:val="24"/>
        </w:rPr>
        <w:t>puhul</w:t>
      </w:r>
      <w:r w:rsidRPr="6E341925">
        <w:rPr>
          <w:rFonts w:ascii="Times New Roman" w:hAnsi="Times New Roman"/>
          <w:sz w:val="24"/>
        </w:rPr>
        <w:t xml:space="preserve"> eraldi</w:t>
      </w:r>
      <w:r w:rsidR="1475BB6A" w:rsidRPr="6E341925">
        <w:rPr>
          <w:rFonts w:ascii="Times New Roman" w:hAnsi="Times New Roman"/>
          <w:sz w:val="24"/>
        </w:rPr>
        <w:t xml:space="preserve"> </w:t>
      </w:r>
      <w:r w:rsidR="374E1B0F" w:rsidRPr="6E341925">
        <w:rPr>
          <w:rFonts w:ascii="Times New Roman" w:hAnsi="Times New Roman"/>
          <w:sz w:val="24"/>
        </w:rPr>
        <w:t>ning andmete väljastamine</w:t>
      </w:r>
      <w:r w:rsidRPr="6E341925">
        <w:rPr>
          <w:rFonts w:ascii="Times New Roman" w:hAnsi="Times New Roman"/>
          <w:sz w:val="24"/>
        </w:rPr>
        <w:t xml:space="preserve"> lepitakse </w:t>
      </w:r>
      <w:r w:rsidR="2F12900F" w:rsidRPr="6E341925">
        <w:rPr>
          <w:rFonts w:ascii="Times New Roman" w:hAnsi="Times New Roman"/>
          <w:sz w:val="24"/>
        </w:rPr>
        <w:t xml:space="preserve">kokku </w:t>
      </w:r>
      <w:r w:rsidRPr="6E341925">
        <w:rPr>
          <w:rFonts w:ascii="Times New Roman" w:hAnsi="Times New Roman"/>
          <w:sz w:val="24"/>
        </w:rPr>
        <w:t>lepingu</w:t>
      </w:r>
      <w:r w:rsidR="6504D18E" w:rsidRPr="6E341925">
        <w:rPr>
          <w:rFonts w:ascii="Times New Roman" w:hAnsi="Times New Roman"/>
          <w:sz w:val="24"/>
        </w:rPr>
        <w:t>ga</w:t>
      </w:r>
      <w:r w:rsidRPr="6E341925">
        <w:rPr>
          <w:rFonts w:ascii="Times New Roman" w:hAnsi="Times New Roman"/>
          <w:sz w:val="24"/>
        </w:rPr>
        <w:t xml:space="preserve"> (nt kuidas andmed väljastatakse ja kuidas need projekti lõppedes hävitatakse)</w:t>
      </w:r>
      <w:r w:rsidR="6504D18E" w:rsidRPr="6E341925">
        <w:rPr>
          <w:rFonts w:ascii="Times New Roman" w:hAnsi="Times New Roman"/>
          <w:sz w:val="24"/>
        </w:rPr>
        <w:t>.</w:t>
      </w:r>
    </w:p>
    <w:p w14:paraId="0FACBFED" w14:textId="3CD162D9" w:rsidR="402026CE" w:rsidRDefault="402026CE" w:rsidP="0016210D">
      <w:pPr>
        <w:rPr>
          <w:rFonts w:ascii="Times New Roman" w:hAnsi="Times New Roman"/>
          <w:sz w:val="24"/>
          <w:highlight w:val="yellow"/>
        </w:rPr>
      </w:pPr>
    </w:p>
    <w:p w14:paraId="1DC0E02D" w14:textId="5A471832" w:rsidR="00DE4C47" w:rsidRPr="00DE4C47" w:rsidRDefault="3A960A60" w:rsidP="0016210D">
      <w:pPr>
        <w:rPr>
          <w:rFonts w:ascii="Times New Roman" w:hAnsi="Times New Roman"/>
          <w:sz w:val="24"/>
        </w:rPr>
      </w:pPr>
      <w:r w:rsidRPr="3BFCAE6E">
        <w:rPr>
          <w:rFonts w:ascii="Times New Roman" w:hAnsi="Times New Roman"/>
          <w:b/>
          <w:bCs/>
          <w:sz w:val="24"/>
        </w:rPr>
        <w:t>E</w:t>
      </w:r>
      <w:r w:rsidR="5D117BE5" w:rsidRPr="3BFCAE6E">
        <w:rPr>
          <w:rFonts w:ascii="Times New Roman" w:hAnsi="Times New Roman"/>
          <w:b/>
          <w:bCs/>
          <w:sz w:val="24"/>
        </w:rPr>
        <w:t>el</w:t>
      </w:r>
      <w:r w:rsidRPr="3BFCAE6E">
        <w:rPr>
          <w:rFonts w:ascii="Times New Roman" w:hAnsi="Times New Roman"/>
          <w:b/>
          <w:bCs/>
          <w:sz w:val="24"/>
        </w:rPr>
        <w:t>nõu § 1</w:t>
      </w:r>
      <w:r w:rsidR="1CC34272" w:rsidRPr="3BFCAE6E">
        <w:rPr>
          <w:rFonts w:ascii="Times New Roman" w:hAnsi="Times New Roman"/>
          <w:b/>
          <w:bCs/>
          <w:sz w:val="24"/>
        </w:rPr>
        <w:t>1</w:t>
      </w:r>
      <w:r w:rsidRPr="3BFCAE6E">
        <w:rPr>
          <w:rFonts w:ascii="Times New Roman" w:hAnsi="Times New Roman"/>
          <w:b/>
          <w:bCs/>
          <w:sz w:val="24"/>
        </w:rPr>
        <w:t xml:space="preserve"> lõike </w:t>
      </w:r>
      <w:r w:rsidR="00625842">
        <w:rPr>
          <w:rFonts w:ascii="Times New Roman" w:hAnsi="Times New Roman"/>
          <w:b/>
          <w:bCs/>
          <w:sz w:val="24"/>
        </w:rPr>
        <w:t>5</w:t>
      </w:r>
      <w:r w:rsidR="5D117BE5" w:rsidRPr="3BFCAE6E">
        <w:rPr>
          <w:rFonts w:ascii="Times New Roman" w:hAnsi="Times New Roman"/>
          <w:b/>
          <w:bCs/>
          <w:sz w:val="24"/>
        </w:rPr>
        <w:t xml:space="preserve"> </w:t>
      </w:r>
      <w:r w:rsidR="5D117BE5" w:rsidRPr="3BFCAE6E">
        <w:rPr>
          <w:rFonts w:ascii="Times New Roman" w:hAnsi="Times New Roman"/>
          <w:sz w:val="24"/>
        </w:rPr>
        <w:t>kohaselt peab kavandatava</w:t>
      </w:r>
      <w:r w:rsidR="5D117BE5" w:rsidRPr="3BFCAE6E">
        <w:rPr>
          <w:rFonts w:ascii="Times New Roman" w:hAnsi="Times New Roman"/>
          <w:b/>
          <w:bCs/>
          <w:sz w:val="24"/>
        </w:rPr>
        <w:t xml:space="preserve"> </w:t>
      </w:r>
      <w:r w:rsidR="5D117BE5" w:rsidRPr="00E139FA">
        <w:rPr>
          <w:rFonts w:ascii="Times New Roman" w:hAnsi="Times New Roman"/>
          <w:sz w:val="24"/>
        </w:rPr>
        <w:t>t</w:t>
      </w:r>
      <w:r w:rsidR="3CB1A876" w:rsidRPr="004104E7">
        <w:rPr>
          <w:rFonts w:ascii="Times New Roman" w:hAnsi="Times New Roman"/>
          <w:sz w:val="24"/>
        </w:rPr>
        <w:t>ea</w:t>
      </w:r>
      <w:r w:rsidR="3CB1A876" w:rsidRPr="3BFCAE6E">
        <w:rPr>
          <w:rFonts w:ascii="Times New Roman" w:hAnsi="Times New Roman"/>
          <w:sz w:val="24"/>
        </w:rPr>
        <w:t xml:space="preserve">dusuuringu </w:t>
      </w:r>
      <w:r w:rsidR="0046621B">
        <w:rPr>
          <w:rFonts w:ascii="Times New Roman" w:hAnsi="Times New Roman"/>
          <w:sz w:val="24"/>
        </w:rPr>
        <w:t>vastutav töötleja</w:t>
      </w:r>
      <w:r w:rsidR="005D1EB8">
        <w:rPr>
          <w:rFonts w:ascii="Times New Roman" w:hAnsi="Times New Roman"/>
          <w:sz w:val="24"/>
        </w:rPr>
        <w:t>:</w:t>
      </w:r>
    </w:p>
    <w:p w14:paraId="0B64DCFE" w14:textId="3B66F454" w:rsidR="00DE4C47" w:rsidRPr="00757212" w:rsidRDefault="3CB1A876" w:rsidP="00721EB3">
      <w:pPr>
        <w:pStyle w:val="Loendilik"/>
        <w:numPr>
          <w:ilvl w:val="0"/>
          <w:numId w:val="36"/>
        </w:numPr>
        <w:ind w:left="426"/>
        <w:rPr>
          <w:rFonts w:ascii="Times New Roman" w:hAnsi="Times New Roman"/>
          <w:sz w:val="24"/>
        </w:rPr>
      </w:pPr>
      <w:r w:rsidRPr="00757212">
        <w:rPr>
          <w:rFonts w:ascii="Times New Roman" w:hAnsi="Times New Roman"/>
          <w:sz w:val="24"/>
        </w:rPr>
        <w:t xml:space="preserve">omama vajalikke </w:t>
      </w:r>
      <w:r w:rsidR="7EF49DC7" w:rsidRPr="00757212">
        <w:rPr>
          <w:rFonts w:ascii="Times New Roman" w:hAnsi="Times New Roman"/>
          <w:sz w:val="24"/>
        </w:rPr>
        <w:t xml:space="preserve">erialaseid </w:t>
      </w:r>
      <w:r w:rsidRPr="00757212">
        <w:rPr>
          <w:rFonts w:ascii="Times New Roman" w:hAnsi="Times New Roman"/>
          <w:sz w:val="24"/>
        </w:rPr>
        <w:t>teadmisi</w:t>
      </w:r>
      <w:r w:rsidR="009663F9" w:rsidRPr="00757212">
        <w:rPr>
          <w:rFonts w:ascii="Times New Roman" w:hAnsi="Times New Roman"/>
          <w:sz w:val="24"/>
        </w:rPr>
        <w:t xml:space="preserve"> </w:t>
      </w:r>
      <w:r w:rsidRPr="00757212">
        <w:rPr>
          <w:rFonts w:ascii="Times New Roman" w:hAnsi="Times New Roman"/>
          <w:sz w:val="24"/>
        </w:rPr>
        <w:t>ja ressursse;</w:t>
      </w:r>
    </w:p>
    <w:p w14:paraId="377EAA0E" w14:textId="6544D0FE" w:rsidR="00DE4C47" w:rsidRPr="00757212" w:rsidRDefault="00B76B74" w:rsidP="00721EB3">
      <w:pPr>
        <w:pStyle w:val="Loendilik"/>
        <w:numPr>
          <w:ilvl w:val="0"/>
          <w:numId w:val="36"/>
        </w:numPr>
        <w:ind w:left="426"/>
        <w:rPr>
          <w:rFonts w:ascii="Times New Roman" w:hAnsi="Times New Roman"/>
          <w:sz w:val="24"/>
        </w:rPr>
      </w:pPr>
      <w:r w:rsidRPr="00757212">
        <w:rPr>
          <w:rFonts w:ascii="Times New Roman" w:hAnsi="Times New Roman"/>
          <w:sz w:val="24"/>
        </w:rPr>
        <w:t xml:space="preserve">tundma </w:t>
      </w:r>
      <w:r w:rsidR="00994220" w:rsidRPr="00757212">
        <w:rPr>
          <w:rFonts w:ascii="Times New Roman" w:hAnsi="Times New Roman"/>
          <w:sz w:val="24"/>
        </w:rPr>
        <w:t xml:space="preserve">põhjalikult </w:t>
      </w:r>
      <w:r w:rsidR="00DA4F29" w:rsidRPr="00757212">
        <w:rPr>
          <w:rFonts w:ascii="Times New Roman" w:hAnsi="Times New Roman"/>
          <w:sz w:val="24"/>
        </w:rPr>
        <w:t xml:space="preserve">teadusuuringute </w:t>
      </w:r>
      <w:r w:rsidR="003801BC" w:rsidRPr="00757212">
        <w:rPr>
          <w:rFonts w:ascii="Times New Roman" w:hAnsi="Times New Roman"/>
          <w:sz w:val="24"/>
        </w:rPr>
        <w:t>tegemist</w:t>
      </w:r>
      <w:r w:rsidR="00DA4F29" w:rsidRPr="00757212">
        <w:rPr>
          <w:rFonts w:ascii="Times New Roman" w:hAnsi="Times New Roman"/>
          <w:sz w:val="24"/>
        </w:rPr>
        <w:t xml:space="preserve"> reguleerivaid </w:t>
      </w:r>
      <w:r w:rsidR="005C555B" w:rsidRPr="00757212">
        <w:rPr>
          <w:rFonts w:ascii="Times New Roman" w:hAnsi="Times New Roman"/>
          <w:sz w:val="24"/>
        </w:rPr>
        <w:t xml:space="preserve">õigusakte, </w:t>
      </w:r>
      <w:r w:rsidR="3CB1A876" w:rsidRPr="00757212">
        <w:rPr>
          <w:rFonts w:ascii="Times New Roman" w:hAnsi="Times New Roman"/>
          <w:sz w:val="24"/>
        </w:rPr>
        <w:t>häid teadustavasid ja eetikanorme;</w:t>
      </w:r>
    </w:p>
    <w:p w14:paraId="114EB441" w14:textId="30897A81" w:rsidR="00DE4C47" w:rsidRPr="00757212" w:rsidRDefault="15F3C762" w:rsidP="00721EB3">
      <w:pPr>
        <w:pStyle w:val="Loendilik"/>
        <w:numPr>
          <w:ilvl w:val="0"/>
          <w:numId w:val="36"/>
        </w:numPr>
        <w:ind w:left="426"/>
        <w:rPr>
          <w:rFonts w:ascii="Times New Roman" w:hAnsi="Times New Roman"/>
          <w:sz w:val="24"/>
        </w:rPr>
      </w:pPr>
      <w:r w:rsidRPr="00757212">
        <w:rPr>
          <w:rFonts w:ascii="Times New Roman" w:hAnsi="Times New Roman"/>
          <w:sz w:val="24"/>
        </w:rPr>
        <w:t xml:space="preserve">tagama </w:t>
      </w:r>
      <w:r w:rsidR="1C1791A6" w:rsidRPr="00757212">
        <w:rPr>
          <w:rFonts w:ascii="Times New Roman" w:hAnsi="Times New Roman"/>
          <w:color w:val="000000" w:themeColor="text1"/>
          <w:sz w:val="24"/>
        </w:rPr>
        <w:t>isikuandme</w:t>
      </w:r>
      <w:r w:rsidR="00235E89" w:rsidRPr="00757212">
        <w:rPr>
          <w:rFonts w:ascii="Times New Roman" w:hAnsi="Times New Roman"/>
          <w:color w:val="000000" w:themeColor="text1"/>
          <w:sz w:val="24"/>
        </w:rPr>
        <w:t>te</w:t>
      </w:r>
      <w:r w:rsidR="1C1791A6" w:rsidRPr="00757212">
        <w:rPr>
          <w:rFonts w:ascii="Times New Roman" w:hAnsi="Times New Roman"/>
          <w:color w:val="000000" w:themeColor="text1"/>
          <w:sz w:val="24"/>
        </w:rPr>
        <w:t xml:space="preserve"> kaitse ja küberturvalisuse nõuete</w:t>
      </w:r>
      <w:r w:rsidRPr="00757212">
        <w:rPr>
          <w:rFonts w:ascii="Times New Roman" w:hAnsi="Times New Roman"/>
          <w:sz w:val="24"/>
        </w:rPr>
        <w:t xml:space="preserve"> järgimise.</w:t>
      </w:r>
      <w:r w:rsidR="00873CDE" w:rsidRPr="00757212">
        <w:rPr>
          <w:rFonts w:ascii="Times New Roman" w:hAnsi="Times New Roman"/>
          <w:sz w:val="24"/>
        </w:rPr>
        <w:t xml:space="preserve"> </w:t>
      </w:r>
      <w:r w:rsidR="00EC0EAA" w:rsidRPr="00757212">
        <w:rPr>
          <w:rFonts w:ascii="Times New Roman" w:hAnsi="Times New Roman"/>
          <w:sz w:val="24"/>
        </w:rPr>
        <w:t>Nende tingimuste täitmine on vajalik selleks, et vastutav töötleja suudaks tõendada oma pädevust teadusuuringu läbiviimiseks ning tagada andmetöötluse vastavus kehtivatele nõuetele kogu uuringu kestel.</w:t>
      </w:r>
    </w:p>
    <w:p w14:paraId="1365DAF0" w14:textId="77777777" w:rsidR="00DE4C47" w:rsidRPr="00DE4C47" w:rsidRDefault="00DE4C47" w:rsidP="0016210D">
      <w:pPr>
        <w:rPr>
          <w:rFonts w:ascii="Times New Roman" w:hAnsi="Times New Roman"/>
          <w:b/>
          <w:bCs/>
          <w:sz w:val="24"/>
          <w:highlight w:val="yellow"/>
        </w:rPr>
      </w:pPr>
    </w:p>
    <w:p w14:paraId="283DF9AA" w14:textId="3EEAE971" w:rsidR="00DE4C47" w:rsidRDefault="3A960A60" w:rsidP="4F8A9DAA">
      <w:pPr>
        <w:rPr>
          <w:rFonts w:ascii="Times New Roman" w:hAnsi="Times New Roman"/>
          <w:sz w:val="24"/>
        </w:rPr>
      </w:pPr>
      <w:r w:rsidRPr="4F8A9DAA">
        <w:rPr>
          <w:rFonts w:ascii="Times New Roman" w:hAnsi="Times New Roman"/>
          <w:b/>
          <w:bCs/>
          <w:sz w:val="24"/>
        </w:rPr>
        <w:t>Eelnõu § 1</w:t>
      </w:r>
      <w:r w:rsidR="29F3C3CC" w:rsidRPr="4F8A9DAA">
        <w:rPr>
          <w:rFonts w:ascii="Times New Roman" w:hAnsi="Times New Roman"/>
          <w:b/>
          <w:bCs/>
          <w:sz w:val="24"/>
        </w:rPr>
        <w:t>1</w:t>
      </w:r>
      <w:r w:rsidRPr="4F8A9DAA">
        <w:rPr>
          <w:rFonts w:ascii="Times New Roman" w:hAnsi="Times New Roman"/>
          <w:b/>
          <w:bCs/>
          <w:sz w:val="24"/>
        </w:rPr>
        <w:t xml:space="preserve"> lõike </w:t>
      </w:r>
      <w:r w:rsidR="00625842" w:rsidRPr="4F8A9DAA">
        <w:rPr>
          <w:rFonts w:ascii="Times New Roman" w:hAnsi="Times New Roman"/>
          <w:b/>
          <w:bCs/>
          <w:sz w:val="24"/>
        </w:rPr>
        <w:t>6</w:t>
      </w:r>
      <w:r w:rsidR="28EA225D" w:rsidRPr="4F8A9DAA">
        <w:rPr>
          <w:rFonts w:ascii="Times New Roman" w:hAnsi="Times New Roman"/>
          <w:b/>
          <w:bCs/>
          <w:sz w:val="24"/>
        </w:rPr>
        <w:t xml:space="preserve"> </w:t>
      </w:r>
      <w:r w:rsidR="003801BC" w:rsidRPr="4F8A9DAA">
        <w:rPr>
          <w:rFonts w:ascii="Times New Roman" w:hAnsi="Times New Roman"/>
          <w:sz w:val="24"/>
        </w:rPr>
        <w:t>kohaselt</w:t>
      </w:r>
      <w:r w:rsidR="7D1719D3" w:rsidRPr="4F8A9DAA">
        <w:rPr>
          <w:rFonts w:ascii="Times New Roman" w:hAnsi="Times New Roman"/>
          <w:sz w:val="24"/>
        </w:rPr>
        <w:t xml:space="preserve"> teeb </w:t>
      </w:r>
      <w:r w:rsidR="00435803" w:rsidRPr="4F8A9DAA">
        <w:rPr>
          <w:rFonts w:ascii="Times New Roman" w:hAnsi="Times New Roman"/>
          <w:sz w:val="24"/>
        </w:rPr>
        <w:t xml:space="preserve">geenivaramu </w:t>
      </w:r>
      <w:r w:rsidR="7D1719D3" w:rsidRPr="4F8A9DAA">
        <w:rPr>
          <w:rFonts w:ascii="Times New Roman" w:hAnsi="Times New Roman"/>
          <w:sz w:val="24"/>
        </w:rPr>
        <w:t xml:space="preserve">vastutav töötleja </w:t>
      </w:r>
      <w:r w:rsidR="2D64A393" w:rsidRPr="4F8A9DAA">
        <w:rPr>
          <w:rFonts w:ascii="Times New Roman" w:hAnsi="Times New Roman"/>
          <w:sz w:val="24"/>
        </w:rPr>
        <w:t>teadus</w:t>
      </w:r>
      <w:r w:rsidR="7D1719D3" w:rsidRPr="4F8A9DAA">
        <w:rPr>
          <w:rFonts w:ascii="Times New Roman" w:hAnsi="Times New Roman"/>
          <w:sz w:val="24"/>
        </w:rPr>
        <w:t>uu</w:t>
      </w:r>
      <w:r w:rsidR="3CB1A876" w:rsidRPr="4F8A9DAA">
        <w:rPr>
          <w:rFonts w:ascii="Times New Roman" w:hAnsi="Times New Roman"/>
          <w:sz w:val="24"/>
        </w:rPr>
        <w:t>ringu</w:t>
      </w:r>
      <w:r w:rsidR="0DDB6613" w:rsidRPr="4F8A9DAA">
        <w:rPr>
          <w:rFonts w:ascii="Times New Roman" w:hAnsi="Times New Roman"/>
          <w:sz w:val="24"/>
        </w:rPr>
        <w:t xml:space="preserve"> </w:t>
      </w:r>
      <w:r w:rsidR="3CB1A876" w:rsidRPr="4F8A9DAA">
        <w:rPr>
          <w:rFonts w:ascii="Times New Roman" w:hAnsi="Times New Roman"/>
          <w:sz w:val="24"/>
        </w:rPr>
        <w:t xml:space="preserve">taotluste hindamise tulemusena pseudonüümitud koeproovide või </w:t>
      </w:r>
      <w:r w:rsidR="00CA1D53" w:rsidRPr="4F8A9DAA">
        <w:rPr>
          <w:rFonts w:ascii="Times New Roman" w:hAnsi="Times New Roman"/>
          <w:sz w:val="24"/>
        </w:rPr>
        <w:t>isiku</w:t>
      </w:r>
      <w:r w:rsidR="3CB1A876" w:rsidRPr="4F8A9DAA">
        <w:rPr>
          <w:rFonts w:ascii="Times New Roman" w:hAnsi="Times New Roman"/>
          <w:sz w:val="24"/>
        </w:rPr>
        <w:t>andmete kasuta</w:t>
      </w:r>
      <w:r w:rsidR="00E81EAF" w:rsidRPr="4F8A9DAA">
        <w:rPr>
          <w:rFonts w:ascii="Times New Roman" w:hAnsi="Times New Roman"/>
          <w:sz w:val="24"/>
        </w:rPr>
        <w:t>mise võimaldamise</w:t>
      </w:r>
      <w:r w:rsidR="3CB1A876" w:rsidRPr="4F8A9DAA">
        <w:rPr>
          <w:rFonts w:ascii="Times New Roman" w:hAnsi="Times New Roman"/>
          <w:sz w:val="24"/>
        </w:rPr>
        <w:t xml:space="preserve"> või väljastamise </w:t>
      </w:r>
      <w:r w:rsidR="00091A24" w:rsidRPr="4F8A9DAA">
        <w:rPr>
          <w:rFonts w:ascii="Times New Roman" w:hAnsi="Times New Roman"/>
          <w:sz w:val="24"/>
        </w:rPr>
        <w:t>kohta</w:t>
      </w:r>
      <w:r w:rsidR="3CB1A876" w:rsidRPr="4F8A9DAA">
        <w:rPr>
          <w:rFonts w:ascii="Times New Roman" w:hAnsi="Times New Roman"/>
          <w:sz w:val="24"/>
        </w:rPr>
        <w:t xml:space="preserve"> kaalutlusotsuse. </w:t>
      </w:r>
    </w:p>
    <w:p w14:paraId="7ABE8221" w14:textId="77777777" w:rsidR="00BF3BEC" w:rsidRDefault="00BF3BEC" w:rsidP="4F8A9DAA">
      <w:pPr>
        <w:rPr>
          <w:rFonts w:ascii="Times New Roman" w:hAnsi="Times New Roman"/>
          <w:sz w:val="24"/>
        </w:rPr>
      </w:pPr>
    </w:p>
    <w:p w14:paraId="7D25AF73" w14:textId="77777777" w:rsidR="00BF3BEC" w:rsidRPr="0084584A" w:rsidRDefault="00BF3BEC" w:rsidP="4F8A9DAA">
      <w:pPr>
        <w:rPr>
          <w:rFonts w:ascii="Times New Roman" w:hAnsi="Times New Roman"/>
          <w:sz w:val="24"/>
        </w:rPr>
      </w:pPr>
      <w:r w:rsidRPr="0084584A">
        <w:rPr>
          <w:rFonts w:ascii="Times New Roman" w:hAnsi="Times New Roman"/>
          <w:sz w:val="24"/>
        </w:rPr>
        <w:t xml:space="preserve">Peamine muutus on seotud kehtiva IGUS § 7 </w:t>
      </w:r>
      <w:proofErr w:type="spellStart"/>
      <w:r w:rsidRPr="0084584A">
        <w:rPr>
          <w:rFonts w:ascii="Times New Roman" w:hAnsi="Times New Roman"/>
          <w:sz w:val="24"/>
        </w:rPr>
        <w:t>lg-ga</w:t>
      </w:r>
      <w:proofErr w:type="spellEnd"/>
      <w:r w:rsidRPr="0084584A">
        <w:rPr>
          <w:rFonts w:ascii="Times New Roman" w:hAnsi="Times New Roman"/>
          <w:sz w:val="24"/>
        </w:rPr>
        <w:t xml:space="preserve"> 2,  mis sätestas, et pseudonüümitud koeproovide, pseudonüümitud DNA kirjelduste ja pseudonüümitud terviseseisundi kirjelduste töötlemise suhtes </w:t>
      </w:r>
      <w:r w:rsidRPr="0084584A">
        <w:rPr>
          <w:rFonts w:ascii="Times New Roman" w:hAnsi="Times New Roman"/>
          <w:i/>
          <w:iCs/>
          <w:sz w:val="24"/>
        </w:rPr>
        <w:t xml:space="preserve">ei kohaldata isikuandmete töötlemist </w:t>
      </w:r>
      <w:r w:rsidRPr="0084584A">
        <w:rPr>
          <w:rFonts w:ascii="Times New Roman" w:hAnsi="Times New Roman"/>
          <w:sz w:val="24"/>
        </w:rPr>
        <w:t>reguleerivaid sätteid juhul, kui koeproove, DNA kirjeldusi või terviseseisundi kirjeldusi töödeldakse hulgana ja tingimusel, et töödeldavaid proove või kirjeldusi on üheaegselt vähemalt viie geenidoonori kohta.</w:t>
      </w:r>
    </w:p>
    <w:p w14:paraId="29C8C145" w14:textId="77777777" w:rsidR="00BF3BEC" w:rsidRPr="0084584A" w:rsidRDefault="00BF3BEC" w:rsidP="4F8A9DAA">
      <w:pPr>
        <w:rPr>
          <w:rFonts w:ascii="Times New Roman" w:hAnsi="Times New Roman"/>
          <w:sz w:val="24"/>
        </w:rPr>
      </w:pPr>
    </w:p>
    <w:p w14:paraId="15AB3C86" w14:textId="77777777" w:rsidR="00BF3BEC" w:rsidRPr="0084584A" w:rsidRDefault="00BF3BEC" w:rsidP="4F8A9DAA">
      <w:pPr>
        <w:rPr>
          <w:rFonts w:ascii="Times New Roman" w:hAnsi="Times New Roman"/>
          <w:sz w:val="24"/>
        </w:rPr>
      </w:pPr>
      <w:r w:rsidRPr="0084584A">
        <w:rPr>
          <w:rFonts w:ascii="Times New Roman" w:hAnsi="Times New Roman"/>
          <w:sz w:val="24"/>
        </w:rPr>
        <w:t>Kehtiva õiguse pinnalt tekkis küsimus, et kuna väljastamisel töödeldakse mh geenidoonori erinevaid pseudonüüme (nt uuritava ID, koeproovi ID) ja IKÜM-i tõlgenduses on pseudonüümitud andmed selgelt isikuandmed, siis õigusselguse huvides jäetakse seni kehtinud § 7 lg 2 reegel välja. Mõte on, et isegi kui töödeldakse pseudonüümitud kujul, siis tuleb kohaldada andmekaitse nõudeid. Samuti koondatakse ja ühtlustatakse seni kehtinud erinevatest IGUS-i alusel antud rakendusaktidest tulenevad nõuded ühtselt andmekogu põhimäärusesse.</w:t>
      </w:r>
    </w:p>
    <w:p w14:paraId="653DACF4" w14:textId="77777777" w:rsidR="00BF3BEC" w:rsidRPr="0084584A" w:rsidRDefault="00BF3BEC" w:rsidP="4F8A9DAA">
      <w:pPr>
        <w:rPr>
          <w:rFonts w:ascii="Times New Roman" w:hAnsi="Times New Roman"/>
          <w:sz w:val="24"/>
        </w:rPr>
      </w:pPr>
    </w:p>
    <w:p w14:paraId="0A210966" w14:textId="77777777" w:rsidR="00BF3BEC" w:rsidRPr="0084584A" w:rsidRDefault="00BF3BEC" w:rsidP="4F8A9DAA">
      <w:pPr>
        <w:rPr>
          <w:rFonts w:ascii="Times New Roman" w:hAnsi="Times New Roman"/>
          <w:sz w:val="24"/>
        </w:rPr>
      </w:pPr>
      <w:r w:rsidRPr="0084584A">
        <w:rPr>
          <w:rFonts w:ascii="Times New Roman" w:hAnsi="Times New Roman"/>
          <w:sz w:val="24"/>
        </w:rPr>
        <w:t>Kuna pseudonüümitud andmete töötlemisel on tegemist isikuandmete töötlemisega, on põhimääruses „väljastamise“ nõudeid tänasega võrreldes täpsustatud - mh toimub teaduskasutuseks andmete kasutamine reeglina turvalise töötlemiskeskkonna vahendusel. Kõik muud praktikas rakendatavad kaitsemeetmed jäävad kehtima, sh:</w:t>
      </w:r>
    </w:p>
    <w:p w14:paraId="30725217" w14:textId="210DEC95" w:rsidR="00BF3BEC" w:rsidRPr="0084584A" w:rsidRDefault="00BF3BEC" w:rsidP="00721EB3">
      <w:pPr>
        <w:numPr>
          <w:ilvl w:val="0"/>
          <w:numId w:val="28"/>
        </w:numPr>
        <w:ind w:left="426"/>
        <w:rPr>
          <w:rFonts w:ascii="Times New Roman" w:hAnsi="Times New Roman"/>
          <w:sz w:val="24"/>
        </w:rPr>
      </w:pPr>
      <w:proofErr w:type="spellStart"/>
      <w:r w:rsidRPr="0084584A">
        <w:rPr>
          <w:rFonts w:ascii="Times New Roman" w:hAnsi="Times New Roman"/>
          <w:sz w:val="24"/>
        </w:rPr>
        <w:t>Depseudonümimine</w:t>
      </w:r>
      <w:proofErr w:type="spellEnd"/>
      <w:r w:rsidRPr="0084584A">
        <w:rPr>
          <w:rFonts w:ascii="Times New Roman" w:hAnsi="Times New Roman"/>
          <w:sz w:val="24"/>
        </w:rPr>
        <w:t xml:space="preserve"> on lubatud ainult geenivaramus (</w:t>
      </w:r>
      <w:r w:rsidR="00757212">
        <w:rPr>
          <w:rFonts w:ascii="Times New Roman" w:hAnsi="Times New Roman"/>
          <w:sz w:val="24"/>
        </w:rPr>
        <w:t xml:space="preserve">eelnõu </w:t>
      </w:r>
      <w:r w:rsidRPr="0084584A">
        <w:rPr>
          <w:rFonts w:ascii="Times New Roman" w:hAnsi="Times New Roman"/>
          <w:sz w:val="24"/>
        </w:rPr>
        <w:t>§ 24 on toodud piiratud juhud);</w:t>
      </w:r>
    </w:p>
    <w:p w14:paraId="2CC41380" w14:textId="77777777" w:rsidR="00BF3BEC" w:rsidRPr="0084584A" w:rsidRDefault="00BF3BEC" w:rsidP="00721EB3">
      <w:pPr>
        <w:numPr>
          <w:ilvl w:val="0"/>
          <w:numId w:val="28"/>
        </w:numPr>
        <w:ind w:left="426"/>
        <w:rPr>
          <w:rFonts w:ascii="Times New Roman" w:hAnsi="Times New Roman"/>
          <w:sz w:val="24"/>
        </w:rPr>
      </w:pPr>
      <w:proofErr w:type="spellStart"/>
      <w:r w:rsidRPr="0084584A">
        <w:rPr>
          <w:rFonts w:ascii="Times New Roman" w:hAnsi="Times New Roman"/>
          <w:sz w:val="24"/>
        </w:rPr>
        <w:lastRenderedPageBreak/>
        <w:t>Depseudonüümitud</w:t>
      </w:r>
      <w:proofErr w:type="spellEnd"/>
      <w:r w:rsidRPr="0084584A">
        <w:rPr>
          <w:rFonts w:ascii="Times New Roman" w:hAnsi="Times New Roman"/>
          <w:sz w:val="24"/>
        </w:rPr>
        <w:t xml:space="preserve"> andmete väljastamine on põhimääruses täpselt reguleeritud (rakendusakti kavandis), sh toimub </w:t>
      </w:r>
      <w:proofErr w:type="spellStart"/>
      <w:r w:rsidRPr="0084584A">
        <w:rPr>
          <w:rFonts w:ascii="Times New Roman" w:hAnsi="Times New Roman"/>
          <w:sz w:val="24"/>
        </w:rPr>
        <w:t>depseudonüümimine</w:t>
      </w:r>
      <w:proofErr w:type="spellEnd"/>
      <w:r w:rsidRPr="0084584A">
        <w:rPr>
          <w:rFonts w:ascii="Times New Roman" w:hAnsi="Times New Roman"/>
          <w:sz w:val="24"/>
        </w:rPr>
        <w:t xml:space="preserve"> eraldi kõrgeima konfidentsiaalsuse turvaklassiga (S3) infosüsteemis ja nimeliselt määratud isikute poolt;</w:t>
      </w:r>
    </w:p>
    <w:p w14:paraId="79A2CBE3" w14:textId="5C49D793" w:rsidR="006E7D0F" w:rsidRDefault="00BF3BEC" w:rsidP="00721EB3">
      <w:pPr>
        <w:numPr>
          <w:ilvl w:val="0"/>
          <w:numId w:val="28"/>
        </w:numPr>
        <w:ind w:left="426"/>
        <w:rPr>
          <w:rFonts w:ascii="Times New Roman" w:hAnsi="Times New Roman"/>
          <w:sz w:val="24"/>
        </w:rPr>
      </w:pPr>
      <w:r w:rsidRPr="0084584A">
        <w:rPr>
          <w:rFonts w:ascii="Times New Roman" w:hAnsi="Times New Roman"/>
          <w:sz w:val="24"/>
        </w:rPr>
        <w:t>Ka pseudonüümitud andmete väljastamine teaduskasutuseks on põhimääruses täpselt reguleeritud.</w:t>
      </w:r>
    </w:p>
    <w:p w14:paraId="06D4B2CF" w14:textId="77777777" w:rsidR="006E7D0F" w:rsidRDefault="006E7D0F" w:rsidP="006E7D0F">
      <w:pPr>
        <w:rPr>
          <w:rFonts w:ascii="Times New Roman" w:hAnsi="Times New Roman"/>
          <w:sz w:val="24"/>
        </w:rPr>
      </w:pPr>
    </w:p>
    <w:p w14:paraId="1194AA81" w14:textId="1EC77CD1" w:rsidR="006E7D0F" w:rsidRPr="006E7D0F" w:rsidRDefault="00142AE5" w:rsidP="00142AE5">
      <w:pPr>
        <w:rPr>
          <w:rFonts w:ascii="Times New Roman" w:hAnsi="Times New Roman"/>
          <w:sz w:val="24"/>
        </w:rPr>
      </w:pPr>
      <w:r w:rsidRPr="00142AE5">
        <w:rPr>
          <w:rFonts w:ascii="Times New Roman" w:hAnsi="Times New Roman"/>
          <w:sz w:val="24"/>
        </w:rPr>
        <w:t xml:space="preserve">Väljastustaotluse hindamise tulemusena peab vastutav töötleja, tuginedes lõikes 4 sätestatud kriteeriumidele tegema kaalutlusotsuse, millega annab geenivaramu proovide ja andmete kasutamiseks teadusuuringus heakskiidu või lükkab taotluse tagasi. Kaalutlusotsus on muu hulgas vajalik selleks, et tagada geenivaramu proovide ja andmete kõigi nõuete kohane ja otstarbekas töötlemine ning geenidoonorite seadusest tulenevad õigused. Geenivaramu vastutav töötleja võib oma otsusega ette näha geenivaramu proove või andmeid kasutava uuringu tulemusena saadud andmete või koeproovide analüüsi tulemusena saadud andmete geenivaramus töötlemiseks üleandmise. See on vajalik selleks, et tagada geenivaramu andmekogu kasvamine teadusuuringute tulemusena ning teadusuuringute tulemuste geenidoonoritele kättesaadavaks tegemine. Samuti tagab see teadusuuringuteks kasutatavate ressursside maksimaalse ärakasutamise, kuna selle otsusega tehakse võimalikuks eelnevate teadusuuringute tulemuste tähtajatu säilitamine geenivaramu koosseisus (muidu kuuluvad üldjuhul teadusuuringu tulemusena saadud andmed teadusuuringu lõppedes või selle järel hävitamisele). Geenivaramu koosseisus säilitamise kaudu saavad varasemate teadusuuringute tulemused ja koeproovide analüüsi tulemused kasutatavaks ka potentsiaalselt väga paljudes tulevastes teadusuuringutes, vältides sellega tihti väga kulukate analüüside korduva tegemise vajadust. Sellisel viisil andmete kaasamise teel on geenivaramu andmekoosseisus tänaseks näiteks </w:t>
      </w:r>
      <w:r w:rsidRPr="00142AE5">
        <w:rPr>
          <w:rFonts w:ascii="Times New Roman" w:hAnsi="Times New Roman"/>
          <w:i/>
          <w:iCs/>
          <w:sz w:val="24"/>
        </w:rPr>
        <w:t>ca</w:t>
      </w:r>
      <w:r w:rsidRPr="00142AE5">
        <w:rPr>
          <w:rFonts w:ascii="Times New Roman" w:hAnsi="Times New Roman"/>
          <w:sz w:val="24"/>
        </w:rPr>
        <w:t xml:space="preserve"> 2500 geenidoonori </w:t>
      </w:r>
      <w:proofErr w:type="spellStart"/>
      <w:r w:rsidRPr="00142AE5">
        <w:rPr>
          <w:rFonts w:ascii="Times New Roman" w:hAnsi="Times New Roman"/>
          <w:sz w:val="24"/>
        </w:rPr>
        <w:t>eksoomi</w:t>
      </w:r>
      <w:proofErr w:type="spellEnd"/>
      <w:r w:rsidRPr="00142AE5">
        <w:rPr>
          <w:rFonts w:ascii="Times New Roman" w:hAnsi="Times New Roman"/>
          <w:sz w:val="24"/>
        </w:rPr>
        <w:t xml:space="preserve"> </w:t>
      </w:r>
      <w:proofErr w:type="spellStart"/>
      <w:r w:rsidRPr="00142AE5">
        <w:rPr>
          <w:rFonts w:ascii="Times New Roman" w:hAnsi="Times New Roman"/>
          <w:sz w:val="24"/>
        </w:rPr>
        <w:t>sekveneerimise</w:t>
      </w:r>
      <w:proofErr w:type="spellEnd"/>
      <w:r w:rsidRPr="00142AE5">
        <w:rPr>
          <w:rFonts w:ascii="Times New Roman" w:hAnsi="Times New Roman"/>
          <w:sz w:val="24"/>
        </w:rPr>
        <w:t xml:space="preserve"> andmestik, </w:t>
      </w:r>
      <w:r w:rsidRPr="00142AE5">
        <w:rPr>
          <w:rFonts w:ascii="Times New Roman" w:hAnsi="Times New Roman"/>
          <w:i/>
          <w:iCs/>
          <w:sz w:val="24"/>
        </w:rPr>
        <w:t>ca</w:t>
      </w:r>
      <w:r w:rsidRPr="00142AE5">
        <w:rPr>
          <w:rFonts w:ascii="Times New Roman" w:hAnsi="Times New Roman"/>
          <w:sz w:val="24"/>
        </w:rPr>
        <w:t xml:space="preserve"> 3000 geenidoonori täisgenoomi </w:t>
      </w:r>
      <w:proofErr w:type="spellStart"/>
      <w:r w:rsidRPr="00142AE5">
        <w:rPr>
          <w:rFonts w:ascii="Times New Roman" w:hAnsi="Times New Roman"/>
          <w:sz w:val="24"/>
        </w:rPr>
        <w:t>sekveneerimise</w:t>
      </w:r>
      <w:proofErr w:type="spellEnd"/>
      <w:r w:rsidRPr="00142AE5">
        <w:rPr>
          <w:rFonts w:ascii="Times New Roman" w:hAnsi="Times New Roman"/>
          <w:sz w:val="24"/>
        </w:rPr>
        <w:t xml:space="preserve"> andmestik, kõigi geenidoonorite </w:t>
      </w:r>
      <w:proofErr w:type="spellStart"/>
      <w:r w:rsidRPr="00142AE5">
        <w:rPr>
          <w:rFonts w:ascii="Times New Roman" w:hAnsi="Times New Roman"/>
          <w:sz w:val="24"/>
        </w:rPr>
        <w:t>metaboloomika</w:t>
      </w:r>
      <w:proofErr w:type="spellEnd"/>
      <w:r w:rsidRPr="00142AE5">
        <w:rPr>
          <w:rFonts w:ascii="Times New Roman" w:hAnsi="Times New Roman"/>
          <w:sz w:val="24"/>
        </w:rPr>
        <w:t xml:space="preserve"> andmestik ja palju andmekihte, mida kõiki on taaskasutatud väga paljude hilisemate teadusuuringute käigus ning on sellega olnud geenivaramu eesmärkide saavutamiseks väga olulised.</w:t>
      </w:r>
    </w:p>
    <w:p w14:paraId="33A0D06B" w14:textId="256778CA" w:rsidR="00DE4C47" w:rsidRPr="00DE4C47" w:rsidRDefault="00DE4C47" w:rsidP="0016210D">
      <w:pPr>
        <w:rPr>
          <w:rFonts w:ascii="Times New Roman" w:hAnsi="Times New Roman"/>
          <w:sz w:val="24"/>
        </w:rPr>
      </w:pPr>
    </w:p>
    <w:p w14:paraId="458CDAF1" w14:textId="719B00A1" w:rsidR="00DE4C47" w:rsidRPr="00DE4C47" w:rsidRDefault="31FC8036" w:rsidP="4F8A9DAA">
      <w:pPr>
        <w:rPr>
          <w:rFonts w:ascii="Times New Roman" w:hAnsi="Times New Roman"/>
          <w:sz w:val="24"/>
        </w:rPr>
      </w:pPr>
      <w:r w:rsidRPr="4F8A9DAA">
        <w:rPr>
          <w:rFonts w:ascii="Times New Roman" w:hAnsi="Times New Roman"/>
          <w:b/>
          <w:bCs/>
          <w:sz w:val="24"/>
        </w:rPr>
        <w:t>Eelnõu § 11 lõike</w:t>
      </w:r>
      <w:r w:rsidR="00FF1577" w:rsidRPr="4F8A9DAA">
        <w:rPr>
          <w:rFonts w:ascii="Times New Roman" w:hAnsi="Times New Roman"/>
          <w:b/>
          <w:bCs/>
          <w:sz w:val="24"/>
        </w:rPr>
        <w:t>s</w:t>
      </w:r>
      <w:r w:rsidRPr="4F8A9DAA">
        <w:rPr>
          <w:rFonts w:ascii="Times New Roman" w:hAnsi="Times New Roman"/>
          <w:b/>
          <w:bCs/>
          <w:sz w:val="24"/>
        </w:rPr>
        <w:t xml:space="preserve"> </w:t>
      </w:r>
      <w:r w:rsidR="69B8811F" w:rsidRPr="4F8A9DAA">
        <w:rPr>
          <w:rFonts w:ascii="Times New Roman" w:hAnsi="Times New Roman"/>
          <w:b/>
          <w:bCs/>
          <w:sz w:val="24"/>
        </w:rPr>
        <w:t>7</w:t>
      </w:r>
      <w:r w:rsidRPr="4F8A9DAA">
        <w:rPr>
          <w:rFonts w:ascii="Times New Roman" w:hAnsi="Times New Roman"/>
          <w:sz w:val="24"/>
        </w:rPr>
        <w:t xml:space="preserve"> on </w:t>
      </w:r>
      <w:r w:rsidR="00FF1577" w:rsidRPr="4F8A9DAA">
        <w:rPr>
          <w:rFonts w:ascii="Times New Roman" w:hAnsi="Times New Roman"/>
          <w:sz w:val="24"/>
        </w:rPr>
        <w:t xml:space="preserve">sätestatud, et kui </w:t>
      </w:r>
      <w:r w:rsidR="5F997AD9" w:rsidRPr="4F8A9DAA">
        <w:rPr>
          <w:rFonts w:ascii="Times New Roman" w:hAnsi="Times New Roman"/>
          <w:sz w:val="24"/>
        </w:rPr>
        <w:t xml:space="preserve">geenivaramu </w:t>
      </w:r>
      <w:r w:rsidR="7FA2139B" w:rsidRPr="4F8A9DAA">
        <w:rPr>
          <w:rFonts w:ascii="Times New Roman" w:hAnsi="Times New Roman"/>
          <w:sz w:val="24"/>
        </w:rPr>
        <w:t xml:space="preserve">vastutav töötleja </w:t>
      </w:r>
      <w:r w:rsidR="6BDCE204" w:rsidRPr="4F8A9DAA">
        <w:rPr>
          <w:rFonts w:ascii="Times New Roman" w:hAnsi="Times New Roman"/>
          <w:color w:val="000000" w:themeColor="text1"/>
          <w:sz w:val="24"/>
          <w:lang w:eastAsia="et-EE"/>
        </w:rPr>
        <w:t xml:space="preserve">kooskõlas käesoleva seaduse § 7 </w:t>
      </w:r>
      <w:proofErr w:type="spellStart"/>
      <w:r w:rsidR="6BDCE204" w:rsidRPr="4F8A9DAA">
        <w:rPr>
          <w:rFonts w:ascii="Times New Roman" w:hAnsi="Times New Roman"/>
          <w:color w:val="000000" w:themeColor="text1"/>
          <w:sz w:val="24"/>
          <w:lang w:eastAsia="et-EE"/>
        </w:rPr>
        <w:t>l</w:t>
      </w:r>
      <w:r w:rsidR="3C9386AC" w:rsidRPr="4F8A9DAA">
        <w:rPr>
          <w:rFonts w:ascii="Times New Roman" w:hAnsi="Times New Roman"/>
          <w:color w:val="000000" w:themeColor="text1"/>
          <w:sz w:val="24"/>
          <w:lang w:eastAsia="et-EE"/>
        </w:rPr>
        <w:t>g-</w:t>
      </w:r>
      <w:r w:rsidR="6BDCE204" w:rsidRPr="4F8A9DAA">
        <w:rPr>
          <w:rFonts w:ascii="Times New Roman" w:hAnsi="Times New Roman"/>
          <w:color w:val="000000" w:themeColor="text1"/>
          <w:sz w:val="24"/>
          <w:lang w:eastAsia="et-EE"/>
        </w:rPr>
        <w:t>a</w:t>
      </w:r>
      <w:proofErr w:type="spellEnd"/>
      <w:r w:rsidR="6BDCE204" w:rsidRPr="4F8A9DAA">
        <w:rPr>
          <w:rFonts w:ascii="Times New Roman" w:hAnsi="Times New Roman"/>
          <w:color w:val="000000" w:themeColor="text1"/>
          <w:sz w:val="24"/>
          <w:lang w:eastAsia="et-EE"/>
        </w:rPr>
        <w:t xml:space="preserve"> 3</w:t>
      </w:r>
      <w:r w:rsidR="7B74FA9A" w:rsidRPr="4F8A9DAA">
        <w:rPr>
          <w:rFonts w:ascii="Times New Roman" w:hAnsi="Times New Roman"/>
          <w:sz w:val="24"/>
        </w:rPr>
        <w:t xml:space="preserve"> leiab</w:t>
      </w:r>
      <w:r w:rsidR="7FA2139B" w:rsidRPr="4F8A9DAA">
        <w:rPr>
          <w:rFonts w:ascii="Times New Roman" w:hAnsi="Times New Roman"/>
          <w:sz w:val="24"/>
        </w:rPr>
        <w:t>, et teadusuuringu tulemuse</w:t>
      </w:r>
      <w:r w:rsidR="372FA582" w:rsidRPr="4F8A9DAA">
        <w:rPr>
          <w:rFonts w:ascii="Times New Roman" w:hAnsi="Times New Roman"/>
          <w:sz w:val="24"/>
        </w:rPr>
        <w:t>na</w:t>
      </w:r>
      <w:r w:rsidR="7FA2139B" w:rsidRPr="4F8A9DAA">
        <w:rPr>
          <w:rFonts w:ascii="Times New Roman" w:hAnsi="Times New Roman"/>
          <w:sz w:val="24"/>
        </w:rPr>
        <w:t xml:space="preserve"> saad</w:t>
      </w:r>
      <w:r w:rsidR="6C7C39FE" w:rsidRPr="4F8A9DAA">
        <w:rPr>
          <w:rFonts w:ascii="Times New Roman" w:hAnsi="Times New Roman"/>
          <w:sz w:val="24"/>
        </w:rPr>
        <w:t>ud</w:t>
      </w:r>
      <w:r w:rsidR="7FA2139B" w:rsidRPr="4F8A9DAA">
        <w:rPr>
          <w:rFonts w:ascii="Times New Roman" w:hAnsi="Times New Roman"/>
          <w:sz w:val="24"/>
        </w:rPr>
        <w:t xml:space="preserve"> andmete või teadusuuringus koeproovide analüüsi tulemuse</w:t>
      </w:r>
      <w:r w:rsidR="68055F4C" w:rsidRPr="4F8A9DAA">
        <w:rPr>
          <w:rFonts w:ascii="Times New Roman" w:hAnsi="Times New Roman"/>
          <w:sz w:val="24"/>
        </w:rPr>
        <w:t>na</w:t>
      </w:r>
      <w:r w:rsidR="7FA2139B" w:rsidRPr="4F8A9DAA">
        <w:rPr>
          <w:rFonts w:ascii="Times New Roman" w:hAnsi="Times New Roman"/>
          <w:sz w:val="24"/>
        </w:rPr>
        <w:t xml:space="preserve"> saad</w:t>
      </w:r>
      <w:r w:rsidR="52FADA72" w:rsidRPr="4F8A9DAA">
        <w:rPr>
          <w:rFonts w:ascii="Times New Roman" w:hAnsi="Times New Roman"/>
          <w:sz w:val="24"/>
        </w:rPr>
        <w:t>ud</w:t>
      </w:r>
      <w:r w:rsidR="7FA2139B" w:rsidRPr="4F8A9DAA">
        <w:rPr>
          <w:rFonts w:ascii="Times New Roman" w:hAnsi="Times New Roman"/>
          <w:sz w:val="24"/>
        </w:rPr>
        <w:t xml:space="preserve"> andmete </w:t>
      </w:r>
      <w:r w:rsidR="52FADA72" w:rsidRPr="4F8A9DAA">
        <w:rPr>
          <w:rFonts w:ascii="Times New Roman" w:hAnsi="Times New Roman"/>
          <w:sz w:val="24"/>
        </w:rPr>
        <w:t xml:space="preserve">töötlemine </w:t>
      </w:r>
      <w:r w:rsidR="7FA2139B" w:rsidRPr="4F8A9DAA">
        <w:rPr>
          <w:rFonts w:ascii="Times New Roman" w:hAnsi="Times New Roman"/>
          <w:sz w:val="24"/>
        </w:rPr>
        <w:t xml:space="preserve">geenivaramus on geenivaramu eesmärkide saavutamiseks vajalik, näeb </w:t>
      </w:r>
      <w:r w:rsidR="5FF49EE7" w:rsidRPr="4F8A9DAA">
        <w:rPr>
          <w:rFonts w:ascii="Times New Roman" w:hAnsi="Times New Roman"/>
          <w:sz w:val="24"/>
        </w:rPr>
        <w:t>ta</w:t>
      </w:r>
      <w:r w:rsidR="0570F75C" w:rsidRPr="4F8A9DAA">
        <w:rPr>
          <w:rFonts w:ascii="Times New Roman" w:hAnsi="Times New Roman"/>
          <w:sz w:val="24"/>
        </w:rPr>
        <w:t xml:space="preserve"> </w:t>
      </w:r>
      <w:r w:rsidR="7FA2139B" w:rsidRPr="4F8A9DAA">
        <w:rPr>
          <w:rFonts w:ascii="Times New Roman" w:hAnsi="Times New Roman"/>
          <w:sz w:val="24"/>
        </w:rPr>
        <w:t xml:space="preserve">oma otsuses ette nende andmete </w:t>
      </w:r>
      <w:r w:rsidR="5FF49EE7" w:rsidRPr="4F8A9DAA">
        <w:rPr>
          <w:rFonts w:ascii="Times New Roman" w:hAnsi="Times New Roman"/>
          <w:sz w:val="24"/>
        </w:rPr>
        <w:t xml:space="preserve">üleandmise </w:t>
      </w:r>
      <w:r w:rsidR="7FA2139B" w:rsidRPr="4F8A9DAA">
        <w:rPr>
          <w:rFonts w:ascii="Times New Roman" w:hAnsi="Times New Roman"/>
          <w:sz w:val="24"/>
        </w:rPr>
        <w:t>geenivaramus töötlemiseks</w:t>
      </w:r>
      <w:r w:rsidR="5FF49EE7" w:rsidRPr="4F8A9DAA">
        <w:rPr>
          <w:rFonts w:ascii="Times New Roman" w:hAnsi="Times New Roman"/>
          <w:sz w:val="24"/>
        </w:rPr>
        <w:t>.</w:t>
      </w:r>
      <w:r w:rsidR="63AB9DEF" w:rsidRPr="4F8A9DAA">
        <w:rPr>
          <w:rFonts w:ascii="Times New Roman" w:hAnsi="Times New Roman"/>
          <w:sz w:val="24"/>
        </w:rPr>
        <w:t xml:space="preserve"> Näiteks teadusprojekti raames kogutakse täiendavaid andmeid</w:t>
      </w:r>
      <w:r w:rsidR="2C1371F9" w:rsidRPr="4F8A9DAA">
        <w:rPr>
          <w:rFonts w:ascii="Times New Roman" w:hAnsi="Times New Roman"/>
          <w:sz w:val="24"/>
        </w:rPr>
        <w:t xml:space="preserve"> (</w:t>
      </w:r>
      <w:r w:rsidR="436B86DC" w:rsidRPr="4F8A9DAA">
        <w:rPr>
          <w:rFonts w:ascii="Times New Roman" w:hAnsi="Times New Roman"/>
          <w:sz w:val="24"/>
        </w:rPr>
        <w:t>Heaolu ja v</w:t>
      </w:r>
      <w:r w:rsidR="2C1371F9" w:rsidRPr="4F8A9DAA">
        <w:rPr>
          <w:rFonts w:ascii="Times New Roman" w:hAnsi="Times New Roman"/>
          <w:sz w:val="24"/>
        </w:rPr>
        <w:t>aimse tervise uuring</w:t>
      </w:r>
      <w:r w:rsidR="0003281E">
        <w:rPr>
          <w:rStyle w:val="Allmrkuseviide"/>
          <w:rFonts w:ascii="Times New Roman" w:hAnsi="Times New Roman"/>
          <w:sz w:val="24"/>
        </w:rPr>
        <w:footnoteReference w:id="68"/>
      </w:r>
      <w:r w:rsidR="63AB9DEF" w:rsidRPr="4F8A9DAA">
        <w:rPr>
          <w:rFonts w:ascii="Times New Roman" w:hAnsi="Times New Roman"/>
          <w:sz w:val="24"/>
        </w:rPr>
        <w:t>või mõõdetakse uusi aineid</w:t>
      </w:r>
      <w:r w:rsidR="101F52AC" w:rsidRPr="4F8A9DAA">
        <w:rPr>
          <w:rFonts w:ascii="Times New Roman" w:hAnsi="Times New Roman"/>
          <w:sz w:val="24"/>
        </w:rPr>
        <w:t xml:space="preserve"> (metaboliidid)</w:t>
      </w:r>
      <w:r w:rsidR="008C1BA6">
        <w:rPr>
          <w:rFonts w:ascii="Times New Roman" w:hAnsi="Times New Roman"/>
          <w:sz w:val="24"/>
        </w:rPr>
        <w:t>)</w:t>
      </w:r>
      <w:r w:rsidR="63AB9DEF" w:rsidRPr="4F8A9DAA">
        <w:rPr>
          <w:rFonts w:ascii="Times New Roman" w:hAnsi="Times New Roman"/>
          <w:sz w:val="24"/>
        </w:rPr>
        <w:t xml:space="preserve">. Kui need </w:t>
      </w:r>
      <w:r w:rsidR="57237E76" w:rsidRPr="4F8A9DAA">
        <w:rPr>
          <w:rFonts w:ascii="Times New Roman" w:hAnsi="Times New Roman"/>
          <w:sz w:val="24"/>
        </w:rPr>
        <w:t xml:space="preserve">andmed </w:t>
      </w:r>
      <w:r w:rsidR="63AB9DEF" w:rsidRPr="4F8A9DAA">
        <w:rPr>
          <w:rFonts w:ascii="Times New Roman" w:hAnsi="Times New Roman"/>
          <w:sz w:val="24"/>
        </w:rPr>
        <w:t>tekitavad geenivaramu andmekogule täiendava teadus</w:t>
      </w:r>
      <w:r w:rsidR="4D5DF285" w:rsidRPr="4F8A9DAA">
        <w:rPr>
          <w:rFonts w:ascii="Times New Roman" w:hAnsi="Times New Roman"/>
          <w:sz w:val="24"/>
        </w:rPr>
        <w:t xml:space="preserve">liku kasutamise </w:t>
      </w:r>
      <w:r w:rsidR="6F95B7F9" w:rsidRPr="4F8A9DAA">
        <w:rPr>
          <w:rFonts w:ascii="Times New Roman" w:hAnsi="Times New Roman"/>
          <w:sz w:val="24"/>
        </w:rPr>
        <w:t>ja neid andmeid on uuringueetika komitee hinnangul eetiline andmekogusse lisada</w:t>
      </w:r>
      <w:r w:rsidR="524DE254" w:rsidRPr="4F8A9DAA">
        <w:rPr>
          <w:rFonts w:ascii="Times New Roman" w:hAnsi="Times New Roman"/>
          <w:sz w:val="24"/>
        </w:rPr>
        <w:t>, siis need andmed annetatakse ka geenivaramusse.</w:t>
      </w:r>
    </w:p>
    <w:p w14:paraId="7FECDAE4" w14:textId="77777777" w:rsidR="00AE76E4" w:rsidRDefault="00AE76E4" w:rsidP="0016210D">
      <w:pPr>
        <w:rPr>
          <w:rFonts w:ascii="Times New Roman" w:hAnsi="Times New Roman"/>
          <w:sz w:val="24"/>
        </w:rPr>
      </w:pPr>
    </w:p>
    <w:p w14:paraId="3F790BCE" w14:textId="486C0E38" w:rsidR="00DE60D6" w:rsidRDefault="00FF5A91" w:rsidP="4F8A9DAA">
      <w:pPr>
        <w:rPr>
          <w:rFonts w:ascii="Times New Roman" w:hAnsi="Times New Roman"/>
          <w:sz w:val="24"/>
        </w:rPr>
      </w:pPr>
      <w:r>
        <w:rPr>
          <w:rFonts w:ascii="Times New Roman" w:hAnsi="Times New Roman"/>
          <w:sz w:val="24"/>
        </w:rPr>
        <w:t>Eelnõuga t</w:t>
      </w:r>
      <w:r w:rsidR="0025538C" w:rsidRPr="4F8A9DAA">
        <w:rPr>
          <w:rFonts w:ascii="Times New Roman" w:hAnsi="Times New Roman"/>
          <w:sz w:val="24"/>
        </w:rPr>
        <w:t>äpsusta</w:t>
      </w:r>
      <w:r w:rsidR="008654C9" w:rsidRPr="4F8A9DAA">
        <w:rPr>
          <w:rFonts w:ascii="Times New Roman" w:hAnsi="Times New Roman"/>
          <w:sz w:val="24"/>
        </w:rPr>
        <w:t>takse</w:t>
      </w:r>
      <w:r w:rsidR="0025538C" w:rsidRPr="4F8A9DAA">
        <w:rPr>
          <w:rFonts w:ascii="Times New Roman" w:hAnsi="Times New Roman"/>
          <w:sz w:val="24"/>
        </w:rPr>
        <w:t xml:space="preserve"> milliseid aspekte peab geenivaramu vastutav töötleja väljastustaotluste hindamisel arvestama. Tänapäevane teadussüsteem ei saa toimida ühe suletud asutuse sees, vaid peab kaasama paljusid osapooli, sealhulgas ülikoole, muid akadeemilisi uurijaid ja teadusasutusi, riigiasutusi, ravimifirmasid ja muid biotehnoloogia ettevõtteid jne. Geenivaramu eesmärkide saavutamiseks on vaja tagada, et geenivaramu andmeid kasutatakse teadustöös ning selleks teeb geenivaramu väljastustaotluste kaudu koostööd </w:t>
      </w:r>
      <w:r w:rsidR="00B0058E" w:rsidRPr="4F8A9DAA">
        <w:rPr>
          <w:rFonts w:ascii="Times New Roman" w:hAnsi="Times New Roman"/>
          <w:sz w:val="24"/>
        </w:rPr>
        <w:t>asjaomaste</w:t>
      </w:r>
      <w:r w:rsidR="0025538C" w:rsidRPr="4F8A9DAA">
        <w:rPr>
          <w:rFonts w:ascii="Times New Roman" w:hAnsi="Times New Roman"/>
          <w:sz w:val="24"/>
        </w:rPr>
        <w:t xml:space="preserve"> asutuste ja teadlastega. Geenivaramu senises praktikas on selle eesmärgi täitmine olnud väga edukas ning geenivaramu proove ja andmeid on kasutatud vähemalt 400 teadusuuringus </w:t>
      </w:r>
      <w:r w:rsidR="00B0058E" w:rsidRPr="4F8A9DAA">
        <w:rPr>
          <w:rFonts w:ascii="Times New Roman" w:hAnsi="Times New Roman"/>
          <w:sz w:val="24"/>
        </w:rPr>
        <w:t>ja</w:t>
      </w:r>
      <w:r w:rsidR="0025538C" w:rsidRPr="4F8A9DAA">
        <w:rPr>
          <w:rFonts w:ascii="Times New Roman" w:hAnsi="Times New Roman"/>
          <w:sz w:val="24"/>
        </w:rPr>
        <w:t xml:space="preserve"> 800 teaduspublikatsioonis</w:t>
      </w:r>
      <w:r w:rsidR="0025538C" w:rsidRPr="4F8A9DAA">
        <w:rPr>
          <w:rFonts w:ascii="Times New Roman" w:hAnsi="Times New Roman"/>
          <w:sz w:val="24"/>
          <w:vertAlign w:val="superscript"/>
        </w:rPr>
        <w:footnoteReference w:id="69"/>
      </w:r>
      <w:r w:rsidR="0025538C" w:rsidRPr="4F8A9DAA">
        <w:rPr>
          <w:rFonts w:ascii="Times New Roman" w:hAnsi="Times New Roman"/>
          <w:sz w:val="24"/>
        </w:rPr>
        <w:t>. Et tagada geenivaramu andmete jätkuv kasutamine teadusuuringutes nii Eestis kui rahvusvaheliselt, on geenivaramu loonud kaasaegsetele nõuetele vastava turvalise andmetöötluse töövoo teaduskasutuseks.</w:t>
      </w:r>
      <w:r w:rsidR="00237AE4" w:rsidRPr="4F8A9DAA">
        <w:rPr>
          <w:rFonts w:ascii="Times New Roman" w:hAnsi="Times New Roman"/>
          <w:sz w:val="24"/>
        </w:rPr>
        <w:t xml:space="preserve"> </w:t>
      </w:r>
      <w:r w:rsidR="0025538C" w:rsidRPr="4F8A9DAA">
        <w:rPr>
          <w:rFonts w:ascii="Times New Roman" w:hAnsi="Times New Roman"/>
          <w:sz w:val="24"/>
        </w:rPr>
        <w:t>Eelnõu</w:t>
      </w:r>
      <w:r w:rsidR="0025538C" w:rsidRPr="4F8A9DAA">
        <w:rPr>
          <w:rFonts w:ascii="Times New Roman" w:hAnsi="Times New Roman"/>
          <w:b/>
          <w:bCs/>
          <w:sz w:val="24"/>
        </w:rPr>
        <w:t xml:space="preserve"> </w:t>
      </w:r>
      <w:r w:rsidR="0025538C" w:rsidRPr="4F8A9DAA">
        <w:rPr>
          <w:rFonts w:ascii="Times New Roman" w:hAnsi="Times New Roman"/>
          <w:sz w:val="24"/>
        </w:rPr>
        <w:t xml:space="preserve">näeb ette, et </w:t>
      </w:r>
      <w:r w:rsidR="0071005A" w:rsidRPr="4F8A9DAA">
        <w:rPr>
          <w:rFonts w:ascii="Times New Roman" w:hAnsi="Times New Roman"/>
          <w:sz w:val="24"/>
        </w:rPr>
        <w:t>kui</w:t>
      </w:r>
      <w:r w:rsidR="0025538C" w:rsidRPr="4F8A9DAA">
        <w:rPr>
          <w:rFonts w:ascii="Times New Roman" w:hAnsi="Times New Roman"/>
          <w:sz w:val="24"/>
        </w:rPr>
        <w:t xml:space="preserve"> lisaks geenivaramus hoitavatele andmetele </w:t>
      </w:r>
      <w:r w:rsidR="008242A4" w:rsidRPr="4F8A9DAA">
        <w:rPr>
          <w:rFonts w:ascii="Times New Roman" w:hAnsi="Times New Roman"/>
          <w:sz w:val="24"/>
        </w:rPr>
        <w:t xml:space="preserve">soovitakse kasutada </w:t>
      </w:r>
      <w:r w:rsidR="0025538C" w:rsidRPr="4F8A9DAA">
        <w:rPr>
          <w:rFonts w:ascii="Times New Roman" w:hAnsi="Times New Roman"/>
          <w:sz w:val="24"/>
        </w:rPr>
        <w:t xml:space="preserve">ka koeproove, peab vastutav </w:t>
      </w:r>
      <w:r w:rsidR="0025538C" w:rsidRPr="4F8A9DAA">
        <w:rPr>
          <w:rFonts w:ascii="Times New Roman" w:hAnsi="Times New Roman"/>
          <w:sz w:val="24"/>
        </w:rPr>
        <w:lastRenderedPageBreak/>
        <w:t>töötleja hindama teadusuuringus vaja</w:t>
      </w:r>
      <w:r w:rsidR="005D6A5B" w:rsidRPr="4F8A9DAA">
        <w:rPr>
          <w:rFonts w:ascii="Times New Roman" w:hAnsi="Times New Roman"/>
          <w:sz w:val="24"/>
        </w:rPr>
        <w:t>likku</w:t>
      </w:r>
      <w:r w:rsidR="0025538C" w:rsidRPr="4F8A9DAA">
        <w:rPr>
          <w:rFonts w:ascii="Times New Roman" w:hAnsi="Times New Roman"/>
          <w:sz w:val="24"/>
        </w:rPr>
        <w:t xml:space="preserve"> koeproovide kogust, geenivaramu koosseisu kuuluvate koeproovide kogust </w:t>
      </w:r>
      <w:r w:rsidR="00743BDB" w:rsidRPr="4F8A9DAA">
        <w:rPr>
          <w:rFonts w:ascii="Times New Roman" w:hAnsi="Times New Roman"/>
          <w:sz w:val="24"/>
        </w:rPr>
        <w:t>ja</w:t>
      </w:r>
      <w:r w:rsidR="0025538C" w:rsidRPr="4F8A9DAA">
        <w:rPr>
          <w:rFonts w:ascii="Times New Roman" w:hAnsi="Times New Roman"/>
          <w:sz w:val="24"/>
        </w:rPr>
        <w:t xml:space="preserve"> koeproovide analüüsi tulemuse</w:t>
      </w:r>
      <w:r w:rsidR="00743BDB" w:rsidRPr="4F8A9DAA">
        <w:rPr>
          <w:rFonts w:ascii="Times New Roman" w:hAnsi="Times New Roman"/>
          <w:sz w:val="24"/>
        </w:rPr>
        <w:t>na</w:t>
      </w:r>
      <w:r w:rsidR="0025538C" w:rsidRPr="4F8A9DAA">
        <w:rPr>
          <w:rFonts w:ascii="Times New Roman" w:hAnsi="Times New Roman"/>
          <w:sz w:val="24"/>
        </w:rPr>
        <w:t xml:space="preserve"> saad</w:t>
      </w:r>
      <w:r w:rsidR="00A47B67" w:rsidRPr="4F8A9DAA">
        <w:rPr>
          <w:rFonts w:ascii="Times New Roman" w:hAnsi="Times New Roman"/>
          <w:sz w:val="24"/>
        </w:rPr>
        <w:t>ud</w:t>
      </w:r>
      <w:r w:rsidR="0025538C" w:rsidRPr="4F8A9DAA">
        <w:rPr>
          <w:rFonts w:ascii="Times New Roman" w:hAnsi="Times New Roman"/>
          <w:sz w:val="24"/>
        </w:rPr>
        <w:t xml:space="preserve"> andmete teaduslikku väärtust. See on vajalik selleks, et tagada geenidoonorite koeproovide võimalikult efektiivne kasutus. Kuna sõltuvalt koeproovi tüübist, geenivaramus </w:t>
      </w:r>
      <w:r w:rsidR="00675ACF" w:rsidRPr="4F8A9DAA">
        <w:rPr>
          <w:rFonts w:ascii="Times New Roman" w:hAnsi="Times New Roman"/>
          <w:sz w:val="24"/>
        </w:rPr>
        <w:t>säilitatavast</w:t>
      </w:r>
      <w:r w:rsidR="0025538C" w:rsidRPr="4F8A9DAA">
        <w:rPr>
          <w:rFonts w:ascii="Times New Roman" w:hAnsi="Times New Roman"/>
          <w:sz w:val="24"/>
        </w:rPr>
        <w:t xml:space="preserve"> koeproovi kogusest </w:t>
      </w:r>
      <w:r w:rsidR="00E55AEF" w:rsidRPr="4F8A9DAA">
        <w:rPr>
          <w:rFonts w:ascii="Times New Roman" w:hAnsi="Times New Roman"/>
          <w:sz w:val="24"/>
        </w:rPr>
        <w:t>ja tehtavatest</w:t>
      </w:r>
      <w:r w:rsidR="0025538C" w:rsidRPr="4F8A9DAA">
        <w:rPr>
          <w:rFonts w:ascii="Times New Roman" w:hAnsi="Times New Roman"/>
          <w:sz w:val="24"/>
        </w:rPr>
        <w:t xml:space="preserve"> analüüsidest on võimalik, et geenivaramus </w:t>
      </w:r>
      <w:r w:rsidR="00E55AEF" w:rsidRPr="4F8A9DAA">
        <w:rPr>
          <w:rFonts w:ascii="Times New Roman" w:hAnsi="Times New Roman"/>
          <w:sz w:val="24"/>
        </w:rPr>
        <w:t>säilitatavaid</w:t>
      </w:r>
      <w:r w:rsidR="0025538C" w:rsidRPr="4F8A9DAA">
        <w:rPr>
          <w:rFonts w:ascii="Times New Roman" w:hAnsi="Times New Roman"/>
          <w:sz w:val="24"/>
        </w:rPr>
        <w:t xml:space="preserve"> koeproove on võimalik kasutada vaid piiratud arvu analüüside jaoks, on geenivaramu eesmärkide saavutamiseks vaja tagada, et koeproovi</w:t>
      </w:r>
      <w:r w:rsidR="001E1E57" w:rsidRPr="4F8A9DAA">
        <w:rPr>
          <w:rFonts w:ascii="Times New Roman" w:hAnsi="Times New Roman"/>
          <w:sz w:val="24"/>
        </w:rPr>
        <w:t>de</w:t>
      </w:r>
      <w:r w:rsidR="0025538C" w:rsidRPr="4F8A9DAA">
        <w:rPr>
          <w:rFonts w:ascii="Times New Roman" w:hAnsi="Times New Roman"/>
          <w:sz w:val="24"/>
        </w:rPr>
        <w:t xml:space="preserve"> analüüsi tulemuse</w:t>
      </w:r>
      <w:r w:rsidR="00484D45" w:rsidRPr="4F8A9DAA">
        <w:rPr>
          <w:rFonts w:ascii="Times New Roman" w:hAnsi="Times New Roman"/>
          <w:sz w:val="24"/>
        </w:rPr>
        <w:t>na</w:t>
      </w:r>
      <w:r w:rsidR="0025538C" w:rsidRPr="4F8A9DAA">
        <w:rPr>
          <w:rFonts w:ascii="Times New Roman" w:hAnsi="Times New Roman"/>
          <w:sz w:val="24"/>
        </w:rPr>
        <w:t xml:space="preserve"> saadud andmed oleksid võimalikult suure teadusliku väärtusega. Näiteks vereplasma proove on keskmise geenidoonori kohta geenivaramus </w:t>
      </w:r>
      <w:r w:rsidR="00484D45" w:rsidRPr="4F8A9DAA">
        <w:rPr>
          <w:rFonts w:ascii="Times New Roman" w:hAnsi="Times New Roman"/>
          <w:sz w:val="24"/>
        </w:rPr>
        <w:t>säilitatud nelja </w:t>
      </w:r>
      <w:r w:rsidR="0025538C" w:rsidRPr="4F8A9DAA">
        <w:rPr>
          <w:rFonts w:ascii="Times New Roman" w:hAnsi="Times New Roman"/>
          <w:sz w:val="24"/>
        </w:rPr>
        <w:t xml:space="preserve">eraldi külmutatud osana ning kuna väga paljusid vereplasma põhjal </w:t>
      </w:r>
      <w:r w:rsidR="00DA13E8" w:rsidRPr="4F8A9DAA">
        <w:rPr>
          <w:rFonts w:ascii="Times New Roman" w:hAnsi="Times New Roman"/>
          <w:sz w:val="24"/>
        </w:rPr>
        <w:t>tehtud</w:t>
      </w:r>
      <w:r w:rsidR="0025538C" w:rsidRPr="4F8A9DAA">
        <w:rPr>
          <w:rFonts w:ascii="Times New Roman" w:hAnsi="Times New Roman"/>
          <w:sz w:val="24"/>
        </w:rPr>
        <w:t xml:space="preserve"> analüüse on andmekvaliteedi tagamiseks võimalik </w:t>
      </w:r>
      <w:r w:rsidR="00DA13E8" w:rsidRPr="4F8A9DAA">
        <w:rPr>
          <w:rFonts w:ascii="Times New Roman" w:hAnsi="Times New Roman"/>
          <w:sz w:val="24"/>
        </w:rPr>
        <w:t>teha</w:t>
      </w:r>
      <w:r w:rsidR="0025538C" w:rsidRPr="4F8A9DAA">
        <w:rPr>
          <w:rFonts w:ascii="Times New Roman" w:hAnsi="Times New Roman"/>
          <w:sz w:val="24"/>
        </w:rPr>
        <w:t xml:space="preserve"> vaid selliste proovidega, mida on külmutatud </w:t>
      </w:r>
      <w:r w:rsidR="00DA13E8" w:rsidRPr="4F8A9DAA">
        <w:rPr>
          <w:rFonts w:ascii="Times New Roman" w:hAnsi="Times New Roman"/>
          <w:sz w:val="24"/>
        </w:rPr>
        <w:t>ja</w:t>
      </w:r>
      <w:r w:rsidR="0025538C" w:rsidRPr="4F8A9DAA">
        <w:rPr>
          <w:rFonts w:ascii="Times New Roman" w:hAnsi="Times New Roman"/>
          <w:sz w:val="24"/>
        </w:rPr>
        <w:t xml:space="preserve"> sulatatud vaid üks kord, tähendab see, et vereplasma proove on paljude geenidoonorite jaoks võimalik kõige tundlikumate analüüside jaoks kasutada vaid kuni neljas erinevas uuringus. Seetõttu peab geenivaramu vastutav töötleja tagama, et proove kasutatakse vaid sellistes uuringutes </w:t>
      </w:r>
      <w:r w:rsidR="007B7221" w:rsidRPr="4F8A9DAA">
        <w:rPr>
          <w:rFonts w:ascii="Times New Roman" w:hAnsi="Times New Roman"/>
          <w:sz w:val="24"/>
        </w:rPr>
        <w:t>ja</w:t>
      </w:r>
      <w:r w:rsidR="0025538C" w:rsidRPr="4F8A9DAA">
        <w:rPr>
          <w:rFonts w:ascii="Times New Roman" w:hAnsi="Times New Roman"/>
          <w:sz w:val="24"/>
        </w:rPr>
        <w:t xml:space="preserve"> selliste analüüside jaoks, kus proovide kasutamine on vältimatult vajalik </w:t>
      </w:r>
      <w:r w:rsidR="007B7221" w:rsidRPr="4F8A9DAA">
        <w:rPr>
          <w:rFonts w:ascii="Times New Roman" w:hAnsi="Times New Roman"/>
          <w:sz w:val="24"/>
        </w:rPr>
        <w:t>ja</w:t>
      </w:r>
      <w:r w:rsidR="0025538C" w:rsidRPr="4F8A9DAA">
        <w:rPr>
          <w:rFonts w:ascii="Times New Roman" w:hAnsi="Times New Roman"/>
          <w:sz w:val="24"/>
        </w:rPr>
        <w:t xml:space="preserve"> mis annavad tulemusena selliseid andmekihte, mis on </w:t>
      </w:r>
      <w:r w:rsidR="00903DCC" w:rsidRPr="4F8A9DAA">
        <w:rPr>
          <w:rFonts w:ascii="Times New Roman" w:hAnsi="Times New Roman"/>
          <w:sz w:val="24"/>
        </w:rPr>
        <w:t>suure</w:t>
      </w:r>
      <w:r w:rsidR="0025538C" w:rsidRPr="4F8A9DAA">
        <w:rPr>
          <w:rFonts w:ascii="Times New Roman" w:hAnsi="Times New Roman"/>
          <w:sz w:val="24"/>
        </w:rPr>
        <w:t xml:space="preserve"> teadusliku väärtusega ning mida on võimalik hiljem taaskasutada ka muudes uuringutes.</w:t>
      </w:r>
      <w:r w:rsidR="00237AE4" w:rsidRPr="4F8A9DAA">
        <w:rPr>
          <w:rFonts w:ascii="Times New Roman" w:hAnsi="Times New Roman"/>
          <w:sz w:val="24"/>
        </w:rPr>
        <w:t xml:space="preserve"> </w:t>
      </w:r>
    </w:p>
    <w:p w14:paraId="34CA0F8F" w14:textId="77777777" w:rsidR="00DE60D6" w:rsidRDefault="00DE60D6" w:rsidP="4F8A9DAA">
      <w:pPr>
        <w:rPr>
          <w:rFonts w:ascii="Times New Roman" w:hAnsi="Times New Roman"/>
          <w:sz w:val="24"/>
        </w:rPr>
      </w:pPr>
    </w:p>
    <w:p w14:paraId="6F3BCE5D" w14:textId="22A8DE61" w:rsidR="00FC1E49" w:rsidRPr="00362438" w:rsidRDefault="0B572701" w:rsidP="4F8A9DAA">
      <w:pPr>
        <w:rPr>
          <w:rFonts w:ascii="Times New Roman" w:hAnsi="Times New Roman"/>
          <w:strike/>
          <w:sz w:val="24"/>
        </w:rPr>
      </w:pPr>
      <w:r w:rsidRPr="4F8A9DAA">
        <w:rPr>
          <w:rFonts w:ascii="Times New Roman" w:hAnsi="Times New Roman"/>
          <w:b/>
          <w:bCs/>
          <w:sz w:val="24"/>
        </w:rPr>
        <w:t xml:space="preserve">Eelnõu </w:t>
      </w:r>
      <w:r w:rsidR="34DF7922" w:rsidRPr="4F8A9DAA">
        <w:rPr>
          <w:rFonts w:ascii="Times New Roman" w:hAnsi="Times New Roman"/>
          <w:b/>
          <w:bCs/>
          <w:sz w:val="24"/>
        </w:rPr>
        <w:t>§</w:t>
      </w:r>
      <w:r w:rsidR="306FD16F" w:rsidRPr="4F8A9DAA">
        <w:rPr>
          <w:rFonts w:ascii="Times New Roman" w:hAnsi="Times New Roman"/>
          <w:b/>
          <w:bCs/>
          <w:sz w:val="24"/>
        </w:rPr>
        <w:t>-s</w:t>
      </w:r>
      <w:r w:rsidRPr="4F8A9DAA">
        <w:rPr>
          <w:rFonts w:ascii="Times New Roman" w:hAnsi="Times New Roman"/>
          <w:b/>
          <w:bCs/>
          <w:sz w:val="24"/>
        </w:rPr>
        <w:t xml:space="preserve"> 1</w:t>
      </w:r>
      <w:r w:rsidR="76903C20" w:rsidRPr="4F8A9DAA">
        <w:rPr>
          <w:rFonts w:ascii="Times New Roman" w:hAnsi="Times New Roman"/>
          <w:b/>
          <w:bCs/>
          <w:sz w:val="24"/>
        </w:rPr>
        <w:t>2</w:t>
      </w:r>
      <w:r w:rsidRPr="4F8A9DAA">
        <w:rPr>
          <w:rFonts w:ascii="Times New Roman" w:hAnsi="Times New Roman"/>
          <w:b/>
          <w:bCs/>
          <w:sz w:val="24"/>
        </w:rPr>
        <w:t xml:space="preserve"> </w:t>
      </w:r>
      <w:r w:rsidRPr="4F8A9DAA">
        <w:rPr>
          <w:rFonts w:ascii="Times New Roman" w:hAnsi="Times New Roman"/>
          <w:sz w:val="24"/>
        </w:rPr>
        <w:t xml:space="preserve">sätestatakse </w:t>
      </w:r>
      <w:r w:rsidR="25E040EB" w:rsidRPr="4F8A9DAA">
        <w:rPr>
          <w:rFonts w:ascii="Times New Roman" w:hAnsi="Times New Roman"/>
          <w:sz w:val="24"/>
        </w:rPr>
        <w:t xml:space="preserve">geenivaramus </w:t>
      </w:r>
      <w:r w:rsidRPr="4F8A9DAA">
        <w:rPr>
          <w:rFonts w:ascii="Times New Roman" w:hAnsi="Times New Roman"/>
          <w:sz w:val="24"/>
        </w:rPr>
        <w:t xml:space="preserve">sugupuu kasutamise </w:t>
      </w:r>
      <w:r w:rsidR="0039E8DA" w:rsidRPr="4F8A9DAA">
        <w:rPr>
          <w:rFonts w:ascii="Times New Roman" w:hAnsi="Times New Roman"/>
          <w:sz w:val="24"/>
        </w:rPr>
        <w:t xml:space="preserve">ja väljastamise </w:t>
      </w:r>
      <w:r w:rsidRPr="4F8A9DAA">
        <w:rPr>
          <w:rFonts w:ascii="Times New Roman" w:hAnsi="Times New Roman"/>
          <w:sz w:val="24"/>
        </w:rPr>
        <w:t>lubatavuse erisus</w:t>
      </w:r>
      <w:r w:rsidR="25E040EB" w:rsidRPr="4F8A9DAA">
        <w:rPr>
          <w:rFonts w:ascii="Times New Roman" w:hAnsi="Times New Roman"/>
          <w:sz w:val="24"/>
        </w:rPr>
        <w:t>.</w:t>
      </w:r>
      <w:r w:rsidR="02F48284" w:rsidRPr="4F8A9DAA">
        <w:rPr>
          <w:rFonts w:ascii="Times New Roman" w:hAnsi="Times New Roman"/>
          <w:sz w:val="24"/>
        </w:rPr>
        <w:t xml:space="preserve"> </w:t>
      </w:r>
      <w:r w:rsidR="65376E25" w:rsidRPr="4F8A9DAA">
        <w:rPr>
          <w:rFonts w:ascii="Times New Roman" w:hAnsi="Times New Roman"/>
          <w:sz w:val="24"/>
        </w:rPr>
        <w:t>Kuna s</w:t>
      </w:r>
      <w:r w:rsidR="70F7D2E4" w:rsidRPr="4F8A9DAA">
        <w:rPr>
          <w:rFonts w:ascii="Times New Roman" w:hAnsi="Times New Roman"/>
          <w:sz w:val="24"/>
        </w:rPr>
        <w:t>ugupuu</w:t>
      </w:r>
      <w:r w:rsidR="730AF19E" w:rsidRPr="4F8A9DAA">
        <w:rPr>
          <w:rFonts w:ascii="Times New Roman" w:hAnsi="Times New Roman"/>
          <w:sz w:val="24"/>
        </w:rPr>
        <w:t xml:space="preserve"> </w:t>
      </w:r>
      <w:r w:rsidR="12101661" w:rsidRPr="4F8A9DAA">
        <w:rPr>
          <w:rFonts w:ascii="Times New Roman" w:hAnsi="Times New Roman"/>
          <w:sz w:val="24"/>
        </w:rPr>
        <w:t>töötlemine</w:t>
      </w:r>
      <w:r w:rsidR="730AF19E" w:rsidRPr="4F8A9DAA">
        <w:rPr>
          <w:rFonts w:ascii="Times New Roman" w:hAnsi="Times New Roman"/>
          <w:sz w:val="24"/>
        </w:rPr>
        <w:t xml:space="preserve"> </w:t>
      </w:r>
      <w:r w:rsidR="3CF90B05" w:rsidRPr="4F8A9DAA">
        <w:rPr>
          <w:rFonts w:ascii="Times New Roman" w:hAnsi="Times New Roman"/>
          <w:sz w:val="24"/>
        </w:rPr>
        <w:t>riiva</w:t>
      </w:r>
      <w:r w:rsidR="12101661" w:rsidRPr="4F8A9DAA">
        <w:rPr>
          <w:rFonts w:ascii="Times New Roman" w:hAnsi="Times New Roman"/>
          <w:sz w:val="24"/>
        </w:rPr>
        <w:t xml:space="preserve">b </w:t>
      </w:r>
      <w:r w:rsidR="3CF90B05" w:rsidRPr="4F8A9DAA">
        <w:rPr>
          <w:rFonts w:ascii="Times New Roman" w:hAnsi="Times New Roman"/>
          <w:sz w:val="24"/>
        </w:rPr>
        <w:t>geenidoon</w:t>
      </w:r>
      <w:r w:rsidR="4474555F" w:rsidRPr="4F8A9DAA">
        <w:rPr>
          <w:rFonts w:ascii="Times New Roman" w:hAnsi="Times New Roman"/>
          <w:sz w:val="24"/>
        </w:rPr>
        <w:t xml:space="preserve">ori </w:t>
      </w:r>
      <w:r w:rsidR="65376E25" w:rsidRPr="4F8A9DAA">
        <w:rPr>
          <w:rFonts w:ascii="Times New Roman" w:hAnsi="Times New Roman"/>
          <w:sz w:val="24"/>
        </w:rPr>
        <w:t xml:space="preserve">ja geenidoonori </w:t>
      </w:r>
      <w:r w:rsidR="4474555F" w:rsidRPr="4F8A9DAA">
        <w:rPr>
          <w:rFonts w:ascii="Times New Roman" w:hAnsi="Times New Roman"/>
          <w:sz w:val="24"/>
        </w:rPr>
        <w:t xml:space="preserve">bioloogiliste sugulaste </w:t>
      </w:r>
      <w:r w:rsidR="12101661" w:rsidRPr="4F8A9DAA">
        <w:rPr>
          <w:rFonts w:ascii="Times New Roman" w:hAnsi="Times New Roman"/>
          <w:sz w:val="24"/>
        </w:rPr>
        <w:t>eraelu</w:t>
      </w:r>
      <w:r w:rsidR="69E0DAE8" w:rsidRPr="4F8A9DAA">
        <w:rPr>
          <w:rFonts w:ascii="Times New Roman" w:hAnsi="Times New Roman"/>
          <w:sz w:val="24"/>
        </w:rPr>
        <w:t xml:space="preserve"> puutumatust</w:t>
      </w:r>
      <w:r w:rsidR="12101661" w:rsidRPr="4F8A9DAA">
        <w:rPr>
          <w:rFonts w:ascii="Times New Roman" w:hAnsi="Times New Roman"/>
          <w:sz w:val="24"/>
        </w:rPr>
        <w:t xml:space="preserve">, </w:t>
      </w:r>
      <w:r w:rsidR="69E0DAE8" w:rsidRPr="4F8A9DAA">
        <w:rPr>
          <w:rFonts w:ascii="Times New Roman" w:hAnsi="Times New Roman"/>
          <w:sz w:val="24"/>
        </w:rPr>
        <w:t xml:space="preserve">näeb </w:t>
      </w:r>
      <w:r w:rsidR="146B1377" w:rsidRPr="4F8A9DAA">
        <w:rPr>
          <w:rFonts w:ascii="Times New Roman" w:hAnsi="Times New Roman"/>
          <w:sz w:val="24"/>
        </w:rPr>
        <w:t xml:space="preserve">käesolev säte </w:t>
      </w:r>
      <w:r w:rsidR="192E1D4C" w:rsidRPr="4F8A9DAA">
        <w:rPr>
          <w:rFonts w:ascii="Times New Roman" w:hAnsi="Times New Roman"/>
          <w:sz w:val="24"/>
        </w:rPr>
        <w:t xml:space="preserve">sugupuu töötlemiseks ette </w:t>
      </w:r>
      <w:r w:rsidR="766CD8B4" w:rsidRPr="4F8A9DAA">
        <w:rPr>
          <w:rFonts w:ascii="Times New Roman" w:hAnsi="Times New Roman"/>
          <w:sz w:val="24"/>
        </w:rPr>
        <w:t xml:space="preserve">täiendavad piirangud. </w:t>
      </w:r>
      <w:r w:rsidR="79307A63" w:rsidRPr="4F8A9DAA">
        <w:rPr>
          <w:rFonts w:ascii="Times New Roman" w:hAnsi="Times New Roman"/>
          <w:sz w:val="24"/>
        </w:rPr>
        <w:t>Tegemist on erisusega muudest lubatud töötlustest</w:t>
      </w:r>
      <w:r w:rsidR="39F75D6B" w:rsidRPr="4F8A9DAA">
        <w:rPr>
          <w:rFonts w:ascii="Times New Roman" w:hAnsi="Times New Roman"/>
          <w:sz w:val="24"/>
        </w:rPr>
        <w:t xml:space="preserve"> ning selle selge erisuse kehtestamisega tagatakse suurem </w:t>
      </w:r>
      <w:r w:rsidR="79307A63" w:rsidRPr="4F8A9DAA">
        <w:rPr>
          <w:rFonts w:ascii="Times New Roman" w:hAnsi="Times New Roman"/>
          <w:sz w:val="24"/>
        </w:rPr>
        <w:t>õigusselgus</w:t>
      </w:r>
      <w:r w:rsidR="514C4E8D" w:rsidRPr="4F8A9DAA">
        <w:rPr>
          <w:rFonts w:ascii="Times New Roman" w:hAnsi="Times New Roman"/>
          <w:sz w:val="24"/>
        </w:rPr>
        <w:t>.</w:t>
      </w:r>
    </w:p>
    <w:p w14:paraId="579192CA" w14:textId="2BDBBC8D" w:rsidR="6018E984" w:rsidRPr="009646D1" w:rsidRDefault="6018E984" w:rsidP="0016210D">
      <w:pPr>
        <w:rPr>
          <w:rFonts w:ascii="Times New Roman" w:hAnsi="Times New Roman"/>
          <w:sz w:val="24"/>
        </w:rPr>
      </w:pPr>
    </w:p>
    <w:p w14:paraId="21E233B2" w14:textId="7A4069FC" w:rsidR="00FC1E49" w:rsidRPr="00B63248" w:rsidRDefault="171C7B35" w:rsidP="00B63248">
      <w:pPr>
        <w:textAlignment w:val="baseline"/>
        <w:rPr>
          <w:rFonts w:ascii="Times New Roman" w:hAnsi="Times New Roman"/>
          <w:color w:val="000000"/>
          <w:sz w:val="24"/>
          <w:lang w:eastAsia="et-EE"/>
        </w:rPr>
      </w:pPr>
      <w:r w:rsidRPr="4F8A9DAA">
        <w:rPr>
          <w:rFonts w:ascii="Times New Roman" w:hAnsi="Times New Roman"/>
          <w:b/>
          <w:bCs/>
          <w:sz w:val="24"/>
        </w:rPr>
        <w:t>Eelnõu § 1</w:t>
      </w:r>
      <w:r w:rsidR="0862D227" w:rsidRPr="4F8A9DAA">
        <w:rPr>
          <w:rFonts w:ascii="Times New Roman" w:hAnsi="Times New Roman"/>
          <w:b/>
          <w:bCs/>
          <w:sz w:val="24"/>
        </w:rPr>
        <w:t>2</w:t>
      </w:r>
      <w:r w:rsidRPr="4F8A9DAA">
        <w:rPr>
          <w:rFonts w:ascii="Times New Roman" w:hAnsi="Times New Roman"/>
          <w:b/>
          <w:bCs/>
          <w:sz w:val="24"/>
        </w:rPr>
        <w:t xml:space="preserve"> lõike 1</w:t>
      </w:r>
      <w:r w:rsidRPr="4F8A9DAA">
        <w:rPr>
          <w:rFonts w:ascii="Times New Roman" w:hAnsi="Times New Roman"/>
          <w:sz w:val="24"/>
        </w:rPr>
        <w:t xml:space="preserve"> kohaselt võib</w:t>
      </w:r>
      <w:r w:rsidR="0DD8027B" w:rsidRPr="4F8A9DAA">
        <w:rPr>
          <w:rFonts w:ascii="Times New Roman" w:hAnsi="Times New Roman"/>
          <w:sz w:val="24"/>
        </w:rPr>
        <w:t xml:space="preserve"> sarnaselt kehtiva regulatsiooniga sugupuud kasutada ainult geenivaramu</w:t>
      </w:r>
      <w:r w:rsidR="00957B4C" w:rsidRPr="4F8A9DAA">
        <w:rPr>
          <w:rFonts w:ascii="Times New Roman" w:hAnsi="Times New Roman"/>
          <w:sz w:val="24"/>
        </w:rPr>
        <w:t>siseselt</w:t>
      </w:r>
      <w:r w:rsidR="0DD8027B" w:rsidRPr="4F8A9DAA">
        <w:rPr>
          <w:rFonts w:ascii="Times New Roman" w:hAnsi="Times New Roman"/>
          <w:sz w:val="24"/>
        </w:rPr>
        <w:t xml:space="preserve"> </w:t>
      </w:r>
      <w:r w:rsidR="00B56FF6" w:rsidRPr="4F8A9DAA">
        <w:rPr>
          <w:rFonts w:ascii="Times New Roman" w:hAnsi="Times New Roman"/>
          <w:sz w:val="24"/>
        </w:rPr>
        <w:t xml:space="preserve">geenidoonorite </w:t>
      </w:r>
      <w:r w:rsidR="0DD8027B" w:rsidRPr="4F8A9DAA">
        <w:rPr>
          <w:rFonts w:ascii="Times New Roman" w:hAnsi="Times New Roman"/>
          <w:sz w:val="24"/>
        </w:rPr>
        <w:t>koeproovide ja isikuandmete struktureerimiseks sugulusseoste põhjal.</w:t>
      </w:r>
      <w:r w:rsidR="00F64CC9" w:rsidRPr="4F8A9DAA">
        <w:rPr>
          <w:rFonts w:ascii="Times New Roman" w:hAnsi="Times New Roman"/>
          <w:sz w:val="24"/>
        </w:rPr>
        <w:t xml:space="preserve"> </w:t>
      </w:r>
      <w:r w:rsidR="00EE45F0" w:rsidRPr="4F8A9DAA">
        <w:rPr>
          <w:rFonts w:ascii="Times New Roman" w:hAnsi="Times New Roman"/>
          <w:color w:val="000000" w:themeColor="text1"/>
          <w:sz w:val="24"/>
          <w:lang w:eastAsia="et-EE"/>
        </w:rPr>
        <w:t xml:space="preserve">Kehivast õiguses ei olnud selgelt kirjas, et seda teavet tohib töödelda ainult geenivaramupõhiselt. </w:t>
      </w:r>
      <w:r w:rsidR="00F64CC9" w:rsidRPr="4F8A9DAA">
        <w:rPr>
          <w:rFonts w:ascii="Times New Roman" w:hAnsi="Times New Roman"/>
          <w:sz w:val="24"/>
        </w:rPr>
        <w:t>Nii on andmetöötluse ulatus senisest selgem</w:t>
      </w:r>
      <w:r w:rsidR="009F6D91" w:rsidRPr="4F8A9DAA">
        <w:rPr>
          <w:rFonts w:ascii="Times New Roman" w:hAnsi="Times New Roman"/>
          <w:sz w:val="24"/>
        </w:rPr>
        <w:t xml:space="preserve">. Seaduses on täpsustatud, et sugulaste andmed on ütluse põhised (eelnõu § 21 lg 4) </w:t>
      </w:r>
      <w:r w:rsidR="00F641E7" w:rsidRPr="4F8A9DAA">
        <w:rPr>
          <w:rFonts w:ascii="Times New Roman" w:hAnsi="Times New Roman"/>
          <w:sz w:val="24"/>
        </w:rPr>
        <w:t xml:space="preserve">ning et </w:t>
      </w:r>
      <w:r w:rsidR="00F641E7" w:rsidRPr="4F8A9DAA">
        <w:rPr>
          <w:rFonts w:ascii="Times New Roman" w:hAnsi="Times New Roman"/>
          <w:color w:val="000000" w:themeColor="text1"/>
          <w:sz w:val="24"/>
          <w:lang w:eastAsia="et-EE"/>
        </w:rPr>
        <w:t xml:space="preserve">vastutav töötleja võib koostada geenidoonori sugupuu geenidoonori küsitlemise ja </w:t>
      </w:r>
      <w:proofErr w:type="spellStart"/>
      <w:r w:rsidR="00F641E7" w:rsidRPr="4F8A9DAA">
        <w:rPr>
          <w:rFonts w:ascii="Times New Roman" w:hAnsi="Times New Roman"/>
          <w:color w:val="000000" w:themeColor="text1"/>
          <w:sz w:val="24"/>
          <w:lang w:eastAsia="et-EE"/>
        </w:rPr>
        <w:t>inimgeeniuuringute</w:t>
      </w:r>
      <w:proofErr w:type="spellEnd"/>
      <w:r w:rsidR="00F641E7" w:rsidRPr="4F8A9DAA">
        <w:rPr>
          <w:rFonts w:ascii="Times New Roman" w:hAnsi="Times New Roman"/>
          <w:color w:val="000000" w:themeColor="text1"/>
          <w:sz w:val="24"/>
          <w:lang w:eastAsia="et-EE"/>
        </w:rPr>
        <w:t xml:space="preserve"> tulemuste põhjal (eelnõu § 21 lg 5). Kuna see teave puudutab teiste isikute andmeid</w:t>
      </w:r>
      <w:r w:rsidR="00636C66" w:rsidRPr="4F8A9DAA">
        <w:rPr>
          <w:rFonts w:ascii="Times New Roman" w:hAnsi="Times New Roman"/>
          <w:color w:val="000000" w:themeColor="text1"/>
          <w:sz w:val="24"/>
          <w:lang w:eastAsia="et-EE"/>
        </w:rPr>
        <w:t>,</w:t>
      </w:r>
      <w:r w:rsidR="00F641E7" w:rsidRPr="4F8A9DAA">
        <w:rPr>
          <w:rFonts w:ascii="Times New Roman" w:hAnsi="Times New Roman"/>
          <w:color w:val="000000" w:themeColor="text1"/>
          <w:sz w:val="24"/>
          <w:lang w:eastAsia="et-EE"/>
        </w:rPr>
        <w:t xml:space="preserve"> on selgelt kirjas</w:t>
      </w:r>
      <w:r w:rsidR="00EE45F0" w:rsidRPr="4F8A9DAA">
        <w:rPr>
          <w:rFonts w:ascii="Times New Roman" w:hAnsi="Times New Roman"/>
          <w:color w:val="000000" w:themeColor="text1"/>
          <w:sz w:val="24"/>
          <w:lang w:eastAsia="et-EE"/>
        </w:rPr>
        <w:t xml:space="preserve"> seegi</w:t>
      </w:r>
      <w:r w:rsidR="00F641E7" w:rsidRPr="4F8A9DAA">
        <w:rPr>
          <w:rFonts w:ascii="Times New Roman" w:hAnsi="Times New Roman"/>
          <w:color w:val="000000" w:themeColor="text1"/>
          <w:sz w:val="24"/>
          <w:lang w:eastAsia="et-EE"/>
        </w:rPr>
        <w:t>, et geenidoonoril ei ole õigust sellega tutvuda (eelnõu § 17 lg 2).</w:t>
      </w:r>
      <w:r w:rsidR="009F70CF" w:rsidRPr="4F8A9DAA">
        <w:rPr>
          <w:rFonts w:ascii="Times New Roman" w:hAnsi="Times New Roman"/>
          <w:color w:val="000000" w:themeColor="text1"/>
          <w:sz w:val="24"/>
          <w:lang w:eastAsia="et-EE"/>
        </w:rPr>
        <w:t xml:space="preserve"> Seega sen</w:t>
      </w:r>
      <w:r w:rsidR="00EE45F0" w:rsidRPr="4F8A9DAA">
        <w:rPr>
          <w:rFonts w:ascii="Times New Roman" w:hAnsi="Times New Roman"/>
          <w:color w:val="000000" w:themeColor="text1"/>
          <w:sz w:val="24"/>
          <w:lang w:eastAsia="et-EE"/>
        </w:rPr>
        <w:t xml:space="preserve">ine </w:t>
      </w:r>
      <w:r w:rsidR="009F70CF" w:rsidRPr="4F8A9DAA">
        <w:rPr>
          <w:rFonts w:ascii="Times New Roman" w:hAnsi="Times New Roman"/>
          <w:color w:val="000000" w:themeColor="text1"/>
          <w:sz w:val="24"/>
          <w:lang w:eastAsia="et-EE"/>
        </w:rPr>
        <w:t xml:space="preserve">praktika ei muutu, kuid sugupuuandmete käsitlemine tehakse seaduses selgemaks, et tagada eesmärgipärane andmete </w:t>
      </w:r>
      <w:r w:rsidR="00636C66" w:rsidRPr="4F8A9DAA">
        <w:rPr>
          <w:rFonts w:ascii="Times New Roman" w:hAnsi="Times New Roman"/>
          <w:color w:val="000000" w:themeColor="text1"/>
          <w:sz w:val="24"/>
          <w:lang w:eastAsia="et-EE"/>
        </w:rPr>
        <w:t>töötlus.</w:t>
      </w:r>
      <w:r w:rsidR="00EE45F0" w:rsidRPr="4F8A9DAA">
        <w:rPr>
          <w:rFonts w:ascii="Times New Roman" w:hAnsi="Times New Roman"/>
          <w:color w:val="000000" w:themeColor="text1"/>
          <w:sz w:val="24"/>
          <w:lang w:eastAsia="et-EE"/>
        </w:rPr>
        <w:t xml:space="preserve"> </w:t>
      </w:r>
    </w:p>
    <w:p w14:paraId="340AECFF" w14:textId="7C72B682" w:rsidR="00C2174A" w:rsidRDefault="009F6D91" w:rsidP="4F8A9DAA">
      <w:pPr>
        <w:rPr>
          <w:rFonts w:ascii="Times New Roman" w:hAnsi="Times New Roman"/>
          <w:sz w:val="24"/>
        </w:rPr>
      </w:pPr>
      <w:r w:rsidRPr="4F8A9DAA">
        <w:rPr>
          <w:rFonts w:ascii="Times New Roman" w:hAnsi="Times New Roman"/>
          <w:sz w:val="24"/>
        </w:rPr>
        <w:t xml:space="preserve"> </w:t>
      </w:r>
    </w:p>
    <w:p w14:paraId="513DB871" w14:textId="7D6652E3" w:rsidR="00AC2B49" w:rsidRPr="00635DA8" w:rsidRDefault="574541B2" w:rsidP="0016210D">
      <w:pPr>
        <w:rPr>
          <w:rFonts w:ascii="Times New Roman" w:hAnsi="Times New Roman"/>
          <w:strike/>
          <w:sz w:val="24"/>
        </w:rPr>
      </w:pPr>
      <w:r w:rsidRPr="75CF7F17">
        <w:rPr>
          <w:rFonts w:ascii="Times New Roman" w:hAnsi="Times New Roman"/>
          <w:b/>
          <w:bCs/>
          <w:sz w:val="24"/>
        </w:rPr>
        <w:t>Eelnõu § 1</w:t>
      </w:r>
      <w:r w:rsidR="425A1253" w:rsidRPr="75CF7F17">
        <w:rPr>
          <w:rFonts w:ascii="Times New Roman" w:hAnsi="Times New Roman"/>
          <w:b/>
          <w:bCs/>
          <w:sz w:val="24"/>
        </w:rPr>
        <w:t>2</w:t>
      </w:r>
      <w:r w:rsidRPr="75CF7F17">
        <w:rPr>
          <w:rFonts w:ascii="Times New Roman" w:hAnsi="Times New Roman"/>
          <w:b/>
          <w:bCs/>
          <w:sz w:val="24"/>
        </w:rPr>
        <w:t xml:space="preserve"> lõikes 2</w:t>
      </w:r>
      <w:r w:rsidRPr="75CF7F17">
        <w:rPr>
          <w:rFonts w:ascii="Times New Roman" w:hAnsi="Times New Roman"/>
          <w:sz w:val="24"/>
        </w:rPr>
        <w:t xml:space="preserve"> täpsustatakse, et vastutav töötleja võib teadus</w:t>
      </w:r>
      <w:r w:rsidR="001F4836">
        <w:rPr>
          <w:rFonts w:ascii="Times New Roman" w:hAnsi="Times New Roman"/>
          <w:sz w:val="24"/>
        </w:rPr>
        <w:t>uuringu tegemiseks</w:t>
      </w:r>
      <w:r w:rsidRPr="75CF7F17">
        <w:rPr>
          <w:rFonts w:ascii="Times New Roman" w:hAnsi="Times New Roman"/>
          <w:sz w:val="24"/>
        </w:rPr>
        <w:t xml:space="preserve"> väljastada sugupuu andmeid viisil, kus koeproov ja isikuandmed on pseudonüümitud. </w:t>
      </w:r>
      <w:r w:rsidR="1CE9DB0B" w:rsidRPr="75CF7F17">
        <w:rPr>
          <w:rFonts w:ascii="Times New Roman" w:hAnsi="Times New Roman"/>
          <w:sz w:val="24"/>
        </w:rPr>
        <w:t>Lõike</w:t>
      </w:r>
      <w:r w:rsidR="5CC71469" w:rsidRPr="75CF7F17">
        <w:rPr>
          <w:rFonts w:ascii="Times New Roman" w:hAnsi="Times New Roman"/>
          <w:sz w:val="24"/>
        </w:rPr>
        <w:t xml:space="preserve">s 1 </w:t>
      </w:r>
      <w:r w:rsidRPr="75CF7F17">
        <w:rPr>
          <w:rFonts w:ascii="Times New Roman" w:hAnsi="Times New Roman"/>
          <w:sz w:val="24"/>
        </w:rPr>
        <w:t>nimetatud ja struktureeritud sugupuud võib vastutav töötleja väljastada teadus</w:t>
      </w:r>
      <w:r w:rsidR="005B71E7">
        <w:rPr>
          <w:rFonts w:ascii="Times New Roman" w:hAnsi="Times New Roman"/>
          <w:sz w:val="24"/>
        </w:rPr>
        <w:t>uuringu tegemiseks</w:t>
      </w:r>
      <w:r w:rsidR="00424D4E">
        <w:rPr>
          <w:rFonts w:ascii="Times New Roman" w:hAnsi="Times New Roman"/>
          <w:sz w:val="24"/>
        </w:rPr>
        <w:t xml:space="preserve"> ning</w:t>
      </w:r>
      <w:r w:rsidR="00134F1F">
        <w:rPr>
          <w:rFonts w:ascii="Times New Roman" w:hAnsi="Times New Roman"/>
          <w:sz w:val="24"/>
        </w:rPr>
        <w:t xml:space="preserve"> tagamaks, et </w:t>
      </w:r>
      <w:r w:rsidR="00333787" w:rsidRPr="75CF7F17">
        <w:rPr>
          <w:rFonts w:ascii="Times New Roman" w:hAnsi="Times New Roman"/>
          <w:sz w:val="24"/>
        </w:rPr>
        <w:t>geenidoonori otsene tuvastamine</w:t>
      </w:r>
      <w:r w:rsidR="00D875CC">
        <w:rPr>
          <w:rFonts w:ascii="Times New Roman" w:hAnsi="Times New Roman"/>
          <w:sz w:val="24"/>
        </w:rPr>
        <w:t xml:space="preserve"> on välistatud</w:t>
      </w:r>
      <w:r w:rsidR="006054DF">
        <w:rPr>
          <w:rFonts w:ascii="Times New Roman" w:hAnsi="Times New Roman"/>
          <w:sz w:val="24"/>
        </w:rPr>
        <w:t>,</w:t>
      </w:r>
      <w:r w:rsidR="00134F1F">
        <w:rPr>
          <w:rFonts w:ascii="Times New Roman" w:hAnsi="Times New Roman"/>
          <w:sz w:val="24"/>
        </w:rPr>
        <w:t xml:space="preserve"> tuleb </w:t>
      </w:r>
      <w:r w:rsidR="006054DF">
        <w:rPr>
          <w:rFonts w:ascii="Times New Roman" w:hAnsi="Times New Roman"/>
          <w:sz w:val="24"/>
        </w:rPr>
        <w:t xml:space="preserve">andmed </w:t>
      </w:r>
      <w:r w:rsidR="006054DF" w:rsidRPr="00062C44">
        <w:rPr>
          <w:rFonts w:ascii="Times New Roman" w:hAnsi="Times New Roman"/>
          <w:sz w:val="24"/>
        </w:rPr>
        <w:t>väljastada</w:t>
      </w:r>
      <w:r w:rsidR="0056750E">
        <w:rPr>
          <w:rFonts w:ascii="Times New Roman" w:hAnsi="Times New Roman"/>
          <w:sz w:val="24"/>
        </w:rPr>
        <w:t xml:space="preserve"> </w:t>
      </w:r>
      <w:r w:rsidR="00333787" w:rsidRPr="75CF7F17">
        <w:rPr>
          <w:rFonts w:ascii="Times New Roman" w:hAnsi="Times New Roman"/>
          <w:sz w:val="24"/>
        </w:rPr>
        <w:t>pseudonüümi</w:t>
      </w:r>
      <w:r w:rsidR="0056750E">
        <w:rPr>
          <w:rFonts w:ascii="Times New Roman" w:hAnsi="Times New Roman"/>
          <w:sz w:val="24"/>
        </w:rPr>
        <w:t>tud kujul</w:t>
      </w:r>
      <w:r w:rsidR="00F7138E">
        <w:rPr>
          <w:rFonts w:ascii="Times New Roman" w:hAnsi="Times New Roman"/>
          <w:sz w:val="24"/>
        </w:rPr>
        <w:t>.</w:t>
      </w:r>
    </w:p>
    <w:p w14:paraId="11DE5129" w14:textId="77777777" w:rsidR="00E63D2E" w:rsidRDefault="00E63D2E" w:rsidP="0016210D">
      <w:pPr>
        <w:rPr>
          <w:rFonts w:ascii="Times New Roman" w:hAnsi="Times New Roman"/>
          <w:sz w:val="24"/>
        </w:rPr>
      </w:pPr>
    </w:p>
    <w:p w14:paraId="53F9AF38" w14:textId="5986CA8B" w:rsidR="00E63D2E" w:rsidRPr="006054DF" w:rsidRDefault="00DE0C35" w:rsidP="006054DF">
      <w:pPr>
        <w:rPr>
          <w:rFonts w:ascii="Times New Roman" w:hAnsi="Times New Roman"/>
          <w:sz w:val="24"/>
        </w:rPr>
      </w:pPr>
      <w:r>
        <w:rPr>
          <w:rFonts w:ascii="Times New Roman" w:hAnsi="Times New Roman"/>
          <w:b/>
          <w:bCs/>
          <w:sz w:val="24"/>
        </w:rPr>
        <w:t>4</w:t>
      </w:r>
      <w:r w:rsidR="00641B14">
        <w:rPr>
          <w:rFonts w:ascii="Times New Roman" w:hAnsi="Times New Roman"/>
          <w:b/>
          <w:bCs/>
          <w:sz w:val="24"/>
        </w:rPr>
        <w:t xml:space="preserve">. </w:t>
      </w:r>
      <w:r w:rsidR="00641B14" w:rsidRPr="00814837">
        <w:rPr>
          <w:rFonts w:ascii="Times New Roman" w:hAnsi="Times New Roman"/>
          <w:b/>
          <w:bCs/>
          <w:sz w:val="24"/>
        </w:rPr>
        <w:t>j</w:t>
      </w:r>
      <w:r w:rsidR="00E63D2E" w:rsidRPr="006054DF">
        <w:rPr>
          <w:rFonts w:ascii="Times New Roman" w:hAnsi="Times New Roman"/>
          <w:b/>
          <w:bCs/>
          <w:sz w:val="24"/>
        </w:rPr>
        <w:t>aos</w:t>
      </w:r>
      <w:r w:rsidR="00BF7A8D" w:rsidRPr="006054DF">
        <w:rPr>
          <w:rFonts w:ascii="Times New Roman" w:hAnsi="Times New Roman"/>
          <w:b/>
          <w:bCs/>
          <w:sz w:val="24"/>
        </w:rPr>
        <w:t xml:space="preserve"> nähakse ette Eesti </w:t>
      </w:r>
      <w:r w:rsidR="00641B14">
        <w:rPr>
          <w:rFonts w:ascii="Times New Roman" w:hAnsi="Times New Roman"/>
          <w:b/>
          <w:bCs/>
          <w:sz w:val="24"/>
        </w:rPr>
        <w:t>g</w:t>
      </w:r>
      <w:r w:rsidR="00BF7A8D" w:rsidRPr="006054DF">
        <w:rPr>
          <w:rFonts w:ascii="Times New Roman" w:hAnsi="Times New Roman"/>
          <w:b/>
          <w:bCs/>
          <w:sz w:val="24"/>
        </w:rPr>
        <w:t xml:space="preserve">eenivaramu geenidoonorluse vabatahtlikkuse, </w:t>
      </w:r>
      <w:r w:rsidR="00D634ED">
        <w:rPr>
          <w:rFonts w:ascii="Times New Roman" w:hAnsi="Times New Roman"/>
          <w:b/>
          <w:bCs/>
          <w:sz w:val="24"/>
        </w:rPr>
        <w:t>geenidoonori</w:t>
      </w:r>
      <w:r w:rsidR="00BF7A8D" w:rsidRPr="006054DF">
        <w:rPr>
          <w:rFonts w:ascii="Times New Roman" w:hAnsi="Times New Roman"/>
          <w:b/>
          <w:bCs/>
          <w:sz w:val="24"/>
        </w:rPr>
        <w:t xml:space="preserve"> tahteavalduse ja õigustega seotud nõuded</w:t>
      </w:r>
      <w:r w:rsidR="00D634ED">
        <w:rPr>
          <w:rFonts w:ascii="Times New Roman" w:hAnsi="Times New Roman"/>
          <w:b/>
          <w:bCs/>
          <w:sz w:val="24"/>
        </w:rPr>
        <w:t>.</w:t>
      </w:r>
    </w:p>
    <w:p w14:paraId="5B7472F7" w14:textId="77777777" w:rsidR="00E11A50" w:rsidRPr="00E11A50" w:rsidRDefault="00E11A50" w:rsidP="0016210D">
      <w:pPr>
        <w:rPr>
          <w:rFonts w:ascii="Times New Roman" w:hAnsi="Times New Roman"/>
          <w:sz w:val="24"/>
        </w:rPr>
      </w:pPr>
    </w:p>
    <w:p w14:paraId="1F305378" w14:textId="12961FFA" w:rsidR="006F3E2E" w:rsidRDefault="76CC9D13" w:rsidP="4F8A9DAA">
      <w:pPr>
        <w:rPr>
          <w:rFonts w:ascii="Times New Roman" w:hAnsi="Times New Roman"/>
          <w:sz w:val="24"/>
        </w:rPr>
      </w:pPr>
      <w:r w:rsidRPr="4F8A9DAA">
        <w:rPr>
          <w:rFonts w:ascii="Times New Roman" w:hAnsi="Times New Roman"/>
          <w:b/>
          <w:bCs/>
          <w:sz w:val="24"/>
        </w:rPr>
        <w:t>Eelnõu § 1</w:t>
      </w:r>
      <w:r w:rsidR="37BE6BD2" w:rsidRPr="4F8A9DAA">
        <w:rPr>
          <w:rFonts w:ascii="Times New Roman" w:hAnsi="Times New Roman"/>
          <w:b/>
          <w:bCs/>
          <w:sz w:val="24"/>
        </w:rPr>
        <w:t>3</w:t>
      </w:r>
      <w:r w:rsidRPr="4F8A9DAA">
        <w:rPr>
          <w:rFonts w:ascii="Times New Roman" w:hAnsi="Times New Roman"/>
          <w:sz w:val="24"/>
        </w:rPr>
        <w:t xml:space="preserve"> sätestab sarnaselt kehtiva regulatsiooniga geenidoonorluse vabatahtlikkuse nõude.</w:t>
      </w:r>
      <w:r w:rsidR="0038516C" w:rsidRPr="4F8A9DAA">
        <w:rPr>
          <w:rFonts w:ascii="Times New Roman" w:hAnsi="Times New Roman"/>
          <w:sz w:val="24"/>
        </w:rPr>
        <w:t xml:space="preserve"> Selline garantii on kehtestatud ka kehtivas seaduses (kehtiv IGUS § 9).</w:t>
      </w:r>
    </w:p>
    <w:p w14:paraId="13149366" w14:textId="77777777" w:rsidR="00C2174A" w:rsidRDefault="00C2174A" w:rsidP="0016210D">
      <w:pPr>
        <w:rPr>
          <w:rFonts w:ascii="Times New Roman" w:hAnsi="Times New Roman"/>
          <w:sz w:val="24"/>
        </w:rPr>
      </w:pPr>
    </w:p>
    <w:p w14:paraId="668DF4E2" w14:textId="168BD974" w:rsidR="006F3E2E" w:rsidRDefault="5EB74DE0" w:rsidP="0016210D">
      <w:pPr>
        <w:rPr>
          <w:rFonts w:ascii="Times New Roman" w:hAnsi="Times New Roman"/>
          <w:sz w:val="24"/>
        </w:rPr>
      </w:pPr>
      <w:r w:rsidRPr="672799D4">
        <w:rPr>
          <w:rFonts w:ascii="Times New Roman" w:hAnsi="Times New Roman"/>
          <w:b/>
          <w:bCs/>
          <w:sz w:val="24"/>
        </w:rPr>
        <w:t>Eelnõu § 1</w:t>
      </w:r>
      <w:r w:rsidR="2E5BAA1E" w:rsidRPr="672799D4">
        <w:rPr>
          <w:rFonts w:ascii="Times New Roman" w:hAnsi="Times New Roman"/>
          <w:b/>
          <w:bCs/>
          <w:sz w:val="24"/>
        </w:rPr>
        <w:t>3</w:t>
      </w:r>
      <w:r w:rsidRPr="672799D4">
        <w:rPr>
          <w:rFonts w:ascii="Times New Roman" w:hAnsi="Times New Roman"/>
          <w:b/>
          <w:bCs/>
          <w:sz w:val="24"/>
        </w:rPr>
        <w:t xml:space="preserve"> lõi</w:t>
      </w:r>
      <w:r w:rsidR="00254509">
        <w:rPr>
          <w:rFonts w:ascii="Times New Roman" w:hAnsi="Times New Roman"/>
          <w:b/>
          <w:bCs/>
          <w:sz w:val="24"/>
        </w:rPr>
        <w:t>ge</w:t>
      </w:r>
      <w:r w:rsidRPr="672799D4">
        <w:rPr>
          <w:rFonts w:ascii="Times New Roman" w:hAnsi="Times New Roman"/>
          <w:b/>
          <w:bCs/>
          <w:sz w:val="24"/>
        </w:rPr>
        <w:t xml:space="preserve"> 1</w:t>
      </w:r>
      <w:r w:rsidRPr="672799D4">
        <w:rPr>
          <w:rFonts w:ascii="Times New Roman" w:hAnsi="Times New Roman"/>
          <w:sz w:val="24"/>
        </w:rPr>
        <w:t xml:space="preserve"> </w:t>
      </w:r>
      <w:r w:rsidR="03C3CBFC" w:rsidRPr="672799D4">
        <w:rPr>
          <w:rFonts w:ascii="Times New Roman" w:hAnsi="Times New Roman"/>
          <w:sz w:val="24"/>
        </w:rPr>
        <w:t xml:space="preserve">näeb ette tingimused, mille alusel toimub geenidoonoriks hakkamine. </w:t>
      </w:r>
      <w:r w:rsidR="6898DC73" w:rsidRPr="672799D4">
        <w:rPr>
          <w:rFonts w:ascii="Times New Roman" w:hAnsi="Times New Roman"/>
          <w:sz w:val="24"/>
        </w:rPr>
        <w:t>Geenidoonoriks hakkamine ja koeproovi võtmine toimub isiku teadliku ja vabatahtlikult antud tahteavalduse alusel.</w:t>
      </w:r>
      <w:r w:rsidR="15C8FCF2" w:rsidRPr="672799D4">
        <w:rPr>
          <w:rFonts w:ascii="Times New Roman" w:hAnsi="Times New Roman"/>
          <w:sz w:val="24"/>
        </w:rPr>
        <w:t xml:space="preserve"> Doonorlusele sundimine on </w:t>
      </w:r>
      <w:proofErr w:type="spellStart"/>
      <w:r w:rsidR="15C8FCF2" w:rsidRPr="672799D4">
        <w:rPr>
          <w:rFonts w:ascii="Times New Roman" w:hAnsi="Times New Roman"/>
          <w:sz w:val="24"/>
        </w:rPr>
        <w:t>KarS</w:t>
      </w:r>
      <w:proofErr w:type="spellEnd"/>
      <w:r w:rsidR="15C8FCF2" w:rsidRPr="672799D4">
        <w:rPr>
          <w:rFonts w:ascii="Times New Roman" w:hAnsi="Times New Roman"/>
          <w:sz w:val="24"/>
        </w:rPr>
        <w:t xml:space="preserve"> § 138</w:t>
      </w:r>
      <w:r w:rsidR="15C8FCF2" w:rsidRPr="672799D4">
        <w:rPr>
          <w:rFonts w:ascii="Times New Roman" w:hAnsi="Times New Roman"/>
          <w:sz w:val="24"/>
          <w:vertAlign w:val="superscript"/>
        </w:rPr>
        <w:t>1</w:t>
      </w:r>
      <w:r w:rsidR="15C8FCF2" w:rsidRPr="672799D4">
        <w:rPr>
          <w:rFonts w:ascii="Times New Roman" w:hAnsi="Times New Roman"/>
          <w:sz w:val="24"/>
        </w:rPr>
        <w:t xml:space="preserve"> alusel karistatav</w:t>
      </w:r>
      <w:r w:rsidR="00254509">
        <w:rPr>
          <w:rFonts w:ascii="Times New Roman" w:hAnsi="Times New Roman"/>
          <w:sz w:val="24"/>
        </w:rPr>
        <w:t>.</w:t>
      </w:r>
      <w:r w:rsidR="006F3E2E" w:rsidRPr="672799D4">
        <w:rPr>
          <w:rStyle w:val="Allmrkuseviide"/>
          <w:rFonts w:ascii="Times New Roman" w:hAnsi="Times New Roman"/>
          <w:sz w:val="24"/>
        </w:rPr>
        <w:footnoteReference w:id="70"/>
      </w:r>
    </w:p>
    <w:p w14:paraId="2E7A21BF" w14:textId="4AE49E19" w:rsidR="006F3E2E" w:rsidRDefault="006F3E2E" w:rsidP="0016210D">
      <w:pPr>
        <w:rPr>
          <w:rFonts w:ascii="Times New Roman" w:hAnsi="Times New Roman"/>
          <w:sz w:val="24"/>
        </w:rPr>
      </w:pPr>
    </w:p>
    <w:p w14:paraId="34B9A7E5" w14:textId="0E21F69C" w:rsidR="00523340" w:rsidRDefault="7AEDD6A6" w:rsidP="0016210D">
      <w:pPr>
        <w:rPr>
          <w:rFonts w:ascii="Times New Roman" w:hAnsi="Times New Roman"/>
          <w:sz w:val="24"/>
        </w:rPr>
      </w:pPr>
      <w:r w:rsidRPr="3BFCAE6E">
        <w:rPr>
          <w:rFonts w:ascii="Times New Roman" w:hAnsi="Times New Roman"/>
          <w:b/>
          <w:bCs/>
          <w:sz w:val="24"/>
        </w:rPr>
        <w:lastRenderedPageBreak/>
        <w:t>Eelnõu § 1</w:t>
      </w:r>
      <w:r w:rsidR="3D690382" w:rsidRPr="3BFCAE6E">
        <w:rPr>
          <w:rFonts w:ascii="Times New Roman" w:hAnsi="Times New Roman"/>
          <w:b/>
          <w:bCs/>
          <w:sz w:val="24"/>
        </w:rPr>
        <w:t>3</w:t>
      </w:r>
      <w:r w:rsidRPr="3BFCAE6E">
        <w:rPr>
          <w:rFonts w:ascii="Times New Roman" w:hAnsi="Times New Roman"/>
          <w:b/>
          <w:bCs/>
          <w:sz w:val="24"/>
        </w:rPr>
        <w:t xml:space="preserve"> lõikes 2</w:t>
      </w:r>
      <w:r w:rsidRPr="3BFCAE6E">
        <w:rPr>
          <w:rFonts w:ascii="Times New Roman" w:hAnsi="Times New Roman"/>
          <w:sz w:val="24"/>
        </w:rPr>
        <w:t xml:space="preserve"> sätestatakse keeld </w:t>
      </w:r>
      <w:r w:rsidR="7F8ABA99" w:rsidRPr="3BFCAE6E">
        <w:rPr>
          <w:rFonts w:ascii="Times New Roman" w:hAnsi="Times New Roman"/>
          <w:sz w:val="24"/>
        </w:rPr>
        <w:t>mõjutada</w:t>
      </w:r>
      <w:r w:rsidR="63AE8295" w:rsidRPr="3BFCAE6E">
        <w:rPr>
          <w:rFonts w:ascii="Times New Roman" w:hAnsi="Times New Roman"/>
          <w:sz w:val="24"/>
        </w:rPr>
        <w:t xml:space="preserve"> isikut</w:t>
      </w:r>
      <w:r w:rsidR="7F8ABA99" w:rsidRPr="3BFCAE6E">
        <w:rPr>
          <w:rFonts w:ascii="Times New Roman" w:hAnsi="Times New Roman"/>
          <w:sz w:val="24"/>
        </w:rPr>
        <w:t>, sealhulgas ähvardada negatiivse tagajärjega</w:t>
      </w:r>
      <w:r w:rsidR="1477396C" w:rsidRPr="3BFCAE6E">
        <w:rPr>
          <w:rFonts w:ascii="Times New Roman" w:hAnsi="Times New Roman"/>
          <w:sz w:val="24"/>
        </w:rPr>
        <w:t>, lubada ainelisi hüvesid või anda hinnangulist teavet geenidoonoriks hakkamise</w:t>
      </w:r>
      <w:r w:rsidR="63AE8295" w:rsidRPr="3BFCAE6E">
        <w:rPr>
          <w:rFonts w:ascii="Times New Roman" w:hAnsi="Times New Roman"/>
          <w:sz w:val="24"/>
        </w:rPr>
        <w:t xml:space="preserve"> otsuse tegemisel.</w:t>
      </w:r>
    </w:p>
    <w:p w14:paraId="6CD152D0" w14:textId="77777777" w:rsidR="00CB2C18" w:rsidRDefault="00CB2C18" w:rsidP="0016210D">
      <w:pPr>
        <w:rPr>
          <w:rFonts w:ascii="Times New Roman" w:hAnsi="Times New Roman"/>
          <w:sz w:val="24"/>
        </w:rPr>
      </w:pPr>
    </w:p>
    <w:p w14:paraId="06E379D9" w14:textId="47FE8362" w:rsidR="008760E7" w:rsidRDefault="42AA9225" w:rsidP="0016210D">
      <w:pPr>
        <w:rPr>
          <w:rFonts w:ascii="Times New Roman" w:hAnsi="Times New Roman"/>
          <w:sz w:val="24"/>
        </w:rPr>
      </w:pPr>
      <w:r w:rsidRPr="3BFCAE6E">
        <w:rPr>
          <w:rFonts w:ascii="Times New Roman" w:hAnsi="Times New Roman"/>
          <w:sz w:val="24"/>
        </w:rPr>
        <w:t>Teaduseetika ja teaduse hea tava sätete puhul lähtutakse muu hulgas põhiseaduse §-st 18, milles on sätestatud, et kedagi ei tohi tema vaba tahte vastaselt allutada meditsiini- ega teaduskatsetele. Meditsiini- ja teaduskatsed on lubatud, kui neisse kaasatud inimesed on vabad oma valikus katses osaleda.</w:t>
      </w:r>
    </w:p>
    <w:p w14:paraId="17240439" w14:textId="706AE458" w:rsidR="008760E7" w:rsidRDefault="008760E7" w:rsidP="0016210D">
      <w:pPr>
        <w:rPr>
          <w:rFonts w:ascii="Times New Roman" w:hAnsi="Times New Roman"/>
          <w:sz w:val="24"/>
        </w:rPr>
      </w:pPr>
    </w:p>
    <w:p w14:paraId="695528B3" w14:textId="586BBDC7" w:rsidR="008760E7" w:rsidRDefault="2C982961" w:rsidP="0016210D">
      <w:pPr>
        <w:rPr>
          <w:rFonts w:ascii="Times New Roman" w:hAnsi="Times New Roman"/>
          <w:sz w:val="24"/>
        </w:rPr>
      </w:pPr>
      <w:r w:rsidRPr="672799D4">
        <w:rPr>
          <w:rFonts w:ascii="Times New Roman" w:hAnsi="Times New Roman"/>
          <w:sz w:val="24"/>
        </w:rPr>
        <w:t xml:space="preserve">Rahvusvahelisel tasandil on oluline õiguslikult siduv dokument, mis reguleerib bioloogia </w:t>
      </w:r>
      <w:r w:rsidR="00367EDD">
        <w:rPr>
          <w:rFonts w:ascii="Times New Roman" w:hAnsi="Times New Roman"/>
          <w:sz w:val="24"/>
        </w:rPr>
        <w:t>ja</w:t>
      </w:r>
      <w:r w:rsidRPr="672799D4">
        <w:rPr>
          <w:rFonts w:ascii="Times New Roman" w:hAnsi="Times New Roman"/>
          <w:sz w:val="24"/>
        </w:rPr>
        <w:t xml:space="preserve"> meditsiinivaldkonna uuringuid, </w:t>
      </w:r>
      <w:hyperlink r:id="rId52">
        <w:r w:rsidRPr="672799D4">
          <w:rPr>
            <w:rStyle w:val="Hperlink"/>
            <w:rFonts w:ascii="Times New Roman" w:hAnsi="Times New Roman"/>
            <w:sz w:val="24"/>
          </w:rPr>
          <w:t>inimõiguste ja biomeditsiini konventsioon</w:t>
        </w:r>
      </w:hyperlink>
      <w:r w:rsidR="00CB2C18" w:rsidRPr="672799D4">
        <w:rPr>
          <w:rStyle w:val="Allmrkuseviide"/>
          <w:rFonts w:ascii="Times New Roman" w:hAnsi="Times New Roman"/>
          <w:sz w:val="24"/>
        </w:rPr>
        <w:footnoteReference w:id="71"/>
      </w:r>
      <w:r w:rsidRPr="672799D4">
        <w:rPr>
          <w:rFonts w:ascii="Times New Roman" w:hAnsi="Times New Roman"/>
          <w:sz w:val="24"/>
        </w:rPr>
        <w:t xml:space="preserve"> (nn </w:t>
      </w:r>
      <w:proofErr w:type="spellStart"/>
      <w:r w:rsidRPr="672799D4">
        <w:rPr>
          <w:rFonts w:ascii="Times New Roman" w:hAnsi="Times New Roman"/>
          <w:sz w:val="24"/>
        </w:rPr>
        <w:t>Oviedo</w:t>
      </w:r>
      <w:proofErr w:type="spellEnd"/>
      <w:r w:rsidRPr="672799D4">
        <w:rPr>
          <w:rFonts w:ascii="Times New Roman" w:hAnsi="Times New Roman"/>
          <w:sz w:val="24"/>
        </w:rPr>
        <w:t xml:space="preserve"> konventsioon, ETS No. 164). </w:t>
      </w:r>
      <w:proofErr w:type="spellStart"/>
      <w:r w:rsidRPr="672799D4">
        <w:rPr>
          <w:rFonts w:ascii="Times New Roman" w:hAnsi="Times New Roman"/>
          <w:sz w:val="24"/>
        </w:rPr>
        <w:t>Oviedo</w:t>
      </w:r>
      <w:proofErr w:type="spellEnd"/>
      <w:r w:rsidRPr="672799D4">
        <w:rPr>
          <w:rFonts w:ascii="Times New Roman" w:hAnsi="Times New Roman"/>
          <w:sz w:val="24"/>
        </w:rPr>
        <w:t xml:space="preserve"> konventsiooni artiklis 16 on katsealuse isiku kaitseks loetletud tingimused, millele peab inimesel te</w:t>
      </w:r>
      <w:r w:rsidR="00C06F87">
        <w:rPr>
          <w:rFonts w:ascii="Times New Roman" w:hAnsi="Times New Roman"/>
          <w:sz w:val="24"/>
        </w:rPr>
        <w:t>htav</w:t>
      </w:r>
      <w:r w:rsidRPr="672799D4">
        <w:rPr>
          <w:rFonts w:ascii="Times New Roman" w:hAnsi="Times New Roman"/>
          <w:sz w:val="24"/>
        </w:rPr>
        <w:t xml:space="preserve"> uuring</w:t>
      </w:r>
      <w:r w:rsidR="00C06F87">
        <w:rPr>
          <w:rFonts w:ascii="Times New Roman" w:hAnsi="Times New Roman"/>
          <w:sz w:val="24"/>
        </w:rPr>
        <w:t xml:space="preserve"> </w:t>
      </w:r>
      <w:r w:rsidR="00C06F87" w:rsidRPr="672799D4">
        <w:rPr>
          <w:rFonts w:ascii="Times New Roman" w:hAnsi="Times New Roman"/>
          <w:sz w:val="24"/>
        </w:rPr>
        <w:t>vastama</w:t>
      </w:r>
      <w:r w:rsidRPr="672799D4">
        <w:rPr>
          <w:rFonts w:ascii="Times New Roman" w:hAnsi="Times New Roman"/>
          <w:sz w:val="24"/>
        </w:rPr>
        <w:t>. Muu hulgas on nõutud, et mitme eriala asjatundjad oleks</w:t>
      </w:r>
      <w:r w:rsidR="00C06F87">
        <w:rPr>
          <w:rFonts w:ascii="Times New Roman" w:hAnsi="Times New Roman"/>
          <w:sz w:val="24"/>
        </w:rPr>
        <w:t>id</w:t>
      </w:r>
      <w:r w:rsidRPr="672799D4">
        <w:rPr>
          <w:rFonts w:ascii="Times New Roman" w:hAnsi="Times New Roman"/>
          <w:sz w:val="24"/>
        </w:rPr>
        <w:t xml:space="preserve"> hinnanud uuringu eetilist külge </w:t>
      </w:r>
      <w:r w:rsidR="0019072F">
        <w:rPr>
          <w:rFonts w:ascii="Times New Roman" w:hAnsi="Times New Roman"/>
          <w:sz w:val="24"/>
        </w:rPr>
        <w:t>ja et</w:t>
      </w:r>
      <w:r w:rsidRPr="672799D4">
        <w:rPr>
          <w:rFonts w:ascii="Times New Roman" w:hAnsi="Times New Roman"/>
          <w:sz w:val="24"/>
        </w:rPr>
        <w:t xml:space="preserve"> uuringukava oleks kinnitanud pädev instants (</w:t>
      </w:r>
      <w:proofErr w:type="spellStart"/>
      <w:r w:rsidRPr="672799D4">
        <w:rPr>
          <w:rFonts w:ascii="Times New Roman" w:hAnsi="Times New Roman"/>
          <w:sz w:val="24"/>
        </w:rPr>
        <w:t>Oviedo</w:t>
      </w:r>
      <w:proofErr w:type="spellEnd"/>
      <w:r w:rsidRPr="672799D4">
        <w:rPr>
          <w:rFonts w:ascii="Times New Roman" w:hAnsi="Times New Roman"/>
          <w:sz w:val="24"/>
        </w:rPr>
        <w:t xml:space="preserve"> konventsiooni art 16</w:t>
      </w:r>
      <w:r w:rsidR="00910ABA">
        <w:rPr>
          <w:rFonts w:ascii="Times New Roman" w:hAnsi="Times New Roman"/>
          <w:sz w:val="24"/>
        </w:rPr>
        <w:t xml:space="preserve"> p </w:t>
      </w:r>
      <w:r w:rsidRPr="672799D4">
        <w:rPr>
          <w:rFonts w:ascii="Times New Roman" w:hAnsi="Times New Roman"/>
          <w:sz w:val="24"/>
        </w:rPr>
        <w:t xml:space="preserve">iii). Konventsiooni seletuskirja kohaselt </w:t>
      </w:r>
      <w:r w:rsidR="00910ABA">
        <w:rPr>
          <w:rFonts w:ascii="Times New Roman" w:hAnsi="Times New Roman"/>
          <w:sz w:val="24"/>
        </w:rPr>
        <w:t>tuleb</w:t>
      </w:r>
      <w:r w:rsidRPr="672799D4">
        <w:rPr>
          <w:rFonts w:ascii="Times New Roman" w:hAnsi="Times New Roman"/>
          <w:sz w:val="24"/>
        </w:rPr>
        <w:t xml:space="preserve"> uuringu eetilisele poolele hinnangu andmisel lähtu</w:t>
      </w:r>
      <w:r w:rsidR="00910ABA">
        <w:rPr>
          <w:rFonts w:ascii="Times New Roman" w:hAnsi="Times New Roman"/>
          <w:sz w:val="24"/>
        </w:rPr>
        <w:t>da</w:t>
      </w:r>
      <w:r w:rsidRPr="672799D4">
        <w:rPr>
          <w:rFonts w:ascii="Times New Roman" w:hAnsi="Times New Roman"/>
          <w:sz w:val="24"/>
        </w:rPr>
        <w:t xml:space="preserve"> </w:t>
      </w:r>
      <w:proofErr w:type="spellStart"/>
      <w:r w:rsidRPr="672799D4">
        <w:rPr>
          <w:rFonts w:ascii="Times New Roman" w:hAnsi="Times New Roman"/>
          <w:sz w:val="24"/>
        </w:rPr>
        <w:t>Oviedo</w:t>
      </w:r>
      <w:proofErr w:type="spellEnd"/>
      <w:r w:rsidRPr="672799D4">
        <w:rPr>
          <w:rFonts w:ascii="Times New Roman" w:hAnsi="Times New Roman"/>
          <w:sz w:val="24"/>
        </w:rPr>
        <w:t xml:space="preserve"> konventsiooni</w:t>
      </w:r>
      <w:r w:rsidR="7EABE99D" w:rsidRPr="75CF7F17">
        <w:rPr>
          <w:rFonts w:ascii="Times New Roman" w:hAnsi="Times New Roman"/>
          <w:color w:val="000000"/>
          <w:sz w:val="23"/>
          <w:szCs w:val="23"/>
          <w:lang w:eastAsia="et-EE"/>
        </w:rPr>
        <w:t xml:space="preserve"> </w:t>
      </w:r>
      <w:r w:rsidR="7EABE99D" w:rsidRPr="672799D4">
        <w:rPr>
          <w:rFonts w:ascii="Times New Roman" w:hAnsi="Times New Roman"/>
          <w:sz w:val="24"/>
        </w:rPr>
        <w:t xml:space="preserve">artiklis 2 sätestatud põhimõttest, et inimese huvid ja heaolu kaaluvad üles </w:t>
      </w:r>
      <w:proofErr w:type="spellStart"/>
      <w:r w:rsidR="7EABE99D" w:rsidRPr="672799D4">
        <w:rPr>
          <w:rFonts w:ascii="Times New Roman" w:hAnsi="Times New Roman"/>
          <w:sz w:val="24"/>
        </w:rPr>
        <w:t>puhtühiskondlikud</w:t>
      </w:r>
      <w:proofErr w:type="spellEnd"/>
      <w:r w:rsidR="7EABE99D" w:rsidRPr="672799D4">
        <w:rPr>
          <w:rFonts w:ascii="Times New Roman" w:hAnsi="Times New Roman"/>
          <w:sz w:val="24"/>
        </w:rPr>
        <w:t xml:space="preserve"> </w:t>
      </w:r>
      <w:r w:rsidR="007C6F24">
        <w:rPr>
          <w:rFonts w:ascii="Times New Roman" w:hAnsi="Times New Roman"/>
          <w:sz w:val="24"/>
        </w:rPr>
        <w:t>ja</w:t>
      </w:r>
      <w:r w:rsidR="00A94D66">
        <w:rPr>
          <w:rFonts w:ascii="Times New Roman" w:hAnsi="Times New Roman"/>
          <w:sz w:val="24"/>
        </w:rPr>
        <w:t xml:space="preserve"> </w:t>
      </w:r>
      <w:r w:rsidR="7EABE99D" w:rsidRPr="672799D4">
        <w:rPr>
          <w:rFonts w:ascii="Times New Roman" w:hAnsi="Times New Roman"/>
          <w:sz w:val="24"/>
        </w:rPr>
        <w:t>teaduslikud huvid.</w:t>
      </w:r>
    </w:p>
    <w:p w14:paraId="25AF0713" w14:textId="6EDAA5C0" w:rsidR="3BFCAE6E" w:rsidRDefault="3BFCAE6E" w:rsidP="0016210D">
      <w:pPr>
        <w:rPr>
          <w:rFonts w:ascii="Times New Roman" w:hAnsi="Times New Roman"/>
          <w:sz w:val="24"/>
        </w:rPr>
      </w:pPr>
    </w:p>
    <w:p w14:paraId="7F05B14E" w14:textId="385C6BD6" w:rsidR="008760E7" w:rsidRDefault="7EABE99D" w:rsidP="0016210D">
      <w:pPr>
        <w:rPr>
          <w:rFonts w:ascii="Times New Roman" w:hAnsi="Times New Roman"/>
          <w:sz w:val="24"/>
        </w:rPr>
      </w:pPr>
      <w:r w:rsidRPr="672799D4">
        <w:rPr>
          <w:rFonts w:ascii="Times New Roman" w:hAnsi="Times New Roman"/>
          <w:sz w:val="24"/>
        </w:rPr>
        <w:t xml:space="preserve">Eestis on õiguslikult reguleeritud mitmete </w:t>
      </w:r>
      <w:proofErr w:type="spellStart"/>
      <w:r w:rsidRPr="672799D4">
        <w:rPr>
          <w:rFonts w:ascii="Times New Roman" w:hAnsi="Times New Roman"/>
          <w:sz w:val="24"/>
        </w:rPr>
        <w:t>inimuuringute</w:t>
      </w:r>
      <w:proofErr w:type="spellEnd"/>
      <w:r w:rsidRPr="672799D4">
        <w:rPr>
          <w:rFonts w:ascii="Times New Roman" w:hAnsi="Times New Roman"/>
          <w:sz w:val="24"/>
        </w:rPr>
        <w:t xml:space="preserve"> eetiliste aspektide hindamine. Eestis tehtavateks ravimiuuringuteks on vaja saada kliiniliste uuringute eetikakomitee kooskõlastus (</w:t>
      </w:r>
      <w:proofErr w:type="spellStart"/>
      <w:r w:rsidRPr="672799D4">
        <w:rPr>
          <w:rFonts w:ascii="Times New Roman" w:hAnsi="Times New Roman"/>
          <w:sz w:val="24"/>
        </w:rPr>
        <w:t>RavS</w:t>
      </w:r>
      <w:proofErr w:type="spellEnd"/>
      <w:r w:rsidRPr="672799D4">
        <w:rPr>
          <w:rFonts w:ascii="Times New Roman" w:hAnsi="Times New Roman"/>
          <w:sz w:val="24"/>
        </w:rPr>
        <w:t xml:space="preserve"> § 99</w:t>
      </w:r>
      <w:r w:rsidRPr="672799D4">
        <w:rPr>
          <w:rFonts w:ascii="Times New Roman" w:hAnsi="Times New Roman"/>
          <w:sz w:val="24"/>
          <w:vertAlign w:val="superscript"/>
        </w:rPr>
        <w:t>2</w:t>
      </w:r>
      <w:r w:rsidRPr="672799D4">
        <w:rPr>
          <w:rFonts w:ascii="Times New Roman" w:hAnsi="Times New Roman"/>
          <w:sz w:val="24"/>
        </w:rPr>
        <w:t>)</w:t>
      </w:r>
      <w:r w:rsidR="008613E8" w:rsidRPr="672799D4">
        <w:rPr>
          <w:rStyle w:val="Allmrkuseviide"/>
          <w:rFonts w:ascii="Times New Roman" w:hAnsi="Times New Roman"/>
          <w:sz w:val="24"/>
        </w:rPr>
        <w:footnoteReference w:id="72"/>
      </w:r>
      <w:r w:rsidRPr="672799D4">
        <w:rPr>
          <w:rFonts w:ascii="Times New Roman" w:hAnsi="Times New Roman"/>
          <w:sz w:val="24"/>
        </w:rPr>
        <w:t>. Meditsiiniseadme kliinilise uuringu tegemiseks on vaja uuring kooskõlastada sõltumatu eetikakomiteega (M</w:t>
      </w:r>
      <w:r w:rsidR="00572E67">
        <w:rPr>
          <w:rFonts w:ascii="Times New Roman" w:hAnsi="Times New Roman"/>
          <w:sz w:val="24"/>
        </w:rPr>
        <w:t>SS</w:t>
      </w:r>
      <w:r w:rsidRPr="672799D4">
        <w:rPr>
          <w:rFonts w:ascii="Times New Roman" w:hAnsi="Times New Roman"/>
          <w:sz w:val="24"/>
        </w:rPr>
        <w:t xml:space="preserve"> § 22).</w:t>
      </w:r>
      <w:r w:rsidR="147DA03E" w:rsidRPr="672799D4">
        <w:rPr>
          <w:rFonts w:ascii="Times New Roman" w:hAnsi="Times New Roman"/>
          <w:color w:val="000000"/>
          <w:sz w:val="24"/>
          <w:lang w:eastAsia="et-EE"/>
        </w:rPr>
        <w:t xml:space="preserve"> </w:t>
      </w:r>
      <w:proofErr w:type="spellStart"/>
      <w:r w:rsidR="147DA03E" w:rsidRPr="00E541ED">
        <w:rPr>
          <w:rFonts w:ascii="Times New Roman" w:hAnsi="Times New Roman"/>
          <w:sz w:val="24"/>
        </w:rPr>
        <w:t>E</w:t>
      </w:r>
      <w:r w:rsidR="00E541ED">
        <w:rPr>
          <w:rFonts w:ascii="Times New Roman" w:hAnsi="Times New Roman"/>
          <w:sz w:val="24"/>
        </w:rPr>
        <w:t>BIN</w:t>
      </w:r>
      <w:r w:rsidR="00741047">
        <w:rPr>
          <w:rFonts w:ascii="Times New Roman" w:hAnsi="Times New Roman"/>
          <w:sz w:val="24"/>
        </w:rPr>
        <w:t>-iga</w:t>
      </w:r>
      <w:proofErr w:type="spellEnd"/>
      <w:r w:rsidR="147DA03E" w:rsidRPr="672799D4">
        <w:rPr>
          <w:rFonts w:ascii="Times New Roman" w:hAnsi="Times New Roman"/>
          <w:sz w:val="24"/>
        </w:rPr>
        <w:t xml:space="preserve"> tuleb kooskõlastada uuringud, mis on seotud </w:t>
      </w:r>
      <w:proofErr w:type="spellStart"/>
      <w:r w:rsidR="00DD1818">
        <w:rPr>
          <w:rFonts w:ascii="Times New Roman" w:hAnsi="Times New Roman"/>
          <w:sz w:val="24"/>
        </w:rPr>
        <w:t>TIS-i</w:t>
      </w:r>
      <w:proofErr w:type="spellEnd"/>
      <w:r w:rsidR="147DA03E" w:rsidRPr="672799D4">
        <w:rPr>
          <w:rFonts w:ascii="Times New Roman" w:hAnsi="Times New Roman"/>
          <w:sz w:val="24"/>
        </w:rPr>
        <w:t xml:space="preserve"> andmete töötlemise</w:t>
      </w:r>
      <w:r w:rsidR="00DD1818">
        <w:rPr>
          <w:rFonts w:ascii="Times New Roman" w:hAnsi="Times New Roman"/>
          <w:sz w:val="24"/>
        </w:rPr>
        <w:t>ga</w:t>
      </w:r>
      <w:r w:rsidR="147DA03E" w:rsidRPr="672799D4">
        <w:rPr>
          <w:rFonts w:ascii="Times New Roman" w:hAnsi="Times New Roman"/>
          <w:sz w:val="24"/>
        </w:rPr>
        <w:t xml:space="preserve"> (</w:t>
      </w:r>
      <w:r w:rsidR="147DA03E" w:rsidRPr="00130C9A">
        <w:rPr>
          <w:rFonts w:ascii="Times New Roman" w:hAnsi="Times New Roman"/>
          <w:sz w:val="24"/>
        </w:rPr>
        <w:t>TTKS § 59</w:t>
      </w:r>
      <w:r w:rsidR="147DA03E" w:rsidRPr="00130C9A">
        <w:rPr>
          <w:rFonts w:ascii="Times New Roman" w:hAnsi="Times New Roman"/>
          <w:sz w:val="24"/>
          <w:vertAlign w:val="superscript"/>
        </w:rPr>
        <w:t>4</w:t>
      </w:r>
      <w:r w:rsidR="147DA03E" w:rsidRPr="00741047">
        <w:rPr>
          <w:rFonts w:ascii="Times New Roman" w:hAnsi="Times New Roman"/>
          <w:sz w:val="24"/>
        </w:rPr>
        <w:t>) või</w:t>
      </w:r>
      <w:r w:rsidR="147DA03E" w:rsidRPr="672799D4">
        <w:rPr>
          <w:rFonts w:ascii="Times New Roman" w:hAnsi="Times New Roman"/>
          <w:sz w:val="24"/>
        </w:rPr>
        <w:t xml:space="preserve"> geenivaramu andmete ja proovide töötlemisega</w:t>
      </w:r>
      <w:r w:rsidR="231C8B42" w:rsidRPr="672799D4">
        <w:rPr>
          <w:rFonts w:ascii="Times New Roman" w:hAnsi="Times New Roman"/>
          <w:sz w:val="24"/>
        </w:rPr>
        <w:t xml:space="preserve"> (IGUS).</w:t>
      </w:r>
    </w:p>
    <w:p w14:paraId="623C07C5" w14:textId="77777777" w:rsidR="000C5A83" w:rsidRDefault="000C5A83" w:rsidP="0016210D">
      <w:pPr>
        <w:rPr>
          <w:rFonts w:ascii="Times New Roman" w:hAnsi="Times New Roman"/>
          <w:b/>
          <w:bCs/>
          <w:sz w:val="24"/>
        </w:rPr>
      </w:pPr>
    </w:p>
    <w:p w14:paraId="47DE9C6E" w14:textId="047AAC14" w:rsidR="58A09F7E" w:rsidRDefault="16BFBFDC" w:rsidP="0016210D">
      <w:pPr>
        <w:rPr>
          <w:rFonts w:ascii="Times New Roman" w:hAnsi="Times New Roman"/>
          <w:sz w:val="24"/>
        </w:rPr>
      </w:pPr>
      <w:bookmarkStart w:id="43" w:name="_Hlk188601430"/>
      <w:r w:rsidRPr="3BFCAE6E">
        <w:rPr>
          <w:rFonts w:ascii="Times New Roman" w:hAnsi="Times New Roman"/>
          <w:b/>
          <w:bCs/>
          <w:sz w:val="24"/>
        </w:rPr>
        <w:t xml:space="preserve">Eelnõu </w:t>
      </w:r>
      <w:r w:rsidR="007E40FA">
        <w:rPr>
          <w:rFonts w:ascii="Times New Roman" w:hAnsi="Times New Roman"/>
          <w:b/>
          <w:bCs/>
          <w:sz w:val="24"/>
        </w:rPr>
        <w:t>§-s</w:t>
      </w:r>
      <w:r w:rsidRPr="3BFCAE6E">
        <w:rPr>
          <w:rFonts w:ascii="Times New Roman" w:hAnsi="Times New Roman"/>
          <w:b/>
          <w:bCs/>
          <w:sz w:val="24"/>
        </w:rPr>
        <w:t xml:space="preserve"> </w:t>
      </w:r>
      <w:r w:rsidR="5162E559" w:rsidRPr="3BFCAE6E">
        <w:rPr>
          <w:rFonts w:ascii="Times New Roman" w:hAnsi="Times New Roman"/>
          <w:b/>
          <w:bCs/>
          <w:sz w:val="24"/>
        </w:rPr>
        <w:t>14</w:t>
      </w:r>
      <w:bookmarkEnd w:id="43"/>
      <w:r w:rsidR="5162E559" w:rsidRPr="3BFCAE6E">
        <w:rPr>
          <w:rFonts w:ascii="Times New Roman" w:hAnsi="Times New Roman"/>
          <w:b/>
          <w:bCs/>
          <w:sz w:val="24"/>
        </w:rPr>
        <w:t xml:space="preserve"> </w:t>
      </w:r>
      <w:r w:rsidR="5162E559" w:rsidRPr="3BFCAE6E">
        <w:rPr>
          <w:rFonts w:ascii="Times New Roman" w:hAnsi="Times New Roman"/>
          <w:sz w:val="24"/>
        </w:rPr>
        <w:t xml:space="preserve">sätestatakse </w:t>
      </w:r>
      <w:r w:rsidR="00364950">
        <w:rPr>
          <w:rFonts w:ascii="Times New Roman" w:hAnsi="Times New Roman"/>
          <w:sz w:val="24"/>
        </w:rPr>
        <w:t xml:space="preserve">senisest parema selgusega </w:t>
      </w:r>
      <w:r w:rsidR="5162E559" w:rsidRPr="3BFCAE6E">
        <w:rPr>
          <w:rFonts w:ascii="Times New Roman" w:hAnsi="Times New Roman"/>
          <w:sz w:val="24"/>
        </w:rPr>
        <w:t>piiratud teovõimega isiku geenivaramu geenidoonoriks</w:t>
      </w:r>
      <w:r w:rsidR="58A09F7E" w:rsidRPr="3BFCAE6E">
        <w:rPr>
          <w:rFonts w:ascii="Times New Roman" w:hAnsi="Times New Roman"/>
          <w:sz w:val="24"/>
        </w:rPr>
        <w:t xml:space="preserve"> olemise tingimused.</w:t>
      </w:r>
      <w:r w:rsidR="00F74F3E" w:rsidRPr="00F74F3E">
        <w:rPr>
          <w:rFonts w:ascii="Times New Roman" w:hAnsi="Times New Roman"/>
          <w:sz w:val="24"/>
        </w:rPr>
        <w:t xml:space="preserve"> </w:t>
      </w:r>
      <w:r w:rsidR="00F74F3E" w:rsidRPr="007745BE">
        <w:rPr>
          <w:rFonts w:ascii="Times New Roman" w:hAnsi="Times New Roman"/>
          <w:sz w:val="24"/>
        </w:rPr>
        <w:t>Tuuakse selgelt välja esindusõiguse tõendamiskohustus ning piiratud doonorlusega seonduvad tingimused.</w:t>
      </w:r>
      <w:r w:rsidR="00F74F3E">
        <w:rPr>
          <w:rFonts w:ascii="Times New Roman" w:hAnsi="Times New Roman"/>
          <w:sz w:val="24"/>
        </w:rPr>
        <w:t xml:space="preserve"> </w:t>
      </w:r>
      <w:r w:rsidR="58A09F7E" w:rsidRPr="3BFCAE6E">
        <w:rPr>
          <w:rFonts w:ascii="Times New Roman" w:hAnsi="Times New Roman"/>
          <w:sz w:val="24"/>
        </w:rPr>
        <w:t>Piiratud teovõimega isik ei saa olla geenivaramu geenidoonor, välja arvatud juhul</w:t>
      </w:r>
      <w:r w:rsidR="000F03D0">
        <w:rPr>
          <w:rFonts w:ascii="Times New Roman" w:hAnsi="Times New Roman"/>
          <w:sz w:val="24"/>
        </w:rPr>
        <w:t>,</w:t>
      </w:r>
      <w:r w:rsidR="58A09F7E" w:rsidRPr="3BFCAE6E">
        <w:rPr>
          <w:rFonts w:ascii="Times New Roman" w:hAnsi="Times New Roman"/>
          <w:sz w:val="24"/>
        </w:rPr>
        <w:t xml:space="preserve"> kui on täidetud järgmised tingimused: </w:t>
      </w:r>
    </w:p>
    <w:p w14:paraId="3E3BD165" w14:textId="3163C639" w:rsidR="58A09F7E" w:rsidRDefault="58A09F7E" w:rsidP="00721EB3">
      <w:pPr>
        <w:pStyle w:val="Loendilik"/>
        <w:numPr>
          <w:ilvl w:val="0"/>
          <w:numId w:val="37"/>
        </w:numPr>
        <w:ind w:left="426"/>
      </w:pPr>
      <w:r w:rsidRPr="009F10C1">
        <w:rPr>
          <w:rFonts w:ascii="Times New Roman" w:hAnsi="Times New Roman"/>
          <w:sz w:val="24"/>
        </w:rPr>
        <w:t xml:space="preserve">piiratud teovõimega isikule ja tema seaduslikule esindajale on antud </w:t>
      </w:r>
      <w:r w:rsidR="0013391E" w:rsidRPr="009F10C1">
        <w:rPr>
          <w:rFonts w:ascii="Times New Roman" w:hAnsi="Times New Roman"/>
          <w:sz w:val="24"/>
        </w:rPr>
        <w:t xml:space="preserve">vähemalt </w:t>
      </w:r>
      <w:r w:rsidRPr="009F10C1">
        <w:rPr>
          <w:rFonts w:ascii="Times New Roman" w:hAnsi="Times New Roman"/>
          <w:sz w:val="24"/>
        </w:rPr>
        <w:t>käesoleva seaduse § 18 lõikes</w:t>
      </w:r>
      <w:r w:rsidRPr="009F10C1">
        <w:rPr>
          <w:rFonts w:ascii="Times New Roman" w:hAnsi="Times New Roman"/>
          <w:color w:val="FF0000"/>
          <w:sz w:val="24"/>
        </w:rPr>
        <w:t xml:space="preserve"> </w:t>
      </w:r>
      <w:r w:rsidR="007C069A" w:rsidRPr="009F10C1">
        <w:rPr>
          <w:rFonts w:ascii="Times New Roman" w:hAnsi="Times New Roman"/>
          <w:sz w:val="24"/>
        </w:rPr>
        <w:t xml:space="preserve">4 </w:t>
      </w:r>
      <w:r w:rsidRPr="009F10C1">
        <w:rPr>
          <w:rFonts w:ascii="Times New Roman" w:hAnsi="Times New Roman"/>
          <w:sz w:val="24"/>
        </w:rPr>
        <w:t xml:space="preserve">sätestatud teave; </w:t>
      </w:r>
    </w:p>
    <w:p w14:paraId="1E26EB2A" w14:textId="3E3DAC22" w:rsidR="58A09F7E" w:rsidRDefault="58A09F7E" w:rsidP="00721EB3">
      <w:pPr>
        <w:pStyle w:val="Loendilik"/>
        <w:numPr>
          <w:ilvl w:val="0"/>
          <w:numId w:val="37"/>
        </w:numPr>
        <w:ind w:left="426"/>
      </w:pPr>
      <w:r w:rsidRPr="009F10C1">
        <w:rPr>
          <w:rFonts w:ascii="Times New Roman" w:hAnsi="Times New Roman"/>
          <w:sz w:val="24"/>
        </w:rPr>
        <w:t xml:space="preserve">seaduslik esindaja on allkirjastanud käesoleva seaduse § 13 lõikes 1 sätestatud tahteavalduse, andnud geenivaramule oma kontaktandmed ja tõendanud esindusõigust; </w:t>
      </w:r>
    </w:p>
    <w:p w14:paraId="4F5D2B5B" w14:textId="4DE8DE97" w:rsidR="58A09F7E" w:rsidRDefault="58A09F7E" w:rsidP="00721EB3">
      <w:pPr>
        <w:pStyle w:val="Loendilik"/>
        <w:numPr>
          <w:ilvl w:val="0"/>
          <w:numId w:val="37"/>
        </w:numPr>
        <w:ind w:left="426"/>
      </w:pPr>
      <w:r w:rsidRPr="009F10C1">
        <w:rPr>
          <w:rFonts w:ascii="Times New Roman" w:hAnsi="Times New Roman"/>
          <w:sz w:val="24"/>
        </w:rPr>
        <w:t>piiratud teovõimega isik ei ole vastu temalt koeproovi võtmisele ja isikuandmete töötlemisele.</w:t>
      </w:r>
    </w:p>
    <w:p w14:paraId="05BFEE15" w14:textId="77777777" w:rsidR="002714CE" w:rsidRDefault="002714CE" w:rsidP="0016210D">
      <w:pPr>
        <w:rPr>
          <w:rFonts w:ascii="Times New Roman" w:hAnsi="Times New Roman"/>
          <w:b/>
          <w:bCs/>
          <w:sz w:val="24"/>
        </w:rPr>
      </w:pPr>
    </w:p>
    <w:p w14:paraId="13778F45" w14:textId="53CD7EAD" w:rsidR="19A7BD39" w:rsidRDefault="5162E559" w:rsidP="0016210D">
      <w:pPr>
        <w:rPr>
          <w:rFonts w:ascii="Times New Roman" w:hAnsi="Times New Roman"/>
          <w:sz w:val="24"/>
        </w:rPr>
      </w:pPr>
      <w:r w:rsidRPr="3BFCAE6E">
        <w:rPr>
          <w:rFonts w:ascii="Times New Roman" w:hAnsi="Times New Roman"/>
          <w:b/>
          <w:bCs/>
          <w:sz w:val="24"/>
        </w:rPr>
        <w:t xml:space="preserve">Eelnõu </w:t>
      </w:r>
      <w:r w:rsidR="00616DE0">
        <w:rPr>
          <w:rFonts w:ascii="Times New Roman" w:hAnsi="Times New Roman"/>
          <w:b/>
          <w:bCs/>
          <w:sz w:val="24"/>
        </w:rPr>
        <w:t>§-s</w:t>
      </w:r>
      <w:r w:rsidRPr="3BFCAE6E">
        <w:rPr>
          <w:rFonts w:ascii="Times New Roman" w:hAnsi="Times New Roman"/>
          <w:b/>
          <w:bCs/>
          <w:sz w:val="24"/>
        </w:rPr>
        <w:t xml:space="preserve"> 15</w:t>
      </w:r>
      <w:r w:rsidR="3CB8D740" w:rsidRPr="3BFCAE6E">
        <w:rPr>
          <w:rFonts w:ascii="Times New Roman" w:hAnsi="Times New Roman"/>
          <w:b/>
          <w:bCs/>
          <w:sz w:val="24"/>
        </w:rPr>
        <w:t xml:space="preserve"> </w:t>
      </w:r>
      <w:r w:rsidR="3CB8D740" w:rsidRPr="3BFCAE6E">
        <w:rPr>
          <w:rFonts w:ascii="Times New Roman" w:hAnsi="Times New Roman"/>
          <w:sz w:val="24"/>
        </w:rPr>
        <w:t>sätestatakse nõuded</w:t>
      </w:r>
      <w:r w:rsidR="3CB8D740" w:rsidRPr="3BFCAE6E">
        <w:rPr>
          <w:rFonts w:ascii="Times New Roman" w:hAnsi="Times New Roman"/>
          <w:b/>
          <w:bCs/>
          <w:sz w:val="24"/>
        </w:rPr>
        <w:t xml:space="preserve"> </w:t>
      </w:r>
      <w:r w:rsidR="00616DE0">
        <w:rPr>
          <w:rFonts w:ascii="Times New Roman" w:hAnsi="Times New Roman"/>
          <w:sz w:val="24"/>
        </w:rPr>
        <w:t>g</w:t>
      </w:r>
      <w:r w:rsidR="3CB8D740" w:rsidRPr="3BFCAE6E">
        <w:rPr>
          <w:rFonts w:ascii="Times New Roman" w:hAnsi="Times New Roman"/>
          <w:sz w:val="24"/>
        </w:rPr>
        <w:t>eeni</w:t>
      </w:r>
      <w:r w:rsidR="00B87EA9">
        <w:rPr>
          <w:rFonts w:ascii="Times New Roman" w:hAnsi="Times New Roman"/>
          <w:sz w:val="24"/>
        </w:rPr>
        <w:t>doonori isiku</w:t>
      </w:r>
      <w:r w:rsidR="3CB8D740" w:rsidRPr="3BFCAE6E">
        <w:rPr>
          <w:rFonts w:ascii="Times New Roman" w:hAnsi="Times New Roman"/>
          <w:sz w:val="24"/>
        </w:rPr>
        <w:t xml:space="preserve"> avaldamisest ja avalikustamisest hoidumiseks</w:t>
      </w:r>
      <w:r w:rsidR="00EA412F">
        <w:rPr>
          <w:rFonts w:ascii="Times New Roman" w:hAnsi="Times New Roman"/>
          <w:sz w:val="24"/>
        </w:rPr>
        <w:t>.</w:t>
      </w:r>
      <w:r w:rsidR="19A7BD39" w:rsidRPr="3BFCAE6E">
        <w:rPr>
          <w:rFonts w:ascii="Times New Roman" w:hAnsi="Times New Roman"/>
          <w:sz w:val="24"/>
        </w:rPr>
        <w:t xml:space="preserve"> Võrreldes kehtiva IGUS §</w:t>
      </w:r>
      <w:r w:rsidR="00A16C33">
        <w:rPr>
          <w:rFonts w:ascii="Times New Roman" w:hAnsi="Times New Roman"/>
          <w:sz w:val="24"/>
        </w:rPr>
        <w:t>-</w:t>
      </w:r>
      <w:r w:rsidR="00EA412F">
        <w:rPr>
          <w:rFonts w:ascii="Times New Roman" w:hAnsi="Times New Roman"/>
          <w:sz w:val="24"/>
        </w:rPr>
        <w:t>s</w:t>
      </w:r>
      <w:r w:rsidR="19A7BD39" w:rsidRPr="3BFCAE6E">
        <w:rPr>
          <w:rFonts w:ascii="Times New Roman" w:hAnsi="Times New Roman"/>
          <w:sz w:val="24"/>
        </w:rPr>
        <w:t xml:space="preserve"> 8 </w:t>
      </w:r>
      <w:r w:rsidR="00EA412F">
        <w:rPr>
          <w:rFonts w:ascii="Times New Roman" w:hAnsi="Times New Roman"/>
          <w:sz w:val="24"/>
        </w:rPr>
        <w:t xml:space="preserve">sätestatud </w:t>
      </w:r>
      <w:r w:rsidR="19A7BD39" w:rsidRPr="3BFCAE6E">
        <w:rPr>
          <w:rFonts w:ascii="Times New Roman" w:hAnsi="Times New Roman"/>
          <w:sz w:val="24"/>
        </w:rPr>
        <w:t xml:space="preserve">saladuse hoidmise kohustusega on sõnastus tunduvalt laiem. Seega </w:t>
      </w:r>
      <w:r w:rsidR="19511DC2" w:rsidRPr="3BFCAE6E">
        <w:rPr>
          <w:rFonts w:ascii="Times New Roman" w:hAnsi="Times New Roman"/>
          <w:sz w:val="24"/>
        </w:rPr>
        <w:t xml:space="preserve">luuakse alus mõlemaks </w:t>
      </w:r>
      <w:r w:rsidR="00FE1761">
        <w:rPr>
          <w:rFonts w:ascii="Times New Roman" w:hAnsi="Times New Roman"/>
          <w:sz w:val="24"/>
        </w:rPr>
        <w:t xml:space="preserve">– </w:t>
      </w:r>
      <w:r w:rsidR="19511DC2" w:rsidRPr="3BFCAE6E">
        <w:rPr>
          <w:rFonts w:ascii="Times New Roman" w:hAnsi="Times New Roman"/>
          <w:sz w:val="24"/>
        </w:rPr>
        <w:t>nii</w:t>
      </w:r>
      <w:r w:rsidR="19A7BD39" w:rsidRPr="3BFCAE6E">
        <w:rPr>
          <w:rFonts w:ascii="Times New Roman" w:hAnsi="Times New Roman"/>
          <w:sz w:val="24"/>
        </w:rPr>
        <w:t xml:space="preserve"> avaldamisest (st piiratud kolmandate isikute ringile, kellel võib olla </w:t>
      </w:r>
      <w:r w:rsidR="00FE1761">
        <w:rPr>
          <w:rFonts w:ascii="Times New Roman" w:hAnsi="Times New Roman"/>
          <w:sz w:val="24"/>
        </w:rPr>
        <w:t xml:space="preserve">ka </w:t>
      </w:r>
      <w:r w:rsidR="19A7BD39" w:rsidRPr="3BFCAE6E">
        <w:rPr>
          <w:rFonts w:ascii="Times New Roman" w:hAnsi="Times New Roman"/>
          <w:sz w:val="24"/>
        </w:rPr>
        <w:t xml:space="preserve">kutsesaladuse hoidmise kohustus) </w:t>
      </w:r>
      <w:r w:rsidR="02B267E6" w:rsidRPr="3BFCAE6E">
        <w:rPr>
          <w:rFonts w:ascii="Times New Roman" w:hAnsi="Times New Roman"/>
          <w:sz w:val="24"/>
        </w:rPr>
        <w:t>kui ka</w:t>
      </w:r>
      <w:r w:rsidR="19A7BD39" w:rsidRPr="3BFCAE6E">
        <w:rPr>
          <w:rFonts w:ascii="Times New Roman" w:hAnsi="Times New Roman"/>
          <w:sz w:val="24"/>
        </w:rPr>
        <w:t xml:space="preserve"> avalikustamisest (piiramata kolmanda isikute ringile)</w:t>
      </w:r>
      <w:r w:rsidR="4911E83C" w:rsidRPr="3BFCAE6E">
        <w:rPr>
          <w:rFonts w:ascii="Times New Roman" w:hAnsi="Times New Roman"/>
          <w:sz w:val="24"/>
        </w:rPr>
        <w:t xml:space="preserve"> hoidumiseks</w:t>
      </w:r>
      <w:r w:rsidR="19A7BD39" w:rsidRPr="3BFCAE6E">
        <w:rPr>
          <w:rFonts w:ascii="Times New Roman" w:hAnsi="Times New Roman"/>
          <w:sz w:val="24"/>
        </w:rPr>
        <w:t xml:space="preserve">. </w:t>
      </w:r>
      <w:r w:rsidR="0038516C">
        <w:rPr>
          <w:rFonts w:ascii="Times New Roman" w:hAnsi="Times New Roman"/>
          <w:sz w:val="24"/>
        </w:rPr>
        <w:t>Geenivaramu doonori a</w:t>
      </w:r>
      <w:r w:rsidR="0038516C" w:rsidRPr="3BFCAE6E">
        <w:rPr>
          <w:rFonts w:ascii="Times New Roman" w:hAnsi="Times New Roman"/>
          <w:sz w:val="24"/>
        </w:rPr>
        <w:t xml:space="preserve">valikustamine on </w:t>
      </w:r>
      <w:r w:rsidR="0038516C">
        <w:rPr>
          <w:rFonts w:ascii="Times New Roman" w:hAnsi="Times New Roman"/>
          <w:sz w:val="24"/>
        </w:rPr>
        <w:t xml:space="preserve">seega IGUS-i alusel </w:t>
      </w:r>
      <w:r w:rsidR="19A7BD39" w:rsidRPr="3BFCAE6E">
        <w:rPr>
          <w:rFonts w:ascii="Times New Roman" w:hAnsi="Times New Roman"/>
          <w:sz w:val="24"/>
        </w:rPr>
        <w:t>võimalik ainult geenidoonori enda poolt.</w:t>
      </w:r>
    </w:p>
    <w:p w14:paraId="63E97CE4" w14:textId="2F13D1DE" w:rsidR="3BFCAE6E" w:rsidRDefault="3BFCAE6E" w:rsidP="0016210D">
      <w:pPr>
        <w:rPr>
          <w:rFonts w:ascii="Times New Roman" w:hAnsi="Times New Roman"/>
          <w:sz w:val="24"/>
        </w:rPr>
      </w:pPr>
    </w:p>
    <w:p w14:paraId="4B362840" w14:textId="424D8B78" w:rsidR="00F86B43" w:rsidRPr="00B63248" w:rsidRDefault="19A7BD39" w:rsidP="4F8A9DAA">
      <w:pPr>
        <w:rPr>
          <w:rFonts w:ascii="Times New Roman" w:hAnsi="Times New Roman"/>
          <w:sz w:val="24"/>
        </w:rPr>
      </w:pPr>
      <w:r w:rsidRPr="4F8A9DAA">
        <w:rPr>
          <w:rFonts w:ascii="Times New Roman" w:hAnsi="Times New Roman"/>
          <w:b/>
          <w:bCs/>
          <w:sz w:val="24"/>
        </w:rPr>
        <w:t>Eelnõu § 15 lõike</w:t>
      </w:r>
      <w:r w:rsidR="00C3320F" w:rsidRPr="4F8A9DAA">
        <w:rPr>
          <w:rFonts w:ascii="Times New Roman" w:hAnsi="Times New Roman"/>
          <w:b/>
          <w:bCs/>
          <w:sz w:val="24"/>
        </w:rPr>
        <w:t>s</w:t>
      </w:r>
      <w:r w:rsidRPr="4F8A9DAA">
        <w:rPr>
          <w:rFonts w:ascii="Times New Roman" w:hAnsi="Times New Roman"/>
          <w:b/>
          <w:bCs/>
          <w:sz w:val="24"/>
        </w:rPr>
        <w:t xml:space="preserve"> 1</w:t>
      </w:r>
      <w:r w:rsidRPr="4F8A9DAA">
        <w:rPr>
          <w:rFonts w:ascii="Times New Roman" w:hAnsi="Times New Roman"/>
          <w:sz w:val="24"/>
        </w:rPr>
        <w:t xml:space="preserve"> sätestatakse, et </w:t>
      </w:r>
      <w:r w:rsidR="3CB8D740" w:rsidRPr="4F8A9DAA">
        <w:rPr>
          <w:rFonts w:ascii="Times New Roman" w:hAnsi="Times New Roman"/>
          <w:sz w:val="24"/>
        </w:rPr>
        <w:t>geenidoonori isikut ei avalikustata.</w:t>
      </w:r>
      <w:r w:rsidR="31CF7A8B" w:rsidRPr="4F8A9DAA">
        <w:rPr>
          <w:rFonts w:ascii="Times New Roman" w:hAnsi="Times New Roman"/>
          <w:sz w:val="24"/>
        </w:rPr>
        <w:t xml:space="preserve"> Geenidoonorlust hoitakse konfidentsiaalsena. Sellest tulenevalt on </w:t>
      </w:r>
      <w:r w:rsidR="00C3320F" w:rsidRPr="4F8A9DAA">
        <w:rPr>
          <w:rFonts w:ascii="Times New Roman" w:hAnsi="Times New Roman"/>
          <w:sz w:val="24"/>
        </w:rPr>
        <w:t>kehtestatud</w:t>
      </w:r>
      <w:r w:rsidR="31CF7A8B" w:rsidRPr="4F8A9DAA">
        <w:rPr>
          <w:rFonts w:ascii="Times New Roman" w:hAnsi="Times New Roman"/>
          <w:sz w:val="24"/>
        </w:rPr>
        <w:t xml:space="preserve"> piirang, et </w:t>
      </w:r>
      <w:r w:rsidR="3CB8D740" w:rsidRPr="4F8A9DAA">
        <w:rPr>
          <w:rFonts w:ascii="Times New Roman" w:hAnsi="Times New Roman"/>
          <w:sz w:val="24"/>
        </w:rPr>
        <w:t xml:space="preserve"> </w:t>
      </w:r>
      <w:r w:rsidR="00B33019" w:rsidRPr="4F8A9DAA">
        <w:rPr>
          <w:rFonts w:ascii="Times New Roman" w:hAnsi="Times New Roman"/>
          <w:sz w:val="24"/>
        </w:rPr>
        <w:t>g</w:t>
      </w:r>
      <w:r w:rsidR="3CB8D740" w:rsidRPr="4F8A9DAA">
        <w:rPr>
          <w:rFonts w:ascii="Times New Roman" w:hAnsi="Times New Roman"/>
          <w:sz w:val="24"/>
        </w:rPr>
        <w:t xml:space="preserve">eenivaramu vastutaval töötlejal on lubatud </w:t>
      </w:r>
      <w:r w:rsidR="00664E33" w:rsidRPr="4F8A9DAA">
        <w:rPr>
          <w:rFonts w:ascii="Times New Roman" w:hAnsi="Times New Roman"/>
          <w:sz w:val="24"/>
        </w:rPr>
        <w:t xml:space="preserve">avalikustada </w:t>
      </w:r>
      <w:r w:rsidR="3CB8D740" w:rsidRPr="4F8A9DAA">
        <w:rPr>
          <w:rFonts w:ascii="Times New Roman" w:hAnsi="Times New Roman"/>
          <w:sz w:val="24"/>
        </w:rPr>
        <w:t>geenivaramu</w:t>
      </w:r>
      <w:r w:rsidR="004D3F60" w:rsidRPr="4F8A9DAA">
        <w:rPr>
          <w:rFonts w:ascii="Times New Roman" w:hAnsi="Times New Roman"/>
          <w:sz w:val="24"/>
        </w:rPr>
        <w:t>ga seotud</w:t>
      </w:r>
      <w:r w:rsidR="3CB8D740" w:rsidRPr="4F8A9DAA">
        <w:rPr>
          <w:rFonts w:ascii="Times New Roman" w:hAnsi="Times New Roman"/>
          <w:sz w:val="24"/>
        </w:rPr>
        <w:t xml:space="preserve"> teadusuuringute kohta üldise iseloomuga teavet.</w:t>
      </w:r>
      <w:r w:rsidR="0038516C" w:rsidRPr="4F8A9DAA">
        <w:rPr>
          <w:rFonts w:ascii="Times New Roman" w:hAnsi="Times New Roman"/>
          <w:sz w:val="24"/>
        </w:rPr>
        <w:t xml:space="preserve"> Ühtlasi tähendab see juurdepääsupiirangut geenivaramu andmetele</w:t>
      </w:r>
      <w:r w:rsidR="00D16EC9" w:rsidRPr="4F8A9DAA">
        <w:rPr>
          <w:rFonts w:ascii="Times New Roman" w:hAnsi="Times New Roman"/>
          <w:sz w:val="24"/>
        </w:rPr>
        <w:t xml:space="preserve"> (vt </w:t>
      </w:r>
      <w:proofErr w:type="spellStart"/>
      <w:r w:rsidR="00D16EC9" w:rsidRPr="4F8A9DAA">
        <w:rPr>
          <w:rFonts w:ascii="Times New Roman" w:hAnsi="Times New Roman"/>
          <w:sz w:val="24"/>
        </w:rPr>
        <w:t>AvTS</w:t>
      </w:r>
      <w:proofErr w:type="spellEnd"/>
      <w:r w:rsidR="00D16EC9" w:rsidRPr="4F8A9DAA">
        <w:rPr>
          <w:rFonts w:ascii="Times New Roman" w:hAnsi="Times New Roman"/>
          <w:sz w:val="24"/>
        </w:rPr>
        <w:t xml:space="preserve"> § 3 lg 2</w:t>
      </w:r>
      <w:r w:rsidR="00DC1FBE" w:rsidRPr="4F8A9DAA">
        <w:rPr>
          <w:rFonts w:ascii="Times New Roman" w:hAnsi="Times New Roman"/>
          <w:sz w:val="24"/>
        </w:rPr>
        <w:t xml:space="preserve"> ning § 4 lg 3, mille alusel tuleb piirang seada seaduses, tagades teabele juurdepää</w:t>
      </w:r>
      <w:r w:rsidR="009824CB" w:rsidRPr="4F8A9DAA">
        <w:rPr>
          <w:rFonts w:ascii="Times New Roman" w:hAnsi="Times New Roman"/>
          <w:sz w:val="24"/>
        </w:rPr>
        <w:t>s</w:t>
      </w:r>
      <w:r w:rsidR="00DC1FBE" w:rsidRPr="4F8A9DAA">
        <w:rPr>
          <w:rFonts w:ascii="Times New Roman" w:hAnsi="Times New Roman"/>
          <w:sz w:val="24"/>
        </w:rPr>
        <w:t>u võimaldamisel isiku eraelu puutumatuse</w:t>
      </w:r>
      <w:r w:rsidR="00D16EC9" w:rsidRPr="4F8A9DAA">
        <w:rPr>
          <w:rFonts w:ascii="Times New Roman" w:hAnsi="Times New Roman"/>
          <w:sz w:val="24"/>
        </w:rPr>
        <w:t>)</w:t>
      </w:r>
      <w:r w:rsidR="0038516C" w:rsidRPr="4F8A9DAA">
        <w:rPr>
          <w:rFonts w:ascii="Times New Roman" w:hAnsi="Times New Roman"/>
          <w:sz w:val="24"/>
        </w:rPr>
        <w:t xml:space="preserve">. Kuigi </w:t>
      </w:r>
      <w:r w:rsidR="00C541F1" w:rsidRPr="4F8A9DAA">
        <w:rPr>
          <w:rFonts w:ascii="Times New Roman" w:hAnsi="Times New Roman"/>
          <w:sz w:val="24"/>
        </w:rPr>
        <w:t xml:space="preserve">kehtiv </w:t>
      </w:r>
      <w:r w:rsidR="0038516C" w:rsidRPr="4F8A9DAA">
        <w:rPr>
          <w:rFonts w:ascii="Times New Roman" w:hAnsi="Times New Roman"/>
          <w:sz w:val="24"/>
        </w:rPr>
        <w:t xml:space="preserve">seadus toob ära mis juhtudel võib andmeid </w:t>
      </w:r>
      <w:proofErr w:type="spellStart"/>
      <w:r w:rsidR="0038516C" w:rsidRPr="4F8A9DAA">
        <w:rPr>
          <w:rFonts w:ascii="Times New Roman" w:hAnsi="Times New Roman"/>
          <w:sz w:val="24"/>
        </w:rPr>
        <w:t>depseodonüümida</w:t>
      </w:r>
      <w:proofErr w:type="spellEnd"/>
      <w:r w:rsidR="00C541F1" w:rsidRPr="4F8A9DAA">
        <w:rPr>
          <w:rFonts w:ascii="Times New Roman" w:hAnsi="Times New Roman"/>
          <w:sz w:val="24"/>
        </w:rPr>
        <w:t xml:space="preserve"> ehk </w:t>
      </w:r>
      <w:r w:rsidR="00C541F1" w:rsidRPr="4F8A9DAA">
        <w:rPr>
          <w:rFonts w:ascii="Times New Roman" w:hAnsi="Times New Roman"/>
          <w:sz w:val="24"/>
        </w:rPr>
        <w:lastRenderedPageBreak/>
        <w:t>isikustada, samuti s</w:t>
      </w:r>
      <w:r w:rsidR="0038516C" w:rsidRPr="4F8A9DAA">
        <w:rPr>
          <w:rFonts w:ascii="Times New Roman" w:hAnsi="Times New Roman"/>
          <w:sz w:val="24"/>
        </w:rPr>
        <w:t>ätestab seadus selgelt ka piirangu, et seaduses toomata juhtudel, ei saa geenivaramu isikuandmeid väljastada, sest see kahjustaks geenidoonorite õigusi.</w:t>
      </w:r>
      <w:r w:rsidR="00C541F1" w:rsidRPr="4F8A9DAA">
        <w:rPr>
          <w:rFonts w:ascii="Times New Roman" w:hAnsi="Times New Roman"/>
          <w:sz w:val="24"/>
        </w:rPr>
        <w:t xml:space="preserve"> Kahjustamine ei pruugiks seostuda vaid geenidoonoriga</w:t>
      </w:r>
      <w:r w:rsidR="0038516C" w:rsidRPr="4F8A9DAA">
        <w:rPr>
          <w:rFonts w:ascii="Times New Roman" w:hAnsi="Times New Roman"/>
          <w:sz w:val="24"/>
        </w:rPr>
        <w:t>, vaid andmestik võiks tuua ebasobivaid mõjusid</w:t>
      </w:r>
      <w:r w:rsidR="00C541F1" w:rsidRPr="4F8A9DAA">
        <w:rPr>
          <w:rFonts w:ascii="Times New Roman" w:hAnsi="Times New Roman"/>
          <w:sz w:val="24"/>
        </w:rPr>
        <w:t xml:space="preserve"> </w:t>
      </w:r>
      <w:r w:rsidR="0038516C" w:rsidRPr="4F8A9DAA">
        <w:rPr>
          <w:rFonts w:ascii="Times New Roman" w:hAnsi="Times New Roman"/>
          <w:sz w:val="24"/>
        </w:rPr>
        <w:t>ka</w:t>
      </w:r>
      <w:r w:rsidR="00C541F1" w:rsidRPr="4F8A9DAA">
        <w:rPr>
          <w:rFonts w:ascii="Times New Roman" w:hAnsi="Times New Roman"/>
          <w:sz w:val="24"/>
        </w:rPr>
        <w:t xml:space="preserve"> tema</w:t>
      </w:r>
      <w:r w:rsidR="0038516C" w:rsidRPr="4F8A9DAA">
        <w:rPr>
          <w:rFonts w:ascii="Times New Roman" w:hAnsi="Times New Roman"/>
          <w:sz w:val="24"/>
        </w:rPr>
        <w:t xml:space="preserve"> lähedastele</w:t>
      </w:r>
      <w:r w:rsidR="00241FA0" w:rsidRPr="4F8A9DAA">
        <w:rPr>
          <w:rFonts w:ascii="Times New Roman" w:hAnsi="Times New Roman"/>
          <w:sz w:val="24"/>
        </w:rPr>
        <w:t xml:space="preserve"> ja </w:t>
      </w:r>
      <w:r w:rsidR="00C541F1" w:rsidRPr="4F8A9DAA">
        <w:rPr>
          <w:rFonts w:ascii="Times New Roman" w:hAnsi="Times New Roman"/>
          <w:sz w:val="24"/>
        </w:rPr>
        <w:t xml:space="preserve">seda </w:t>
      </w:r>
      <w:r w:rsidR="00241FA0" w:rsidRPr="4F8A9DAA">
        <w:rPr>
          <w:rFonts w:ascii="Times New Roman" w:hAnsi="Times New Roman"/>
          <w:sz w:val="24"/>
        </w:rPr>
        <w:t>põlvkondade</w:t>
      </w:r>
      <w:r w:rsidR="00C541F1" w:rsidRPr="4F8A9DAA">
        <w:rPr>
          <w:rFonts w:ascii="Times New Roman" w:hAnsi="Times New Roman"/>
          <w:sz w:val="24"/>
        </w:rPr>
        <w:t xml:space="preserve"> lõikes</w:t>
      </w:r>
      <w:r w:rsidR="0038516C" w:rsidRPr="4F8A9DAA">
        <w:rPr>
          <w:rFonts w:ascii="Times New Roman" w:hAnsi="Times New Roman"/>
          <w:sz w:val="24"/>
        </w:rPr>
        <w:t xml:space="preserve">. </w:t>
      </w:r>
    </w:p>
    <w:p w14:paraId="2B12D61C" w14:textId="77777777" w:rsidR="00F86B43" w:rsidRPr="00B63248" w:rsidRDefault="00F86B43" w:rsidP="4F8A9DAA">
      <w:pPr>
        <w:rPr>
          <w:rFonts w:ascii="Times New Roman" w:hAnsi="Times New Roman"/>
          <w:sz w:val="24"/>
        </w:rPr>
      </w:pPr>
    </w:p>
    <w:p w14:paraId="0937D5B9" w14:textId="1FCED188" w:rsidR="00692203" w:rsidRDefault="00F86B43" w:rsidP="4F8A9DAA">
      <w:pPr>
        <w:rPr>
          <w:rFonts w:ascii="Times New Roman" w:hAnsi="Times New Roman"/>
          <w:sz w:val="24"/>
        </w:rPr>
      </w:pPr>
      <w:r w:rsidRPr="4F8A9DAA">
        <w:rPr>
          <w:rFonts w:ascii="Times New Roman" w:hAnsi="Times New Roman"/>
          <w:sz w:val="24"/>
        </w:rPr>
        <w:t xml:space="preserve">Üldreegel kehtestab </w:t>
      </w:r>
      <w:proofErr w:type="spellStart"/>
      <w:r w:rsidRPr="4F8A9DAA">
        <w:rPr>
          <w:rFonts w:ascii="Times New Roman" w:hAnsi="Times New Roman"/>
          <w:sz w:val="24"/>
        </w:rPr>
        <w:t>AvTS-is</w:t>
      </w:r>
      <w:proofErr w:type="spellEnd"/>
      <w:r w:rsidRPr="4F8A9DAA">
        <w:rPr>
          <w:rFonts w:ascii="Times New Roman" w:hAnsi="Times New Roman"/>
          <w:sz w:val="24"/>
        </w:rPr>
        <w:t xml:space="preserve">, et </w:t>
      </w:r>
      <w:r w:rsidR="009C1BF7" w:rsidRPr="4F8A9DAA">
        <w:rPr>
          <w:rFonts w:ascii="Times New Roman" w:hAnsi="Times New Roman"/>
          <w:sz w:val="24"/>
        </w:rPr>
        <w:t xml:space="preserve">isikuandmeid sisaldavale teabele kehtib juurdepääsupiirang selle saamisest või dokumenteerimisest alates 75 aastat. Tähtajatute registrite puhul ei ole see kaitseks piisav. Samamoodi tekib küsimus terviseandmete juurdepääsupiirangu kehtivusest siis, kui andmesubjekt sureb, kuid väga detailsed andmed jäävad tema kohta alles. </w:t>
      </w:r>
      <w:proofErr w:type="spellStart"/>
      <w:r w:rsidR="0038516C" w:rsidRPr="4F8A9DAA">
        <w:rPr>
          <w:rFonts w:ascii="Times New Roman" w:hAnsi="Times New Roman"/>
          <w:sz w:val="24"/>
        </w:rPr>
        <w:t>AvTS-is</w:t>
      </w:r>
      <w:proofErr w:type="spellEnd"/>
      <w:r w:rsidR="0038516C" w:rsidRPr="4F8A9DAA">
        <w:rPr>
          <w:rFonts w:ascii="Times New Roman" w:hAnsi="Times New Roman"/>
          <w:sz w:val="24"/>
        </w:rPr>
        <w:t xml:space="preserve"> on sätestatud üldine reegel, et andmed on kaitstud kuni 30 aastat isiku surmast (vt </w:t>
      </w:r>
      <w:proofErr w:type="spellStart"/>
      <w:r w:rsidR="0038516C" w:rsidRPr="4F8A9DAA">
        <w:rPr>
          <w:rFonts w:ascii="Times New Roman" w:hAnsi="Times New Roman"/>
          <w:sz w:val="24"/>
        </w:rPr>
        <w:t>AvTS</w:t>
      </w:r>
      <w:proofErr w:type="spellEnd"/>
      <w:r w:rsidR="0038516C" w:rsidRPr="4F8A9DAA">
        <w:rPr>
          <w:rFonts w:ascii="Times New Roman" w:hAnsi="Times New Roman"/>
          <w:sz w:val="24"/>
        </w:rPr>
        <w:t xml:space="preserve"> § 40 lg 3). Samas on antud juhul tegemist andmekoguga, mille andmeid säilitatakse tähtajatult. See tekitab omakorda riske nii geenidoonoritele kui ka teatud juhtudel tema lähedaste eraelule. Andmekogu sisaldab väga delikaatseid ehk eriliigilisi </w:t>
      </w:r>
      <w:r w:rsidR="006623D7" w:rsidRPr="4F8A9DAA">
        <w:rPr>
          <w:rFonts w:ascii="Times New Roman" w:hAnsi="Times New Roman"/>
          <w:sz w:val="24"/>
        </w:rPr>
        <w:t>isiku</w:t>
      </w:r>
      <w:r w:rsidR="0038516C" w:rsidRPr="4F8A9DAA">
        <w:rPr>
          <w:rFonts w:ascii="Times New Roman" w:hAnsi="Times New Roman"/>
          <w:sz w:val="24"/>
        </w:rPr>
        <w:t xml:space="preserve">andmeid, mille puhul võib teha järeldusi ka andmesubjekti </w:t>
      </w:r>
      <w:proofErr w:type="spellStart"/>
      <w:r w:rsidR="0038516C" w:rsidRPr="4F8A9DAA">
        <w:rPr>
          <w:rFonts w:ascii="Times New Roman" w:hAnsi="Times New Roman"/>
          <w:sz w:val="24"/>
        </w:rPr>
        <w:t>ülenejate</w:t>
      </w:r>
      <w:proofErr w:type="spellEnd"/>
      <w:r w:rsidR="0038516C" w:rsidRPr="4F8A9DAA">
        <w:rPr>
          <w:rFonts w:ascii="Times New Roman" w:hAnsi="Times New Roman"/>
          <w:sz w:val="24"/>
        </w:rPr>
        <w:t xml:space="preserve"> ja </w:t>
      </w:r>
      <w:proofErr w:type="spellStart"/>
      <w:r w:rsidR="0038516C" w:rsidRPr="4F8A9DAA">
        <w:rPr>
          <w:rFonts w:ascii="Times New Roman" w:hAnsi="Times New Roman"/>
          <w:sz w:val="24"/>
        </w:rPr>
        <w:t>alanejate</w:t>
      </w:r>
      <w:proofErr w:type="spellEnd"/>
      <w:r w:rsidR="0038516C" w:rsidRPr="4F8A9DAA">
        <w:rPr>
          <w:rFonts w:ascii="Times New Roman" w:hAnsi="Times New Roman"/>
          <w:sz w:val="24"/>
        </w:rPr>
        <w:t xml:space="preserve"> sugulaste pärilike haiguste kohta ja seda isegi mitu põlve</w:t>
      </w:r>
      <w:r w:rsidR="0038516C" w:rsidRPr="4F8A9DAA">
        <w:rPr>
          <w:rFonts w:ascii="Times New Roman" w:hAnsi="Times New Roman"/>
          <w:sz w:val="24"/>
          <w:vertAlign w:val="superscript"/>
        </w:rPr>
        <w:footnoteReference w:id="73"/>
      </w:r>
      <w:r w:rsidR="0038516C" w:rsidRPr="4F8A9DAA">
        <w:rPr>
          <w:rFonts w:ascii="Times New Roman" w:hAnsi="Times New Roman"/>
          <w:sz w:val="24"/>
        </w:rPr>
        <w:t>. Norm täidab seega eraelu kaitse ning andmetöötluse läbipaistvuse eesmärki. Küll võib geenivaramu väljastada isikustatud andmeid või pseudonüümitud andmeid IGUS-</w:t>
      </w:r>
      <w:proofErr w:type="spellStart"/>
      <w:r w:rsidR="0038516C" w:rsidRPr="4F8A9DAA">
        <w:rPr>
          <w:rFonts w:ascii="Times New Roman" w:hAnsi="Times New Roman"/>
          <w:sz w:val="24"/>
        </w:rPr>
        <w:t>is</w:t>
      </w:r>
      <w:proofErr w:type="spellEnd"/>
      <w:r w:rsidR="0038516C" w:rsidRPr="4F8A9DAA">
        <w:rPr>
          <w:rFonts w:ascii="Times New Roman" w:hAnsi="Times New Roman"/>
          <w:sz w:val="24"/>
        </w:rPr>
        <w:t xml:space="preserve"> sätestatud eesmärkidel – st teadustööks või näiteks isikule endale (vt lg 3).</w:t>
      </w:r>
      <w:r w:rsidR="00241FA0" w:rsidRPr="4F8A9DAA">
        <w:rPr>
          <w:rFonts w:ascii="Times New Roman" w:hAnsi="Times New Roman"/>
          <w:sz w:val="24"/>
        </w:rPr>
        <w:t xml:space="preserve"> </w:t>
      </w:r>
    </w:p>
    <w:p w14:paraId="3CE071AA" w14:textId="77777777" w:rsidR="00692203" w:rsidRDefault="00692203" w:rsidP="0016210D">
      <w:pPr>
        <w:rPr>
          <w:rFonts w:ascii="Times New Roman" w:hAnsi="Times New Roman"/>
          <w:sz w:val="24"/>
        </w:rPr>
      </w:pPr>
    </w:p>
    <w:p w14:paraId="03D311CA" w14:textId="769EA1F3" w:rsidR="008B17B4" w:rsidRPr="008B17B4" w:rsidRDefault="00692203" w:rsidP="008B17B4">
      <w:pPr>
        <w:rPr>
          <w:rFonts w:ascii="Times New Roman" w:hAnsi="Times New Roman"/>
          <w:sz w:val="24"/>
        </w:rPr>
      </w:pPr>
      <w:r w:rsidRPr="004531B7">
        <w:rPr>
          <w:rFonts w:ascii="Times New Roman" w:hAnsi="Times New Roman"/>
          <w:sz w:val="24"/>
        </w:rPr>
        <w:t xml:space="preserve">Justiits- ja digiministeerium on </w:t>
      </w:r>
      <w:proofErr w:type="spellStart"/>
      <w:r w:rsidRPr="004531B7">
        <w:rPr>
          <w:rFonts w:ascii="Times New Roman" w:hAnsi="Times New Roman"/>
          <w:sz w:val="24"/>
        </w:rPr>
        <w:t>AvTS</w:t>
      </w:r>
      <w:proofErr w:type="spellEnd"/>
      <w:r w:rsidRPr="004531B7">
        <w:rPr>
          <w:rFonts w:ascii="Times New Roman" w:hAnsi="Times New Roman"/>
          <w:sz w:val="24"/>
        </w:rPr>
        <w:t>-i kitsaskohtade analüüsis</w:t>
      </w:r>
      <w:r w:rsidR="00CE4021" w:rsidRPr="00B63248">
        <w:rPr>
          <w:rStyle w:val="Allmrkuseviide"/>
          <w:rFonts w:ascii="Times New Roman" w:hAnsi="Times New Roman"/>
          <w:sz w:val="24"/>
        </w:rPr>
        <w:footnoteReference w:id="74"/>
      </w:r>
      <w:r w:rsidR="00C01314" w:rsidRPr="004531B7">
        <w:rPr>
          <w:rFonts w:ascii="Times New Roman" w:hAnsi="Times New Roman"/>
          <w:sz w:val="24"/>
        </w:rPr>
        <w:t xml:space="preserve"> käsitlenud ka surnud isikute andmete teemat ja nende juurdepääsupiirangute tähtaegu eriseadustes. </w:t>
      </w:r>
      <w:r w:rsidR="008B17B4" w:rsidRPr="008B17B4">
        <w:rPr>
          <w:rFonts w:ascii="Times New Roman" w:hAnsi="Times New Roman"/>
          <w:sz w:val="24"/>
        </w:rPr>
        <w:t>Analüüs käsitleb, kas IKS §</w:t>
      </w:r>
      <w:r w:rsidR="006623D7">
        <w:rPr>
          <w:rFonts w:ascii="Times New Roman" w:hAnsi="Times New Roman"/>
          <w:sz w:val="24"/>
        </w:rPr>
        <w:t>-s</w:t>
      </w:r>
      <w:r w:rsidR="008B17B4" w:rsidRPr="008B17B4">
        <w:rPr>
          <w:rFonts w:ascii="Times New Roman" w:hAnsi="Times New Roman"/>
          <w:sz w:val="24"/>
        </w:rPr>
        <w:t xml:space="preserve"> 9 sätestatud andmete </w:t>
      </w:r>
      <w:r w:rsidR="008B17B4">
        <w:rPr>
          <w:rFonts w:ascii="Times New Roman" w:hAnsi="Times New Roman"/>
          <w:sz w:val="24"/>
        </w:rPr>
        <w:t xml:space="preserve">juurdepääsupiirangu </w:t>
      </w:r>
      <w:r w:rsidR="008B17B4" w:rsidRPr="008B17B4">
        <w:rPr>
          <w:rFonts w:ascii="Times New Roman" w:hAnsi="Times New Roman"/>
          <w:sz w:val="24"/>
        </w:rPr>
        <w:t xml:space="preserve">tähtajad </w:t>
      </w:r>
      <w:r w:rsidR="008B17B4">
        <w:rPr>
          <w:rFonts w:ascii="Times New Roman" w:hAnsi="Times New Roman"/>
          <w:sz w:val="24"/>
        </w:rPr>
        <w:t xml:space="preserve">on piisavad ja </w:t>
      </w:r>
      <w:r w:rsidR="008B17B4" w:rsidRPr="008B17B4">
        <w:rPr>
          <w:rFonts w:ascii="Times New Roman" w:hAnsi="Times New Roman"/>
          <w:sz w:val="24"/>
        </w:rPr>
        <w:t>sobivad tänapäevase</w:t>
      </w:r>
      <w:r w:rsidR="008B17B4">
        <w:rPr>
          <w:rFonts w:ascii="Times New Roman" w:hAnsi="Times New Roman"/>
          <w:sz w:val="24"/>
        </w:rPr>
        <w:t>s</w:t>
      </w:r>
      <w:r w:rsidR="008B17B4" w:rsidRPr="008B17B4">
        <w:rPr>
          <w:rFonts w:ascii="Times New Roman" w:hAnsi="Times New Roman"/>
          <w:sz w:val="24"/>
        </w:rPr>
        <w:t>s</w:t>
      </w:r>
      <w:r w:rsidR="008B17B4">
        <w:rPr>
          <w:rFonts w:ascii="Times New Roman" w:hAnsi="Times New Roman"/>
          <w:sz w:val="24"/>
        </w:rPr>
        <w:t>e</w:t>
      </w:r>
      <w:r w:rsidR="008B17B4" w:rsidRPr="008B17B4">
        <w:rPr>
          <w:rFonts w:ascii="Times New Roman" w:hAnsi="Times New Roman"/>
          <w:sz w:val="24"/>
        </w:rPr>
        <w:t xml:space="preserve"> digitaalses</w:t>
      </w:r>
      <w:r w:rsidR="008B17B4">
        <w:rPr>
          <w:rFonts w:ascii="Times New Roman" w:hAnsi="Times New Roman"/>
          <w:sz w:val="24"/>
        </w:rPr>
        <w:t>se</w:t>
      </w:r>
      <w:r w:rsidR="008B17B4" w:rsidRPr="008B17B4">
        <w:rPr>
          <w:rFonts w:ascii="Times New Roman" w:hAnsi="Times New Roman"/>
          <w:sz w:val="24"/>
        </w:rPr>
        <w:t xml:space="preserve"> </w:t>
      </w:r>
      <w:r w:rsidR="008B17B4">
        <w:rPr>
          <w:rFonts w:ascii="Times New Roman" w:hAnsi="Times New Roman"/>
          <w:sz w:val="24"/>
        </w:rPr>
        <w:t>ühiskonda</w:t>
      </w:r>
      <w:r w:rsidR="008B17B4" w:rsidRPr="008B17B4">
        <w:rPr>
          <w:rFonts w:ascii="Times New Roman" w:hAnsi="Times New Roman"/>
          <w:sz w:val="24"/>
        </w:rPr>
        <w:t>. Kuigi rõhk on</w:t>
      </w:r>
      <w:r w:rsidR="00824A1E">
        <w:rPr>
          <w:rFonts w:ascii="Times New Roman" w:hAnsi="Times New Roman"/>
          <w:sz w:val="24"/>
        </w:rPr>
        <w:t xml:space="preserve"> </w:t>
      </w:r>
      <w:proofErr w:type="spellStart"/>
      <w:r w:rsidR="00824A1E">
        <w:rPr>
          <w:rFonts w:ascii="Times New Roman" w:hAnsi="Times New Roman"/>
          <w:sz w:val="24"/>
        </w:rPr>
        <w:t>IKS-i</w:t>
      </w:r>
      <w:proofErr w:type="spellEnd"/>
      <w:r w:rsidR="00824A1E">
        <w:rPr>
          <w:rFonts w:ascii="Times New Roman" w:hAnsi="Times New Roman"/>
          <w:sz w:val="24"/>
        </w:rPr>
        <w:t xml:space="preserve"> sättel</w:t>
      </w:r>
      <w:r w:rsidR="008B17B4" w:rsidRPr="008B17B4">
        <w:rPr>
          <w:rFonts w:ascii="Times New Roman" w:hAnsi="Times New Roman"/>
          <w:sz w:val="24"/>
        </w:rPr>
        <w:t xml:space="preserve">, on </w:t>
      </w:r>
      <w:r w:rsidR="00824A1E">
        <w:rPr>
          <w:rFonts w:ascii="Times New Roman" w:hAnsi="Times New Roman"/>
          <w:sz w:val="24"/>
        </w:rPr>
        <w:t>andmete juurdepääsupiirangu küsimused</w:t>
      </w:r>
      <w:r w:rsidR="008B17B4" w:rsidRPr="008B17B4">
        <w:rPr>
          <w:rFonts w:ascii="Times New Roman" w:hAnsi="Times New Roman"/>
          <w:sz w:val="24"/>
        </w:rPr>
        <w:t xml:space="preserve"> aktuaalsed eriseadustes</w:t>
      </w:r>
      <w:r w:rsidR="006623D7">
        <w:rPr>
          <w:rFonts w:ascii="Times New Roman" w:hAnsi="Times New Roman"/>
          <w:sz w:val="24"/>
        </w:rPr>
        <w:t>ki</w:t>
      </w:r>
      <w:r w:rsidR="008B17B4" w:rsidRPr="008B17B4">
        <w:rPr>
          <w:rFonts w:ascii="Times New Roman" w:hAnsi="Times New Roman"/>
          <w:sz w:val="24"/>
        </w:rPr>
        <w:t xml:space="preserve">. </w:t>
      </w:r>
      <w:r w:rsidR="00C033C1">
        <w:rPr>
          <w:rFonts w:ascii="Times New Roman" w:hAnsi="Times New Roman"/>
          <w:sz w:val="24"/>
        </w:rPr>
        <w:t>Analüüsis l</w:t>
      </w:r>
      <w:r w:rsidR="008B17B4" w:rsidRPr="008B17B4">
        <w:rPr>
          <w:rFonts w:ascii="Times New Roman" w:hAnsi="Times New Roman"/>
          <w:sz w:val="24"/>
        </w:rPr>
        <w:t>eiti, et demokraatlikus ühiskonnas ei tohiks andmetöötlus tekitada inimestes hirmu, et nende andmeid kasutatakse tulevikus ootamatutel viisidel</w:t>
      </w:r>
      <w:r w:rsidR="00C033C1">
        <w:rPr>
          <w:rFonts w:ascii="Times New Roman" w:hAnsi="Times New Roman"/>
          <w:sz w:val="24"/>
        </w:rPr>
        <w:t xml:space="preserve"> või andmetöötlus võiks tekitada olulisi järelmeid nende lähedaste kohta</w:t>
      </w:r>
      <w:r w:rsidR="008B17B4" w:rsidRPr="008B17B4">
        <w:rPr>
          <w:rFonts w:ascii="Times New Roman" w:hAnsi="Times New Roman"/>
          <w:sz w:val="24"/>
        </w:rPr>
        <w:t>. Inimestel peab olema kindlus, et nende valikuid austatakse ja andmete kasutamine ei piira nende otsuseid.</w:t>
      </w:r>
    </w:p>
    <w:p w14:paraId="535E34C5" w14:textId="77777777" w:rsidR="008B17B4" w:rsidRPr="008B17B4" w:rsidRDefault="008B17B4" w:rsidP="008B17B4">
      <w:pPr>
        <w:rPr>
          <w:rFonts w:ascii="Times New Roman" w:hAnsi="Times New Roman"/>
          <w:sz w:val="24"/>
        </w:rPr>
      </w:pPr>
    </w:p>
    <w:p w14:paraId="3983782B" w14:textId="5BA83E1B" w:rsidR="008B17B4" w:rsidRDefault="008B17B4" w:rsidP="008B17B4">
      <w:pPr>
        <w:rPr>
          <w:rFonts w:ascii="Times New Roman" w:hAnsi="Times New Roman"/>
          <w:sz w:val="24"/>
        </w:rPr>
      </w:pPr>
      <w:r w:rsidRPr="008B17B4">
        <w:rPr>
          <w:rFonts w:ascii="Times New Roman" w:hAnsi="Times New Roman"/>
          <w:sz w:val="24"/>
        </w:rPr>
        <w:t>Seetõttu on andmete konfidentsiaalsus eriti oluline – näiteks geenidoonorluse puhul sõltub osalus sellest, kui kindlad saavad inimesed olla, et nende andmed on kaitstud. Kuna</w:t>
      </w:r>
      <w:r w:rsidR="005772CA">
        <w:rPr>
          <w:rFonts w:ascii="Times New Roman" w:hAnsi="Times New Roman"/>
          <w:sz w:val="24"/>
        </w:rPr>
        <w:t xml:space="preserve"> avalik sektor</w:t>
      </w:r>
      <w:r w:rsidRPr="008B17B4">
        <w:rPr>
          <w:rFonts w:ascii="Times New Roman" w:hAnsi="Times New Roman"/>
          <w:sz w:val="24"/>
        </w:rPr>
        <w:t xml:space="preserve"> kogub väga üksikasjalikke andmeid ja säilitab neid pikka aega, peaks eriseadustes olema selgelt sätestatud, millal ja kuidas </w:t>
      </w:r>
      <w:proofErr w:type="spellStart"/>
      <w:r w:rsidR="000F1D86">
        <w:rPr>
          <w:rFonts w:ascii="Times New Roman" w:hAnsi="Times New Roman"/>
          <w:sz w:val="24"/>
        </w:rPr>
        <w:t>AvTS</w:t>
      </w:r>
      <w:proofErr w:type="spellEnd"/>
      <w:r w:rsidR="000F1D86">
        <w:rPr>
          <w:rFonts w:ascii="Times New Roman" w:hAnsi="Times New Roman"/>
          <w:sz w:val="24"/>
        </w:rPr>
        <w:t>-i</w:t>
      </w:r>
      <w:r w:rsidRPr="008B17B4">
        <w:rPr>
          <w:rFonts w:ascii="Times New Roman" w:hAnsi="Times New Roman"/>
          <w:sz w:val="24"/>
        </w:rPr>
        <w:t xml:space="preserve"> juurdepääsupiiranguid kohaldatakse.</w:t>
      </w:r>
      <w:r w:rsidR="00824A1E">
        <w:rPr>
          <w:rFonts w:ascii="Times New Roman" w:hAnsi="Times New Roman"/>
          <w:sz w:val="24"/>
        </w:rPr>
        <w:t xml:space="preserve"> </w:t>
      </w:r>
      <w:r w:rsidRPr="008B17B4">
        <w:rPr>
          <w:rFonts w:ascii="Times New Roman" w:hAnsi="Times New Roman"/>
          <w:sz w:val="24"/>
        </w:rPr>
        <w:t>Kuigi mitme andmekogu</w:t>
      </w:r>
      <w:r w:rsidR="007E1D91">
        <w:rPr>
          <w:rFonts w:ascii="Times New Roman" w:hAnsi="Times New Roman"/>
          <w:sz w:val="24"/>
        </w:rPr>
        <w:t xml:space="preserve"> juures</w:t>
      </w:r>
      <w:r w:rsidRPr="008B17B4">
        <w:rPr>
          <w:rFonts w:ascii="Times New Roman" w:hAnsi="Times New Roman"/>
          <w:sz w:val="24"/>
        </w:rPr>
        <w:t xml:space="preserve"> on kehtestatud piirangud vastavalt kasutus</w:t>
      </w:r>
      <w:r w:rsidR="00824A1E">
        <w:rPr>
          <w:rFonts w:ascii="Times New Roman" w:hAnsi="Times New Roman"/>
          <w:sz w:val="24"/>
        </w:rPr>
        <w:t>e eesmärgile</w:t>
      </w:r>
      <w:r w:rsidRPr="008B17B4">
        <w:rPr>
          <w:rFonts w:ascii="Times New Roman" w:hAnsi="Times New Roman"/>
          <w:sz w:val="24"/>
        </w:rPr>
        <w:t xml:space="preserve"> või kasutajagruppidele, peaks eriseadus siiski selgelt </w:t>
      </w:r>
      <w:r w:rsidR="00824A1E">
        <w:rPr>
          <w:rFonts w:ascii="Times New Roman" w:hAnsi="Times New Roman"/>
          <w:sz w:val="24"/>
        </w:rPr>
        <w:t xml:space="preserve">sätestama, </w:t>
      </w:r>
      <w:r w:rsidR="000F1D86">
        <w:rPr>
          <w:rFonts w:ascii="Times New Roman" w:hAnsi="Times New Roman"/>
          <w:sz w:val="24"/>
        </w:rPr>
        <w:t xml:space="preserve">et andmed on asutuse sisene teave ja on kaitstud kauem, kui vaid </w:t>
      </w:r>
      <w:proofErr w:type="spellStart"/>
      <w:r w:rsidR="000F1D86">
        <w:rPr>
          <w:rFonts w:ascii="Times New Roman" w:hAnsi="Times New Roman"/>
          <w:sz w:val="24"/>
        </w:rPr>
        <w:t>AvTS</w:t>
      </w:r>
      <w:proofErr w:type="spellEnd"/>
      <w:r w:rsidR="000F1D86">
        <w:rPr>
          <w:rFonts w:ascii="Times New Roman" w:hAnsi="Times New Roman"/>
          <w:sz w:val="24"/>
        </w:rPr>
        <w:t xml:space="preserve">-i </w:t>
      </w:r>
      <w:r w:rsidR="007E1D91">
        <w:rPr>
          <w:rFonts w:ascii="Times New Roman" w:hAnsi="Times New Roman"/>
          <w:sz w:val="24"/>
        </w:rPr>
        <w:t xml:space="preserve">toodud </w:t>
      </w:r>
      <w:r w:rsidR="000F1D86">
        <w:rPr>
          <w:rFonts w:ascii="Times New Roman" w:hAnsi="Times New Roman"/>
          <w:sz w:val="24"/>
        </w:rPr>
        <w:t>tähtaegadel. Kehtiv IGUS sätesta</w:t>
      </w:r>
      <w:r w:rsidR="00F547C3">
        <w:rPr>
          <w:rFonts w:ascii="Times New Roman" w:hAnsi="Times New Roman"/>
          <w:sz w:val="24"/>
        </w:rPr>
        <w:t>b küll</w:t>
      </w:r>
      <w:r w:rsidR="000F1D86">
        <w:rPr>
          <w:rFonts w:ascii="Times New Roman" w:hAnsi="Times New Roman"/>
          <w:sz w:val="24"/>
        </w:rPr>
        <w:t xml:space="preserve"> eraldi doonori salastatuse ja andmete avaldamise keelu, </w:t>
      </w:r>
      <w:r w:rsidR="00F547C3">
        <w:rPr>
          <w:rFonts w:ascii="Times New Roman" w:hAnsi="Times New Roman"/>
          <w:sz w:val="24"/>
        </w:rPr>
        <w:t>kuid</w:t>
      </w:r>
      <w:r w:rsidR="000F1D86">
        <w:rPr>
          <w:rFonts w:ascii="Times New Roman" w:hAnsi="Times New Roman"/>
          <w:sz w:val="24"/>
        </w:rPr>
        <w:t xml:space="preserve"> </w:t>
      </w:r>
      <w:r w:rsidR="000F1D86" w:rsidRPr="004531B7">
        <w:rPr>
          <w:rFonts w:ascii="Times New Roman" w:hAnsi="Times New Roman"/>
          <w:sz w:val="24"/>
        </w:rPr>
        <w:t>eriseaduses</w:t>
      </w:r>
      <w:r w:rsidR="00F547C3">
        <w:rPr>
          <w:rFonts w:ascii="Times New Roman" w:hAnsi="Times New Roman"/>
          <w:sz w:val="24"/>
        </w:rPr>
        <w:t xml:space="preserve"> tuleks siiski</w:t>
      </w:r>
      <w:r w:rsidR="000F1D86" w:rsidRPr="004531B7">
        <w:rPr>
          <w:rFonts w:ascii="Times New Roman" w:hAnsi="Times New Roman"/>
          <w:sz w:val="24"/>
        </w:rPr>
        <w:t xml:space="preserve"> selgelt ära määrata, et nimetatud teave on </w:t>
      </w:r>
      <w:r w:rsidR="000F1D86">
        <w:rPr>
          <w:rFonts w:ascii="Times New Roman" w:hAnsi="Times New Roman"/>
          <w:sz w:val="24"/>
        </w:rPr>
        <w:t>asutuse siseseks kasutamiseks</w:t>
      </w:r>
      <w:r w:rsidR="00F547C3">
        <w:rPr>
          <w:rFonts w:ascii="Times New Roman" w:hAnsi="Times New Roman"/>
          <w:sz w:val="24"/>
        </w:rPr>
        <w:t xml:space="preserve"> mõeldud teave</w:t>
      </w:r>
      <w:r w:rsidR="000F1D86">
        <w:rPr>
          <w:rFonts w:ascii="Times New Roman" w:hAnsi="Times New Roman"/>
          <w:sz w:val="24"/>
        </w:rPr>
        <w:t xml:space="preserve">, et </w:t>
      </w:r>
      <w:r w:rsidR="000F1D86" w:rsidRPr="004531B7">
        <w:rPr>
          <w:rFonts w:ascii="Times New Roman" w:hAnsi="Times New Roman"/>
          <w:sz w:val="24"/>
        </w:rPr>
        <w:t xml:space="preserve"> tagada</w:t>
      </w:r>
      <w:r w:rsidR="000F1D86" w:rsidRPr="002801A2">
        <w:rPr>
          <w:rFonts w:ascii="Times New Roman" w:hAnsi="Times New Roman"/>
          <w:sz w:val="24"/>
        </w:rPr>
        <w:t xml:space="preserve"> seaduse ja eriseaduste</w:t>
      </w:r>
      <w:r w:rsidR="000F1D86" w:rsidRPr="004531B7">
        <w:rPr>
          <w:rFonts w:ascii="Times New Roman" w:hAnsi="Times New Roman"/>
          <w:sz w:val="24"/>
        </w:rPr>
        <w:t xml:space="preserve"> ühte tõlgendus ja rakendamine</w:t>
      </w:r>
      <w:r w:rsidR="000F1D86">
        <w:rPr>
          <w:rFonts w:ascii="Times New Roman" w:hAnsi="Times New Roman"/>
          <w:sz w:val="24"/>
        </w:rPr>
        <w:t xml:space="preserve">. </w:t>
      </w:r>
      <w:r w:rsidRPr="008B17B4">
        <w:rPr>
          <w:rFonts w:ascii="Times New Roman" w:hAnsi="Times New Roman"/>
          <w:sz w:val="24"/>
        </w:rPr>
        <w:t>Oluline on</w:t>
      </w:r>
      <w:r w:rsidR="00824A1E">
        <w:rPr>
          <w:rFonts w:ascii="Times New Roman" w:hAnsi="Times New Roman"/>
          <w:sz w:val="24"/>
        </w:rPr>
        <w:t xml:space="preserve"> veelkord</w:t>
      </w:r>
      <w:r w:rsidRPr="008B17B4">
        <w:rPr>
          <w:rFonts w:ascii="Times New Roman" w:hAnsi="Times New Roman"/>
          <w:sz w:val="24"/>
        </w:rPr>
        <w:t xml:space="preserve"> rõhutada, et see ei tähenda, et andmeid ei tohiks üldse kasutada – kui olemas on selge õiguslik alus, on see siiski võimalik.</w:t>
      </w:r>
      <w:r w:rsidR="00F547C3">
        <w:rPr>
          <w:rFonts w:ascii="Times New Roman" w:hAnsi="Times New Roman"/>
          <w:sz w:val="24"/>
        </w:rPr>
        <w:t xml:space="preserve"> Seega ei muutu andmetöötluse praktika, kuid luuakse senisest suurem õigusselgus andmete kaitstuse kohta.</w:t>
      </w:r>
    </w:p>
    <w:p w14:paraId="429CDB93" w14:textId="611567FC" w:rsidR="3CB8D740" w:rsidRDefault="3CB8D740" w:rsidP="4F8A9DAA">
      <w:pPr>
        <w:rPr>
          <w:rFonts w:ascii="Times New Roman" w:hAnsi="Times New Roman"/>
          <w:sz w:val="24"/>
        </w:rPr>
      </w:pPr>
    </w:p>
    <w:p w14:paraId="59D95B75" w14:textId="617E9F80" w:rsidR="1D6ADA6C" w:rsidRDefault="1D6ADA6C" w:rsidP="0016210D">
      <w:pPr>
        <w:rPr>
          <w:rFonts w:ascii="Times New Roman" w:hAnsi="Times New Roman"/>
          <w:sz w:val="24"/>
        </w:rPr>
      </w:pPr>
      <w:r w:rsidRPr="3BFCAE6E">
        <w:rPr>
          <w:rFonts w:ascii="Times New Roman" w:hAnsi="Times New Roman"/>
          <w:b/>
          <w:bCs/>
          <w:sz w:val="24"/>
        </w:rPr>
        <w:lastRenderedPageBreak/>
        <w:t>Eelnõu § 15 lõike</w:t>
      </w:r>
      <w:r w:rsidR="00B33019">
        <w:rPr>
          <w:rFonts w:ascii="Times New Roman" w:hAnsi="Times New Roman"/>
          <w:b/>
          <w:bCs/>
          <w:sz w:val="24"/>
        </w:rPr>
        <w:t>s</w:t>
      </w:r>
      <w:r w:rsidRPr="3BFCAE6E">
        <w:rPr>
          <w:rFonts w:ascii="Times New Roman" w:hAnsi="Times New Roman"/>
          <w:b/>
          <w:bCs/>
          <w:sz w:val="24"/>
        </w:rPr>
        <w:t xml:space="preserve"> 2</w:t>
      </w:r>
      <w:r w:rsidRPr="3BFCAE6E">
        <w:rPr>
          <w:rFonts w:ascii="Times New Roman" w:hAnsi="Times New Roman"/>
          <w:sz w:val="24"/>
        </w:rPr>
        <w:t xml:space="preserve"> täpsustatakse, et </w:t>
      </w:r>
      <w:r w:rsidR="3CB8D740" w:rsidRPr="3BFCAE6E">
        <w:rPr>
          <w:rFonts w:ascii="Times New Roman" w:hAnsi="Times New Roman"/>
          <w:sz w:val="24"/>
        </w:rPr>
        <w:t>geenidoonoril endal on õigus avaldada ja avalikustada geenidoonoriks olemise või mitteolemise fakti ja asjaolusid.</w:t>
      </w:r>
    </w:p>
    <w:p w14:paraId="7FD7217F" w14:textId="4C24850E" w:rsidR="3CB8D740" w:rsidRDefault="3CB8D740" w:rsidP="0016210D">
      <w:pPr>
        <w:rPr>
          <w:rFonts w:ascii="Times New Roman" w:hAnsi="Times New Roman"/>
          <w:sz w:val="24"/>
        </w:rPr>
      </w:pPr>
      <w:r w:rsidRPr="3BFCAE6E">
        <w:rPr>
          <w:rFonts w:ascii="Times New Roman" w:hAnsi="Times New Roman"/>
          <w:sz w:val="24"/>
        </w:rPr>
        <w:t xml:space="preserve"> </w:t>
      </w:r>
    </w:p>
    <w:p w14:paraId="7088C01F" w14:textId="2097E7B7" w:rsidR="5D18A2D3" w:rsidRDefault="5D18A2D3" w:rsidP="0016210D">
      <w:pPr>
        <w:rPr>
          <w:rFonts w:ascii="Times New Roman" w:hAnsi="Times New Roman"/>
          <w:sz w:val="24"/>
        </w:rPr>
      </w:pPr>
      <w:r w:rsidRPr="3BFCAE6E">
        <w:rPr>
          <w:rFonts w:ascii="Times New Roman" w:hAnsi="Times New Roman"/>
          <w:b/>
          <w:bCs/>
          <w:sz w:val="24"/>
        </w:rPr>
        <w:t>Eelnõu § 15 lõikega 3</w:t>
      </w:r>
      <w:r w:rsidR="3CB8D740" w:rsidRPr="3BFCAE6E">
        <w:rPr>
          <w:rFonts w:ascii="Times New Roman" w:hAnsi="Times New Roman"/>
          <w:b/>
          <w:bCs/>
          <w:sz w:val="24"/>
        </w:rPr>
        <w:t xml:space="preserve"> </w:t>
      </w:r>
      <w:r w:rsidR="305F50DA" w:rsidRPr="3BFCAE6E">
        <w:rPr>
          <w:rFonts w:ascii="Times New Roman" w:hAnsi="Times New Roman"/>
          <w:sz w:val="24"/>
        </w:rPr>
        <w:t>luuakse täiendava selguse ja läbipaistvuse huvides tingimus, mille</w:t>
      </w:r>
      <w:r w:rsidR="3C5053CD" w:rsidRPr="3BFCAE6E">
        <w:rPr>
          <w:rFonts w:ascii="Times New Roman" w:hAnsi="Times New Roman"/>
          <w:sz w:val="24"/>
        </w:rPr>
        <w:t xml:space="preserve"> </w:t>
      </w:r>
      <w:r w:rsidR="305F50DA" w:rsidRPr="3BFCAE6E">
        <w:rPr>
          <w:rFonts w:ascii="Times New Roman" w:hAnsi="Times New Roman"/>
          <w:sz w:val="24"/>
        </w:rPr>
        <w:t xml:space="preserve">kohaselt </w:t>
      </w:r>
      <w:r w:rsidR="00821D22">
        <w:rPr>
          <w:rFonts w:ascii="Times New Roman" w:hAnsi="Times New Roman"/>
          <w:sz w:val="24"/>
        </w:rPr>
        <w:t>võib g</w:t>
      </w:r>
      <w:r w:rsidR="3CB8D740" w:rsidRPr="3BFCAE6E">
        <w:rPr>
          <w:rFonts w:ascii="Times New Roman" w:hAnsi="Times New Roman"/>
          <w:sz w:val="24"/>
        </w:rPr>
        <w:t>eenivaramu avaldada geenidoonoriks olemise või mitteolemise fakti käesoleva seaduse §</w:t>
      </w:r>
      <w:r w:rsidR="00821D22">
        <w:rPr>
          <w:rFonts w:ascii="Times New Roman" w:hAnsi="Times New Roman"/>
          <w:sz w:val="24"/>
        </w:rPr>
        <w:t>-s</w:t>
      </w:r>
      <w:r w:rsidR="3CB8D740" w:rsidRPr="3BFCAE6E">
        <w:rPr>
          <w:rFonts w:ascii="Times New Roman" w:hAnsi="Times New Roman"/>
          <w:sz w:val="24"/>
        </w:rPr>
        <w:t xml:space="preserve"> </w:t>
      </w:r>
      <w:r w:rsidR="000359A1">
        <w:rPr>
          <w:rFonts w:ascii="Times New Roman" w:hAnsi="Times New Roman"/>
          <w:sz w:val="24"/>
        </w:rPr>
        <w:t>8</w:t>
      </w:r>
      <w:r w:rsidR="3CB8D740" w:rsidRPr="3BFCAE6E">
        <w:rPr>
          <w:rFonts w:ascii="Times New Roman" w:hAnsi="Times New Roman"/>
          <w:sz w:val="24"/>
        </w:rPr>
        <w:t xml:space="preserve"> </w:t>
      </w:r>
      <w:r w:rsidR="00821D22">
        <w:rPr>
          <w:rFonts w:ascii="Times New Roman" w:hAnsi="Times New Roman"/>
          <w:sz w:val="24"/>
        </w:rPr>
        <w:t>sätestatud</w:t>
      </w:r>
      <w:r w:rsidR="3CB8D740" w:rsidRPr="3BFCAE6E">
        <w:rPr>
          <w:rFonts w:ascii="Times New Roman" w:hAnsi="Times New Roman"/>
          <w:sz w:val="24"/>
        </w:rPr>
        <w:t xml:space="preserve"> andmevahetus</w:t>
      </w:r>
      <w:r w:rsidR="005D2355">
        <w:rPr>
          <w:rFonts w:ascii="Times New Roman" w:hAnsi="Times New Roman"/>
          <w:sz w:val="24"/>
        </w:rPr>
        <w:t>e</w:t>
      </w:r>
      <w:r w:rsidR="3CB8D740" w:rsidRPr="3BFCAE6E">
        <w:rPr>
          <w:rFonts w:ascii="Times New Roman" w:hAnsi="Times New Roman"/>
          <w:sz w:val="24"/>
        </w:rPr>
        <w:t xml:space="preserve"> käigus, sealhulgas andmeandjatele geenidoonorite isikukoodide edastamisel, andmete väljastamisel geenidoonorile endale või tema määratud kolmandele isikule või muu käesoleva seaduse alusel lubatud </w:t>
      </w:r>
      <w:r w:rsidR="004F3FA7" w:rsidRPr="009C49A2">
        <w:rPr>
          <w:rFonts w:ascii="Times New Roman" w:hAnsi="Times New Roman"/>
          <w:sz w:val="24"/>
        </w:rPr>
        <w:t>andmete väljastamise</w:t>
      </w:r>
      <w:r w:rsidR="3CB8D740" w:rsidRPr="009C49A2">
        <w:rPr>
          <w:rFonts w:ascii="Times New Roman" w:hAnsi="Times New Roman"/>
          <w:sz w:val="24"/>
        </w:rPr>
        <w:t xml:space="preserve"> raames</w:t>
      </w:r>
      <w:r w:rsidR="007E2896">
        <w:rPr>
          <w:rFonts w:ascii="Times New Roman" w:hAnsi="Times New Roman"/>
          <w:sz w:val="24"/>
        </w:rPr>
        <w:t xml:space="preserve">, </w:t>
      </w:r>
      <w:r w:rsidR="009A782F">
        <w:rPr>
          <w:rFonts w:ascii="Times New Roman" w:hAnsi="Times New Roman"/>
          <w:sz w:val="24"/>
        </w:rPr>
        <w:t xml:space="preserve">nt teadustööks, teenuse saamiseks või muul </w:t>
      </w:r>
      <w:r w:rsidR="00461A05">
        <w:rPr>
          <w:rFonts w:ascii="Times New Roman" w:hAnsi="Times New Roman"/>
          <w:sz w:val="24"/>
        </w:rPr>
        <w:t>eesmärgil</w:t>
      </w:r>
      <w:r w:rsidR="00F15813">
        <w:rPr>
          <w:rFonts w:ascii="Times New Roman" w:hAnsi="Times New Roman"/>
          <w:sz w:val="24"/>
        </w:rPr>
        <w:t>.</w:t>
      </w:r>
      <w:r w:rsidR="00461A05">
        <w:rPr>
          <w:rFonts w:ascii="Times New Roman" w:hAnsi="Times New Roman"/>
          <w:sz w:val="24"/>
        </w:rPr>
        <w:t xml:space="preserve"> </w:t>
      </w:r>
      <w:r w:rsidR="00A60B34">
        <w:rPr>
          <w:rFonts w:ascii="Times New Roman" w:hAnsi="Times New Roman"/>
          <w:sz w:val="24"/>
        </w:rPr>
        <w:t>Doonori tahteavaldusega</w:t>
      </w:r>
      <w:r w:rsidR="00461A05">
        <w:rPr>
          <w:rFonts w:ascii="Times New Roman" w:hAnsi="Times New Roman"/>
          <w:sz w:val="24"/>
        </w:rPr>
        <w:t xml:space="preserve"> </w:t>
      </w:r>
      <w:r w:rsidR="00F15813">
        <w:rPr>
          <w:rFonts w:ascii="Times New Roman" w:hAnsi="Times New Roman"/>
          <w:sz w:val="24"/>
        </w:rPr>
        <w:t xml:space="preserve">kolmandale isikule väljastamisel on oluline doonori poolt </w:t>
      </w:r>
      <w:r w:rsidR="00702B0A">
        <w:rPr>
          <w:rFonts w:ascii="Times New Roman" w:hAnsi="Times New Roman"/>
          <w:sz w:val="24"/>
        </w:rPr>
        <w:t>see</w:t>
      </w:r>
      <w:r w:rsidR="00363727">
        <w:rPr>
          <w:rFonts w:ascii="Times New Roman" w:hAnsi="Times New Roman"/>
          <w:sz w:val="24"/>
        </w:rPr>
        <w:t xml:space="preserve"> isik konkreetselt tahteavalduses nimetada</w:t>
      </w:r>
      <w:r w:rsidR="3CB8D740" w:rsidRPr="009C49A2">
        <w:rPr>
          <w:rFonts w:ascii="Times New Roman" w:hAnsi="Times New Roman"/>
          <w:sz w:val="24"/>
        </w:rPr>
        <w:t>.</w:t>
      </w:r>
    </w:p>
    <w:p w14:paraId="755BBD93" w14:textId="3FAA8481" w:rsidR="3BFCAE6E" w:rsidRPr="006876DA" w:rsidRDefault="3BFCAE6E" w:rsidP="0016210D">
      <w:pPr>
        <w:rPr>
          <w:rFonts w:ascii="Times New Roman" w:hAnsi="Times New Roman"/>
          <w:b/>
          <w:bCs/>
          <w:sz w:val="28"/>
          <w:szCs w:val="28"/>
        </w:rPr>
      </w:pPr>
    </w:p>
    <w:p w14:paraId="0FBCE69E" w14:textId="786290BE" w:rsidR="009E5D08" w:rsidRDefault="2D383E2C" w:rsidP="0016210D">
      <w:pPr>
        <w:rPr>
          <w:rFonts w:ascii="Times New Roman" w:hAnsi="Times New Roman"/>
          <w:sz w:val="24"/>
        </w:rPr>
      </w:pPr>
      <w:r w:rsidRPr="3BFCAE6E">
        <w:rPr>
          <w:rFonts w:ascii="Times New Roman" w:hAnsi="Times New Roman"/>
          <w:b/>
          <w:bCs/>
          <w:sz w:val="24"/>
        </w:rPr>
        <w:t xml:space="preserve">Eelnõu </w:t>
      </w:r>
      <w:r w:rsidR="00A8725B">
        <w:rPr>
          <w:rFonts w:ascii="Times New Roman" w:hAnsi="Times New Roman"/>
          <w:b/>
          <w:bCs/>
          <w:sz w:val="24"/>
        </w:rPr>
        <w:t>§-ga</w:t>
      </w:r>
      <w:r w:rsidRPr="3BFCAE6E">
        <w:rPr>
          <w:rFonts w:ascii="Times New Roman" w:hAnsi="Times New Roman"/>
          <w:b/>
          <w:bCs/>
          <w:sz w:val="24"/>
        </w:rPr>
        <w:t xml:space="preserve"> 1</w:t>
      </w:r>
      <w:r w:rsidR="442B5BCF" w:rsidRPr="3BFCAE6E">
        <w:rPr>
          <w:rFonts w:ascii="Times New Roman" w:hAnsi="Times New Roman"/>
          <w:b/>
          <w:bCs/>
          <w:sz w:val="24"/>
        </w:rPr>
        <w:t xml:space="preserve">6 </w:t>
      </w:r>
      <w:r w:rsidR="442B5BCF" w:rsidRPr="00983595">
        <w:rPr>
          <w:rFonts w:ascii="Times New Roman" w:hAnsi="Times New Roman"/>
          <w:sz w:val="24"/>
        </w:rPr>
        <w:t>täpsustatakse õ</w:t>
      </w:r>
      <w:r w:rsidR="442B5BCF" w:rsidRPr="00983595">
        <w:rPr>
          <w:rFonts w:ascii="Times New Roman" w:hAnsi="Times New Roman"/>
          <w:color w:val="000000" w:themeColor="text1"/>
          <w:sz w:val="24"/>
        </w:rPr>
        <w:t>igust</w:t>
      </w:r>
      <w:r w:rsidR="442B5BCF" w:rsidRPr="3BFCAE6E">
        <w:rPr>
          <w:rFonts w:ascii="Times New Roman" w:hAnsi="Times New Roman"/>
          <w:color w:val="000000" w:themeColor="text1"/>
          <w:sz w:val="24"/>
        </w:rPr>
        <w:t xml:space="preserve"> loobuda geenivaramu geenidoonoriks </w:t>
      </w:r>
      <w:r w:rsidR="00E86C13">
        <w:rPr>
          <w:rFonts w:ascii="Times New Roman" w:hAnsi="Times New Roman"/>
          <w:color w:val="000000" w:themeColor="text1"/>
          <w:sz w:val="24"/>
        </w:rPr>
        <w:t xml:space="preserve">saamisest ja </w:t>
      </w:r>
      <w:r w:rsidR="442B5BCF" w:rsidRPr="3BFCAE6E">
        <w:rPr>
          <w:rFonts w:ascii="Times New Roman" w:hAnsi="Times New Roman"/>
          <w:color w:val="000000" w:themeColor="text1"/>
          <w:sz w:val="24"/>
        </w:rPr>
        <w:t>olemisest ning õigus</w:t>
      </w:r>
      <w:r w:rsidR="00B236FC">
        <w:rPr>
          <w:rFonts w:ascii="Times New Roman" w:hAnsi="Times New Roman"/>
          <w:color w:val="000000" w:themeColor="text1"/>
          <w:sz w:val="24"/>
        </w:rPr>
        <w:t>t</w:t>
      </w:r>
      <w:r w:rsidR="000A7282">
        <w:rPr>
          <w:rFonts w:ascii="Times New Roman" w:hAnsi="Times New Roman"/>
          <w:color w:val="000000" w:themeColor="text1"/>
          <w:sz w:val="24"/>
        </w:rPr>
        <w:t xml:space="preserve"> nõuda </w:t>
      </w:r>
      <w:proofErr w:type="spellStart"/>
      <w:r w:rsidR="000A7282">
        <w:rPr>
          <w:rFonts w:ascii="Times New Roman" w:hAnsi="Times New Roman"/>
          <w:color w:val="000000" w:themeColor="text1"/>
          <w:sz w:val="24"/>
        </w:rPr>
        <w:t>depseudonüümimise</w:t>
      </w:r>
      <w:proofErr w:type="spellEnd"/>
      <w:r w:rsidR="000A7282">
        <w:rPr>
          <w:rFonts w:ascii="Times New Roman" w:hAnsi="Times New Roman"/>
          <w:color w:val="000000" w:themeColor="text1"/>
          <w:sz w:val="24"/>
        </w:rPr>
        <w:t xml:space="preserve"> andmete</w:t>
      </w:r>
      <w:r w:rsidR="008A437E">
        <w:rPr>
          <w:rFonts w:ascii="Times New Roman" w:hAnsi="Times New Roman"/>
          <w:color w:val="000000" w:themeColor="text1"/>
          <w:sz w:val="24"/>
        </w:rPr>
        <w:t>,</w:t>
      </w:r>
      <w:r w:rsidR="442B5BCF" w:rsidRPr="3BFCAE6E">
        <w:rPr>
          <w:rFonts w:ascii="Times New Roman" w:hAnsi="Times New Roman"/>
          <w:color w:val="000000" w:themeColor="text1"/>
          <w:sz w:val="24"/>
        </w:rPr>
        <w:t xml:space="preserve"> koeproovi ja isikuandmete hävitamist.</w:t>
      </w:r>
      <w:r w:rsidR="00E83673">
        <w:rPr>
          <w:rFonts w:ascii="Times New Roman" w:hAnsi="Times New Roman"/>
          <w:color w:val="000000" w:themeColor="text1"/>
          <w:sz w:val="24"/>
        </w:rPr>
        <w:t xml:space="preserve"> See on oluline täiendus võrreldes kehtiva seadusega, kus doonori õigused ei olnud selles osas läbivalt ja selgelt koondatud. Edaspidi tagatakse seaduses suurem õigusselgus doonori õigustest, sätestades selgelt, mis juhul ja mida doonor nõuda võib.</w:t>
      </w:r>
      <w:r w:rsidR="00810B08">
        <w:rPr>
          <w:rFonts w:ascii="Times New Roman" w:hAnsi="Times New Roman"/>
          <w:color w:val="000000" w:themeColor="text1"/>
          <w:sz w:val="24"/>
        </w:rPr>
        <w:t xml:space="preserve"> Normid on olulised mõistmaks, et mida saab teha enne, kui andmed on geenivaramusse juba kantud ja mida teha enne, kui need sinna kantakse.</w:t>
      </w:r>
    </w:p>
    <w:p w14:paraId="28B80C08" w14:textId="100DD1DF" w:rsidR="3BFCAE6E" w:rsidRDefault="3BFCAE6E" w:rsidP="0016210D">
      <w:pPr>
        <w:rPr>
          <w:rFonts w:ascii="Times New Roman" w:hAnsi="Times New Roman"/>
          <w:color w:val="000000" w:themeColor="text1"/>
          <w:sz w:val="24"/>
        </w:rPr>
      </w:pPr>
    </w:p>
    <w:p w14:paraId="027A1368" w14:textId="49176DB7" w:rsidR="6D8DC507" w:rsidRDefault="6D8DC507" w:rsidP="0016210D">
      <w:pPr>
        <w:rPr>
          <w:rFonts w:ascii="Times New Roman" w:hAnsi="Times New Roman"/>
          <w:color w:val="000000" w:themeColor="text1"/>
          <w:sz w:val="24"/>
        </w:rPr>
      </w:pPr>
      <w:r w:rsidRPr="3BFCAE6E">
        <w:rPr>
          <w:rFonts w:ascii="Times New Roman" w:hAnsi="Times New Roman"/>
          <w:b/>
          <w:bCs/>
          <w:color w:val="000000" w:themeColor="text1"/>
          <w:sz w:val="24"/>
        </w:rPr>
        <w:t>Eelnõu § 16 lõikega 1</w:t>
      </w:r>
      <w:r w:rsidRPr="3BFCAE6E">
        <w:rPr>
          <w:rFonts w:ascii="Times New Roman" w:hAnsi="Times New Roman"/>
          <w:color w:val="000000" w:themeColor="text1"/>
          <w:sz w:val="24"/>
        </w:rPr>
        <w:t xml:space="preserve"> antakse </w:t>
      </w:r>
      <w:r w:rsidR="00A8725B">
        <w:rPr>
          <w:rFonts w:ascii="Times New Roman" w:hAnsi="Times New Roman"/>
          <w:color w:val="000000" w:themeColor="text1"/>
          <w:sz w:val="24"/>
        </w:rPr>
        <w:t>g</w:t>
      </w:r>
      <w:r w:rsidRPr="3BFCAE6E">
        <w:rPr>
          <w:rFonts w:ascii="Times New Roman" w:hAnsi="Times New Roman"/>
          <w:color w:val="000000" w:themeColor="text1"/>
          <w:sz w:val="24"/>
        </w:rPr>
        <w:t xml:space="preserve">eenivaramu geenidoonorile õigus geenidoonoriks </w:t>
      </w:r>
      <w:r w:rsidR="00763DFA">
        <w:rPr>
          <w:rFonts w:ascii="Times New Roman" w:hAnsi="Times New Roman"/>
          <w:color w:val="000000" w:themeColor="text1"/>
          <w:sz w:val="24"/>
        </w:rPr>
        <w:t xml:space="preserve">saamisest </w:t>
      </w:r>
      <w:r w:rsidR="00C05C14">
        <w:rPr>
          <w:rFonts w:ascii="Times New Roman" w:hAnsi="Times New Roman"/>
          <w:color w:val="000000" w:themeColor="text1"/>
          <w:sz w:val="24"/>
        </w:rPr>
        <w:t xml:space="preserve">ja olemisest </w:t>
      </w:r>
      <w:r w:rsidR="00763DFA">
        <w:rPr>
          <w:rFonts w:ascii="Times New Roman" w:hAnsi="Times New Roman"/>
          <w:color w:val="000000" w:themeColor="text1"/>
          <w:sz w:val="24"/>
        </w:rPr>
        <w:t>loobuda, kui ta esitab</w:t>
      </w:r>
      <w:r w:rsidR="00C05C14">
        <w:rPr>
          <w:rFonts w:ascii="Times New Roman" w:hAnsi="Times New Roman"/>
          <w:color w:val="000000" w:themeColor="text1"/>
          <w:sz w:val="24"/>
        </w:rPr>
        <w:t xml:space="preserve"> </w:t>
      </w:r>
      <w:r w:rsidR="00340AFF">
        <w:rPr>
          <w:rFonts w:ascii="Times New Roman" w:hAnsi="Times New Roman"/>
          <w:color w:val="000000" w:themeColor="text1"/>
          <w:sz w:val="24"/>
        </w:rPr>
        <w:t>sellekohase tahteavalduse</w:t>
      </w:r>
      <w:r w:rsidR="00763DFA">
        <w:rPr>
          <w:rFonts w:ascii="Times New Roman" w:hAnsi="Times New Roman"/>
          <w:color w:val="000000" w:themeColor="text1"/>
          <w:sz w:val="24"/>
        </w:rPr>
        <w:t>:</w:t>
      </w:r>
    </w:p>
    <w:p w14:paraId="7E100400" w14:textId="0B69AFF2" w:rsidR="6D8DC507" w:rsidRPr="000102FB" w:rsidRDefault="4C41DF8C" w:rsidP="00721EB3">
      <w:pPr>
        <w:pStyle w:val="Loendilik"/>
        <w:numPr>
          <w:ilvl w:val="0"/>
          <w:numId w:val="26"/>
        </w:numPr>
        <w:rPr>
          <w:rFonts w:ascii="Times New Roman" w:hAnsi="Times New Roman"/>
          <w:color w:val="000000" w:themeColor="text1"/>
          <w:sz w:val="24"/>
        </w:rPr>
      </w:pPr>
      <w:r w:rsidRPr="000102FB">
        <w:rPr>
          <w:rFonts w:ascii="Times New Roman" w:hAnsi="Times New Roman"/>
          <w:color w:val="000000" w:themeColor="text1"/>
          <w:sz w:val="24"/>
        </w:rPr>
        <w:t xml:space="preserve">enne </w:t>
      </w:r>
      <w:r w:rsidR="00A0182C" w:rsidRPr="000102FB">
        <w:rPr>
          <w:rFonts w:ascii="Times New Roman" w:hAnsi="Times New Roman"/>
          <w:color w:val="000000" w:themeColor="text1"/>
          <w:sz w:val="24"/>
        </w:rPr>
        <w:t xml:space="preserve">tema </w:t>
      </w:r>
      <w:r w:rsidRPr="000102FB">
        <w:rPr>
          <w:rFonts w:ascii="Times New Roman" w:hAnsi="Times New Roman"/>
          <w:color w:val="000000" w:themeColor="text1"/>
          <w:sz w:val="24"/>
        </w:rPr>
        <w:t xml:space="preserve">koeproovi ja isikuandmete geenivaramus </w:t>
      </w:r>
      <w:proofErr w:type="spellStart"/>
      <w:r w:rsidRPr="000102FB">
        <w:rPr>
          <w:rFonts w:ascii="Times New Roman" w:hAnsi="Times New Roman"/>
          <w:color w:val="000000" w:themeColor="text1"/>
          <w:sz w:val="24"/>
        </w:rPr>
        <w:t>pseudonüümimist</w:t>
      </w:r>
      <w:proofErr w:type="spellEnd"/>
      <w:r w:rsidRPr="000102FB">
        <w:rPr>
          <w:rFonts w:ascii="Times New Roman" w:hAnsi="Times New Roman"/>
          <w:color w:val="000000" w:themeColor="text1"/>
          <w:sz w:val="24"/>
        </w:rPr>
        <w:t xml:space="preserve"> </w:t>
      </w:r>
      <w:r w:rsidR="00B2671D" w:rsidRPr="000102FB">
        <w:rPr>
          <w:rFonts w:ascii="Times New Roman" w:hAnsi="Times New Roman"/>
          <w:color w:val="000000" w:themeColor="text1"/>
          <w:sz w:val="24"/>
        </w:rPr>
        <w:t xml:space="preserve">(sel juhul </w:t>
      </w:r>
      <w:r w:rsidRPr="000102FB">
        <w:rPr>
          <w:rFonts w:ascii="Times New Roman" w:hAnsi="Times New Roman"/>
          <w:color w:val="000000" w:themeColor="text1"/>
          <w:sz w:val="24"/>
        </w:rPr>
        <w:t>hävitab vastutav töötleja kogutud andmed ja koeproovi</w:t>
      </w:r>
      <w:r w:rsidR="00AA2E93" w:rsidRPr="000102FB">
        <w:rPr>
          <w:rFonts w:ascii="Times New Roman" w:hAnsi="Times New Roman"/>
          <w:color w:val="000000" w:themeColor="text1"/>
          <w:sz w:val="24"/>
        </w:rPr>
        <w:t>)</w:t>
      </w:r>
      <w:r w:rsidRPr="000102FB">
        <w:rPr>
          <w:rFonts w:ascii="Times New Roman" w:hAnsi="Times New Roman"/>
          <w:color w:val="000000" w:themeColor="text1"/>
          <w:sz w:val="24"/>
        </w:rPr>
        <w:t>;</w:t>
      </w:r>
    </w:p>
    <w:p w14:paraId="66353FD0" w14:textId="3A5CE117" w:rsidR="6D8DC507" w:rsidRPr="000102FB" w:rsidRDefault="4C41DF8C" w:rsidP="00721EB3">
      <w:pPr>
        <w:pStyle w:val="Loendilik"/>
        <w:numPr>
          <w:ilvl w:val="0"/>
          <w:numId w:val="26"/>
        </w:numPr>
        <w:rPr>
          <w:rFonts w:ascii="Times New Roman" w:hAnsi="Times New Roman"/>
          <w:color w:val="000000" w:themeColor="text1"/>
          <w:sz w:val="24"/>
        </w:rPr>
      </w:pPr>
      <w:r w:rsidRPr="000102FB">
        <w:rPr>
          <w:rFonts w:ascii="Times New Roman" w:hAnsi="Times New Roman"/>
          <w:color w:val="000000" w:themeColor="text1"/>
          <w:sz w:val="24"/>
        </w:rPr>
        <w:t xml:space="preserve">pärast </w:t>
      </w:r>
      <w:r w:rsidR="00CF110F" w:rsidRPr="000102FB">
        <w:rPr>
          <w:rFonts w:ascii="Times New Roman" w:hAnsi="Times New Roman"/>
          <w:color w:val="000000" w:themeColor="text1"/>
          <w:sz w:val="24"/>
        </w:rPr>
        <w:t xml:space="preserve">tema </w:t>
      </w:r>
      <w:r w:rsidRPr="000102FB">
        <w:rPr>
          <w:rFonts w:ascii="Times New Roman" w:hAnsi="Times New Roman"/>
          <w:color w:val="000000" w:themeColor="text1"/>
          <w:sz w:val="24"/>
        </w:rPr>
        <w:t xml:space="preserve">koeproovi ja isikuandmete geenivaramus </w:t>
      </w:r>
      <w:proofErr w:type="spellStart"/>
      <w:r w:rsidRPr="000102FB">
        <w:rPr>
          <w:rFonts w:ascii="Times New Roman" w:hAnsi="Times New Roman"/>
          <w:color w:val="000000" w:themeColor="text1"/>
          <w:sz w:val="24"/>
        </w:rPr>
        <w:t>pseudonüümimist</w:t>
      </w:r>
      <w:proofErr w:type="spellEnd"/>
      <w:r w:rsidRPr="000102FB">
        <w:rPr>
          <w:rFonts w:ascii="Times New Roman" w:hAnsi="Times New Roman"/>
          <w:color w:val="000000" w:themeColor="text1"/>
          <w:sz w:val="24"/>
        </w:rPr>
        <w:t xml:space="preserve"> </w:t>
      </w:r>
      <w:r w:rsidR="00CF110F" w:rsidRPr="000102FB">
        <w:rPr>
          <w:rFonts w:ascii="Times New Roman" w:hAnsi="Times New Roman"/>
          <w:color w:val="000000" w:themeColor="text1"/>
          <w:sz w:val="24"/>
        </w:rPr>
        <w:t xml:space="preserve">(sel juhul </w:t>
      </w:r>
      <w:r w:rsidRPr="000102FB">
        <w:rPr>
          <w:rFonts w:ascii="Times New Roman" w:hAnsi="Times New Roman"/>
          <w:color w:val="000000" w:themeColor="text1"/>
          <w:sz w:val="24"/>
        </w:rPr>
        <w:t xml:space="preserve">hävitab vastutav töötleja geenidoonori </w:t>
      </w:r>
      <w:proofErr w:type="spellStart"/>
      <w:r w:rsidRPr="000102FB">
        <w:rPr>
          <w:rFonts w:ascii="Times New Roman" w:hAnsi="Times New Roman"/>
          <w:color w:val="000000" w:themeColor="text1"/>
          <w:sz w:val="24"/>
        </w:rPr>
        <w:t>depseudonüümimist</w:t>
      </w:r>
      <w:proofErr w:type="spellEnd"/>
      <w:r w:rsidRPr="000102FB">
        <w:rPr>
          <w:rFonts w:ascii="Times New Roman" w:hAnsi="Times New Roman"/>
          <w:color w:val="000000" w:themeColor="text1"/>
          <w:sz w:val="24"/>
        </w:rPr>
        <w:t xml:space="preserve"> võimaldavad andmed</w:t>
      </w:r>
      <w:r w:rsidR="004D60D1" w:rsidRPr="000102FB">
        <w:rPr>
          <w:rFonts w:ascii="Times New Roman" w:hAnsi="Times New Roman"/>
          <w:color w:val="000000" w:themeColor="text1"/>
          <w:sz w:val="24"/>
        </w:rPr>
        <w:t>)</w:t>
      </w:r>
      <w:r w:rsidRPr="000102FB">
        <w:rPr>
          <w:rFonts w:ascii="Times New Roman" w:hAnsi="Times New Roman"/>
          <w:color w:val="000000" w:themeColor="text1"/>
          <w:sz w:val="24"/>
        </w:rPr>
        <w:t>.</w:t>
      </w:r>
    </w:p>
    <w:p w14:paraId="3AD38A15" w14:textId="594BB8A8" w:rsidR="3BFCAE6E" w:rsidRDefault="3BFCAE6E" w:rsidP="0016210D">
      <w:pPr>
        <w:rPr>
          <w:rFonts w:ascii="Times New Roman" w:hAnsi="Times New Roman"/>
          <w:color w:val="000000" w:themeColor="text1"/>
          <w:sz w:val="24"/>
        </w:rPr>
      </w:pPr>
    </w:p>
    <w:p w14:paraId="17807BA0" w14:textId="35231104" w:rsidR="2F57DDB6" w:rsidRDefault="104BB179" w:rsidP="0016210D">
      <w:pPr>
        <w:rPr>
          <w:rFonts w:ascii="Times New Roman" w:hAnsi="Times New Roman"/>
          <w:sz w:val="24"/>
        </w:rPr>
      </w:pPr>
      <w:r w:rsidRPr="75CF7F17">
        <w:rPr>
          <w:rFonts w:ascii="Times New Roman" w:hAnsi="Times New Roman"/>
          <w:b/>
          <w:bCs/>
          <w:color w:val="000000" w:themeColor="text1"/>
          <w:sz w:val="24"/>
        </w:rPr>
        <w:t xml:space="preserve">Eelnõu § 16 lõige 2 </w:t>
      </w:r>
      <w:r w:rsidRPr="75CF7F17">
        <w:rPr>
          <w:rFonts w:ascii="Times New Roman" w:hAnsi="Times New Roman"/>
          <w:color w:val="000000" w:themeColor="text1"/>
          <w:sz w:val="24"/>
        </w:rPr>
        <w:t xml:space="preserve">näeb </w:t>
      </w:r>
      <w:r w:rsidR="7AB605A6" w:rsidRPr="75CF7F17">
        <w:rPr>
          <w:rFonts w:ascii="Times New Roman" w:hAnsi="Times New Roman"/>
          <w:color w:val="000000" w:themeColor="text1"/>
          <w:sz w:val="24"/>
        </w:rPr>
        <w:t xml:space="preserve">selguse ja läbipaistvuse huvides </w:t>
      </w:r>
      <w:r w:rsidRPr="75CF7F17">
        <w:rPr>
          <w:rFonts w:ascii="Times New Roman" w:hAnsi="Times New Roman"/>
          <w:color w:val="000000" w:themeColor="text1"/>
          <w:sz w:val="24"/>
        </w:rPr>
        <w:t xml:space="preserve">ette, et </w:t>
      </w:r>
      <w:r w:rsidR="568AF209" w:rsidRPr="00A66D4E">
        <w:rPr>
          <w:rFonts w:ascii="Times New Roman" w:hAnsi="Times New Roman"/>
          <w:color w:val="000000" w:themeColor="text1"/>
          <w:sz w:val="24"/>
        </w:rPr>
        <w:t>kui</w:t>
      </w:r>
      <w:r w:rsidR="568AF209" w:rsidRPr="001D02EC">
        <w:rPr>
          <w:rFonts w:ascii="Times New Roman" w:hAnsi="Times New Roman"/>
          <w:color w:val="000000" w:themeColor="text1"/>
          <w:sz w:val="24"/>
        </w:rPr>
        <w:t xml:space="preserve"> inimene esitab geenidoonoriks ole</w:t>
      </w:r>
      <w:r w:rsidR="568AF209" w:rsidRPr="75CF7F17">
        <w:rPr>
          <w:rFonts w:ascii="Times New Roman" w:hAnsi="Times New Roman"/>
          <w:color w:val="000000" w:themeColor="text1"/>
          <w:sz w:val="24"/>
        </w:rPr>
        <w:t xml:space="preserve">misest loobumise tahteavalduse pärast koeproovi ja isikuandmete geenivaramus </w:t>
      </w:r>
      <w:proofErr w:type="spellStart"/>
      <w:r w:rsidR="568AF209" w:rsidRPr="75CF7F17">
        <w:rPr>
          <w:rFonts w:ascii="Times New Roman" w:hAnsi="Times New Roman"/>
          <w:color w:val="000000" w:themeColor="text1"/>
          <w:sz w:val="24"/>
        </w:rPr>
        <w:t>pseudonüümimist</w:t>
      </w:r>
      <w:proofErr w:type="spellEnd"/>
      <w:r w:rsidR="568AF209" w:rsidRPr="75CF7F17">
        <w:rPr>
          <w:rFonts w:ascii="Times New Roman" w:hAnsi="Times New Roman"/>
          <w:color w:val="000000" w:themeColor="text1"/>
          <w:sz w:val="24"/>
        </w:rPr>
        <w:t xml:space="preserve">, hävitab vastutav töötleja geenidoonori </w:t>
      </w:r>
      <w:proofErr w:type="spellStart"/>
      <w:r w:rsidR="568AF209" w:rsidRPr="75CF7F17">
        <w:rPr>
          <w:rFonts w:ascii="Times New Roman" w:hAnsi="Times New Roman"/>
          <w:color w:val="000000" w:themeColor="text1"/>
          <w:sz w:val="24"/>
        </w:rPr>
        <w:t>depseudonüümimist</w:t>
      </w:r>
      <w:proofErr w:type="spellEnd"/>
      <w:r w:rsidR="568AF209" w:rsidRPr="75CF7F17">
        <w:rPr>
          <w:rFonts w:ascii="Times New Roman" w:hAnsi="Times New Roman"/>
          <w:color w:val="000000" w:themeColor="text1"/>
          <w:sz w:val="24"/>
        </w:rPr>
        <w:t xml:space="preserve"> võimaldavad andmed, kuid </w:t>
      </w:r>
      <w:r w:rsidR="4C41DF8C" w:rsidRPr="75CF7F17">
        <w:rPr>
          <w:rFonts w:ascii="Times New Roman" w:hAnsi="Times New Roman"/>
          <w:color w:val="000000" w:themeColor="text1"/>
          <w:sz w:val="24"/>
        </w:rPr>
        <w:t xml:space="preserve">geenidoonori koeproovi </w:t>
      </w:r>
      <w:r w:rsidR="008506FF" w:rsidRPr="75CF7F17">
        <w:rPr>
          <w:rFonts w:ascii="Times New Roman" w:hAnsi="Times New Roman"/>
          <w:color w:val="000000" w:themeColor="text1"/>
          <w:sz w:val="24"/>
        </w:rPr>
        <w:t>ei hävitata</w:t>
      </w:r>
      <w:r w:rsidR="00CA2C64">
        <w:rPr>
          <w:rFonts w:ascii="Times New Roman" w:hAnsi="Times New Roman"/>
          <w:color w:val="000000" w:themeColor="text1"/>
          <w:sz w:val="24"/>
        </w:rPr>
        <w:t xml:space="preserve"> ja</w:t>
      </w:r>
      <w:r w:rsidR="4C41DF8C" w:rsidRPr="75CF7F17">
        <w:rPr>
          <w:rFonts w:ascii="Times New Roman" w:hAnsi="Times New Roman"/>
          <w:color w:val="000000" w:themeColor="text1"/>
          <w:sz w:val="24"/>
        </w:rPr>
        <w:t xml:space="preserve"> geenivaramus olevaid andmeid </w:t>
      </w:r>
      <w:r w:rsidR="00CA2C64">
        <w:rPr>
          <w:rFonts w:ascii="Times New Roman" w:hAnsi="Times New Roman"/>
          <w:color w:val="000000" w:themeColor="text1"/>
          <w:sz w:val="24"/>
        </w:rPr>
        <w:t xml:space="preserve">ei </w:t>
      </w:r>
      <w:r w:rsidR="00CA2C64" w:rsidRPr="75CF7F17">
        <w:rPr>
          <w:rFonts w:ascii="Times New Roman" w:hAnsi="Times New Roman"/>
          <w:color w:val="000000" w:themeColor="text1"/>
          <w:sz w:val="24"/>
        </w:rPr>
        <w:t xml:space="preserve">kustutata </w:t>
      </w:r>
      <w:r w:rsidR="4C41DF8C" w:rsidRPr="75CF7F17">
        <w:rPr>
          <w:rFonts w:ascii="Times New Roman" w:hAnsi="Times New Roman"/>
          <w:color w:val="000000" w:themeColor="text1"/>
          <w:sz w:val="24"/>
        </w:rPr>
        <w:t>ning ne</w:t>
      </w:r>
      <w:r w:rsidR="00CA2C64">
        <w:rPr>
          <w:rFonts w:ascii="Times New Roman" w:hAnsi="Times New Roman"/>
          <w:color w:val="000000" w:themeColor="text1"/>
          <w:sz w:val="24"/>
        </w:rPr>
        <w:t>id</w:t>
      </w:r>
      <w:r w:rsidR="4C41DF8C" w:rsidRPr="75CF7F17">
        <w:rPr>
          <w:rFonts w:ascii="Times New Roman" w:hAnsi="Times New Roman"/>
          <w:color w:val="000000" w:themeColor="text1"/>
          <w:sz w:val="24"/>
        </w:rPr>
        <w:t xml:space="preserve"> säilitatakse pseudonüümituna. </w:t>
      </w:r>
      <w:r w:rsidR="001B47C8">
        <w:rPr>
          <w:rFonts w:ascii="Times New Roman" w:hAnsi="Times New Roman"/>
          <w:color w:val="000000" w:themeColor="text1"/>
          <w:sz w:val="24"/>
        </w:rPr>
        <w:t xml:space="preserve">Peale </w:t>
      </w:r>
      <w:r w:rsidR="001B47C8">
        <w:rPr>
          <w:rFonts w:ascii="Times New Roman" w:hAnsi="Times New Roman"/>
          <w:sz w:val="24"/>
        </w:rPr>
        <w:t>g</w:t>
      </w:r>
      <w:r w:rsidR="06601F7A" w:rsidRPr="75CF7F17">
        <w:rPr>
          <w:rFonts w:ascii="Times New Roman" w:hAnsi="Times New Roman"/>
          <w:sz w:val="24"/>
        </w:rPr>
        <w:t>eenidoonori</w:t>
      </w:r>
      <w:r w:rsidR="001B47C8">
        <w:rPr>
          <w:rFonts w:ascii="Times New Roman" w:hAnsi="Times New Roman"/>
          <w:sz w:val="24"/>
        </w:rPr>
        <w:t xml:space="preserve"> andmete kandmist geenivaramusse, ei saa isik doonor oma soovi enam tagasi võtta ja tal </w:t>
      </w:r>
      <w:r w:rsidR="06601F7A" w:rsidRPr="75CF7F17">
        <w:rPr>
          <w:rFonts w:ascii="Times New Roman" w:hAnsi="Times New Roman"/>
          <w:sz w:val="24"/>
        </w:rPr>
        <w:t>puudub õigus nõuda oma isikuandmete ja koeproovi hävitamist</w:t>
      </w:r>
      <w:r w:rsidR="0069400C">
        <w:rPr>
          <w:rFonts w:ascii="Times New Roman" w:hAnsi="Times New Roman"/>
          <w:sz w:val="24"/>
        </w:rPr>
        <w:t>,</w:t>
      </w:r>
      <w:r w:rsidR="06601F7A" w:rsidRPr="75CF7F17">
        <w:rPr>
          <w:rFonts w:ascii="Times New Roman" w:hAnsi="Times New Roman"/>
          <w:sz w:val="24"/>
        </w:rPr>
        <w:t xml:space="preserve"> tuginedes määruse (EL) 2016/679 artikli 23 lõike 1 punktile i</w:t>
      </w:r>
      <w:r w:rsidR="0038791A">
        <w:rPr>
          <w:rFonts w:ascii="Times New Roman" w:hAnsi="Times New Roman"/>
          <w:sz w:val="24"/>
        </w:rPr>
        <w:t xml:space="preserve"> (vt selgitusi § 19</w:t>
      </w:r>
      <w:r w:rsidR="00615ACB">
        <w:rPr>
          <w:rFonts w:ascii="Times New Roman" w:hAnsi="Times New Roman"/>
          <w:sz w:val="24"/>
        </w:rPr>
        <w:t xml:space="preserve"> juures).</w:t>
      </w:r>
    </w:p>
    <w:p w14:paraId="1D3891DB" w14:textId="3F7291E5" w:rsidR="3BFCAE6E" w:rsidRDefault="3BFCAE6E" w:rsidP="0016210D">
      <w:pPr>
        <w:rPr>
          <w:rFonts w:ascii="Times New Roman" w:hAnsi="Times New Roman"/>
          <w:color w:val="000000" w:themeColor="text1"/>
          <w:sz w:val="24"/>
        </w:rPr>
      </w:pPr>
    </w:p>
    <w:p w14:paraId="40D44DCD" w14:textId="0638A352" w:rsidR="04C323B9" w:rsidRDefault="04C323B9"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 16 lõige 3 </w:t>
      </w:r>
      <w:r w:rsidRPr="3BFCAE6E">
        <w:rPr>
          <w:rFonts w:ascii="Times New Roman" w:hAnsi="Times New Roman"/>
          <w:color w:val="000000" w:themeColor="text1"/>
          <w:sz w:val="24"/>
        </w:rPr>
        <w:t xml:space="preserve">näeb täiendava kaitsemeetmena </w:t>
      </w:r>
      <w:r w:rsidR="00F96059" w:rsidRPr="3BFCAE6E">
        <w:rPr>
          <w:rFonts w:ascii="Times New Roman" w:hAnsi="Times New Roman"/>
          <w:color w:val="000000" w:themeColor="text1"/>
          <w:sz w:val="24"/>
        </w:rPr>
        <w:t xml:space="preserve">ette </w:t>
      </w:r>
      <w:r w:rsidRPr="3BFCAE6E">
        <w:rPr>
          <w:rFonts w:ascii="Times New Roman" w:hAnsi="Times New Roman"/>
          <w:color w:val="000000" w:themeColor="text1"/>
          <w:sz w:val="24"/>
        </w:rPr>
        <w:t>tingimuse, et k</w:t>
      </w:r>
      <w:r w:rsidR="6D8DC507" w:rsidRPr="3BFCAE6E">
        <w:rPr>
          <w:rFonts w:ascii="Times New Roman" w:hAnsi="Times New Roman"/>
          <w:color w:val="000000" w:themeColor="text1"/>
          <w:sz w:val="24"/>
        </w:rPr>
        <w:t>ui geenivaramu geenidoonori isik on avalikustatud õigusvastaselt või isik on saanud geenidoonoriks</w:t>
      </w:r>
      <w:r w:rsidR="00183F8B">
        <w:rPr>
          <w:rFonts w:ascii="Times New Roman" w:hAnsi="Times New Roman"/>
          <w:color w:val="000000" w:themeColor="text1"/>
          <w:sz w:val="24"/>
        </w:rPr>
        <w:t xml:space="preserve"> </w:t>
      </w:r>
      <w:r w:rsidR="00183F8B" w:rsidRPr="3BFCAE6E">
        <w:rPr>
          <w:rFonts w:ascii="Times New Roman" w:hAnsi="Times New Roman"/>
          <w:color w:val="000000" w:themeColor="text1"/>
          <w:sz w:val="24"/>
        </w:rPr>
        <w:t>õigusvastaselt</w:t>
      </w:r>
      <w:r w:rsidR="6D8DC507" w:rsidRPr="3BFCAE6E">
        <w:rPr>
          <w:rFonts w:ascii="Times New Roman" w:hAnsi="Times New Roman"/>
          <w:color w:val="000000" w:themeColor="text1"/>
          <w:sz w:val="24"/>
        </w:rPr>
        <w:t xml:space="preserve">, on </w:t>
      </w:r>
      <w:r w:rsidR="008D718A">
        <w:rPr>
          <w:rFonts w:ascii="Times New Roman" w:hAnsi="Times New Roman"/>
          <w:color w:val="000000" w:themeColor="text1"/>
          <w:sz w:val="24"/>
        </w:rPr>
        <w:t>tal</w:t>
      </w:r>
      <w:r w:rsidR="6D8DC507" w:rsidRPr="3BFCAE6E">
        <w:rPr>
          <w:rFonts w:ascii="Times New Roman" w:hAnsi="Times New Roman"/>
          <w:color w:val="000000" w:themeColor="text1"/>
          <w:sz w:val="24"/>
        </w:rPr>
        <w:t xml:space="preserve"> õigus </w:t>
      </w:r>
      <w:r w:rsidR="008D718A" w:rsidRPr="003D6A4C">
        <w:rPr>
          <w:rFonts w:ascii="Times New Roman" w:hAnsi="Times New Roman"/>
          <w:color w:val="000000" w:themeColor="text1"/>
          <w:sz w:val="24"/>
        </w:rPr>
        <w:t>nõuda</w:t>
      </w:r>
      <w:r w:rsidR="6D8DC507" w:rsidRPr="003D6A4C">
        <w:rPr>
          <w:rFonts w:ascii="Times New Roman" w:hAnsi="Times New Roman"/>
          <w:color w:val="000000" w:themeColor="text1"/>
          <w:sz w:val="24"/>
        </w:rPr>
        <w:t xml:space="preserve"> </w:t>
      </w:r>
      <w:r w:rsidR="6D8DC507" w:rsidRPr="3BFCAE6E">
        <w:rPr>
          <w:rFonts w:ascii="Times New Roman" w:hAnsi="Times New Roman"/>
          <w:color w:val="000000" w:themeColor="text1"/>
          <w:sz w:val="24"/>
        </w:rPr>
        <w:t>ka koeproovi ja isikuandmete hävitamist geenivaramus.</w:t>
      </w:r>
      <w:r w:rsidR="00B82C47">
        <w:rPr>
          <w:rFonts w:ascii="Times New Roman" w:hAnsi="Times New Roman"/>
          <w:color w:val="000000" w:themeColor="text1"/>
          <w:sz w:val="24"/>
        </w:rPr>
        <w:t xml:space="preserve"> Selline võimalus on ka kehtivas regulatsioonis olemas (</w:t>
      </w:r>
      <w:r w:rsidR="00534AE0">
        <w:rPr>
          <w:rFonts w:ascii="Times New Roman" w:hAnsi="Times New Roman"/>
          <w:color w:val="000000" w:themeColor="text1"/>
          <w:sz w:val="24"/>
        </w:rPr>
        <w:t>IGUS</w:t>
      </w:r>
      <w:r w:rsidR="00B82C47">
        <w:rPr>
          <w:rFonts w:ascii="Times New Roman" w:hAnsi="Times New Roman"/>
          <w:color w:val="000000" w:themeColor="text1"/>
          <w:sz w:val="24"/>
        </w:rPr>
        <w:t xml:space="preserve"> §</w:t>
      </w:r>
      <w:r w:rsidR="00534AE0">
        <w:rPr>
          <w:rFonts w:ascii="Times New Roman" w:hAnsi="Times New Roman"/>
          <w:color w:val="000000" w:themeColor="text1"/>
          <w:sz w:val="24"/>
        </w:rPr>
        <w:t xml:space="preserve"> </w:t>
      </w:r>
      <w:r w:rsidR="00B82C47">
        <w:rPr>
          <w:rFonts w:ascii="Times New Roman" w:hAnsi="Times New Roman"/>
          <w:color w:val="000000" w:themeColor="text1"/>
          <w:sz w:val="24"/>
        </w:rPr>
        <w:t xml:space="preserve">10 lg 2; § 12 lg 3 p 6 ja </w:t>
      </w:r>
      <w:r w:rsidR="00277B85">
        <w:rPr>
          <w:rFonts w:ascii="Times New Roman" w:hAnsi="Times New Roman"/>
          <w:color w:val="000000" w:themeColor="text1"/>
          <w:sz w:val="24"/>
        </w:rPr>
        <w:t>§</w:t>
      </w:r>
      <w:r w:rsidR="00534AE0">
        <w:rPr>
          <w:rFonts w:ascii="Times New Roman" w:hAnsi="Times New Roman"/>
          <w:color w:val="000000" w:themeColor="text1"/>
          <w:sz w:val="24"/>
        </w:rPr>
        <w:t xml:space="preserve"> </w:t>
      </w:r>
      <w:r w:rsidR="00277B85">
        <w:rPr>
          <w:rFonts w:ascii="Times New Roman" w:hAnsi="Times New Roman"/>
          <w:color w:val="000000" w:themeColor="text1"/>
          <w:sz w:val="24"/>
        </w:rPr>
        <w:t>21 lg 2).</w:t>
      </w:r>
    </w:p>
    <w:p w14:paraId="522E0284" w14:textId="77777777" w:rsidR="00B05FA9" w:rsidRDefault="00B05FA9" w:rsidP="0016210D">
      <w:pPr>
        <w:rPr>
          <w:rFonts w:ascii="Times New Roman" w:hAnsi="Times New Roman"/>
          <w:color w:val="000000" w:themeColor="text1"/>
          <w:sz w:val="24"/>
        </w:rPr>
      </w:pPr>
    </w:p>
    <w:p w14:paraId="185FB060" w14:textId="62192EB2" w:rsidR="003D6A4C" w:rsidRPr="003D6A4C" w:rsidRDefault="003D6A4C" w:rsidP="003D6A4C">
      <w:pPr>
        <w:rPr>
          <w:rFonts w:ascii="Times New Roman" w:hAnsi="Times New Roman"/>
          <w:color w:val="000000" w:themeColor="text1"/>
          <w:sz w:val="24"/>
        </w:rPr>
      </w:pPr>
      <w:r>
        <w:rPr>
          <w:rFonts w:ascii="Times New Roman" w:hAnsi="Times New Roman"/>
          <w:b/>
          <w:bCs/>
          <w:color w:val="000000" w:themeColor="text1"/>
          <w:sz w:val="24"/>
        </w:rPr>
        <w:t xml:space="preserve">Eelnõu §16 lõike 4 </w:t>
      </w:r>
      <w:r>
        <w:rPr>
          <w:rFonts w:ascii="Times New Roman" w:hAnsi="Times New Roman"/>
          <w:color w:val="000000" w:themeColor="text1"/>
          <w:sz w:val="24"/>
        </w:rPr>
        <w:t>kohaselt esitab geenidoonor oma</w:t>
      </w:r>
      <w:r w:rsidR="00B453E3">
        <w:rPr>
          <w:rFonts w:ascii="Times New Roman" w:hAnsi="Times New Roman"/>
          <w:color w:val="000000" w:themeColor="text1"/>
          <w:sz w:val="24"/>
        </w:rPr>
        <w:t xml:space="preserve"> k</w:t>
      </w:r>
      <w:r w:rsidRPr="003D6A4C">
        <w:rPr>
          <w:rFonts w:ascii="Times New Roman" w:hAnsi="Times New Roman"/>
          <w:color w:val="000000" w:themeColor="text1"/>
          <w:sz w:val="24"/>
        </w:rPr>
        <w:t>äesoleva paragrahvi lõigetes 1–3 nimetatud õiguste teostamiseks geenivaramu vastutavale töötlejale kirjaliku tahteavalduse. </w:t>
      </w:r>
    </w:p>
    <w:p w14:paraId="62747714" w14:textId="29FE1DA8" w:rsidR="003D6A4C" w:rsidRPr="003D6A4C" w:rsidRDefault="003D6A4C" w:rsidP="0016210D">
      <w:pPr>
        <w:rPr>
          <w:rFonts w:ascii="Times New Roman" w:hAnsi="Times New Roman"/>
          <w:color w:val="000000" w:themeColor="text1"/>
          <w:sz w:val="24"/>
        </w:rPr>
      </w:pPr>
    </w:p>
    <w:p w14:paraId="3B2FB00C" w14:textId="3BC2CAD0" w:rsidR="73BF008D" w:rsidRDefault="277A76F7" w:rsidP="6E341925">
      <w:pPr>
        <w:rPr>
          <w:rFonts w:ascii="Times New Roman" w:hAnsi="Times New Roman"/>
          <w:color w:val="000000" w:themeColor="text1"/>
          <w:sz w:val="24"/>
        </w:rPr>
      </w:pPr>
      <w:r w:rsidRPr="6E341925">
        <w:rPr>
          <w:rFonts w:ascii="Times New Roman" w:hAnsi="Times New Roman"/>
          <w:b/>
          <w:bCs/>
          <w:color w:val="000000" w:themeColor="text1"/>
          <w:sz w:val="24"/>
        </w:rPr>
        <w:t xml:space="preserve">Eelnõu § 16 lõikega </w:t>
      </w:r>
      <w:r w:rsidR="50FBD880" w:rsidRPr="6E341925">
        <w:rPr>
          <w:rFonts w:ascii="Times New Roman" w:hAnsi="Times New Roman"/>
          <w:b/>
          <w:bCs/>
          <w:color w:val="000000" w:themeColor="text1"/>
          <w:sz w:val="24"/>
        </w:rPr>
        <w:t>5</w:t>
      </w:r>
      <w:r w:rsidRPr="6E341925">
        <w:rPr>
          <w:rFonts w:ascii="Times New Roman" w:hAnsi="Times New Roman"/>
          <w:color w:val="000000" w:themeColor="text1"/>
          <w:sz w:val="24"/>
        </w:rPr>
        <w:t xml:space="preserve"> antakse </w:t>
      </w:r>
      <w:r w:rsidR="2A587802" w:rsidRPr="6E341925">
        <w:rPr>
          <w:rFonts w:ascii="Times New Roman" w:hAnsi="Times New Roman"/>
          <w:color w:val="000000" w:themeColor="text1"/>
          <w:sz w:val="24"/>
        </w:rPr>
        <w:t>g</w:t>
      </w:r>
      <w:r w:rsidRPr="6E341925">
        <w:rPr>
          <w:rFonts w:ascii="Times New Roman" w:hAnsi="Times New Roman"/>
          <w:color w:val="000000" w:themeColor="text1"/>
          <w:sz w:val="24"/>
        </w:rPr>
        <w:t xml:space="preserve">eenivaramu vastutavale töötlejale õigus keelduda </w:t>
      </w:r>
      <w:r w:rsidR="2A587802" w:rsidRPr="6E341925">
        <w:rPr>
          <w:rFonts w:ascii="Times New Roman" w:hAnsi="Times New Roman"/>
          <w:color w:val="000000" w:themeColor="text1"/>
          <w:sz w:val="24"/>
        </w:rPr>
        <w:t xml:space="preserve">uuesti geenidoonoriks võtmast </w:t>
      </w:r>
      <w:r w:rsidRPr="6E341925">
        <w:rPr>
          <w:rFonts w:ascii="Times New Roman" w:hAnsi="Times New Roman"/>
          <w:color w:val="000000" w:themeColor="text1"/>
          <w:sz w:val="24"/>
        </w:rPr>
        <w:t>isikut, kes</w:t>
      </w:r>
      <w:r w:rsidR="017F52B8" w:rsidRPr="6E341925">
        <w:rPr>
          <w:rFonts w:ascii="Times New Roman" w:hAnsi="Times New Roman"/>
          <w:color w:val="000000" w:themeColor="text1"/>
          <w:sz w:val="24"/>
        </w:rPr>
        <w:t xml:space="preserve"> on var</w:t>
      </w:r>
      <w:r w:rsidR="41561959" w:rsidRPr="6E341925">
        <w:rPr>
          <w:rFonts w:ascii="Times New Roman" w:hAnsi="Times New Roman"/>
          <w:color w:val="000000" w:themeColor="text1"/>
          <w:sz w:val="24"/>
        </w:rPr>
        <w:t>em</w:t>
      </w:r>
      <w:r w:rsidR="017F52B8" w:rsidRPr="6E341925">
        <w:rPr>
          <w:rFonts w:ascii="Times New Roman" w:hAnsi="Times New Roman"/>
          <w:color w:val="000000" w:themeColor="text1"/>
          <w:sz w:val="24"/>
        </w:rPr>
        <w:t xml:space="preserve"> loobunud </w:t>
      </w:r>
      <w:r w:rsidR="00AC7D6D" w:rsidRPr="6E341925">
        <w:rPr>
          <w:rFonts w:ascii="Times New Roman" w:hAnsi="Times New Roman"/>
          <w:color w:val="000000" w:themeColor="text1"/>
          <w:sz w:val="24"/>
        </w:rPr>
        <w:t xml:space="preserve">geenivaramu </w:t>
      </w:r>
      <w:r w:rsidR="017F52B8" w:rsidRPr="6E341925">
        <w:rPr>
          <w:rFonts w:ascii="Times New Roman" w:hAnsi="Times New Roman"/>
          <w:color w:val="000000" w:themeColor="text1"/>
          <w:sz w:val="24"/>
        </w:rPr>
        <w:t>geenidoonoriks olemisest</w:t>
      </w:r>
      <w:r w:rsidR="2D6498C3" w:rsidRPr="6E341925">
        <w:rPr>
          <w:rFonts w:ascii="Times New Roman" w:hAnsi="Times New Roman"/>
          <w:color w:val="000000" w:themeColor="text1"/>
          <w:sz w:val="24"/>
        </w:rPr>
        <w:t xml:space="preserve"> </w:t>
      </w:r>
      <w:r w:rsidR="6C407B5F" w:rsidRPr="6E341925">
        <w:rPr>
          <w:rFonts w:ascii="Times New Roman" w:hAnsi="Times New Roman"/>
          <w:color w:val="000000" w:themeColor="text1"/>
          <w:sz w:val="24"/>
        </w:rPr>
        <w:t>sama</w:t>
      </w:r>
      <w:r w:rsidR="2ACABB28" w:rsidRPr="6E341925">
        <w:rPr>
          <w:rFonts w:ascii="Times New Roman" w:hAnsi="Times New Roman"/>
          <w:color w:val="000000" w:themeColor="text1"/>
          <w:sz w:val="24"/>
        </w:rPr>
        <w:t xml:space="preserve"> paragrahvi lõike 2 alusel</w:t>
      </w:r>
      <w:r w:rsidR="6C407B5F" w:rsidRPr="6E341925">
        <w:rPr>
          <w:rFonts w:ascii="Times New Roman" w:hAnsi="Times New Roman"/>
          <w:color w:val="000000" w:themeColor="text1"/>
          <w:sz w:val="24"/>
        </w:rPr>
        <w:t>.</w:t>
      </w:r>
      <w:r w:rsidR="002D45F0">
        <w:rPr>
          <w:rFonts w:ascii="Times New Roman" w:hAnsi="Times New Roman"/>
          <w:color w:val="000000" w:themeColor="text1"/>
          <w:sz w:val="24"/>
        </w:rPr>
        <w:t xml:space="preserve"> </w:t>
      </w:r>
    </w:p>
    <w:p w14:paraId="66A2E23F" w14:textId="585C57E1" w:rsidR="3BFCAE6E" w:rsidRDefault="3BFCAE6E" w:rsidP="0016210D">
      <w:pPr>
        <w:rPr>
          <w:rFonts w:ascii="Times New Roman" w:hAnsi="Times New Roman"/>
          <w:color w:val="000000" w:themeColor="text1"/>
          <w:sz w:val="24"/>
        </w:rPr>
      </w:pPr>
    </w:p>
    <w:p w14:paraId="4528DB46" w14:textId="0C363762" w:rsidR="00D117F1" w:rsidRDefault="0054574F" w:rsidP="0016210D">
      <w:pPr>
        <w:rPr>
          <w:rFonts w:ascii="Times New Roman" w:hAnsi="Times New Roman"/>
          <w:sz w:val="24"/>
        </w:rPr>
      </w:pPr>
      <w:r>
        <w:rPr>
          <w:rFonts w:ascii="Times New Roman" w:hAnsi="Times New Roman"/>
          <w:sz w:val="24"/>
        </w:rPr>
        <w:t>Võrreldes kehtiva õigusega on</w:t>
      </w:r>
      <w:r w:rsidR="00704D7D">
        <w:rPr>
          <w:rFonts w:ascii="Times New Roman" w:hAnsi="Times New Roman"/>
          <w:sz w:val="24"/>
        </w:rPr>
        <w:t xml:space="preserve"> eelnõus </w:t>
      </w:r>
      <w:r w:rsidR="000E0B3E">
        <w:rPr>
          <w:rFonts w:ascii="Times New Roman" w:hAnsi="Times New Roman"/>
          <w:sz w:val="24"/>
        </w:rPr>
        <w:t>selgelt välja toodud, et g</w:t>
      </w:r>
      <w:r w:rsidR="50F13A48" w:rsidRPr="75CF7F17">
        <w:rPr>
          <w:rFonts w:ascii="Times New Roman" w:hAnsi="Times New Roman"/>
          <w:sz w:val="24"/>
        </w:rPr>
        <w:t xml:space="preserve">eenidoonori tahteavaldust ja geenidoonori tahteavaldust geenidoonoriks olemisest loobumiseks säilitab vastutav töötleja </w:t>
      </w:r>
      <w:r w:rsidR="00412FFE">
        <w:rPr>
          <w:rFonts w:ascii="Times New Roman" w:hAnsi="Times New Roman"/>
          <w:sz w:val="24"/>
        </w:rPr>
        <w:t>IKÜM</w:t>
      </w:r>
      <w:r w:rsidR="50F13A48" w:rsidRPr="75CF7F17">
        <w:rPr>
          <w:rFonts w:ascii="Times New Roman" w:hAnsi="Times New Roman"/>
          <w:sz w:val="24"/>
        </w:rPr>
        <w:t xml:space="preserve"> artikli 9 lõike 2 punkti</w:t>
      </w:r>
      <w:r w:rsidR="00412FFE">
        <w:rPr>
          <w:rFonts w:ascii="Times New Roman" w:hAnsi="Times New Roman"/>
          <w:sz w:val="24"/>
        </w:rPr>
        <w:t>s</w:t>
      </w:r>
      <w:r w:rsidR="50F13A48" w:rsidRPr="75CF7F17">
        <w:rPr>
          <w:rFonts w:ascii="Times New Roman" w:hAnsi="Times New Roman"/>
          <w:sz w:val="24"/>
        </w:rPr>
        <w:t xml:space="preserve"> h </w:t>
      </w:r>
      <w:r w:rsidR="00412FFE">
        <w:rPr>
          <w:rFonts w:ascii="Times New Roman" w:hAnsi="Times New Roman"/>
          <w:sz w:val="24"/>
        </w:rPr>
        <w:t>sätestatud</w:t>
      </w:r>
      <w:r w:rsidR="50F13A48" w:rsidRPr="75CF7F17">
        <w:rPr>
          <w:rFonts w:ascii="Times New Roman" w:hAnsi="Times New Roman"/>
          <w:sz w:val="24"/>
        </w:rPr>
        <w:t xml:space="preserve"> eesmärkidel tähtajatult</w:t>
      </w:r>
      <w:r w:rsidR="00632659">
        <w:rPr>
          <w:rFonts w:ascii="Times New Roman" w:hAnsi="Times New Roman"/>
          <w:sz w:val="24"/>
        </w:rPr>
        <w:t xml:space="preserve"> (vt täiendavaid selgitusi </w:t>
      </w:r>
      <w:r w:rsidR="00534AE0">
        <w:rPr>
          <w:rFonts w:ascii="Times New Roman" w:hAnsi="Times New Roman"/>
          <w:sz w:val="24"/>
        </w:rPr>
        <w:t xml:space="preserve">eelnõu </w:t>
      </w:r>
      <w:r w:rsidR="00632659">
        <w:rPr>
          <w:rFonts w:ascii="Times New Roman" w:hAnsi="Times New Roman"/>
          <w:sz w:val="24"/>
        </w:rPr>
        <w:t>§ 19 juures)</w:t>
      </w:r>
      <w:r w:rsidR="4396FB36" w:rsidRPr="75CF7F17">
        <w:rPr>
          <w:rFonts w:ascii="Times New Roman" w:hAnsi="Times New Roman"/>
          <w:sz w:val="24"/>
        </w:rPr>
        <w:t>.</w:t>
      </w:r>
    </w:p>
    <w:p w14:paraId="7661B924" w14:textId="0CEE2AA7" w:rsidR="00D117F1" w:rsidRDefault="00D117F1" w:rsidP="0016210D">
      <w:pPr>
        <w:rPr>
          <w:rFonts w:ascii="Times New Roman" w:hAnsi="Times New Roman"/>
          <w:b/>
          <w:bCs/>
          <w:sz w:val="24"/>
        </w:rPr>
      </w:pPr>
    </w:p>
    <w:p w14:paraId="0D34193E" w14:textId="6E68B274" w:rsidR="00D117F1" w:rsidRDefault="28B1E0D1" w:rsidP="0016210D">
      <w:pPr>
        <w:rPr>
          <w:rFonts w:ascii="Times New Roman" w:hAnsi="Times New Roman"/>
          <w:b/>
          <w:bCs/>
          <w:sz w:val="24"/>
        </w:rPr>
      </w:pPr>
      <w:r w:rsidRPr="3BFCAE6E">
        <w:rPr>
          <w:rFonts w:ascii="Times New Roman" w:hAnsi="Times New Roman"/>
          <w:b/>
          <w:bCs/>
          <w:sz w:val="24"/>
        </w:rPr>
        <w:lastRenderedPageBreak/>
        <w:t xml:space="preserve">Eelnõu </w:t>
      </w:r>
      <w:r w:rsidR="00126EDE">
        <w:rPr>
          <w:rFonts w:ascii="Times New Roman" w:hAnsi="Times New Roman"/>
          <w:b/>
          <w:bCs/>
          <w:sz w:val="24"/>
        </w:rPr>
        <w:t>§-ga</w:t>
      </w:r>
      <w:r w:rsidRPr="3BFCAE6E">
        <w:rPr>
          <w:rFonts w:ascii="Times New Roman" w:hAnsi="Times New Roman"/>
          <w:b/>
          <w:bCs/>
          <w:sz w:val="24"/>
        </w:rPr>
        <w:t xml:space="preserve"> 17</w:t>
      </w:r>
      <w:r w:rsidRPr="3BFCAE6E">
        <w:rPr>
          <w:rFonts w:ascii="Times New Roman" w:hAnsi="Times New Roman"/>
          <w:sz w:val="24"/>
        </w:rPr>
        <w:t xml:space="preserve"> nähakse ette geenivaramu geenidoonori muud õigused.</w:t>
      </w:r>
    </w:p>
    <w:p w14:paraId="2F9B9263" w14:textId="038F2280" w:rsidR="00D117F1" w:rsidRDefault="00D117F1" w:rsidP="0016210D">
      <w:pPr>
        <w:rPr>
          <w:rFonts w:ascii="Times New Roman" w:hAnsi="Times New Roman"/>
          <w:sz w:val="24"/>
        </w:rPr>
      </w:pPr>
    </w:p>
    <w:p w14:paraId="405992B6" w14:textId="529EBD4F" w:rsidR="00D117F1" w:rsidRDefault="28B1E0D1" w:rsidP="0016210D">
      <w:pPr>
        <w:rPr>
          <w:rFonts w:ascii="Times New Roman" w:hAnsi="Times New Roman"/>
          <w:b/>
          <w:bCs/>
          <w:sz w:val="24"/>
        </w:rPr>
      </w:pPr>
      <w:r w:rsidRPr="3BFCAE6E">
        <w:rPr>
          <w:rFonts w:ascii="Times New Roman" w:hAnsi="Times New Roman"/>
          <w:b/>
          <w:bCs/>
          <w:sz w:val="24"/>
        </w:rPr>
        <w:t>Eelnõu § 17 lõikes 1</w:t>
      </w:r>
      <w:r w:rsidRPr="3BFCAE6E">
        <w:rPr>
          <w:rFonts w:ascii="Times New Roman" w:hAnsi="Times New Roman"/>
          <w:sz w:val="24"/>
        </w:rPr>
        <w:t xml:space="preserve"> </w:t>
      </w:r>
      <w:r w:rsidR="008A2C71">
        <w:rPr>
          <w:rFonts w:ascii="Times New Roman" w:hAnsi="Times New Roman"/>
          <w:sz w:val="24"/>
        </w:rPr>
        <w:t>sätes</w:t>
      </w:r>
      <w:r w:rsidRPr="3BFCAE6E">
        <w:rPr>
          <w:rFonts w:ascii="Times New Roman" w:hAnsi="Times New Roman"/>
          <w:sz w:val="24"/>
        </w:rPr>
        <w:t>tatakse geenidoonori õigus mitte teada enda geneetilisi ja terviseandmeid.</w:t>
      </w:r>
    </w:p>
    <w:p w14:paraId="581061ED" w14:textId="56C37518" w:rsidR="00D117F1" w:rsidRDefault="00D117F1" w:rsidP="0016210D">
      <w:pPr>
        <w:rPr>
          <w:rFonts w:ascii="Times New Roman" w:hAnsi="Times New Roman"/>
          <w:sz w:val="24"/>
        </w:rPr>
      </w:pPr>
    </w:p>
    <w:p w14:paraId="64CB7847" w14:textId="720DCCDB" w:rsidR="00D117F1" w:rsidRDefault="28B1E0D1" w:rsidP="0016210D">
      <w:pPr>
        <w:rPr>
          <w:rFonts w:ascii="Times New Roman" w:hAnsi="Times New Roman"/>
          <w:b/>
          <w:bCs/>
          <w:sz w:val="24"/>
        </w:rPr>
      </w:pPr>
      <w:r w:rsidRPr="3BFCAE6E">
        <w:rPr>
          <w:rFonts w:ascii="Times New Roman" w:hAnsi="Times New Roman"/>
          <w:b/>
          <w:bCs/>
          <w:sz w:val="24"/>
        </w:rPr>
        <w:t>Eelnõu § 17 lõikes 2</w:t>
      </w:r>
      <w:r w:rsidRPr="3BFCAE6E">
        <w:rPr>
          <w:rFonts w:ascii="Times New Roman" w:hAnsi="Times New Roman"/>
          <w:sz w:val="24"/>
        </w:rPr>
        <w:t xml:space="preserve"> </w:t>
      </w:r>
      <w:r w:rsidR="008A2C71">
        <w:rPr>
          <w:rFonts w:ascii="Times New Roman" w:hAnsi="Times New Roman"/>
          <w:sz w:val="24"/>
        </w:rPr>
        <w:t>sätes</w:t>
      </w:r>
      <w:r w:rsidR="25ACF889" w:rsidRPr="3BFCAE6E">
        <w:rPr>
          <w:rFonts w:ascii="Times New Roman" w:hAnsi="Times New Roman"/>
          <w:sz w:val="24"/>
        </w:rPr>
        <w:t xml:space="preserve">tatakse </w:t>
      </w:r>
      <w:r w:rsidR="00C95A7F">
        <w:rPr>
          <w:rFonts w:ascii="Times New Roman" w:hAnsi="Times New Roman"/>
          <w:sz w:val="24"/>
        </w:rPr>
        <w:t>g</w:t>
      </w:r>
      <w:r w:rsidR="25ACF889" w:rsidRPr="3BFCAE6E">
        <w:rPr>
          <w:rFonts w:ascii="Times New Roman" w:hAnsi="Times New Roman"/>
          <w:sz w:val="24"/>
        </w:rPr>
        <w:t>eenidoonori õigus isiklikult tutvuda tema kohta geenivaramus hoitavate andmetega</w:t>
      </w:r>
      <w:r w:rsidR="004117B6">
        <w:rPr>
          <w:rFonts w:ascii="Times New Roman" w:hAnsi="Times New Roman"/>
          <w:sz w:val="24"/>
        </w:rPr>
        <w:t xml:space="preserve"> ja saada neist koopia</w:t>
      </w:r>
      <w:r w:rsidR="25ACF889" w:rsidRPr="3BFCAE6E">
        <w:rPr>
          <w:rFonts w:ascii="Times New Roman" w:hAnsi="Times New Roman"/>
          <w:sz w:val="24"/>
        </w:rPr>
        <w:t>.</w:t>
      </w:r>
      <w:r w:rsidR="004117B6">
        <w:rPr>
          <w:rFonts w:ascii="Times New Roman" w:hAnsi="Times New Roman"/>
          <w:sz w:val="24"/>
        </w:rPr>
        <w:t xml:space="preserve"> </w:t>
      </w:r>
      <w:r w:rsidR="004117B6" w:rsidRPr="00D24B5E">
        <w:rPr>
          <w:rFonts w:ascii="Times New Roman" w:hAnsi="Times New Roman"/>
          <w:sz w:val="24"/>
        </w:rPr>
        <w:t xml:space="preserve">Samas </w:t>
      </w:r>
      <w:r w:rsidR="001279E0" w:rsidRPr="00D24B5E">
        <w:rPr>
          <w:rFonts w:ascii="Times New Roman" w:hAnsi="Times New Roman"/>
          <w:sz w:val="24"/>
        </w:rPr>
        <w:t>piiratakse geenidoonori õigust tutvuda enda sugupuuga geenivaramus.</w:t>
      </w:r>
      <w:r w:rsidR="004308E8">
        <w:rPr>
          <w:rFonts w:ascii="Times New Roman" w:hAnsi="Times New Roman"/>
          <w:sz w:val="24"/>
        </w:rPr>
        <w:t xml:space="preserve"> Need õigused ja piirangud on sätestatud ka kehtivas seaduses.</w:t>
      </w:r>
    </w:p>
    <w:p w14:paraId="29F05B4B" w14:textId="6CCBC8DF" w:rsidR="00D117F1" w:rsidRDefault="00D117F1" w:rsidP="0016210D">
      <w:pPr>
        <w:rPr>
          <w:rFonts w:ascii="Times New Roman" w:hAnsi="Times New Roman"/>
          <w:sz w:val="24"/>
        </w:rPr>
      </w:pPr>
    </w:p>
    <w:p w14:paraId="325A4BF5" w14:textId="039AEC21" w:rsidR="00D117F1" w:rsidRDefault="28B1E0D1" w:rsidP="0016210D">
      <w:pPr>
        <w:rPr>
          <w:rFonts w:ascii="Times New Roman" w:hAnsi="Times New Roman"/>
          <w:sz w:val="24"/>
        </w:rPr>
      </w:pPr>
      <w:r w:rsidRPr="3BFCAE6E">
        <w:rPr>
          <w:rFonts w:ascii="Times New Roman" w:hAnsi="Times New Roman"/>
          <w:b/>
          <w:bCs/>
          <w:sz w:val="24"/>
        </w:rPr>
        <w:t>Eelnõu § 17 lõikes 3</w:t>
      </w:r>
      <w:r w:rsidR="3B03CCC8" w:rsidRPr="3BFCAE6E">
        <w:rPr>
          <w:rFonts w:ascii="Times New Roman" w:hAnsi="Times New Roman"/>
          <w:b/>
          <w:bCs/>
          <w:sz w:val="24"/>
        </w:rPr>
        <w:t xml:space="preserve"> </w:t>
      </w:r>
      <w:r w:rsidR="3B03CCC8" w:rsidRPr="3BFCAE6E">
        <w:rPr>
          <w:rFonts w:ascii="Times New Roman" w:hAnsi="Times New Roman"/>
          <w:sz w:val="24"/>
        </w:rPr>
        <w:t xml:space="preserve">tuuakse välja, et </w:t>
      </w:r>
      <w:r w:rsidR="00C95A7F">
        <w:rPr>
          <w:rFonts w:ascii="Times New Roman" w:hAnsi="Times New Roman"/>
          <w:color w:val="000000" w:themeColor="text1"/>
          <w:sz w:val="24"/>
        </w:rPr>
        <w:t>g</w:t>
      </w:r>
      <w:r w:rsidR="3B03CCC8" w:rsidRPr="3BFCAE6E">
        <w:rPr>
          <w:rFonts w:ascii="Times New Roman" w:hAnsi="Times New Roman"/>
          <w:color w:val="000000" w:themeColor="text1"/>
          <w:sz w:val="24"/>
        </w:rPr>
        <w:t>eenidoonorilt ei või nõuda tasu tema kohta geenivaramus hoitavate andmetega tutvumise ja talle andmete väljastamise eest.</w:t>
      </w:r>
    </w:p>
    <w:p w14:paraId="24BEDDC3" w14:textId="1863EC6A" w:rsidR="00D117F1" w:rsidRDefault="00D117F1" w:rsidP="0016210D">
      <w:pPr>
        <w:rPr>
          <w:rFonts w:ascii="Times New Roman" w:hAnsi="Times New Roman"/>
          <w:b/>
          <w:bCs/>
          <w:sz w:val="24"/>
        </w:rPr>
      </w:pPr>
    </w:p>
    <w:p w14:paraId="45F43231" w14:textId="28C10587" w:rsidR="00D117F1" w:rsidRDefault="28B1E0D1" w:rsidP="0016210D">
      <w:pPr>
        <w:rPr>
          <w:rFonts w:ascii="Times New Roman" w:hAnsi="Times New Roman"/>
          <w:sz w:val="24"/>
        </w:rPr>
      </w:pPr>
      <w:r w:rsidRPr="3BFCAE6E">
        <w:rPr>
          <w:rFonts w:ascii="Times New Roman" w:hAnsi="Times New Roman"/>
          <w:b/>
          <w:bCs/>
          <w:sz w:val="24"/>
        </w:rPr>
        <w:t>Eelnõu § 17 lõike 4</w:t>
      </w:r>
      <w:r w:rsidR="5D57E46B" w:rsidRPr="3BFCAE6E">
        <w:rPr>
          <w:rFonts w:ascii="Times New Roman" w:hAnsi="Times New Roman"/>
          <w:b/>
          <w:bCs/>
          <w:sz w:val="24"/>
        </w:rPr>
        <w:t xml:space="preserve"> </w:t>
      </w:r>
      <w:r w:rsidR="5D57E46B" w:rsidRPr="3BFCAE6E">
        <w:rPr>
          <w:rFonts w:ascii="Times New Roman" w:hAnsi="Times New Roman"/>
          <w:sz w:val="24"/>
        </w:rPr>
        <w:t xml:space="preserve">kohaselt on </w:t>
      </w:r>
      <w:r w:rsidR="00186656">
        <w:rPr>
          <w:rFonts w:ascii="Times New Roman" w:hAnsi="Times New Roman"/>
          <w:color w:val="000000" w:themeColor="text1"/>
          <w:sz w:val="24"/>
        </w:rPr>
        <w:t>g</w:t>
      </w:r>
      <w:r w:rsidR="5D57E46B" w:rsidRPr="3BFCAE6E">
        <w:rPr>
          <w:rFonts w:ascii="Times New Roman" w:hAnsi="Times New Roman"/>
          <w:color w:val="000000" w:themeColor="text1"/>
          <w:sz w:val="24"/>
        </w:rPr>
        <w:t xml:space="preserve">eenidoonoril õigus </w:t>
      </w:r>
      <w:r w:rsidR="00186656">
        <w:rPr>
          <w:rFonts w:ascii="Times New Roman" w:hAnsi="Times New Roman"/>
          <w:color w:val="000000" w:themeColor="text1"/>
          <w:sz w:val="24"/>
        </w:rPr>
        <w:t xml:space="preserve">saada </w:t>
      </w:r>
      <w:r w:rsidR="5D57E46B" w:rsidRPr="3BFCAE6E">
        <w:rPr>
          <w:rFonts w:ascii="Times New Roman" w:hAnsi="Times New Roman"/>
          <w:color w:val="000000" w:themeColor="text1"/>
          <w:sz w:val="24"/>
        </w:rPr>
        <w:t>nõustamis</w:t>
      </w:r>
      <w:r w:rsidR="00186656">
        <w:rPr>
          <w:rFonts w:ascii="Times New Roman" w:hAnsi="Times New Roman"/>
          <w:color w:val="000000" w:themeColor="text1"/>
          <w:sz w:val="24"/>
        </w:rPr>
        <w:t>t</w:t>
      </w:r>
      <w:r w:rsidR="5D57E46B" w:rsidRPr="3BFCAE6E">
        <w:rPr>
          <w:rFonts w:ascii="Times New Roman" w:hAnsi="Times New Roman"/>
          <w:color w:val="000000" w:themeColor="text1"/>
          <w:sz w:val="24"/>
        </w:rPr>
        <w:t xml:space="preserve"> tema kohta </w:t>
      </w:r>
      <w:r w:rsidR="5D57E46B" w:rsidRPr="00033E2E">
        <w:rPr>
          <w:rFonts w:ascii="Times New Roman" w:hAnsi="Times New Roman"/>
          <w:color w:val="000000" w:themeColor="text1"/>
          <w:sz w:val="24"/>
        </w:rPr>
        <w:t>geenivaramus hoitavate andmetega</w:t>
      </w:r>
      <w:r w:rsidR="5D57E46B" w:rsidRPr="3BFCAE6E">
        <w:rPr>
          <w:rFonts w:ascii="Times New Roman" w:hAnsi="Times New Roman"/>
          <w:color w:val="000000" w:themeColor="text1"/>
          <w:sz w:val="24"/>
        </w:rPr>
        <w:t xml:space="preserve"> tutvumisel.</w:t>
      </w:r>
      <w:r w:rsidR="000E42F7">
        <w:rPr>
          <w:rFonts w:ascii="Times New Roman" w:hAnsi="Times New Roman"/>
          <w:color w:val="000000" w:themeColor="text1"/>
          <w:sz w:val="24"/>
        </w:rPr>
        <w:t xml:space="preserve"> </w:t>
      </w:r>
      <w:r w:rsidR="610F660A" w:rsidRPr="24B32C6C">
        <w:rPr>
          <w:rFonts w:ascii="Times New Roman" w:hAnsi="Times New Roman"/>
          <w:sz w:val="24"/>
        </w:rPr>
        <w:t xml:space="preserve">Eesti geenivaramus on üle 200 000 doonori. </w:t>
      </w:r>
      <w:r w:rsidR="6D628CA0" w:rsidRPr="24B32C6C">
        <w:rPr>
          <w:rFonts w:ascii="Times New Roman" w:hAnsi="Times New Roman"/>
          <w:sz w:val="24"/>
        </w:rPr>
        <w:t>Geenivaramul on infoliin, mille kaudu saavad doonorid oma andmete kohta täiendavalt küsida</w:t>
      </w:r>
      <w:r w:rsidR="64218669" w:rsidRPr="24B32C6C">
        <w:rPr>
          <w:rFonts w:ascii="Times New Roman" w:hAnsi="Times New Roman"/>
          <w:sz w:val="24"/>
        </w:rPr>
        <w:t xml:space="preserve"> nii e-kirja kui ka telefoni teel</w:t>
      </w:r>
      <w:r w:rsidR="6D628CA0" w:rsidRPr="24B32C6C">
        <w:rPr>
          <w:rFonts w:ascii="Times New Roman" w:hAnsi="Times New Roman"/>
          <w:sz w:val="24"/>
        </w:rPr>
        <w:t xml:space="preserve">. </w:t>
      </w:r>
      <w:r w:rsidR="1367B7DD" w:rsidRPr="24B32C6C">
        <w:rPr>
          <w:rFonts w:ascii="Times New Roman" w:hAnsi="Times New Roman"/>
          <w:sz w:val="24"/>
        </w:rPr>
        <w:t>Var</w:t>
      </w:r>
      <w:r w:rsidR="00744ECC">
        <w:rPr>
          <w:rFonts w:ascii="Times New Roman" w:hAnsi="Times New Roman"/>
          <w:sz w:val="24"/>
        </w:rPr>
        <w:t>em</w:t>
      </w:r>
      <w:r w:rsidR="1367B7DD" w:rsidRPr="24B32C6C">
        <w:rPr>
          <w:rFonts w:ascii="Times New Roman" w:hAnsi="Times New Roman"/>
          <w:sz w:val="24"/>
        </w:rPr>
        <w:t xml:space="preserve"> on personaalselt nõustatud umbes 3000 inimest</w:t>
      </w:r>
      <w:r w:rsidR="77AD9EF0" w:rsidRPr="24B32C6C">
        <w:rPr>
          <w:rFonts w:ascii="Times New Roman" w:hAnsi="Times New Roman"/>
          <w:sz w:val="24"/>
        </w:rPr>
        <w:t xml:space="preserve"> teadusprojekti raames, et uurida tagasiside</w:t>
      </w:r>
      <w:r w:rsidR="002F117E">
        <w:rPr>
          <w:rFonts w:ascii="Times New Roman" w:hAnsi="Times New Roman"/>
          <w:sz w:val="24"/>
        </w:rPr>
        <w:t xml:space="preserve"> andmise</w:t>
      </w:r>
      <w:r w:rsidR="77AD9EF0" w:rsidRPr="24B32C6C">
        <w:rPr>
          <w:rFonts w:ascii="Times New Roman" w:hAnsi="Times New Roman"/>
          <w:sz w:val="24"/>
        </w:rPr>
        <w:t xml:space="preserve"> võimalusi.</w:t>
      </w:r>
      <w:r w:rsidR="0542E3E7" w:rsidRPr="24B32C6C">
        <w:rPr>
          <w:rFonts w:ascii="Times New Roman" w:hAnsi="Times New Roman"/>
          <w:sz w:val="24"/>
        </w:rPr>
        <w:t xml:space="preserve"> </w:t>
      </w:r>
      <w:r w:rsidR="169D045E" w:rsidRPr="24B32C6C">
        <w:rPr>
          <w:rFonts w:ascii="Times New Roman" w:hAnsi="Times New Roman"/>
          <w:sz w:val="24"/>
        </w:rPr>
        <w:t xml:space="preserve">Samas ei ole </w:t>
      </w:r>
      <w:r w:rsidR="00744ECC" w:rsidRPr="24B32C6C">
        <w:rPr>
          <w:rFonts w:ascii="Times New Roman" w:hAnsi="Times New Roman"/>
          <w:sz w:val="24"/>
        </w:rPr>
        <w:t xml:space="preserve">infoliin </w:t>
      </w:r>
      <w:r w:rsidR="169D045E" w:rsidRPr="24B32C6C">
        <w:rPr>
          <w:rFonts w:ascii="Times New Roman" w:hAnsi="Times New Roman"/>
          <w:sz w:val="24"/>
        </w:rPr>
        <w:t xml:space="preserve">võimeline </w:t>
      </w:r>
      <w:r w:rsidR="440874CD" w:rsidRPr="24B32C6C">
        <w:rPr>
          <w:rFonts w:ascii="Times New Roman" w:hAnsi="Times New Roman"/>
          <w:sz w:val="24"/>
        </w:rPr>
        <w:t>pakkuma nõustamist väga suures mahus</w:t>
      </w:r>
      <w:r w:rsidR="169D045E" w:rsidRPr="24B32C6C">
        <w:rPr>
          <w:rFonts w:ascii="Times New Roman" w:hAnsi="Times New Roman"/>
          <w:sz w:val="24"/>
        </w:rPr>
        <w:t xml:space="preserve">. </w:t>
      </w:r>
      <w:r w:rsidR="3A7F9835" w:rsidRPr="24B32C6C">
        <w:rPr>
          <w:rFonts w:ascii="Times New Roman" w:hAnsi="Times New Roman"/>
          <w:sz w:val="24"/>
        </w:rPr>
        <w:t xml:space="preserve">Massilise nõustamise tarbeks loodi </w:t>
      </w:r>
      <w:proofErr w:type="spellStart"/>
      <w:r w:rsidR="00AE02C0">
        <w:rPr>
          <w:rFonts w:ascii="Times New Roman" w:hAnsi="Times New Roman"/>
          <w:sz w:val="24"/>
        </w:rPr>
        <w:t>Minu</w:t>
      </w:r>
      <w:r w:rsidR="3A7F9835" w:rsidRPr="24B32C6C">
        <w:rPr>
          <w:rFonts w:ascii="Times New Roman" w:hAnsi="Times New Roman"/>
          <w:sz w:val="24"/>
        </w:rPr>
        <w:t>Geenivaramu</w:t>
      </w:r>
      <w:proofErr w:type="spellEnd"/>
      <w:r w:rsidR="3A7F9835" w:rsidRPr="24B32C6C">
        <w:rPr>
          <w:rFonts w:ascii="Times New Roman" w:hAnsi="Times New Roman"/>
          <w:sz w:val="24"/>
        </w:rPr>
        <w:t xml:space="preserve"> portaal, m</w:t>
      </w:r>
      <w:r w:rsidR="3DBDAC8E" w:rsidRPr="24B32C6C">
        <w:rPr>
          <w:rFonts w:ascii="Times New Roman" w:hAnsi="Times New Roman"/>
          <w:sz w:val="24"/>
        </w:rPr>
        <w:t xml:space="preserve">is annab inimestele teadusel põhinevat tagasisidet. Portaali loomise </w:t>
      </w:r>
      <w:r w:rsidR="60DD9E3C" w:rsidRPr="24B32C6C">
        <w:rPr>
          <w:rFonts w:ascii="Times New Roman" w:hAnsi="Times New Roman"/>
          <w:sz w:val="24"/>
        </w:rPr>
        <w:t xml:space="preserve">üks </w:t>
      </w:r>
      <w:r w:rsidR="3DBDAC8E" w:rsidRPr="24B32C6C">
        <w:rPr>
          <w:rFonts w:ascii="Times New Roman" w:hAnsi="Times New Roman"/>
          <w:sz w:val="24"/>
        </w:rPr>
        <w:t xml:space="preserve">eesmärk </w:t>
      </w:r>
      <w:r w:rsidR="00AE02C0">
        <w:rPr>
          <w:rFonts w:ascii="Times New Roman" w:hAnsi="Times New Roman"/>
          <w:sz w:val="24"/>
        </w:rPr>
        <w:t xml:space="preserve">on </w:t>
      </w:r>
      <w:r w:rsidR="1CEA16EE" w:rsidRPr="24B32C6C">
        <w:rPr>
          <w:rFonts w:ascii="Times New Roman" w:hAnsi="Times New Roman"/>
          <w:sz w:val="24"/>
        </w:rPr>
        <w:t xml:space="preserve">teaduslikult </w:t>
      </w:r>
      <w:r w:rsidR="3DBDAC8E" w:rsidRPr="24B32C6C">
        <w:rPr>
          <w:rFonts w:ascii="Times New Roman" w:hAnsi="Times New Roman"/>
          <w:sz w:val="24"/>
        </w:rPr>
        <w:t>uurida, kas</w:t>
      </w:r>
      <w:r w:rsidR="7FB3CE1C" w:rsidRPr="24B32C6C">
        <w:rPr>
          <w:rFonts w:ascii="Times New Roman" w:hAnsi="Times New Roman"/>
          <w:sz w:val="24"/>
        </w:rPr>
        <w:t xml:space="preserve"> ja kuidas</w:t>
      </w:r>
      <w:r w:rsidR="3DBDAC8E" w:rsidRPr="24B32C6C">
        <w:rPr>
          <w:rFonts w:ascii="Times New Roman" w:hAnsi="Times New Roman"/>
          <w:sz w:val="24"/>
        </w:rPr>
        <w:t xml:space="preserve"> </w:t>
      </w:r>
      <w:r w:rsidR="1E47D4BB" w:rsidRPr="24B32C6C">
        <w:rPr>
          <w:rFonts w:ascii="Times New Roman" w:hAnsi="Times New Roman"/>
          <w:sz w:val="24"/>
        </w:rPr>
        <w:t xml:space="preserve">portaalis </w:t>
      </w:r>
      <w:r w:rsidR="3DBDAC8E" w:rsidRPr="24B32C6C">
        <w:rPr>
          <w:rFonts w:ascii="Times New Roman" w:hAnsi="Times New Roman"/>
          <w:sz w:val="24"/>
        </w:rPr>
        <w:t xml:space="preserve">pakutaval viisil </w:t>
      </w:r>
      <w:r w:rsidR="0BAA3F4A" w:rsidRPr="24B32C6C">
        <w:rPr>
          <w:rFonts w:ascii="Times New Roman" w:hAnsi="Times New Roman"/>
          <w:sz w:val="24"/>
        </w:rPr>
        <w:t>nõustamine</w:t>
      </w:r>
      <w:r w:rsidR="65B50308" w:rsidRPr="24B32C6C">
        <w:rPr>
          <w:rFonts w:ascii="Times New Roman" w:hAnsi="Times New Roman"/>
          <w:sz w:val="24"/>
        </w:rPr>
        <w:t xml:space="preserve"> </w:t>
      </w:r>
      <w:r w:rsidR="3ADB5A19" w:rsidRPr="24B32C6C">
        <w:rPr>
          <w:rFonts w:ascii="Times New Roman" w:hAnsi="Times New Roman"/>
          <w:sz w:val="24"/>
        </w:rPr>
        <w:t>siht</w:t>
      </w:r>
      <w:r w:rsidR="00AE02C0">
        <w:rPr>
          <w:rFonts w:ascii="Times New Roman" w:hAnsi="Times New Roman"/>
          <w:sz w:val="24"/>
        </w:rPr>
        <w:t>rühma</w:t>
      </w:r>
      <w:r w:rsidR="3ADB5A19" w:rsidRPr="24B32C6C">
        <w:rPr>
          <w:rFonts w:ascii="Times New Roman" w:hAnsi="Times New Roman"/>
          <w:sz w:val="24"/>
        </w:rPr>
        <w:t xml:space="preserve"> vajadusi rahuldab.</w:t>
      </w:r>
      <w:r w:rsidR="3A7F9835" w:rsidRPr="24B32C6C">
        <w:rPr>
          <w:rFonts w:ascii="Times New Roman" w:hAnsi="Times New Roman"/>
          <w:sz w:val="24"/>
        </w:rPr>
        <w:t xml:space="preserve"> </w:t>
      </w:r>
      <w:r w:rsidR="5510144A" w:rsidRPr="24B32C6C">
        <w:rPr>
          <w:rFonts w:ascii="Times New Roman" w:hAnsi="Times New Roman"/>
          <w:sz w:val="24"/>
        </w:rPr>
        <w:t>Kõik portaali kasutajad saavad soovi korral kasutamiskogemuse kohta teadusuuringu küsimustiku täita.</w:t>
      </w:r>
    </w:p>
    <w:p w14:paraId="7CFABE6B" w14:textId="07A8725C" w:rsidR="402026CE" w:rsidRDefault="402026CE" w:rsidP="0016210D">
      <w:pPr>
        <w:rPr>
          <w:rFonts w:ascii="Times New Roman" w:hAnsi="Times New Roman"/>
          <w:b/>
          <w:bCs/>
          <w:sz w:val="24"/>
        </w:rPr>
      </w:pPr>
    </w:p>
    <w:p w14:paraId="1DE13373" w14:textId="47D04726" w:rsidR="00D117F1" w:rsidRPr="00403699" w:rsidRDefault="28B1E0D1" w:rsidP="0016210D">
      <w:pPr>
        <w:rPr>
          <w:rFonts w:ascii="Times New Roman" w:hAnsi="Times New Roman"/>
          <w:sz w:val="24"/>
        </w:rPr>
      </w:pPr>
      <w:r w:rsidRPr="3BFCAE6E">
        <w:rPr>
          <w:rFonts w:ascii="Times New Roman" w:hAnsi="Times New Roman"/>
          <w:b/>
          <w:bCs/>
          <w:sz w:val="24"/>
        </w:rPr>
        <w:t>Eelnõu § 17 lõike 5</w:t>
      </w:r>
      <w:r w:rsidR="00F078A6" w:rsidRPr="3BFCAE6E">
        <w:rPr>
          <w:rFonts w:ascii="Times New Roman" w:hAnsi="Times New Roman"/>
          <w:b/>
          <w:bCs/>
          <w:sz w:val="24"/>
        </w:rPr>
        <w:t xml:space="preserve"> </w:t>
      </w:r>
      <w:r w:rsidR="00F078A6" w:rsidRPr="3BFCAE6E">
        <w:rPr>
          <w:rFonts w:ascii="Times New Roman" w:hAnsi="Times New Roman"/>
          <w:sz w:val="24"/>
        </w:rPr>
        <w:t xml:space="preserve">kohaselt on </w:t>
      </w:r>
      <w:r w:rsidR="002F117E">
        <w:rPr>
          <w:rFonts w:ascii="Times New Roman" w:hAnsi="Times New Roman"/>
          <w:color w:val="000000" w:themeColor="text1"/>
          <w:sz w:val="24"/>
        </w:rPr>
        <w:t>g</w:t>
      </w:r>
      <w:r w:rsidR="00F078A6" w:rsidRPr="3BFCAE6E">
        <w:rPr>
          <w:rFonts w:ascii="Times New Roman" w:hAnsi="Times New Roman"/>
          <w:color w:val="000000" w:themeColor="text1"/>
          <w:sz w:val="24"/>
        </w:rPr>
        <w:t>eenidoonoril õigus esitada vastutavale töötlejale enda kohta täiendavaid andmeid.</w:t>
      </w:r>
      <w:r w:rsidR="004308E8">
        <w:rPr>
          <w:rFonts w:ascii="Times New Roman" w:hAnsi="Times New Roman"/>
          <w:sz w:val="24"/>
        </w:rPr>
        <w:t xml:space="preserve"> </w:t>
      </w:r>
      <w:r w:rsidR="7CDE403E" w:rsidRPr="672799D4">
        <w:rPr>
          <w:rFonts w:ascii="Times New Roman" w:hAnsi="Times New Roman"/>
          <w:sz w:val="24"/>
        </w:rPr>
        <w:t xml:space="preserve">Geenidoonoril on </w:t>
      </w:r>
      <w:r w:rsidR="7D0E715A" w:rsidRPr="672799D4">
        <w:rPr>
          <w:rFonts w:ascii="Times New Roman" w:hAnsi="Times New Roman"/>
          <w:sz w:val="24"/>
        </w:rPr>
        <w:t>võimalik anda geenivaramule teada oma andmete muutumisest. Seda saab teha e-posti</w:t>
      </w:r>
      <w:r w:rsidR="00483118" w:rsidRPr="672799D4">
        <w:rPr>
          <w:rStyle w:val="Allmrkuseviide"/>
          <w:rFonts w:ascii="Times New Roman" w:hAnsi="Times New Roman"/>
          <w:sz w:val="24"/>
        </w:rPr>
        <w:footnoteReference w:id="75"/>
      </w:r>
      <w:r w:rsidR="00FD5403">
        <w:rPr>
          <w:rFonts w:ascii="Times New Roman" w:hAnsi="Times New Roman"/>
          <w:sz w:val="24"/>
        </w:rPr>
        <w:t xml:space="preserve"> </w:t>
      </w:r>
      <w:r w:rsidR="7D0E715A" w:rsidRPr="672799D4">
        <w:rPr>
          <w:rFonts w:ascii="Times New Roman" w:hAnsi="Times New Roman"/>
          <w:sz w:val="24"/>
        </w:rPr>
        <w:t xml:space="preserve">või </w:t>
      </w:r>
      <w:proofErr w:type="spellStart"/>
      <w:r w:rsidR="00F73D82">
        <w:rPr>
          <w:rFonts w:ascii="Times New Roman" w:hAnsi="Times New Roman"/>
          <w:sz w:val="24"/>
        </w:rPr>
        <w:t>Minu</w:t>
      </w:r>
      <w:r w:rsidR="7CDE403E" w:rsidRPr="672799D4">
        <w:rPr>
          <w:rFonts w:ascii="Times New Roman" w:hAnsi="Times New Roman"/>
          <w:sz w:val="24"/>
        </w:rPr>
        <w:t>Geenivaramu</w:t>
      </w:r>
      <w:proofErr w:type="spellEnd"/>
      <w:r w:rsidR="7CDE403E" w:rsidRPr="672799D4">
        <w:rPr>
          <w:rFonts w:ascii="Times New Roman" w:hAnsi="Times New Roman"/>
          <w:sz w:val="24"/>
        </w:rPr>
        <w:t xml:space="preserve"> portaali</w:t>
      </w:r>
      <w:r w:rsidR="00032CEC" w:rsidRPr="672799D4">
        <w:rPr>
          <w:rStyle w:val="Allmrkuseviide"/>
          <w:rFonts w:ascii="Times New Roman" w:hAnsi="Times New Roman"/>
          <w:sz w:val="24"/>
        </w:rPr>
        <w:footnoteReference w:id="76"/>
      </w:r>
      <w:r w:rsidR="02BE7965" w:rsidRPr="672799D4">
        <w:rPr>
          <w:rFonts w:ascii="Times New Roman" w:hAnsi="Times New Roman"/>
          <w:sz w:val="24"/>
        </w:rPr>
        <w:t xml:space="preserve"> </w:t>
      </w:r>
      <w:r w:rsidR="7CDE403E" w:rsidRPr="672799D4">
        <w:rPr>
          <w:rFonts w:ascii="Times New Roman" w:hAnsi="Times New Roman"/>
          <w:sz w:val="24"/>
        </w:rPr>
        <w:t>kaudu</w:t>
      </w:r>
      <w:r w:rsidR="48A7487C" w:rsidRPr="672799D4">
        <w:rPr>
          <w:rFonts w:ascii="Times New Roman" w:hAnsi="Times New Roman"/>
          <w:sz w:val="24"/>
        </w:rPr>
        <w:t>.</w:t>
      </w:r>
      <w:r w:rsidR="7CDE403E" w:rsidRPr="672799D4">
        <w:rPr>
          <w:rFonts w:ascii="Times New Roman" w:hAnsi="Times New Roman"/>
          <w:sz w:val="24"/>
        </w:rPr>
        <w:t xml:space="preserve"> </w:t>
      </w:r>
      <w:r w:rsidR="6B55B80A" w:rsidRPr="672799D4">
        <w:rPr>
          <w:rFonts w:ascii="Times New Roman" w:hAnsi="Times New Roman"/>
          <w:sz w:val="24"/>
        </w:rPr>
        <w:t>Kõige kiire</w:t>
      </w:r>
      <w:r w:rsidR="00F769BF">
        <w:rPr>
          <w:rFonts w:ascii="Times New Roman" w:hAnsi="Times New Roman"/>
          <w:sz w:val="24"/>
        </w:rPr>
        <w:t>m</w:t>
      </w:r>
      <w:r w:rsidR="6B55B80A" w:rsidRPr="672799D4">
        <w:rPr>
          <w:rFonts w:ascii="Times New Roman" w:hAnsi="Times New Roman"/>
          <w:sz w:val="24"/>
        </w:rPr>
        <w:t xml:space="preserve"> ja mugavam on </w:t>
      </w:r>
      <w:r w:rsidR="7CDE403E" w:rsidRPr="672799D4">
        <w:rPr>
          <w:rFonts w:ascii="Times New Roman" w:hAnsi="Times New Roman"/>
          <w:sz w:val="24"/>
        </w:rPr>
        <w:t>uuendada oma kontakt</w:t>
      </w:r>
      <w:r w:rsidR="4A8E17A8" w:rsidRPr="672799D4">
        <w:rPr>
          <w:rFonts w:ascii="Times New Roman" w:hAnsi="Times New Roman"/>
          <w:sz w:val="24"/>
        </w:rPr>
        <w:t>- ja tervise</w:t>
      </w:r>
      <w:r w:rsidR="7CDE403E" w:rsidRPr="672799D4">
        <w:rPr>
          <w:rFonts w:ascii="Times New Roman" w:hAnsi="Times New Roman"/>
          <w:sz w:val="24"/>
        </w:rPr>
        <w:t xml:space="preserve">andmeid </w:t>
      </w:r>
      <w:proofErr w:type="spellStart"/>
      <w:r w:rsidR="00F73D82">
        <w:rPr>
          <w:rFonts w:ascii="Times New Roman" w:hAnsi="Times New Roman"/>
          <w:sz w:val="24"/>
        </w:rPr>
        <w:t>Minu</w:t>
      </w:r>
      <w:r w:rsidR="00483118" w:rsidRPr="672799D4">
        <w:rPr>
          <w:rFonts w:ascii="Times New Roman" w:hAnsi="Times New Roman"/>
          <w:sz w:val="24"/>
        </w:rPr>
        <w:t>G</w:t>
      </w:r>
      <w:r w:rsidR="5742F828" w:rsidRPr="672799D4">
        <w:rPr>
          <w:rFonts w:ascii="Times New Roman" w:hAnsi="Times New Roman"/>
          <w:sz w:val="24"/>
        </w:rPr>
        <w:t>eenivaramu</w:t>
      </w:r>
      <w:proofErr w:type="spellEnd"/>
      <w:r w:rsidR="5742F828" w:rsidRPr="672799D4">
        <w:rPr>
          <w:rFonts w:ascii="Times New Roman" w:hAnsi="Times New Roman"/>
          <w:sz w:val="24"/>
        </w:rPr>
        <w:t xml:space="preserve"> </w:t>
      </w:r>
      <w:r w:rsidR="7CDE403E" w:rsidRPr="672799D4">
        <w:rPr>
          <w:rFonts w:ascii="Times New Roman" w:hAnsi="Times New Roman"/>
          <w:sz w:val="24"/>
        </w:rPr>
        <w:t>porta</w:t>
      </w:r>
      <w:r w:rsidR="1F448762" w:rsidRPr="672799D4">
        <w:rPr>
          <w:rFonts w:ascii="Times New Roman" w:hAnsi="Times New Roman"/>
          <w:sz w:val="24"/>
        </w:rPr>
        <w:t>alis</w:t>
      </w:r>
      <w:r w:rsidR="29150427" w:rsidRPr="672799D4">
        <w:rPr>
          <w:rFonts w:ascii="Times New Roman" w:hAnsi="Times New Roman"/>
          <w:sz w:val="24"/>
        </w:rPr>
        <w:t>.</w:t>
      </w:r>
      <w:r w:rsidR="1F448762" w:rsidRPr="672799D4">
        <w:rPr>
          <w:rFonts w:ascii="Times New Roman" w:hAnsi="Times New Roman"/>
          <w:sz w:val="24"/>
        </w:rPr>
        <w:t xml:space="preserve"> </w:t>
      </w:r>
    </w:p>
    <w:p w14:paraId="194D634E" w14:textId="1C372D1E" w:rsidR="7FBC3DED" w:rsidRDefault="7FBC3DED" w:rsidP="0016210D">
      <w:pPr>
        <w:rPr>
          <w:rFonts w:ascii="Times New Roman" w:hAnsi="Times New Roman"/>
          <w:b/>
          <w:bCs/>
          <w:sz w:val="24"/>
        </w:rPr>
      </w:pPr>
    </w:p>
    <w:p w14:paraId="1A2894BD" w14:textId="10DB69B1" w:rsidR="00550156" w:rsidRDefault="21A5F5E8" w:rsidP="4F8A9DAA">
      <w:pPr>
        <w:rPr>
          <w:rFonts w:ascii="Times New Roman" w:hAnsi="Times New Roman"/>
          <w:color w:val="000000" w:themeColor="text1"/>
          <w:sz w:val="24"/>
        </w:rPr>
      </w:pPr>
      <w:r w:rsidRPr="4F8A9DAA">
        <w:rPr>
          <w:rFonts w:ascii="Times New Roman" w:hAnsi="Times New Roman"/>
          <w:b/>
          <w:bCs/>
          <w:sz w:val="24"/>
        </w:rPr>
        <w:t>Eelnõu § 17 lõikes 6</w:t>
      </w:r>
      <w:r w:rsidR="18A291ED" w:rsidRPr="4F8A9DAA">
        <w:rPr>
          <w:rFonts w:ascii="Times New Roman" w:hAnsi="Times New Roman"/>
          <w:b/>
          <w:bCs/>
          <w:sz w:val="24"/>
        </w:rPr>
        <w:t xml:space="preserve"> </w:t>
      </w:r>
      <w:r w:rsidR="18A291ED" w:rsidRPr="4F8A9DAA">
        <w:rPr>
          <w:rFonts w:ascii="Times New Roman" w:hAnsi="Times New Roman"/>
          <w:sz w:val="24"/>
        </w:rPr>
        <w:t>antakse</w:t>
      </w:r>
      <w:r w:rsidR="18A291ED" w:rsidRPr="4F8A9DAA">
        <w:rPr>
          <w:rFonts w:ascii="Times New Roman" w:hAnsi="Times New Roman"/>
          <w:b/>
          <w:bCs/>
          <w:sz w:val="24"/>
        </w:rPr>
        <w:t xml:space="preserve"> </w:t>
      </w:r>
      <w:r w:rsidR="0751A63D" w:rsidRPr="4F8A9DAA">
        <w:rPr>
          <w:rFonts w:ascii="Times New Roman" w:hAnsi="Times New Roman"/>
          <w:sz w:val="24"/>
        </w:rPr>
        <w:t>g</w:t>
      </w:r>
      <w:r w:rsidR="18A291ED" w:rsidRPr="4F8A9DAA">
        <w:rPr>
          <w:rFonts w:ascii="Times New Roman" w:hAnsi="Times New Roman"/>
          <w:color w:val="000000" w:themeColor="text1"/>
          <w:sz w:val="24"/>
        </w:rPr>
        <w:t xml:space="preserve">eenidoonorile </w:t>
      </w:r>
      <w:r w:rsidR="211E1224" w:rsidRPr="4F8A9DAA">
        <w:rPr>
          <w:rFonts w:ascii="Times New Roman" w:hAnsi="Times New Roman"/>
          <w:color w:val="000000" w:themeColor="text1"/>
          <w:sz w:val="24"/>
        </w:rPr>
        <w:t xml:space="preserve">võimalus </w:t>
      </w:r>
      <w:r w:rsidR="18A291ED" w:rsidRPr="4F8A9DAA">
        <w:rPr>
          <w:rFonts w:ascii="Times New Roman" w:hAnsi="Times New Roman"/>
          <w:color w:val="000000" w:themeColor="text1"/>
          <w:sz w:val="24"/>
        </w:rPr>
        <w:t xml:space="preserve">esitada </w:t>
      </w:r>
      <w:r w:rsidR="00A53CB9">
        <w:rPr>
          <w:rFonts w:ascii="Times New Roman" w:hAnsi="Times New Roman"/>
          <w:color w:val="000000" w:themeColor="text1"/>
          <w:sz w:val="24"/>
        </w:rPr>
        <w:t>tervise infosüsteemi</w:t>
      </w:r>
      <w:r w:rsidR="18A291ED" w:rsidRPr="4F8A9DAA">
        <w:rPr>
          <w:rFonts w:ascii="Times New Roman" w:hAnsi="Times New Roman"/>
          <w:color w:val="000000" w:themeColor="text1"/>
          <w:sz w:val="24"/>
        </w:rPr>
        <w:t xml:space="preserve"> vahendusel</w:t>
      </w:r>
      <w:r w:rsidR="3A01C64E" w:rsidRPr="4F8A9DAA">
        <w:rPr>
          <w:rFonts w:ascii="Times New Roman" w:hAnsi="Times New Roman"/>
          <w:color w:val="000000" w:themeColor="text1"/>
          <w:sz w:val="24"/>
        </w:rPr>
        <w:t xml:space="preserve"> </w:t>
      </w:r>
      <w:r w:rsidR="4550CC11" w:rsidRPr="4F8A9DAA">
        <w:rPr>
          <w:rFonts w:ascii="Times New Roman" w:hAnsi="Times New Roman"/>
          <w:color w:val="000000" w:themeColor="text1"/>
          <w:sz w:val="24"/>
        </w:rPr>
        <w:t xml:space="preserve">tahteavaldus </w:t>
      </w:r>
      <w:r w:rsidR="18A291ED" w:rsidRPr="4F8A9DAA">
        <w:rPr>
          <w:rFonts w:ascii="Times New Roman" w:hAnsi="Times New Roman"/>
          <w:color w:val="000000" w:themeColor="text1"/>
          <w:sz w:val="24"/>
        </w:rPr>
        <w:t>oma geneetilis</w:t>
      </w:r>
      <w:r w:rsidR="4B8CA794" w:rsidRPr="4F8A9DAA">
        <w:rPr>
          <w:rFonts w:ascii="Times New Roman" w:hAnsi="Times New Roman"/>
          <w:color w:val="000000" w:themeColor="text1"/>
          <w:sz w:val="24"/>
        </w:rPr>
        <w:t>te</w:t>
      </w:r>
      <w:r w:rsidR="18A291ED" w:rsidRPr="4F8A9DAA">
        <w:rPr>
          <w:rFonts w:ascii="Times New Roman" w:hAnsi="Times New Roman"/>
          <w:color w:val="000000" w:themeColor="text1"/>
          <w:sz w:val="24"/>
        </w:rPr>
        <w:t xml:space="preserve"> algandme</w:t>
      </w:r>
      <w:r w:rsidR="611B3D4D" w:rsidRPr="4F8A9DAA">
        <w:rPr>
          <w:rFonts w:ascii="Times New Roman" w:hAnsi="Times New Roman"/>
          <w:color w:val="000000" w:themeColor="text1"/>
          <w:sz w:val="24"/>
        </w:rPr>
        <w:t xml:space="preserve">te </w:t>
      </w:r>
      <w:r w:rsidR="4B8CA794" w:rsidRPr="4F8A9DAA">
        <w:rPr>
          <w:rFonts w:ascii="Times New Roman" w:hAnsi="Times New Roman"/>
          <w:color w:val="000000" w:themeColor="text1"/>
          <w:sz w:val="24"/>
        </w:rPr>
        <w:t>edastamiseks</w:t>
      </w:r>
      <w:r w:rsidR="18A291ED" w:rsidRPr="4F8A9DAA">
        <w:rPr>
          <w:rFonts w:ascii="Times New Roman" w:hAnsi="Times New Roman"/>
          <w:color w:val="000000" w:themeColor="text1"/>
          <w:sz w:val="24"/>
        </w:rPr>
        <w:t xml:space="preserve"> geenivaramust </w:t>
      </w:r>
      <w:r w:rsidR="00A53CB9">
        <w:rPr>
          <w:rFonts w:ascii="Times New Roman" w:hAnsi="Times New Roman"/>
          <w:color w:val="000000" w:themeColor="text1"/>
          <w:sz w:val="24"/>
        </w:rPr>
        <w:t>tervise infosüsteemi</w:t>
      </w:r>
      <w:r w:rsidR="7AC4A201" w:rsidRPr="4F8A9DAA">
        <w:rPr>
          <w:rFonts w:ascii="Times New Roman" w:hAnsi="Times New Roman"/>
          <w:color w:val="000000" w:themeColor="text1"/>
          <w:sz w:val="24"/>
        </w:rPr>
        <w:t>.</w:t>
      </w:r>
      <w:r w:rsidR="18A291ED" w:rsidRPr="4F8A9DAA">
        <w:rPr>
          <w:rFonts w:ascii="Times New Roman" w:hAnsi="Times New Roman"/>
          <w:color w:val="000000" w:themeColor="text1"/>
          <w:sz w:val="24"/>
        </w:rPr>
        <w:t xml:space="preserve"> </w:t>
      </w:r>
    </w:p>
    <w:p w14:paraId="3961FEA0" w14:textId="62308074" w:rsidR="006E6813" w:rsidRPr="00B63248" w:rsidRDefault="006E6813" w:rsidP="4F8A9DAA">
      <w:pPr>
        <w:rPr>
          <w:rFonts w:ascii="Times New Roman" w:hAnsi="Times New Roman"/>
          <w:color w:val="000000" w:themeColor="text1"/>
          <w:sz w:val="24"/>
          <w:highlight w:val="yellow"/>
        </w:rPr>
      </w:pPr>
    </w:p>
    <w:p w14:paraId="269957EC" w14:textId="4498ECC2" w:rsidR="00AC1886" w:rsidRDefault="00AC1886" w:rsidP="006E6813">
      <w:pPr>
        <w:rPr>
          <w:rFonts w:ascii="Times New Roman" w:hAnsi="Times New Roman"/>
          <w:color w:val="000000" w:themeColor="text1"/>
          <w:sz w:val="24"/>
        </w:rPr>
      </w:pPr>
      <w:r>
        <w:rPr>
          <w:rFonts w:ascii="Times New Roman" w:hAnsi="Times New Roman"/>
          <w:color w:val="000000" w:themeColor="text1"/>
          <w:sz w:val="24"/>
        </w:rPr>
        <w:t>Kokkuvõtlikult toetavad seda järgmised IKÜM põhimõtted:</w:t>
      </w:r>
    </w:p>
    <w:p w14:paraId="79D2F3FB" w14:textId="06B08F85" w:rsidR="00550156" w:rsidRDefault="00550156" w:rsidP="00045B4D">
      <w:pPr>
        <w:numPr>
          <w:ilvl w:val="0"/>
          <w:numId w:val="3"/>
        </w:numPr>
        <w:ind w:left="360"/>
        <w:rPr>
          <w:rFonts w:ascii="Times New Roman" w:hAnsi="Times New Roman"/>
          <w:sz w:val="24"/>
        </w:rPr>
      </w:pPr>
      <w:r w:rsidRPr="75CF7F17">
        <w:rPr>
          <w:rFonts w:ascii="Times New Roman" w:hAnsi="Times New Roman"/>
          <w:b/>
          <w:bCs/>
          <w:sz w:val="24"/>
        </w:rPr>
        <w:t>andme</w:t>
      </w:r>
      <w:r w:rsidR="00AC1886">
        <w:rPr>
          <w:rFonts w:ascii="Times New Roman" w:hAnsi="Times New Roman"/>
          <w:b/>
          <w:bCs/>
          <w:sz w:val="24"/>
        </w:rPr>
        <w:t>töötluse</w:t>
      </w:r>
      <w:r w:rsidRPr="75CF7F17">
        <w:rPr>
          <w:rFonts w:ascii="Times New Roman" w:hAnsi="Times New Roman"/>
          <w:b/>
          <w:bCs/>
          <w:sz w:val="24"/>
        </w:rPr>
        <w:t xml:space="preserve"> minimaalsus</w:t>
      </w:r>
      <w:r w:rsidRPr="75CF7F17">
        <w:rPr>
          <w:rFonts w:ascii="Times New Roman" w:hAnsi="Times New Roman"/>
          <w:sz w:val="24"/>
        </w:rPr>
        <w:t xml:space="preserve"> – </w:t>
      </w:r>
      <w:r>
        <w:rPr>
          <w:rFonts w:ascii="Times New Roman" w:hAnsi="Times New Roman"/>
          <w:color w:val="000000" w:themeColor="text1"/>
          <w:sz w:val="24"/>
        </w:rPr>
        <w:t>geenivaramul</w:t>
      </w:r>
      <w:r w:rsidRPr="75CF7F17">
        <w:rPr>
          <w:rFonts w:ascii="Times New Roman" w:hAnsi="Times New Roman"/>
          <w:sz w:val="24"/>
        </w:rPr>
        <w:t xml:space="preserve"> puudub võimalus hinnata </w:t>
      </w:r>
      <w:r>
        <w:rPr>
          <w:rFonts w:ascii="Times New Roman" w:hAnsi="Times New Roman"/>
          <w:sz w:val="24"/>
        </w:rPr>
        <w:t>tervishoiuteenuse</w:t>
      </w:r>
      <w:r w:rsidRPr="672799D4">
        <w:rPr>
          <w:rFonts w:ascii="Times New Roman" w:hAnsi="Times New Roman"/>
          <w:sz w:val="24"/>
        </w:rPr>
        <w:t xml:space="preserve"> osutaja</w:t>
      </w:r>
      <w:r w:rsidRPr="75CF7F17">
        <w:rPr>
          <w:rFonts w:ascii="Times New Roman" w:hAnsi="Times New Roman"/>
          <w:sz w:val="24"/>
        </w:rPr>
        <w:t xml:space="preserve"> ja patsiendi ravisuhte olemasolu</w:t>
      </w:r>
      <w:r>
        <w:rPr>
          <w:rFonts w:ascii="Times New Roman" w:hAnsi="Times New Roman"/>
          <w:sz w:val="24"/>
        </w:rPr>
        <w:t xml:space="preserve"> ning seda,</w:t>
      </w:r>
      <w:r w:rsidRPr="75CF7F17">
        <w:rPr>
          <w:rFonts w:ascii="Times New Roman" w:hAnsi="Times New Roman"/>
          <w:sz w:val="24"/>
        </w:rPr>
        <w:t xml:space="preserve"> kuidas on tagatud, et geneetilised andmed on tervishoiuteenuse osutamiseks</w:t>
      </w:r>
      <w:r>
        <w:rPr>
          <w:rFonts w:ascii="Times New Roman" w:hAnsi="Times New Roman"/>
          <w:sz w:val="24"/>
        </w:rPr>
        <w:t xml:space="preserve"> </w:t>
      </w:r>
      <w:r w:rsidRPr="75CF7F17">
        <w:rPr>
          <w:rFonts w:ascii="Times New Roman" w:hAnsi="Times New Roman"/>
          <w:sz w:val="24"/>
        </w:rPr>
        <w:t>vältimatult vajalikud. Sobivam võib olla vajalikud analüüsid teha patsiendile endale</w:t>
      </w:r>
      <w:r w:rsidR="00AC1886">
        <w:rPr>
          <w:rFonts w:ascii="Times New Roman" w:hAnsi="Times New Roman"/>
          <w:sz w:val="24"/>
        </w:rPr>
        <w:t>;</w:t>
      </w:r>
    </w:p>
    <w:p w14:paraId="2CE6D8B3" w14:textId="1674E87B" w:rsidR="00550156" w:rsidRDefault="00550156" w:rsidP="00045B4D">
      <w:pPr>
        <w:numPr>
          <w:ilvl w:val="0"/>
          <w:numId w:val="3"/>
        </w:numPr>
        <w:ind w:left="360"/>
        <w:rPr>
          <w:rFonts w:ascii="Times New Roman" w:hAnsi="Times New Roman"/>
          <w:sz w:val="24"/>
        </w:rPr>
      </w:pPr>
      <w:r w:rsidRPr="45BD0330">
        <w:rPr>
          <w:rFonts w:ascii="Times New Roman" w:hAnsi="Times New Roman"/>
          <w:b/>
          <w:bCs/>
          <w:sz w:val="24"/>
        </w:rPr>
        <w:t>andmete õigsus</w:t>
      </w:r>
      <w:r w:rsidRPr="45BD0330">
        <w:rPr>
          <w:rFonts w:ascii="Times New Roman" w:hAnsi="Times New Roman"/>
          <w:sz w:val="24"/>
        </w:rPr>
        <w:t xml:space="preserve"> </w:t>
      </w:r>
      <w:r>
        <w:rPr>
          <w:rFonts w:ascii="Times New Roman" w:hAnsi="Times New Roman"/>
          <w:sz w:val="24"/>
        </w:rPr>
        <w:t xml:space="preserve">– </w:t>
      </w:r>
      <w:r>
        <w:rPr>
          <w:rFonts w:ascii="Times New Roman" w:hAnsi="Times New Roman"/>
          <w:color w:val="000000" w:themeColor="text1"/>
          <w:sz w:val="24"/>
        </w:rPr>
        <w:t>geenivaramu</w:t>
      </w:r>
      <w:r w:rsidRPr="45BD0330">
        <w:rPr>
          <w:rFonts w:ascii="Times New Roman" w:hAnsi="Times New Roman"/>
          <w:sz w:val="24"/>
        </w:rPr>
        <w:t xml:space="preserve"> andmed ei ole ettevaatavalt igasuguseks kliiniliseks kasutuseks mõeldud vormingus, neid peab selleks konkreetse teenuse jaoks eelnevalt töötlema. Samuti on teadmata, kuidas </w:t>
      </w:r>
      <w:r>
        <w:rPr>
          <w:rFonts w:ascii="Times New Roman" w:hAnsi="Times New Roman"/>
          <w:sz w:val="24"/>
        </w:rPr>
        <w:t>tervishoiuteenuse</w:t>
      </w:r>
      <w:r w:rsidRPr="672799D4">
        <w:rPr>
          <w:rFonts w:ascii="Times New Roman" w:hAnsi="Times New Roman"/>
          <w:sz w:val="24"/>
        </w:rPr>
        <w:t xml:space="preserve"> osutaja</w:t>
      </w:r>
      <w:r w:rsidRPr="45BD0330">
        <w:rPr>
          <w:rFonts w:ascii="Times New Roman" w:hAnsi="Times New Roman"/>
          <w:sz w:val="24"/>
        </w:rPr>
        <w:t xml:space="preserve"> geneetilisi andmeid kasutab ja kas </w:t>
      </w:r>
      <w:r>
        <w:rPr>
          <w:rFonts w:ascii="Times New Roman" w:hAnsi="Times New Roman"/>
          <w:sz w:val="24"/>
        </w:rPr>
        <w:t>tal</w:t>
      </w:r>
      <w:r w:rsidRPr="45BD0330">
        <w:rPr>
          <w:rFonts w:ascii="Times New Roman" w:hAnsi="Times New Roman"/>
          <w:sz w:val="24"/>
        </w:rPr>
        <w:t xml:space="preserve"> on vajalikud (meditsiini)seadmed</w:t>
      </w:r>
      <w:r w:rsidR="00AC1886">
        <w:rPr>
          <w:rFonts w:ascii="Times New Roman" w:hAnsi="Times New Roman"/>
          <w:sz w:val="24"/>
        </w:rPr>
        <w:t>, see tähendaks teabe edastust konkreetsel viisil ja mida ei ole mõistlik tagada geenivaramus, mille eesmärk on teine;</w:t>
      </w:r>
    </w:p>
    <w:p w14:paraId="1825663D" w14:textId="5A2C4FA7" w:rsidR="00550156" w:rsidRDefault="00550156" w:rsidP="00045B4D">
      <w:pPr>
        <w:numPr>
          <w:ilvl w:val="0"/>
          <w:numId w:val="3"/>
        </w:numPr>
        <w:ind w:left="360"/>
        <w:rPr>
          <w:rFonts w:ascii="Times New Roman" w:hAnsi="Times New Roman"/>
          <w:sz w:val="24"/>
        </w:rPr>
      </w:pPr>
      <w:r w:rsidRPr="75CF7F17">
        <w:rPr>
          <w:rFonts w:ascii="Times New Roman" w:hAnsi="Times New Roman"/>
          <w:b/>
          <w:bCs/>
          <w:sz w:val="24"/>
        </w:rPr>
        <w:t xml:space="preserve">turvalisus </w:t>
      </w:r>
      <w:r>
        <w:rPr>
          <w:rFonts w:ascii="Times New Roman" w:hAnsi="Times New Roman"/>
          <w:sz w:val="24"/>
        </w:rPr>
        <w:t>–</w:t>
      </w:r>
      <w:r w:rsidRPr="75CF7F17">
        <w:rPr>
          <w:rFonts w:ascii="Times New Roman" w:hAnsi="Times New Roman"/>
          <w:sz w:val="24"/>
        </w:rPr>
        <w:t xml:space="preserve"> kuna IGUS</w:t>
      </w:r>
      <w:r>
        <w:rPr>
          <w:rFonts w:ascii="Times New Roman" w:hAnsi="Times New Roman"/>
          <w:sz w:val="24"/>
        </w:rPr>
        <w:t>-i</w:t>
      </w:r>
      <w:r w:rsidRPr="75CF7F17">
        <w:rPr>
          <w:rFonts w:ascii="Times New Roman" w:hAnsi="Times New Roman"/>
          <w:sz w:val="24"/>
        </w:rPr>
        <w:t xml:space="preserve"> täienduste eesmärk on luua turvaline ja terviklik andmeedastus </w:t>
      </w:r>
      <w:r w:rsidR="00A53CB9">
        <w:rPr>
          <w:rFonts w:ascii="Times New Roman" w:hAnsi="Times New Roman"/>
          <w:color w:val="000000" w:themeColor="text1"/>
          <w:sz w:val="24"/>
        </w:rPr>
        <w:t>tervise infosüsteemi</w:t>
      </w:r>
      <w:r w:rsidR="00A53CB9" w:rsidRPr="4F8A9DAA">
        <w:rPr>
          <w:rFonts w:ascii="Times New Roman" w:hAnsi="Times New Roman"/>
          <w:color w:val="000000" w:themeColor="text1"/>
          <w:sz w:val="24"/>
        </w:rPr>
        <w:t xml:space="preserve"> </w:t>
      </w:r>
      <w:r w:rsidRPr="75CF7F17">
        <w:rPr>
          <w:rFonts w:ascii="Times New Roman" w:hAnsi="Times New Roman"/>
          <w:sz w:val="24"/>
        </w:rPr>
        <w:t xml:space="preserve">kliiniliseks kasutuseks, peaks geneetiliste andmete vahetamine </w:t>
      </w:r>
      <w:r>
        <w:rPr>
          <w:rFonts w:ascii="Times New Roman" w:hAnsi="Times New Roman"/>
          <w:sz w:val="24"/>
        </w:rPr>
        <w:t>tervishoiuteenuse</w:t>
      </w:r>
      <w:r w:rsidRPr="672799D4">
        <w:rPr>
          <w:rFonts w:ascii="Times New Roman" w:hAnsi="Times New Roman"/>
          <w:sz w:val="24"/>
        </w:rPr>
        <w:t xml:space="preserve"> osutaja</w:t>
      </w:r>
      <w:r w:rsidRPr="75CF7F17">
        <w:rPr>
          <w:rFonts w:ascii="Times New Roman" w:hAnsi="Times New Roman"/>
          <w:sz w:val="24"/>
        </w:rPr>
        <w:t xml:space="preserve"> ja </w:t>
      </w:r>
      <w:r>
        <w:rPr>
          <w:rFonts w:ascii="Times New Roman" w:hAnsi="Times New Roman"/>
          <w:color w:val="000000" w:themeColor="text1"/>
          <w:sz w:val="24"/>
        </w:rPr>
        <w:t>geenivaramu</w:t>
      </w:r>
      <w:r w:rsidRPr="75CF7F17">
        <w:rPr>
          <w:rFonts w:ascii="Times New Roman" w:hAnsi="Times New Roman"/>
          <w:sz w:val="24"/>
        </w:rPr>
        <w:t xml:space="preserve"> e-posti </w:t>
      </w:r>
      <w:r>
        <w:rPr>
          <w:rFonts w:ascii="Times New Roman" w:hAnsi="Times New Roman"/>
          <w:sz w:val="24"/>
        </w:rPr>
        <w:t xml:space="preserve">teel </w:t>
      </w:r>
      <w:r w:rsidRPr="75CF7F17">
        <w:rPr>
          <w:rFonts w:ascii="Times New Roman" w:hAnsi="Times New Roman"/>
          <w:sz w:val="24"/>
        </w:rPr>
        <w:t>vms viisil toimuma ainult erandjuhtu</w:t>
      </w:r>
      <w:r>
        <w:rPr>
          <w:rFonts w:ascii="Times New Roman" w:hAnsi="Times New Roman"/>
          <w:sz w:val="24"/>
        </w:rPr>
        <w:t>del</w:t>
      </w:r>
      <w:r w:rsidR="0005208B">
        <w:rPr>
          <w:rFonts w:ascii="Times New Roman" w:hAnsi="Times New Roman"/>
          <w:sz w:val="24"/>
        </w:rPr>
        <w:t>.</w:t>
      </w:r>
    </w:p>
    <w:p w14:paraId="1BE6D0F3" w14:textId="77777777" w:rsidR="00E2016C" w:rsidRDefault="00E2016C" w:rsidP="0016210D">
      <w:pPr>
        <w:rPr>
          <w:rFonts w:ascii="Times New Roman" w:hAnsi="Times New Roman"/>
          <w:color w:val="000000" w:themeColor="text1"/>
          <w:sz w:val="24"/>
        </w:rPr>
      </w:pPr>
    </w:p>
    <w:p w14:paraId="2B580B4C" w14:textId="465FA41D" w:rsidR="00533634" w:rsidRDefault="28B1E0D1" w:rsidP="00533634">
      <w:pPr>
        <w:rPr>
          <w:rFonts w:ascii="Times New Roman" w:hAnsi="Times New Roman"/>
          <w:strike/>
          <w:color w:val="000000" w:themeColor="text1"/>
          <w:sz w:val="24"/>
        </w:rPr>
      </w:pPr>
      <w:r w:rsidRPr="00533634">
        <w:rPr>
          <w:rFonts w:ascii="Times New Roman" w:hAnsi="Times New Roman"/>
          <w:b/>
          <w:bCs/>
          <w:sz w:val="24"/>
        </w:rPr>
        <w:t>Eelnõu § 17 lõike 7</w:t>
      </w:r>
      <w:r w:rsidR="403ED33B" w:rsidRPr="00533634">
        <w:rPr>
          <w:rFonts w:ascii="Times New Roman" w:hAnsi="Times New Roman"/>
          <w:b/>
          <w:bCs/>
          <w:sz w:val="24"/>
        </w:rPr>
        <w:t xml:space="preserve"> </w:t>
      </w:r>
      <w:r w:rsidR="006536AC" w:rsidRPr="00533634">
        <w:rPr>
          <w:rFonts w:ascii="Times New Roman" w:hAnsi="Times New Roman"/>
          <w:sz w:val="24"/>
        </w:rPr>
        <w:t xml:space="preserve">kohaselt võib </w:t>
      </w:r>
      <w:r w:rsidR="403ED33B" w:rsidRPr="00533634">
        <w:rPr>
          <w:rFonts w:ascii="Times New Roman" w:hAnsi="Times New Roman"/>
          <w:sz w:val="24"/>
        </w:rPr>
        <w:t xml:space="preserve">geenidoonor </w:t>
      </w:r>
      <w:r w:rsidR="00191A1C" w:rsidRPr="00533634">
        <w:rPr>
          <w:rFonts w:ascii="Times New Roman" w:hAnsi="Times New Roman"/>
          <w:sz w:val="24"/>
        </w:rPr>
        <w:t>igal ajal keelata</w:t>
      </w:r>
      <w:r w:rsidR="403ED33B" w:rsidRPr="00533634">
        <w:rPr>
          <w:rFonts w:ascii="Times New Roman" w:hAnsi="Times New Roman"/>
          <w:sz w:val="24"/>
        </w:rPr>
        <w:t xml:space="preserve"> </w:t>
      </w:r>
      <w:r w:rsidR="00A53CB9">
        <w:rPr>
          <w:rFonts w:ascii="Times New Roman" w:hAnsi="Times New Roman"/>
          <w:color w:val="000000" w:themeColor="text1"/>
          <w:sz w:val="24"/>
        </w:rPr>
        <w:t xml:space="preserve">tervise infosüsteemi </w:t>
      </w:r>
      <w:r w:rsidR="403ED33B" w:rsidRPr="00533634">
        <w:rPr>
          <w:rFonts w:ascii="Times New Roman" w:hAnsi="Times New Roman"/>
          <w:sz w:val="24"/>
        </w:rPr>
        <w:t xml:space="preserve">vahendusel oma geneetiliste algandmete </w:t>
      </w:r>
      <w:r w:rsidR="00E10197" w:rsidRPr="00533634">
        <w:rPr>
          <w:rFonts w:ascii="Times New Roman" w:hAnsi="Times New Roman"/>
          <w:sz w:val="24"/>
        </w:rPr>
        <w:t xml:space="preserve">täiendava </w:t>
      </w:r>
      <w:r w:rsidR="009C5B91" w:rsidRPr="00533634">
        <w:rPr>
          <w:rFonts w:ascii="Times New Roman" w:hAnsi="Times New Roman"/>
          <w:sz w:val="24"/>
        </w:rPr>
        <w:t>edastamise</w:t>
      </w:r>
      <w:r w:rsidR="403ED33B" w:rsidRPr="00533634">
        <w:rPr>
          <w:rFonts w:ascii="Times New Roman" w:hAnsi="Times New Roman"/>
          <w:sz w:val="24"/>
        </w:rPr>
        <w:t xml:space="preserve"> geenivaramust </w:t>
      </w:r>
      <w:r w:rsidR="00A53CB9">
        <w:rPr>
          <w:rFonts w:ascii="Times New Roman" w:hAnsi="Times New Roman"/>
          <w:color w:val="000000" w:themeColor="text1"/>
          <w:sz w:val="24"/>
        </w:rPr>
        <w:t>tervise infosüsteemi</w:t>
      </w:r>
      <w:r w:rsidR="00191A1C" w:rsidRPr="00533634">
        <w:rPr>
          <w:rFonts w:ascii="Times New Roman" w:hAnsi="Times New Roman"/>
          <w:sz w:val="24"/>
        </w:rPr>
        <w:t>.</w:t>
      </w:r>
      <w:r w:rsidR="403ED33B" w:rsidRPr="00533634">
        <w:rPr>
          <w:rFonts w:ascii="Times New Roman" w:hAnsi="Times New Roman"/>
          <w:sz w:val="24"/>
        </w:rPr>
        <w:t xml:space="preserve"> Sel juhul peatab geenivaramu vastutav töötleja edasise andme</w:t>
      </w:r>
      <w:r w:rsidR="000855AD" w:rsidRPr="00533634">
        <w:rPr>
          <w:rFonts w:ascii="Times New Roman" w:hAnsi="Times New Roman"/>
          <w:sz w:val="24"/>
        </w:rPr>
        <w:t>edastuse</w:t>
      </w:r>
      <w:r w:rsidR="00533634" w:rsidRPr="006E7799">
        <w:rPr>
          <w:rFonts w:ascii="Times New Roman" w:hAnsi="Times New Roman"/>
          <w:sz w:val="24"/>
        </w:rPr>
        <w:t>.</w:t>
      </w:r>
      <w:r w:rsidR="00533634" w:rsidRPr="00B63248">
        <w:rPr>
          <w:rFonts w:ascii="Times New Roman" w:hAnsi="Times New Roman"/>
          <w:color w:val="000000" w:themeColor="text1"/>
          <w:sz w:val="24"/>
        </w:rPr>
        <w:t xml:space="preserve"> </w:t>
      </w:r>
    </w:p>
    <w:p w14:paraId="5C377F0C" w14:textId="77777777" w:rsidR="00533634" w:rsidRDefault="00533634" w:rsidP="00533634">
      <w:pPr>
        <w:rPr>
          <w:rFonts w:ascii="Times New Roman" w:hAnsi="Times New Roman"/>
          <w:strike/>
          <w:color w:val="000000" w:themeColor="text1"/>
          <w:sz w:val="24"/>
        </w:rPr>
      </w:pPr>
    </w:p>
    <w:p w14:paraId="238DFC3C" w14:textId="21AE1367" w:rsidR="00D117F1" w:rsidRDefault="00591FBE" w:rsidP="0016210D">
      <w:pPr>
        <w:rPr>
          <w:rFonts w:ascii="Times New Roman" w:hAnsi="Times New Roman"/>
          <w:sz w:val="24"/>
        </w:rPr>
      </w:pPr>
      <w:r>
        <w:rPr>
          <w:rFonts w:ascii="Times New Roman" w:hAnsi="Times New Roman"/>
          <w:b/>
          <w:bCs/>
          <w:sz w:val="24"/>
        </w:rPr>
        <w:lastRenderedPageBreak/>
        <w:t xml:space="preserve">Eelnõu </w:t>
      </w:r>
      <w:r w:rsidR="00634F86">
        <w:rPr>
          <w:rFonts w:ascii="Times New Roman" w:hAnsi="Times New Roman"/>
          <w:b/>
          <w:bCs/>
          <w:sz w:val="24"/>
        </w:rPr>
        <w:t>§-s</w:t>
      </w:r>
      <w:r w:rsidR="7AB69475" w:rsidRPr="3BFCAE6E">
        <w:rPr>
          <w:rFonts w:ascii="Times New Roman" w:hAnsi="Times New Roman"/>
          <w:b/>
          <w:bCs/>
          <w:sz w:val="24"/>
        </w:rPr>
        <w:t xml:space="preserve"> 18 </w:t>
      </w:r>
      <w:r w:rsidR="3A474BC0" w:rsidRPr="3BFCAE6E">
        <w:rPr>
          <w:rFonts w:ascii="Times New Roman" w:hAnsi="Times New Roman"/>
          <w:sz w:val="24"/>
        </w:rPr>
        <w:t xml:space="preserve">sätestatakse </w:t>
      </w:r>
      <w:r w:rsidR="00407436">
        <w:rPr>
          <w:rFonts w:ascii="Times New Roman" w:hAnsi="Times New Roman"/>
          <w:sz w:val="24"/>
        </w:rPr>
        <w:t>g</w:t>
      </w:r>
      <w:r w:rsidR="63BA20A8" w:rsidRPr="3BFCAE6E">
        <w:rPr>
          <w:rFonts w:ascii="Times New Roman" w:hAnsi="Times New Roman"/>
          <w:sz w:val="24"/>
        </w:rPr>
        <w:t>eenivaramu geenidoonoriks saamise tahteavalduse tingimused</w:t>
      </w:r>
      <w:r w:rsidR="64E6C256" w:rsidRPr="3BFCAE6E">
        <w:rPr>
          <w:rFonts w:ascii="Times New Roman" w:hAnsi="Times New Roman"/>
          <w:sz w:val="24"/>
        </w:rPr>
        <w:t>.</w:t>
      </w:r>
      <w:r w:rsidR="63BA20A8" w:rsidRPr="3BFCAE6E">
        <w:rPr>
          <w:rFonts w:ascii="Times New Roman" w:hAnsi="Times New Roman"/>
          <w:sz w:val="24"/>
        </w:rPr>
        <w:t xml:space="preserve"> </w:t>
      </w:r>
    </w:p>
    <w:p w14:paraId="4B581D91" w14:textId="57B4D795" w:rsidR="00D117F1" w:rsidRDefault="00D117F1" w:rsidP="0016210D">
      <w:pPr>
        <w:rPr>
          <w:rFonts w:ascii="Times New Roman" w:hAnsi="Times New Roman"/>
          <w:b/>
          <w:bCs/>
          <w:sz w:val="24"/>
        </w:rPr>
      </w:pPr>
    </w:p>
    <w:p w14:paraId="5D830BF4" w14:textId="508AA34C" w:rsidR="500414F4" w:rsidRDefault="500414F4" w:rsidP="0016210D">
      <w:pPr>
        <w:rPr>
          <w:rFonts w:ascii="Times New Roman" w:hAnsi="Times New Roman"/>
          <w:b/>
          <w:bCs/>
          <w:sz w:val="24"/>
        </w:rPr>
      </w:pPr>
      <w:r w:rsidRPr="45BD0330">
        <w:rPr>
          <w:rFonts w:ascii="Times New Roman" w:hAnsi="Times New Roman"/>
          <w:b/>
          <w:bCs/>
          <w:sz w:val="24"/>
        </w:rPr>
        <w:t xml:space="preserve">Eelnõu § 18 lõike 1 </w:t>
      </w:r>
      <w:r w:rsidRPr="45BD0330">
        <w:rPr>
          <w:rFonts w:ascii="Times New Roman" w:hAnsi="Times New Roman"/>
          <w:sz w:val="24"/>
        </w:rPr>
        <w:t>kohaselt</w:t>
      </w:r>
      <w:r w:rsidR="28F781A6" w:rsidRPr="45BD0330">
        <w:rPr>
          <w:rFonts w:ascii="Times New Roman" w:hAnsi="Times New Roman"/>
          <w:sz w:val="24"/>
        </w:rPr>
        <w:t xml:space="preserve"> kantakse inimese koeproov</w:t>
      </w:r>
      <w:r w:rsidR="00316F57">
        <w:rPr>
          <w:rFonts w:ascii="Times New Roman" w:hAnsi="Times New Roman"/>
          <w:sz w:val="24"/>
        </w:rPr>
        <w:t xml:space="preserve"> ja</w:t>
      </w:r>
      <w:r w:rsidR="28F781A6" w:rsidRPr="45BD0330">
        <w:rPr>
          <w:rFonts w:ascii="Times New Roman" w:hAnsi="Times New Roman"/>
          <w:sz w:val="24"/>
        </w:rPr>
        <w:t xml:space="preserve"> isikuandmed, sealhulgas tervise- ja geneetilised andmed geenivaramusse juhul, kui ta on andnud geenivaramule lõikes </w:t>
      </w:r>
      <w:r w:rsidR="00C73344">
        <w:rPr>
          <w:rFonts w:ascii="Times New Roman" w:hAnsi="Times New Roman"/>
          <w:sz w:val="24"/>
        </w:rPr>
        <w:t>4</w:t>
      </w:r>
      <w:r w:rsidR="28F781A6" w:rsidRPr="45BD0330">
        <w:rPr>
          <w:rFonts w:ascii="Times New Roman" w:hAnsi="Times New Roman"/>
          <w:sz w:val="24"/>
        </w:rPr>
        <w:t xml:space="preserve"> nimetatud geenidoonoriks saamise tahteavalduse.</w:t>
      </w:r>
    </w:p>
    <w:p w14:paraId="42A9B827" w14:textId="42DEA6AE" w:rsidR="3BFCAE6E" w:rsidRDefault="3BFCAE6E" w:rsidP="0016210D">
      <w:pPr>
        <w:rPr>
          <w:rFonts w:ascii="Times New Roman" w:hAnsi="Times New Roman"/>
          <w:b/>
          <w:bCs/>
          <w:sz w:val="24"/>
        </w:rPr>
      </w:pPr>
    </w:p>
    <w:p w14:paraId="6EBA6EE2" w14:textId="18F3E5C9" w:rsidR="500414F4" w:rsidRDefault="500414F4" w:rsidP="0016210D">
      <w:pPr>
        <w:rPr>
          <w:rFonts w:ascii="Times New Roman" w:hAnsi="Times New Roman"/>
          <w:b/>
          <w:bCs/>
          <w:sz w:val="24"/>
        </w:rPr>
      </w:pPr>
      <w:r w:rsidRPr="3BFCAE6E">
        <w:rPr>
          <w:rFonts w:ascii="Times New Roman" w:hAnsi="Times New Roman"/>
          <w:b/>
          <w:bCs/>
          <w:sz w:val="24"/>
        </w:rPr>
        <w:t>Eelnõu § 18 lõike 2</w:t>
      </w:r>
      <w:r w:rsidR="7A7AA4C9" w:rsidRPr="3BFCAE6E">
        <w:rPr>
          <w:rFonts w:ascii="Times New Roman" w:hAnsi="Times New Roman"/>
          <w:b/>
          <w:bCs/>
          <w:sz w:val="24"/>
        </w:rPr>
        <w:t xml:space="preserve"> </w:t>
      </w:r>
      <w:r w:rsidR="7A7AA4C9" w:rsidRPr="3BFCAE6E">
        <w:rPr>
          <w:rFonts w:ascii="Times New Roman" w:hAnsi="Times New Roman"/>
          <w:sz w:val="24"/>
        </w:rPr>
        <w:t xml:space="preserve">kohaselt vormistatakse </w:t>
      </w:r>
      <w:r w:rsidR="00456836">
        <w:rPr>
          <w:rFonts w:ascii="Times New Roman" w:hAnsi="Times New Roman"/>
          <w:sz w:val="24"/>
        </w:rPr>
        <w:t>g</w:t>
      </w:r>
      <w:r w:rsidR="7A7AA4C9" w:rsidRPr="3BFCAE6E">
        <w:rPr>
          <w:rFonts w:ascii="Times New Roman" w:hAnsi="Times New Roman"/>
          <w:sz w:val="24"/>
        </w:rPr>
        <w:t>eenivaramu geenidoonoriks saamise tahteavaldus kirjalikult ning selle</w:t>
      </w:r>
      <w:r w:rsidR="00456836">
        <w:rPr>
          <w:rFonts w:ascii="Times New Roman" w:hAnsi="Times New Roman"/>
          <w:sz w:val="24"/>
        </w:rPr>
        <w:t xml:space="preserve"> allkirjastab</w:t>
      </w:r>
      <w:r w:rsidR="7A7AA4C9" w:rsidRPr="3BFCAE6E">
        <w:rPr>
          <w:rFonts w:ascii="Times New Roman" w:hAnsi="Times New Roman"/>
          <w:sz w:val="24"/>
        </w:rPr>
        <w:t xml:space="preserve"> geenidoonoriks saav isik või tema seaduslik esindaja või eestkostja seaduse §</w:t>
      </w:r>
      <w:r w:rsidR="000100F5">
        <w:rPr>
          <w:rFonts w:ascii="Times New Roman" w:hAnsi="Times New Roman"/>
          <w:sz w:val="24"/>
        </w:rPr>
        <w:t>-s</w:t>
      </w:r>
      <w:r w:rsidR="7A7AA4C9" w:rsidRPr="3BFCAE6E">
        <w:rPr>
          <w:rFonts w:ascii="Times New Roman" w:hAnsi="Times New Roman"/>
          <w:sz w:val="24"/>
        </w:rPr>
        <w:t xml:space="preserve"> 1</w:t>
      </w:r>
      <w:r w:rsidR="00EC5812">
        <w:rPr>
          <w:rFonts w:ascii="Times New Roman" w:hAnsi="Times New Roman"/>
          <w:sz w:val="24"/>
        </w:rPr>
        <w:t>4</w:t>
      </w:r>
      <w:r w:rsidR="7A7AA4C9" w:rsidRPr="3BFCAE6E">
        <w:rPr>
          <w:rFonts w:ascii="Times New Roman" w:hAnsi="Times New Roman"/>
          <w:sz w:val="24"/>
        </w:rPr>
        <w:t xml:space="preserve"> sätestatud juhul.</w:t>
      </w:r>
    </w:p>
    <w:p w14:paraId="11375F78" w14:textId="1984AD0F" w:rsidR="3BFCAE6E" w:rsidRDefault="3BFCAE6E" w:rsidP="0016210D">
      <w:pPr>
        <w:rPr>
          <w:rFonts w:ascii="Times New Roman" w:hAnsi="Times New Roman"/>
          <w:b/>
          <w:bCs/>
          <w:sz w:val="24"/>
        </w:rPr>
      </w:pPr>
    </w:p>
    <w:p w14:paraId="747ACA02" w14:textId="0F3F3A2A" w:rsidR="500414F4" w:rsidRDefault="500414F4" w:rsidP="0016210D">
      <w:pPr>
        <w:rPr>
          <w:rFonts w:ascii="Times New Roman" w:hAnsi="Times New Roman"/>
          <w:sz w:val="24"/>
        </w:rPr>
      </w:pPr>
      <w:r w:rsidRPr="3BFCAE6E">
        <w:rPr>
          <w:rFonts w:ascii="Times New Roman" w:hAnsi="Times New Roman"/>
          <w:b/>
          <w:bCs/>
          <w:sz w:val="24"/>
        </w:rPr>
        <w:t>Eelnõu § 18 lõi</w:t>
      </w:r>
      <w:r w:rsidR="000100F5">
        <w:rPr>
          <w:rFonts w:ascii="Times New Roman" w:hAnsi="Times New Roman"/>
          <w:b/>
          <w:bCs/>
          <w:sz w:val="24"/>
        </w:rPr>
        <w:t>ge</w:t>
      </w:r>
      <w:r w:rsidRPr="3BFCAE6E">
        <w:rPr>
          <w:rFonts w:ascii="Times New Roman" w:hAnsi="Times New Roman"/>
          <w:b/>
          <w:bCs/>
          <w:sz w:val="24"/>
        </w:rPr>
        <w:t xml:space="preserve"> 3</w:t>
      </w:r>
      <w:r w:rsidR="452861E1" w:rsidRPr="3BFCAE6E">
        <w:rPr>
          <w:rFonts w:ascii="Times New Roman" w:hAnsi="Times New Roman"/>
          <w:b/>
          <w:bCs/>
          <w:sz w:val="24"/>
        </w:rPr>
        <w:t xml:space="preserve"> </w:t>
      </w:r>
      <w:r w:rsidR="452861E1" w:rsidRPr="3BFCAE6E">
        <w:rPr>
          <w:rFonts w:ascii="Times New Roman" w:hAnsi="Times New Roman"/>
          <w:sz w:val="24"/>
        </w:rPr>
        <w:t>toob välja üldtingimuse, et osaliselt või tingimuslikult antud tahteavaldus ei ole kehtiv.</w:t>
      </w:r>
    </w:p>
    <w:p w14:paraId="1E04A8D6" w14:textId="35E3CC01" w:rsidR="3BFCAE6E" w:rsidRDefault="3BFCAE6E" w:rsidP="0016210D">
      <w:pPr>
        <w:rPr>
          <w:rFonts w:ascii="Times New Roman" w:hAnsi="Times New Roman"/>
          <w:b/>
          <w:bCs/>
          <w:sz w:val="24"/>
        </w:rPr>
      </w:pPr>
    </w:p>
    <w:p w14:paraId="30E0E881" w14:textId="340061B2" w:rsidR="003D2DFB" w:rsidRPr="003D2DFB" w:rsidRDefault="500414F4" w:rsidP="0016210D">
      <w:pPr>
        <w:rPr>
          <w:rFonts w:ascii="Times New Roman" w:hAnsi="Times New Roman"/>
          <w:sz w:val="24"/>
        </w:rPr>
      </w:pPr>
      <w:r w:rsidRPr="00400905">
        <w:rPr>
          <w:rFonts w:ascii="Times New Roman" w:hAnsi="Times New Roman"/>
          <w:b/>
          <w:bCs/>
          <w:sz w:val="24"/>
        </w:rPr>
        <w:t>Eelnõu § 18 lõike 4</w:t>
      </w:r>
      <w:r w:rsidR="633DC2B9" w:rsidRPr="00400905">
        <w:rPr>
          <w:rFonts w:ascii="Times New Roman" w:hAnsi="Times New Roman"/>
          <w:b/>
          <w:bCs/>
          <w:sz w:val="24"/>
        </w:rPr>
        <w:t xml:space="preserve"> </w:t>
      </w:r>
      <w:r w:rsidR="1DAD7FBC" w:rsidRPr="00400905">
        <w:rPr>
          <w:rFonts w:ascii="Times New Roman" w:hAnsi="Times New Roman"/>
          <w:sz w:val="24"/>
        </w:rPr>
        <w:t>kohaselt</w:t>
      </w:r>
      <w:r w:rsidR="1DAD7FBC" w:rsidRPr="45BD0330">
        <w:rPr>
          <w:rFonts w:ascii="Times New Roman" w:hAnsi="Times New Roman"/>
          <w:sz w:val="24"/>
        </w:rPr>
        <w:t xml:space="preserve"> on </w:t>
      </w:r>
      <w:r w:rsidR="00246AD7">
        <w:rPr>
          <w:rFonts w:ascii="Times New Roman" w:hAnsi="Times New Roman"/>
          <w:sz w:val="24"/>
        </w:rPr>
        <w:t>g</w:t>
      </w:r>
      <w:r w:rsidR="003D2DFB" w:rsidRPr="003D2DFB">
        <w:rPr>
          <w:rFonts w:ascii="Times New Roman" w:hAnsi="Times New Roman"/>
          <w:sz w:val="24"/>
        </w:rPr>
        <w:t xml:space="preserve">eenidoonoriks saamise tahteavaldus kehtiv, kui geenivaramu vastutav töötleja või volitatud </w:t>
      </w:r>
      <w:r w:rsidR="003D2DFB" w:rsidRPr="00400905">
        <w:rPr>
          <w:rFonts w:ascii="Times New Roman" w:hAnsi="Times New Roman"/>
          <w:sz w:val="24"/>
        </w:rPr>
        <w:t xml:space="preserve">töötleja </w:t>
      </w:r>
      <w:r w:rsidR="007908AF">
        <w:rPr>
          <w:rFonts w:ascii="Times New Roman" w:hAnsi="Times New Roman"/>
          <w:sz w:val="24"/>
        </w:rPr>
        <w:t xml:space="preserve">on </w:t>
      </w:r>
      <w:r w:rsidR="007908AF" w:rsidRPr="003D2DFB">
        <w:rPr>
          <w:rFonts w:ascii="Times New Roman" w:hAnsi="Times New Roman"/>
          <w:sz w:val="24"/>
        </w:rPr>
        <w:t>geenidoonoriks saavale isikule</w:t>
      </w:r>
      <w:r w:rsidR="003D2DFB" w:rsidRPr="00400905">
        <w:rPr>
          <w:rFonts w:ascii="Times New Roman" w:hAnsi="Times New Roman"/>
          <w:sz w:val="24"/>
        </w:rPr>
        <w:t xml:space="preserve"> enne</w:t>
      </w:r>
      <w:r w:rsidR="003D2DFB" w:rsidRPr="003D2DFB">
        <w:rPr>
          <w:rFonts w:ascii="Times New Roman" w:hAnsi="Times New Roman"/>
          <w:sz w:val="24"/>
        </w:rPr>
        <w:t xml:space="preserve"> tahteavalduse tegemist kirjalikult esita</w:t>
      </w:r>
      <w:r w:rsidR="00D6298F">
        <w:rPr>
          <w:rFonts w:ascii="Times New Roman" w:hAnsi="Times New Roman"/>
          <w:sz w:val="24"/>
        </w:rPr>
        <w:t>nud</w:t>
      </w:r>
      <w:r w:rsidR="003D2DFB" w:rsidRPr="003D2DFB">
        <w:rPr>
          <w:rFonts w:ascii="Times New Roman" w:hAnsi="Times New Roman"/>
          <w:sz w:val="24"/>
        </w:rPr>
        <w:t xml:space="preserve"> vähemalt seaduse §-des 11</w:t>
      </w:r>
      <w:r w:rsidR="00383611">
        <w:rPr>
          <w:rFonts w:ascii="Times New Roman" w:hAnsi="Times New Roman"/>
          <w:sz w:val="24"/>
        </w:rPr>
        <w:t>–17 sätestatud</w:t>
      </w:r>
      <w:r w:rsidR="003D2DFB" w:rsidRPr="003D2DFB">
        <w:rPr>
          <w:rFonts w:ascii="Times New Roman" w:hAnsi="Times New Roman"/>
          <w:sz w:val="24"/>
        </w:rPr>
        <w:t xml:space="preserve"> tea</w:t>
      </w:r>
      <w:r w:rsidR="00BC70F4">
        <w:rPr>
          <w:rFonts w:ascii="Times New Roman" w:hAnsi="Times New Roman"/>
          <w:sz w:val="24"/>
        </w:rPr>
        <w:t>be</w:t>
      </w:r>
      <w:r w:rsidR="003D2DFB" w:rsidRPr="003D2DFB">
        <w:rPr>
          <w:rFonts w:ascii="Times New Roman" w:hAnsi="Times New Roman"/>
          <w:sz w:val="24"/>
        </w:rPr>
        <w:t xml:space="preserve"> geenidoonori andmete kasutamise lubatavuse ja geenidoonori õiguste kohta ning </w:t>
      </w:r>
      <w:r w:rsidR="00324589">
        <w:rPr>
          <w:rFonts w:ascii="Times New Roman" w:hAnsi="Times New Roman"/>
          <w:sz w:val="24"/>
        </w:rPr>
        <w:t>tahte</w:t>
      </w:r>
      <w:r w:rsidR="00BF657E">
        <w:rPr>
          <w:rFonts w:ascii="Times New Roman" w:hAnsi="Times New Roman"/>
          <w:sz w:val="24"/>
        </w:rPr>
        <w:t xml:space="preserve">avalduses </w:t>
      </w:r>
      <w:r w:rsidR="003D2DFB" w:rsidRPr="003D2DFB">
        <w:rPr>
          <w:rFonts w:ascii="Times New Roman" w:hAnsi="Times New Roman"/>
          <w:sz w:val="24"/>
        </w:rPr>
        <w:t xml:space="preserve">on selgelt välja toodud, et </w:t>
      </w:r>
      <w:r w:rsidR="00BF657E">
        <w:rPr>
          <w:rFonts w:ascii="Times New Roman" w:hAnsi="Times New Roman"/>
          <w:sz w:val="24"/>
        </w:rPr>
        <w:t>selle</w:t>
      </w:r>
      <w:r w:rsidR="003D2DFB" w:rsidRPr="003D2DFB">
        <w:rPr>
          <w:rFonts w:ascii="Times New Roman" w:hAnsi="Times New Roman"/>
          <w:sz w:val="24"/>
        </w:rPr>
        <w:t xml:space="preserve"> allkirjastamisega nõustub geenidoonor: </w:t>
      </w:r>
    </w:p>
    <w:p w14:paraId="3F447A00" w14:textId="50E6C0C0"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koeproovi andmisega; </w:t>
      </w:r>
    </w:p>
    <w:p w14:paraId="4109235F" w14:textId="145A23F4"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isikuandmete, sealhulgas terviseandme</w:t>
      </w:r>
      <w:r w:rsidR="00BF657E" w:rsidRPr="00355E4B">
        <w:rPr>
          <w:rFonts w:ascii="Times New Roman" w:hAnsi="Times New Roman"/>
          <w:sz w:val="24"/>
        </w:rPr>
        <w:t>d</w:t>
      </w:r>
      <w:r w:rsidRPr="00355E4B">
        <w:rPr>
          <w:rFonts w:ascii="Times New Roman" w:hAnsi="Times New Roman"/>
          <w:sz w:val="24"/>
        </w:rPr>
        <w:t xml:space="preserve"> ja geneetilis</w:t>
      </w:r>
      <w:r w:rsidR="00BF657E" w:rsidRPr="00355E4B">
        <w:rPr>
          <w:rFonts w:ascii="Times New Roman" w:hAnsi="Times New Roman"/>
          <w:sz w:val="24"/>
        </w:rPr>
        <w:t>ed</w:t>
      </w:r>
      <w:r w:rsidRPr="00355E4B">
        <w:rPr>
          <w:rFonts w:ascii="Times New Roman" w:hAnsi="Times New Roman"/>
          <w:sz w:val="24"/>
        </w:rPr>
        <w:t xml:space="preserve"> andme</w:t>
      </w:r>
      <w:r w:rsidR="00BF657E" w:rsidRPr="00355E4B">
        <w:rPr>
          <w:rFonts w:ascii="Times New Roman" w:hAnsi="Times New Roman"/>
          <w:sz w:val="24"/>
        </w:rPr>
        <w:t>d,</w:t>
      </w:r>
      <w:r w:rsidRPr="00355E4B">
        <w:rPr>
          <w:rFonts w:ascii="Times New Roman" w:hAnsi="Times New Roman"/>
          <w:sz w:val="24"/>
        </w:rPr>
        <w:t xml:space="preserve"> koeproovi andmete ja sugupuu andmete kogumise ja loomisega geenivaramus;  </w:t>
      </w:r>
    </w:p>
    <w:p w14:paraId="169ED765" w14:textId="26464669" w:rsidR="003D2DFB" w:rsidRPr="00355E4B" w:rsidRDefault="003D2DFB" w:rsidP="00721EB3">
      <w:pPr>
        <w:pStyle w:val="Loendilik"/>
        <w:numPr>
          <w:ilvl w:val="0"/>
          <w:numId w:val="38"/>
        </w:numPr>
        <w:ind w:left="426"/>
        <w:rPr>
          <w:rFonts w:ascii="Times New Roman" w:hAnsi="Times New Roman"/>
          <w:sz w:val="24"/>
        </w:rPr>
      </w:pPr>
      <w:r w:rsidRPr="00355E4B">
        <w:rPr>
          <w:rFonts w:ascii="Times New Roman" w:hAnsi="Times New Roman"/>
          <w:sz w:val="24"/>
        </w:rPr>
        <w:t xml:space="preserve">isikuandmete edasise töötlemisega geenivaramus, sealhulgas isikuandmete </w:t>
      </w:r>
      <w:proofErr w:type="spellStart"/>
      <w:r w:rsidRPr="00355E4B">
        <w:rPr>
          <w:rFonts w:ascii="Times New Roman" w:hAnsi="Times New Roman"/>
          <w:sz w:val="24"/>
        </w:rPr>
        <w:t>depseudonüümimi</w:t>
      </w:r>
      <w:r w:rsidR="00872B20" w:rsidRPr="00355E4B">
        <w:rPr>
          <w:rFonts w:ascii="Times New Roman" w:hAnsi="Times New Roman"/>
          <w:sz w:val="24"/>
        </w:rPr>
        <w:t>ne</w:t>
      </w:r>
      <w:proofErr w:type="spellEnd"/>
      <w:r w:rsidR="00872B20" w:rsidRPr="00355E4B">
        <w:rPr>
          <w:rFonts w:ascii="Times New Roman" w:hAnsi="Times New Roman"/>
          <w:sz w:val="24"/>
        </w:rPr>
        <w:t>,</w:t>
      </w:r>
      <w:r w:rsidRPr="00355E4B">
        <w:rPr>
          <w:rFonts w:ascii="Times New Roman" w:hAnsi="Times New Roman"/>
          <w:sz w:val="24"/>
        </w:rPr>
        <w:t xml:space="preserve"> uuendami</w:t>
      </w:r>
      <w:r w:rsidR="00872B20" w:rsidRPr="00355E4B">
        <w:rPr>
          <w:rFonts w:ascii="Times New Roman" w:hAnsi="Times New Roman"/>
          <w:sz w:val="24"/>
        </w:rPr>
        <w:t>ne,</w:t>
      </w:r>
      <w:r w:rsidRPr="00355E4B">
        <w:rPr>
          <w:rFonts w:ascii="Times New Roman" w:hAnsi="Times New Roman"/>
          <w:sz w:val="24"/>
        </w:rPr>
        <w:t xml:space="preserve"> kättesaadavaks tegemi</w:t>
      </w:r>
      <w:r w:rsidR="00872B20" w:rsidRPr="00355E4B">
        <w:rPr>
          <w:rFonts w:ascii="Times New Roman" w:hAnsi="Times New Roman"/>
          <w:sz w:val="24"/>
        </w:rPr>
        <w:t>ne</w:t>
      </w:r>
      <w:r w:rsidRPr="00355E4B">
        <w:rPr>
          <w:rFonts w:ascii="Times New Roman" w:hAnsi="Times New Roman"/>
          <w:sz w:val="24"/>
        </w:rPr>
        <w:t xml:space="preserve"> ja väljastami</w:t>
      </w:r>
      <w:r w:rsidR="00CA445F" w:rsidRPr="00355E4B">
        <w:rPr>
          <w:rFonts w:ascii="Times New Roman" w:hAnsi="Times New Roman"/>
          <w:sz w:val="24"/>
        </w:rPr>
        <w:t>ne,</w:t>
      </w:r>
      <w:r w:rsidRPr="00355E4B">
        <w:rPr>
          <w:rFonts w:ascii="Times New Roman" w:hAnsi="Times New Roman"/>
          <w:sz w:val="24"/>
        </w:rPr>
        <w:t xml:space="preserve"> et täita käesolevas seaduses sätestatud eesmärke.</w:t>
      </w:r>
    </w:p>
    <w:p w14:paraId="35D34136" w14:textId="73424EA1" w:rsidR="3BFCAE6E" w:rsidRDefault="3BFCAE6E" w:rsidP="0016210D">
      <w:pPr>
        <w:rPr>
          <w:rFonts w:ascii="Times New Roman" w:hAnsi="Times New Roman"/>
          <w:b/>
          <w:bCs/>
          <w:sz w:val="24"/>
        </w:rPr>
      </w:pPr>
    </w:p>
    <w:p w14:paraId="73D15242" w14:textId="3E4C98BB" w:rsidR="3CAAACF6" w:rsidRDefault="015F7B12" w:rsidP="4F8A9DAA">
      <w:pPr>
        <w:rPr>
          <w:rFonts w:ascii="Times New Roman" w:hAnsi="Times New Roman"/>
          <w:sz w:val="24"/>
        </w:rPr>
      </w:pPr>
      <w:r w:rsidRPr="4F8A9DAA">
        <w:rPr>
          <w:rFonts w:ascii="Times New Roman" w:hAnsi="Times New Roman"/>
          <w:sz w:val="24"/>
        </w:rPr>
        <w:t>Viimane punkt</w:t>
      </w:r>
      <w:r w:rsidR="4807E7A9" w:rsidRPr="4F8A9DAA">
        <w:rPr>
          <w:rFonts w:ascii="Times New Roman" w:hAnsi="Times New Roman"/>
          <w:sz w:val="24"/>
        </w:rPr>
        <w:t xml:space="preserve"> </w:t>
      </w:r>
      <w:r w:rsidRPr="4F8A9DAA">
        <w:rPr>
          <w:rFonts w:ascii="Times New Roman" w:hAnsi="Times New Roman"/>
          <w:sz w:val="24"/>
        </w:rPr>
        <w:t xml:space="preserve">on muudatus võrreldes kehtiva seadusega. Uute geenidoonorite </w:t>
      </w:r>
      <w:r w:rsidR="151A2466" w:rsidRPr="4F8A9DAA">
        <w:rPr>
          <w:rFonts w:ascii="Times New Roman" w:hAnsi="Times New Roman"/>
          <w:sz w:val="24"/>
        </w:rPr>
        <w:t>g</w:t>
      </w:r>
      <w:r w:rsidRPr="4F8A9DAA">
        <w:rPr>
          <w:rFonts w:ascii="Times New Roman" w:hAnsi="Times New Roman"/>
          <w:sz w:val="24"/>
        </w:rPr>
        <w:t xml:space="preserve">eenivaramusse võtmise eelduseks on geenidoonori andmeprofiili uuendamine teistest </w:t>
      </w:r>
      <w:r w:rsidR="664B1899" w:rsidRPr="4F8A9DAA">
        <w:rPr>
          <w:rFonts w:ascii="Times New Roman" w:hAnsi="Times New Roman"/>
          <w:sz w:val="24"/>
        </w:rPr>
        <w:t>andmekogudest, sest geneetilis</w:t>
      </w:r>
      <w:r w:rsidR="1AE015C5" w:rsidRPr="4F8A9DAA">
        <w:rPr>
          <w:rFonts w:ascii="Times New Roman" w:hAnsi="Times New Roman"/>
          <w:sz w:val="24"/>
        </w:rPr>
        <w:t>te</w:t>
      </w:r>
      <w:r w:rsidR="664B1899" w:rsidRPr="4F8A9DAA">
        <w:rPr>
          <w:rFonts w:ascii="Times New Roman" w:hAnsi="Times New Roman"/>
          <w:sz w:val="24"/>
        </w:rPr>
        <w:t xml:space="preserve"> andme</w:t>
      </w:r>
      <w:r w:rsidR="1AE015C5" w:rsidRPr="4F8A9DAA">
        <w:rPr>
          <w:rFonts w:ascii="Times New Roman" w:hAnsi="Times New Roman"/>
          <w:sz w:val="24"/>
        </w:rPr>
        <w:t>te uurimine</w:t>
      </w:r>
      <w:r w:rsidR="664B1899" w:rsidRPr="4F8A9DAA">
        <w:rPr>
          <w:rFonts w:ascii="Times New Roman" w:hAnsi="Times New Roman"/>
          <w:sz w:val="24"/>
        </w:rPr>
        <w:t xml:space="preserve"> ilm</w:t>
      </w:r>
      <w:r w:rsidR="5058885E" w:rsidRPr="4F8A9DAA">
        <w:rPr>
          <w:rFonts w:ascii="Times New Roman" w:hAnsi="Times New Roman"/>
          <w:sz w:val="24"/>
        </w:rPr>
        <w:t>a</w:t>
      </w:r>
      <w:r w:rsidR="664B1899" w:rsidRPr="4F8A9DAA">
        <w:rPr>
          <w:rFonts w:ascii="Times New Roman" w:hAnsi="Times New Roman"/>
          <w:sz w:val="24"/>
        </w:rPr>
        <w:t xml:space="preserve"> </w:t>
      </w:r>
      <w:r w:rsidR="5058885E" w:rsidRPr="4F8A9DAA">
        <w:rPr>
          <w:rFonts w:ascii="Times New Roman" w:hAnsi="Times New Roman"/>
          <w:sz w:val="24"/>
        </w:rPr>
        <w:t>fe</w:t>
      </w:r>
      <w:r w:rsidR="664B1899" w:rsidRPr="4F8A9DAA">
        <w:rPr>
          <w:rFonts w:ascii="Times New Roman" w:hAnsi="Times New Roman"/>
          <w:sz w:val="24"/>
        </w:rPr>
        <w:t xml:space="preserve">notüübi </w:t>
      </w:r>
      <w:r w:rsidR="34F84DD7" w:rsidRPr="4F8A9DAA">
        <w:rPr>
          <w:rFonts w:ascii="Times New Roman" w:hAnsi="Times New Roman"/>
          <w:sz w:val="24"/>
        </w:rPr>
        <w:t xml:space="preserve">ja muude </w:t>
      </w:r>
      <w:r w:rsidR="664B1899" w:rsidRPr="4F8A9DAA">
        <w:rPr>
          <w:rFonts w:ascii="Times New Roman" w:hAnsi="Times New Roman"/>
          <w:sz w:val="24"/>
        </w:rPr>
        <w:t xml:space="preserve">andmeteta piirab oluliselt teadusuuringute eesmärke ja </w:t>
      </w:r>
      <w:r w:rsidR="2E580572" w:rsidRPr="4F8A9DAA">
        <w:rPr>
          <w:rFonts w:ascii="Times New Roman" w:hAnsi="Times New Roman"/>
          <w:sz w:val="24"/>
        </w:rPr>
        <w:t xml:space="preserve">geenivaramu </w:t>
      </w:r>
      <w:r w:rsidR="664B1899" w:rsidRPr="4F8A9DAA">
        <w:rPr>
          <w:rFonts w:ascii="Times New Roman" w:hAnsi="Times New Roman"/>
          <w:sz w:val="24"/>
        </w:rPr>
        <w:t xml:space="preserve">potentsiaali </w:t>
      </w:r>
      <w:r w:rsidR="35543918" w:rsidRPr="4F8A9DAA">
        <w:rPr>
          <w:rFonts w:ascii="Times New Roman" w:hAnsi="Times New Roman"/>
          <w:sz w:val="24"/>
        </w:rPr>
        <w:t xml:space="preserve">täita temale antud ülesandeid ning võimaldada teadus- ja arendustegevuse, </w:t>
      </w:r>
      <w:r w:rsidR="70D4065C" w:rsidRPr="4F8A9DAA">
        <w:rPr>
          <w:rFonts w:ascii="Times New Roman" w:hAnsi="Times New Roman"/>
          <w:sz w:val="24"/>
        </w:rPr>
        <w:t>sealhulgas</w:t>
      </w:r>
      <w:r w:rsidR="35543918" w:rsidRPr="4F8A9DAA">
        <w:rPr>
          <w:rFonts w:ascii="Times New Roman" w:hAnsi="Times New Roman"/>
          <w:sz w:val="24"/>
        </w:rPr>
        <w:t xml:space="preserve"> innovatsiooni võimalusi piisava</w:t>
      </w:r>
      <w:r w:rsidR="5E2F701D" w:rsidRPr="4F8A9DAA">
        <w:rPr>
          <w:rFonts w:ascii="Times New Roman" w:hAnsi="Times New Roman"/>
          <w:sz w:val="24"/>
        </w:rPr>
        <w:t>te eeldustega tagada.</w:t>
      </w:r>
      <w:r w:rsidR="567D0F8D" w:rsidRPr="4F8A9DAA">
        <w:rPr>
          <w:rFonts w:ascii="Times New Roman" w:hAnsi="Times New Roman"/>
          <w:sz w:val="24"/>
        </w:rPr>
        <w:t xml:space="preserve"> </w:t>
      </w:r>
      <w:r w:rsidR="7665BF8D" w:rsidRPr="4F8A9DAA">
        <w:rPr>
          <w:rFonts w:ascii="Times New Roman" w:hAnsi="Times New Roman"/>
          <w:sz w:val="24"/>
        </w:rPr>
        <w:t xml:space="preserve">Seega ei oleks võimalik geenivaramu eesmärke tegelikult täita, kui andmete uuendamist ei lubataks ja geenidoonoriks olemine jääks sisutühjaks, sest ilma lisaandmeteta ei saavutata seatud eesmärke. </w:t>
      </w:r>
      <w:r w:rsidR="567D0F8D" w:rsidRPr="4F8A9DAA">
        <w:rPr>
          <w:rFonts w:ascii="Times New Roman" w:hAnsi="Times New Roman"/>
          <w:sz w:val="24"/>
        </w:rPr>
        <w:t xml:space="preserve">Seni kehtinud seaduse alusel on geenidoonoritele </w:t>
      </w:r>
      <w:r w:rsidR="0DE1844C" w:rsidRPr="4F8A9DAA">
        <w:rPr>
          <w:rFonts w:ascii="Times New Roman" w:hAnsi="Times New Roman"/>
          <w:sz w:val="24"/>
        </w:rPr>
        <w:t xml:space="preserve">ette </w:t>
      </w:r>
      <w:r w:rsidR="567D0F8D" w:rsidRPr="4F8A9DAA">
        <w:rPr>
          <w:rFonts w:ascii="Times New Roman" w:hAnsi="Times New Roman"/>
          <w:sz w:val="24"/>
        </w:rPr>
        <w:t>nähtud rakendussäte</w:t>
      </w:r>
      <w:r w:rsidR="00EF3E77">
        <w:rPr>
          <w:rFonts w:ascii="Times New Roman" w:hAnsi="Times New Roman"/>
          <w:sz w:val="24"/>
        </w:rPr>
        <w:t xml:space="preserve"> (</w:t>
      </w:r>
      <w:r w:rsidR="00355E4B">
        <w:rPr>
          <w:rFonts w:ascii="Times New Roman" w:hAnsi="Times New Roman"/>
          <w:sz w:val="24"/>
        </w:rPr>
        <w:t xml:space="preserve">eelnõu </w:t>
      </w:r>
      <w:r w:rsidR="00EF3E77">
        <w:rPr>
          <w:rFonts w:ascii="Times New Roman" w:hAnsi="Times New Roman"/>
          <w:sz w:val="24"/>
        </w:rPr>
        <w:t>§ 35</w:t>
      </w:r>
      <w:r w:rsidR="00EF3E77" w:rsidRPr="006C2FCB">
        <w:rPr>
          <w:rFonts w:ascii="Times New Roman" w:hAnsi="Times New Roman"/>
          <w:sz w:val="24"/>
        </w:rPr>
        <w:t>)</w:t>
      </w:r>
      <w:r w:rsidR="006C2FCB" w:rsidRPr="006C2FCB">
        <w:rPr>
          <w:rFonts w:ascii="Times New Roman" w:hAnsi="Times New Roman"/>
        </w:rPr>
        <w:t>, mille kohaselt e</w:t>
      </w:r>
      <w:r w:rsidR="006C2FCB" w:rsidRPr="006C2FCB">
        <w:rPr>
          <w:rFonts w:ascii="Times New Roman" w:hAnsi="Times New Roman"/>
          <w:sz w:val="24"/>
        </w:rPr>
        <w:t>nne 2026. aasta 1. jaanuari esitatud geenidoonori nõusolekule kohaldatakse kuni 2026. aasta 1. jaanuarini kehtinud nõusoleku kohta kehtestatud sätteid. Pärast 2026. aasta 1. jaanuari esitatud geenidoonori tahteavaldusele kohaldatakse käesoleva seaduse sätteid.</w:t>
      </w:r>
    </w:p>
    <w:p w14:paraId="7836B4EC" w14:textId="2206C96F" w:rsidR="3BFCAE6E" w:rsidRDefault="3BFCAE6E" w:rsidP="0016210D">
      <w:pPr>
        <w:rPr>
          <w:rFonts w:ascii="Times New Roman" w:hAnsi="Times New Roman"/>
          <w:b/>
          <w:bCs/>
          <w:sz w:val="24"/>
        </w:rPr>
      </w:pPr>
    </w:p>
    <w:p w14:paraId="64A6FC83" w14:textId="6D3DBE56" w:rsidR="500414F4" w:rsidRDefault="500414F4" w:rsidP="0016210D">
      <w:pPr>
        <w:rPr>
          <w:rFonts w:ascii="Times New Roman" w:hAnsi="Times New Roman"/>
          <w:sz w:val="24"/>
        </w:rPr>
      </w:pPr>
      <w:r w:rsidRPr="45BD0330">
        <w:rPr>
          <w:rFonts w:ascii="Times New Roman" w:hAnsi="Times New Roman"/>
          <w:b/>
          <w:bCs/>
          <w:sz w:val="24"/>
        </w:rPr>
        <w:t xml:space="preserve">Eelnõu § 18 lõike </w:t>
      </w:r>
      <w:r w:rsidR="00155E28" w:rsidRPr="00B36A0D">
        <w:rPr>
          <w:rFonts w:ascii="Times New Roman" w:hAnsi="Times New Roman"/>
          <w:b/>
          <w:bCs/>
          <w:sz w:val="24"/>
        </w:rPr>
        <w:t>5</w:t>
      </w:r>
      <w:r w:rsidR="17A5D7C6" w:rsidRPr="45BD0330">
        <w:rPr>
          <w:rFonts w:ascii="Times New Roman" w:hAnsi="Times New Roman"/>
          <w:b/>
          <w:bCs/>
          <w:sz w:val="24"/>
        </w:rPr>
        <w:t xml:space="preserve"> </w:t>
      </w:r>
      <w:r w:rsidR="17A5D7C6" w:rsidRPr="45BD0330">
        <w:rPr>
          <w:rFonts w:ascii="Times New Roman" w:hAnsi="Times New Roman"/>
          <w:sz w:val="24"/>
        </w:rPr>
        <w:t>kohaselt</w:t>
      </w:r>
      <w:r w:rsidR="17A5D7C6" w:rsidRPr="45BD0330">
        <w:rPr>
          <w:rFonts w:ascii="Times New Roman" w:hAnsi="Times New Roman"/>
          <w:b/>
          <w:bCs/>
          <w:sz w:val="24"/>
        </w:rPr>
        <w:t xml:space="preserve"> </w:t>
      </w:r>
      <w:r w:rsidR="17A5D7C6" w:rsidRPr="45BD0330">
        <w:rPr>
          <w:rFonts w:ascii="Times New Roman" w:hAnsi="Times New Roman"/>
          <w:sz w:val="24"/>
        </w:rPr>
        <w:t xml:space="preserve">on </w:t>
      </w:r>
      <w:r w:rsidR="001E55C7">
        <w:rPr>
          <w:rFonts w:ascii="Times New Roman" w:hAnsi="Times New Roman"/>
          <w:sz w:val="24"/>
        </w:rPr>
        <w:t>g</w:t>
      </w:r>
      <w:r w:rsidR="17A5D7C6" w:rsidRPr="45BD0330">
        <w:rPr>
          <w:rFonts w:ascii="Times New Roman" w:hAnsi="Times New Roman"/>
          <w:sz w:val="24"/>
        </w:rPr>
        <w:t>eenivaramu vastutav või volitatud töötleja, kellele geenidoonoriks saa</w:t>
      </w:r>
      <w:r w:rsidR="00E42152">
        <w:rPr>
          <w:rFonts w:ascii="Times New Roman" w:hAnsi="Times New Roman"/>
          <w:sz w:val="24"/>
        </w:rPr>
        <w:t>da soovi</w:t>
      </w:r>
      <w:r w:rsidR="17A5D7C6" w:rsidRPr="45BD0330">
        <w:rPr>
          <w:rFonts w:ascii="Times New Roman" w:hAnsi="Times New Roman"/>
          <w:sz w:val="24"/>
        </w:rPr>
        <w:t>v isik oma tahteavalduse</w:t>
      </w:r>
      <w:r w:rsidR="00EC3EAE">
        <w:rPr>
          <w:rFonts w:ascii="Times New Roman" w:hAnsi="Times New Roman"/>
          <w:sz w:val="24"/>
        </w:rPr>
        <w:t xml:space="preserve"> esitab</w:t>
      </w:r>
      <w:r w:rsidR="17A5D7C6" w:rsidRPr="45BD0330">
        <w:rPr>
          <w:rFonts w:ascii="Times New Roman" w:hAnsi="Times New Roman"/>
          <w:sz w:val="24"/>
        </w:rPr>
        <w:t>, kohustatud viivitamat</w:t>
      </w:r>
      <w:r w:rsidR="00C966A8">
        <w:rPr>
          <w:rFonts w:ascii="Times New Roman" w:hAnsi="Times New Roman"/>
          <w:sz w:val="24"/>
        </w:rPr>
        <w:t>a</w:t>
      </w:r>
      <w:r w:rsidR="17A5D7C6" w:rsidRPr="45BD0330">
        <w:rPr>
          <w:rFonts w:ascii="Times New Roman" w:hAnsi="Times New Roman"/>
          <w:sz w:val="24"/>
        </w:rPr>
        <w:t xml:space="preserve"> andma geenidoonorile tema tahteavalduse koopia või tegema selle kättesaadavaks elektroonselt</w:t>
      </w:r>
      <w:r w:rsidR="007B2743">
        <w:rPr>
          <w:rFonts w:ascii="Times New Roman" w:hAnsi="Times New Roman"/>
          <w:sz w:val="24"/>
        </w:rPr>
        <w:t>.</w:t>
      </w:r>
    </w:p>
    <w:p w14:paraId="447E9E57" w14:textId="6CAA6C76" w:rsidR="3BFCAE6E" w:rsidRDefault="3BFCAE6E" w:rsidP="0016210D">
      <w:pPr>
        <w:rPr>
          <w:rFonts w:ascii="Times New Roman" w:hAnsi="Times New Roman"/>
          <w:b/>
          <w:bCs/>
          <w:sz w:val="24"/>
        </w:rPr>
      </w:pPr>
    </w:p>
    <w:p w14:paraId="3282FBD5" w14:textId="34A905D2" w:rsidR="500414F4" w:rsidRDefault="500414F4" w:rsidP="0016210D">
      <w:pPr>
        <w:rPr>
          <w:rFonts w:ascii="Times New Roman" w:hAnsi="Times New Roman"/>
          <w:sz w:val="24"/>
        </w:rPr>
      </w:pPr>
      <w:r w:rsidRPr="3BFCAE6E">
        <w:rPr>
          <w:rFonts w:ascii="Times New Roman" w:hAnsi="Times New Roman"/>
          <w:b/>
          <w:bCs/>
          <w:sz w:val="24"/>
        </w:rPr>
        <w:t xml:space="preserve">Eelnõu § 18 lõikes </w:t>
      </w:r>
      <w:r w:rsidR="00F471A5" w:rsidRPr="00B36A0D">
        <w:rPr>
          <w:rFonts w:ascii="Times New Roman" w:hAnsi="Times New Roman"/>
          <w:b/>
          <w:bCs/>
          <w:sz w:val="24"/>
        </w:rPr>
        <w:t>6</w:t>
      </w:r>
      <w:r w:rsidRPr="3BFCAE6E">
        <w:rPr>
          <w:rFonts w:ascii="Times New Roman" w:hAnsi="Times New Roman"/>
          <w:b/>
          <w:bCs/>
          <w:sz w:val="24"/>
        </w:rPr>
        <w:t xml:space="preserve"> </w:t>
      </w:r>
      <w:r w:rsidRPr="3BFCAE6E">
        <w:rPr>
          <w:rFonts w:ascii="Times New Roman" w:hAnsi="Times New Roman"/>
          <w:sz w:val="24"/>
        </w:rPr>
        <w:t xml:space="preserve">antakse </w:t>
      </w:r>
      <w:r w:rsidR="001E55C7">
        <w:rPr>
          <w:rFonts w:ascii="Times New Roman" w:hAnsi="Times New Roman"/>
          <w:sz w:val="24"/>
        </w:rPr>
        <w:t>g</w:t>
      </w:r>
      <w:r w:rsidRPr="3BFCAE6E">
        <w:rPr>
          <w:rFonts w:ascii="Times New Roman" w:hAnsi="Times New Roman"/>
          <w:sz w:val="24"/>
        </w:rPr>
        <w:t xml:space="preserve">eenivaramu vastutavale töötlejale õigus keelduda geenidoonoriks saamise tahteavalduse </w:t>
      </w:r>
      <w:r w:rsidR="00D5653C">
        <w:rPr>
          <w:rFonts w:ascii="Times New Roman" w:hAnsi="Times New Roman"/>
          <w:sz w:val="24"/>
        </w:rPr>
        <w:t>vastu</w:t>
      </w:r>
      <w:r w:rsidRPr="3BFCAE6E">
        <w:rPr>
          <w:rFonts w:ascii="Times New Roman" w:hAnsi="Times New Roman"/>
          <w:sz w:val="24"/>
        </w:rPr>
        <w:t xml:space="preserve">võtmisest, kui puuduvad vahendid uute geenidoonorite koeproovide ja isikuandmete töötlemiseks või inimene ei kuulu geenivaramu vastutava </w:t>
      </w:r>
      <w:r w:rsidRPr="00D60952">
        <w:rPr>
          <w:rFonts w:ascii="Times New Roman" w:hAnsi="Times New Roman"/>
          <w:sz w:val="24"/>
        </w:rPr>
        <w:t xml:space="preserve">töötleja </w:t>
      </w:r>
      <w:r w:rsidRPr="00763ADA">
        <w:rPr>
          <w:rFonts w:ascii="Times New Roman" w:hAnsi="Times New Roman"/>
          <w:sz w:val="24"/>
        </w:rPr>
        <w:t>poolt heaks</w:t>
      </w:r>
      <w:r w:rsidR="00957F4F" w:rsidRPr="00763ADA">
        <w:rPr>
          <w:rFonts w:ascii="Times New Roman" w:hAnsi="Times New Roman"/>
          <w:sz w:val="24"/>
        </w:rPr>
        <w:t xml:space="preserve"> </w:t>
      </w:r>
      <w:r w:rsidRPr="00763ADA">
        <w:rPr>
          <w:rFonts w:ascii="Times New Roman" w:hAnsi="Times New Roman"/>
          <w:sz w:val="24"/>
        </w:rPr>
        <w:t xml:space="preserve">kiidetud </w:t>
      </w:r>
      <w:r w:rsidR="00763ADA">
        <w:rPr>
          <w:rFonts w:ascii="Times New Roman" w:hAnsi="Times New Roman"/>
          <w:sz w:val="24"/>
        </w:rPr>
        <w:t>teadus</w:t>
      </w:r>
      <w:r w:rsidRPr="00763ADA">
        <w:rPr>
          <w:rFonts w:ascii="Times New Roman" w:hAnsi="Times New Roman"/>
          <w:sz w:val="24"/>
        </w:rPr>
        <w:t>uuringu</w:t>
      </w:r>
      <w:r w:rsidRPr="00D60952">
        <w:rPr>
          <w:rFonts w:ascii="Times New Roman" w:hAnsi="Times New Roman"/>
          <w:sz w:val="24"/>
        </w:rPr>
        <w:t xml:space="preserve"> valimisse või kui inimene on var</w:t>
      </w:r>
      <w:r w:rsidR="00727D68" w:rsidRPr="00D60952">
        <w:rPr>
          <w:rFonts w:ascii="Times New Roman" w:hAnsi="Times New Roman"/>
          <w:sz w:val="24"/>
        </w:rPr>
        <w:t>em</w:t>
      </w:r>
      <w:r w:rsidRPr="00D60952">
        <w:rPr>
          <w:rFonts w:ascii="Times New Roman" w:hAnsi="Times New Roman"/>
          <w:sz w:val="24"/>
        </w:rPr>
        <w:t xml:space="preserve"> loobunud geenivaramu geenidoonoriks olemisest.</w:t>
      </w:r>
    </w:p>
    <w:p w14:paraId="0784B3A8" w14:textId="102C7870" w:rsidR="3BFCAE6E" w:rsidRDefault="3BFCAE6E" w:rsidP="0016210D">
      <w:pPr>
        <w:rPr>
          <w:rFonts w:ascii="Times New Roman" w:hAnsi="Times New Roman"/>
          <w:sz w:val="24"/>
        </w:rPr>
      </w:pPr>
    </w:p>
    <w:p w14:paraId="7C8760A5" w14:textId="08B44762" w:rsidR="4EED1094" w:rsidRDefault="4EED1094" w:rsidP="0016210D">
      <w:pPr>
        <w:rPr>
          <w:rFonts w:ascii="Times New Roman" w:hAnsi="Times New Roman"/>
          <w:sz w:val="24"/>
        </w:rPr>
      </w:pPr>
      <w:r w:rsidRPr="00102315">
        <w:rPr>
          <w:rFonts w:ascii="Times New Roman" w:hAnsi="Times New Roman"/>
          <w:b/>
          <w:bCs/>
          <w:sz w:val="24"/>
        </w:rPr>
        <w:t>Eelnõu</w:t>
      </w:r>
      <w:r w:rsidRPr="3BFCAE6E">
        <w:rPr>
          <w:rFonts w:ascii="Times New Roman" w:hAnsi="Times New Roman"/>
          <w:b/>
          <w:bCs/>
          <w:sz w:val="24"/>
        </w:rPr>
        <w:t xml:space="preserve"> </w:t>
      </w:r>
      <w:r w:rsidR="00D3429E">
        <w:rPr>
          <w:rFonts w:ascii="Times New Roman" w:hAnsi="Times New Roman"/>
          <w:b/>
          <w:bCs/>
          <w:sz w:val="24"/>
        </w:rPr>
        <w:t>§-s</w:t>
      </w:r>
      <w:r w:rsidRPr="3BFCAE6E">
        <w:rPr>
          <w:rFonts w:ascii="Times New Roman" w:hAnsi="Times New Roman"/>
          <w:b/>
          <w:bCs/>
          <w:sz w:val="24"/>
        </w:rPr>
        <w:t xml:space="preserve"> 19</w:t>
      </w:r>
      <w:r w:rsidRPr="3BFCAE6E">
        <w:rPr>
          <w:rFonts w:ascii="Times New Roman" w:hAnsi="Times New Roman"/>
          <w:sz w:val="24"/>
        </w:rPr>
        <w:t xml:space="preserve"> sätestatakse </w:t>
      </w:r>
      <w:r w:rsidR="00D3429E">
        <w:rPr>
          <w:rFonts w:ascii="Times New Roman" w:hAnsi="Times New Roman"/>
          <w:sz w:val="24"/>
        </w:rPr>
        <w:t>g</w:t>
      </w:r>
      <w:r w:rsidRPr="3BFCAE6E">
        <w:rPr>
          <w:rFonts w:ascii="Times New Roman" w:hAnsi="Times New Roman"/>
          <w:sz w:val="24"/>
        </w:rPr>
        <w:t xml:space="preserve">eenivaramu geenidoonoriks </w:t>
      </w:r>
      <w:r w:rsidR="007B4F22">
        <w:rPr>
          <w:rFonts w:ascii="Times New Roman" w:hAnsi="Times New Roman"/>
          <w:sz w:val="24"/>
        </w:rPr>
        <w:t xml:space="preserve">saamise </w:t>
      </w:r>
      <w:r w:rsidRPr="3BFCAE6E">
        <w:rPr>
          <w:rFonts w:ascii="Times New Roman" w:hAnsi="Times New Roman"/>
          <w:sz w:val="24"/>
        </w:rPr>
        <w:t>tahteavalduse säilitamine</w:t>
      </w:r>
      <w:r w:rsidR="006B32E2">
        <w:rPr>
          <w:rFonts w:ascii="Times New Roman" w:hAnsi="Times New Roman"/>
          <w:sz w:val="24"/>
        </w:rPr>
        <w:t xml:space="preserve"> ja</w:t>
      </w:r>
      <w:r w:rsidRPr="3BFCAE6E">
        <w:rPr>
          <w:rFonts w:ascii="Times New Roman" w:hAnsi="Times New Roman"/>
          <w:sz w:val="24"/>
        </w:rPr>
        <w:t xml:space="preserve"> hävitamine</w:t>
      </w:r>
      <w:r w:rsidR="00D3429E">
        <w:rPr>
          <w:rFonts w:ascii="Times New Roman" w:hAnsi="Times New Roman"/>
          <w:sz w:val="24"/>
        </w:rPr>
        <w:t>.</w:t>
      </w:r>
      <w:r w:rsidRPr="3BFCAE6E">
        <w:rPr>
          <w:rFonts w:ascii="Times New Roman" w:hAnsi="Times New Roman"/>
          <w:sz w:val="24"/>
        </w:rPr>
        <w:t xml:space="preserve"> </w:t>
      </w:r>
    </w:p>
    <w:p w14:paraId="64E9CC32" w14:textId="77777777" w:rsidR="00033388" w:rsidRDefault="00033388" w:rsidP="0016210D">
      <w:pPr>
        <w:rPr>
          <w:rFonts w:ascii="Times New Roman" w:hAnsi="Times New Roman"/>
          <w:b/>
          <w:bCs/>
          <w:sz w:val="24"/>
        </w:rPr>
      </w:pPr>
    </w:p>
    <w:p w14:paraId="7695D2DE" w14:textId="4BFA63C9" w:rsidR="1FAEBFEF" w:rsidRDefault="1FAEBFEF" w:rsidP="0016210D">
      <w:pPr>
        <w:rPr>
          <w:rFonts w:ascii="Times New Roman" w:hAnsi="Times New Roman"/>
          <w:sz w:val="24"/>
        </w:rPr>
      </w:pPr>
      <w:r w:rsidRPr="24B32C6C">
        <w:rPr>
          <w:rFonts w:ascii="Times New Roman" w:hAnsi="Times New Roman"/>
          <w:b/>
          <w:bCs/>
          <w:sz w:val="24"/>
        </w:rPr>
        <w:lastRenderedPageBreak/>
        <w:t xml:space="preserve">Eelnõu </w:t>
      </w:r>
      <w:r w:rsidR="75CEC06A" w:rsidRPr="24B32C6C">
        <w:rPr>
          <w:rFonts w:ascii="Times New Roman" w:hAnsi="Times New Roman"/>
          <w:b/>
          <w:bCs/>
          <w:sz w:val="24"/>
        </w:rPr>
        <w:t xml:space="preserve">§ 19 lõike 1 </w:t>
      </w:r>
      <w:r w:rsidR="4D1255FE" w:rsidRPr="24B32C6C">
        <w:rPr>
          <w:rFonts w:ascii="Times New Roman" w:hAnsi="Times New Roman"/>
          <w:b/>
          <w:bCs/>
          <w:sz w:val="24"/>
        </w:rPr>
        <w:t xml:space="preserve">kohaselt </w:t>
      </w:r>
      <w:r w:rsidR="4D1255FE" w:rsidRPr="24B32C6C">
        <w:rPr>
          <w:rFonts w:ascii="Times New Roman" w:hAnsi="Times New Roman"/>
          <w:color w:val="000000" w:themeColor="text1"/>
          <w:sz w:val="24"/>
        </w:rPr>
        <w:t xml:space="preserve">säilitatakse </w:t>
      </w:r>
      <w:r w:rsidR="00D3429E">
        <w:rPr>
          <w:rFonts w:ascii="Times New Roman" w:hAnsi="Times New Roman"/>
          <w:color w:val="000000" w:themeColor="text1"/>
          <w:sz w:val="24"/>
        </w:rPr>
        <w:t>g</w:t>
      </w:r>
      <w:r w:rsidR="4D1255FE" w:rsidRPr="24B32C6C">
        <w:rPr>
          <w:rFonts w:ascii="Times New Roman" w:hAnsi="Times New Roman"/>
          <w:color w:val="000000" w:themeColor="text1"/>
          <w:sz w:val="24"/>
        </w:rPr>
        <w:t>eenivaramu geenidoonori</w:t>
      </w:r>
      <w:r w:rsidR="00353ABC">
        <w:rPr>
          <w:rFonts w:ascii="Times New Roman" w:hAnsi="Times New Roman"/>
          <w:color w:val="000000" w:themeColor="text1"/>
          <w:sz w:val="24"/>
        </w:rPr>
        <w:t>ks saamise</w:t>
      </w:r>
      <w:r w:rsidR="4D1255FE" w:rsidRPr="24B32C6C">
        <w:rPr>
          <w:rFonts w:ascii="Times New Roman" w:hAnsi="Times New Roman"/>
          <w:color w:val="000000" w:themeColor="text1"/>
          <w:sz w:val="24"/>
        </w:rPr>
        <w:t xml:space="preserve"> tahteavaldust</w:t>
      </w:r>
      <w:r w:rsidR="00605067">
        <w:rPr>
          <w:rFonts w:ascii="Times New Roman" w:hAnsi="Times New Roman"/>
          <w:color w:val="000000" w:themeColor="text1"/>
          <w:sz w:val="24"/>
        </w:rPr>
        <w:t xml:space="preserve"> </w:t>
      </w:r>
      <w:r w:rsidR="4D1255FE" w:rsidRPr="00307E66">
        <w:rPr>
          <w:rFonts w:ascii="Times New Roman" w:hAnsi="Times New Roman"/>
          <w:color w:val="000000" w:themeColor="text1"/>
          <w:sz w:val="24"/>
        </w:rPr>
        <w:t xml:space="preserve">geenivaramusse </w:t>
      </w:r>
      <w:r w:rsidR="00A0632C">
        <w:rPr>
          <w:rFonts w:ascii="Times New Roman" w:hAnsi="Times New Roman"/>
          <w:color w:val="000000" w:themeColor="text1"/>
          <w:sz w:val="24"/>
        </w:rPr>
        <w:t xml:space="preserve">juba </w:t>
      </w:r>
      <w:r w:rsidR="4D1255FE" w:rsidRPr="00307E66">
        <w:rPr>
          <w:rFonts w:ascii="Times New Roman" w:hAnsi="Times New Roman"/>
          <w:color w:val="000000" w:themeColor="text1"/>
          <w:sz w:val="24"/>
        </w:rPr>
        <w:t xml:space="preserve">kantud andmete </w:t>
      </w:r>
      <w:r w:rsidR="00254DE9">
        <w:rPr>
          <w:rFonts w:ascii="Times New Roman" w:hAnsi="Times New Roman"/>
          <w:color w:val="000000" w:themeColor="text1"/>
          <w:sz w:val="24"/>
        </w:rPr>
        <w:t xml:space="preserve">olemasolu </w:t>
      </w:r>
      <w:r w:rsidR="4D1255FE" w:rsidRPr="00307E66">
        <w:rPr>
          <w:rFonts w:ascii="Times New Roman" w:hAnsi="Times New Roman"/>
          <w:color w:val="000000" w:themeColor="text1"/>
          <w:sz w:val="24"/>
        </w:rPr>
        <w:t>korral</w:t>
      </w:r>
      <w:r w:rsidR="4D1255FE" w:rsidRPr="24B32C6C">
        <w:rPr>
          <w:rFonts w:ascii="Times New Roman" w:hAnsi="Times New Roman"/>
          <w:color w:val="000000" w:themeColor="text1"/>
          <w:sz w:val="24"/>
        </w:rPr>
        <w:t xml:space="preserve"> vastavalt käesoleva seaduse § </w:t>
      </w:r>
      <w:r w:rsidR="007737AA">
        <w:rPr>
          <w:rFonts w:ascii="Times New Roman" w:hAnsi="Times New Roman"/>
          <w:color w:val="000000" w:themeColor="text1"/>
          <w:sz w:val="24"/>
        </w:rPr>
        <w:t>9</w:t>
      </w:r>
      <w:r w:rsidR="4D1255FE" w:rsidRPr="24B32C6C">
        <w:rPr>
          <w:rFonts w:ascii="Times New Roman" w:hAnsi="Times New Roman"/>
          <w:color w:val="000000" w:themeColor="text1"/>
          <w:sz w:val="24"/>
        </w:rPr>
        <w:t xml:space="preserve"> lõikes 1 nimetatud tähtaegadele.</w:t>
      </w:r>
    </w:p>
    <w:p w14:paraId="719ECBAB" w14:textId="5DEE6C02" w:rsidR="24B32C6C" w:rsidRDefault="24B32C6C" w:rsidP="0016210D">
      <w:pPr>
        <w:rPr>
          <w:rFonts w:ascii="Times New Roman" w:hAnsi="Times New Roman"/>
          <w:color w:val="000000" w:themeColor="text1"/>
          <w:sz w:val="24"/>
        </w:rPr>
      </w:pPr>
    </w:p>
    <w:p w14:paraId="41B21472" w14:textId="436A9B79" w:rsidR="3BFCAE6E" w:rsidRPr="00D97367" w:rsidRDefault="373CE107" w:rsidP="4F8A9DAA">
      <w:pPr>
        <w:rPr>
          <w:rFonts w:ascii="Times New Roman" w:hAnsi="Times New Roman"/>
          <w:sz w:val="24"/>
        </w:rPr>
      </w:pPr>
      <w:r w:rsidRPr="25373572">
        <w:rPr>
          <w:rFonts w:ascii="Times New Roman" w:hAnsi="Times New Roman"/>
          <w:sz w:val="24"/>
        </w:rPr>
        <w:t>Geenivaramu säilitab inimeste geenidoonorlusest loobumise tahteavaldusi</w:t>
      </w:r>
      <w:r w:rsidR="2033BD7C" w:rsidRPr="25373572">
        <w:rPr>
          <w:rFonts w:ascii="Times New Roman" w:hAnsi="Times New Roman"/>
          <w:sz w:val="24"/>
        </w:rPr>
        <w:t>, et oleks võimalik vastata geenidoonoriks olemise</w:t>
      </w:r>
      <w:r w:rsidR="34A426DE" w:rsidRPr="25373572">
        <w:rPr>
          <w:rFonts w:ascii="Times New Roman" w:hAnsi="Times New Roman"/>
          <w:sz w:val="24"/>
        </w:rPr>
        <w:t xml:space="preserve"> ja sellega seotud loobumiste</w:t>
      </w:r>
      <w:r w:rsidR="2033BD7C" w:rsidRPr="25373572">
        <w:rPr>
          <w:rFonts w:ascii="Times New Roman" w:hAnsi="Times New Roman"/>
          <w:sz w:val="24"/>
        </w:rPr>
        <w:t xml:space="preserve"> teabenõuetele. </w:t>
      </w:r>
      <w:r w:rsidR="6ECC3918" w:rsidRPr="25373572">
        <w:rPr>
          <w:rFonts w:ascii="Times New Roman" w:hAnsi="Times New Roman"/>
          <w:sz w:val="24"/>
        </w:rPr>
        <w:t>K</w:t>
      </w:r>
      <w:r w:rsidR="3AE343D6" w:rsidRPr="25373572">
        <w:rPr>
          <w:rFonts w:ascii="Times New Roman" w:hAnsi="Times New Roman"/>
          <w:sz w:val="24"/>
        </w:rPr>
        <w:t xml:space="preserve">ahjuks unustavad </w:t>
      </w:r>
      <w:r w:rsidR="6ECC3918" w:rsidRPr="25373572">
        <w:rPr>
          <w:rFonts w:ascii="Times New Roman" w:hAnsi="Times New Roman"/>
          <w:sz w:val="24"/>
        </w:rPr>
        <w:t xml:space="preserve">inimesed </w:t>
      </w:r>
      <w:r w:rsidR="3AE343D6" w:rsidRPr="25373572">
        <w:rPr>
          <w:rFonts w:ascii="Times New Roman" w:hAnsi="Times New Roman"/>
          <w:sz w:val="24"/>
        </w:rPr>
        <w:t>aastate jooksul oma doonorik</w:t>
      </w:r>
      <w:r w:rsidR="71C27682" w:rsidRPr="25373572">
        <w:rPr>
          <w:rFonts w:ascii="Times New Roman" w:hAnsi="Times New Roman"/>
          <w:sz w:val="24"/>
        </w:rPr>
        <w:t>s</w:t>
      </w:r>
      <w:r w:rsidR="3AE343D6" w:rsidRPr="25373572">
        <w:rPr>
          <w:rFonts w:ascii="Times New Roman" w:hAnsi="Times New Roman"/>
          <w:sz w:val="24"/>
        </w:rPr>
        <w:t xml:space="preserve"> olemise või sellest loobumise asjaolud. </w:t>
      </w:r>
      <w:r w:rsidR="2033BD7C" w:rsidRPr="25373572">
        <w:rPr>
          <w:rFonts w:ascii="Times New Roman" w:hAnsi="Times New Roman"/>
          <w:sz w:val="24"/>
        </w:rPr>
        <w:t xml:space="preserve">Selliseid päringuid tehakse </w:t>
      </w:r>
      <w:r w:rsidR="4EEA4E25" w:rsidRPr="25373572">
        <w:rPr>
          <w:rFonts w:ascii="Times New Roman" w:hAnsi="Times New Roman"/>
          <w:sz w:val="24"/>
        </w:rPr>
        <w:t>aastas</w:t>
      </w:r>
      <w:r w:rsidR="0564B858" w:rsidRPr="25373572">
        <w:rPr>
          <w:rFonts w:ascii="Times New Roman" w:hAnsi="Times New Roman"/>
          <w:sz w:val="24"/>
        </w:rPr>
        <w:t xml:space="preserve"> keskmiselt seitse</w:t>
      </w:r>
      <w:r w:rsidR="4EEA4E25" w:rsidRPr="25373572">
        <w:rPr>
          <w:rFonts w:ascii="Times New Roman" w:hAnsi="Times New Roman"/>
          <w:sz w:val="24"/>
        </w:rPr>
        <w:t xml:space="preserve">. </w:t>
      </w:r>
      <w:r w:rsidR="13D526FA" w:rsidRPr="25373572">
        <w:rPr>
          <w:rFonts w:ascii="Times New Roman" w:hAnsi="Times New Roman"/>
          <w:sz w:val="24"/>
        </w:rPr>
        <w:t>Tavapäraselt kaasneb sellega ka uurimine andmete kustutamise kohta</w:t>
      </w:r>
      <w:r w:rsidR="2C662822" w:rsidRPr="25373572">
        <w:rPr>
          <w:rFonts w:ascii="Times New Roman" w:hAnsi="Times New Roman"/>
          <w:sz w:val="24"/>
        </w:rPr>
        <w:t>.</w:t>
      </w:r>
      <w:r w:rsidR="13D526FA" w:rsidRPr="25373572">
        <w:rPr>
          <w:rFonts w:ascii="Times New Roman" w:hAnsi="Times New Roman"/>
          <w:sz w:val="24"/>
        </w:rPr>
        <w:t xml:space="preserve"> </w:t>
      </w:r>
      <w:r w:rsidR="61DA0655" w:rsidRPr="25373572">
        <w:rPr>
          <w:rFonts w:ascii="Times New Roman" w:hAnsi="Times New Roman"/>
          <w:sz w:val="24"/>
        </w:rPr>
        <w:t>Geenidoonorlusest</w:t>
      </w:r>
      <w:r w:rsidR="13D526FA" w:rsidRPr="25373572">
        <w:rPr>
          <w:rFonts w:ascii="Times New Roman" w:hAnsi="Times New Roman"/>
          <w:sz w:val="24"/>
        </w:rPr>
        <w:t xml:space="preserve"> </w:t>
      </w:r>
      <w:r w:rsidR="50BCD10A" w:rsidRPr="25373572">
        <w:rPr>
          <w:rFonts w:ascii="Times New Roman" w:hAnsi="Times New Roman"/>
          <w:sz w:val="24"/>
        </w:rPr>
        <w:t>loobumise tahteavaldus on seotud ka isikustatud andmete kustutamise protokolli ja sellest</w:t>
      </w:r>
      <w:r w:rsidR="41A09C42" w:rsidRPr="25373572">
        <w:rPr>
          <w:rFonts w:ascii="Times New Roman" w:hAnsi="Times New Roman"/>
          <w:sz w:val="24"/>
        </w:rPr>
        <w:t xml:space="preserve"> isiku</w:t>
      </w:r>
      <w:r w:rsidR="50BCD10A" w:rsidRPr="25373572">
        <w:rPr>
          <w:rFonts w:ascii="Times New Roman" w:hAnsi="Times New Roman"/>
          <w:sz w:val="24"/>
        </w:rPr>
        <w:t xml:space="preserve"> teavitamise kirjaga.</w:t>
      </w:r>
      <w:r w:rsidR="0F614370" w:rsidRPr="25373572">
        <w:rPr>
          <w:rFonts w:ascii="Times New Roman" w:hAnsi="Times New Roman"/>
          <w:sz w:val="24"/>
        </w:rPr>
        <w:t xml:space="preserve"> </w:t>
      </w:r>
      <w:r w:rsidR="00753EEB">
        <w:rPr>
          <w:rFonts w:ascii="Times New Roman" w:hAnsi="Times New Roman"/>
          <w:sz w:val="24"/>
        </w:rPr>
        <w:t>Need andmed on oluli</w:t>
      </w:r>
      <w:r w:rsidR="001516BA">
        <w:rPr>
          <w:rFonts w:ascii="Times New Roman" w:hAnsi="Times New Roman"/>
          <w:sz w:val="24"/>
        </w:rPr>
        <w:t xml:space="preserve">sed </w:t>
      </w:r>
      <w:r w:rsidR="00613128">
        <w:rPr>
          <w:rFonts w:ascii="Times New Roman" w:hAnsi="Times New Roman"/>
          <w:sz w:val="24"/>
        </w:rPr>
        <w:t xml:space="preserve">säilitada ka </w:t>
      </w:r>
      <w:r w:rsidR="001516BA">
        <w:rPr>
          <w:rFonts w:ascii="Times New Roman" w:hAnsi="Times New Roman"/>
          <w:sz w:val="24"/>
        </w:rPr>
        <w:t xml:space="preserve">seetõttu, et väljendavad </w:t>
      </w:r>
      <w:r w:rsidR="00795348">
        <w:rPr>
          <w:rFonts w:ascii="Times New Roman" w:hAnsi="Times New Roman"/>
          <w:sz w:val="24"/>
        </w:rPr>
        <w:t xml:space="preserve">ja võimaldavad hilisemalt tõendada </w:t>
      </w:r>
      <w:r w:rsidR="001516BA">
        <w:rPr>
          <w:rFonts w:ascii="Times New Roman" w:hAnsi="Times New Roman"/>
          <w:sz w:val="24"/>
        </w:rPr>
        <w:t>inimese</w:t>
      </w:r>
      <w:r w:rsidR="005774A9">
        <w:rPr>
          <w:rFonts w:ascii="Times New Roman" w:hAnsi="Times New Roman"/>
          <w:sz w:val="24"/>
        </w:rPr>
        <w:t xml:space="preserve"> </w:t>
      </w:r>
      <w:r w:rsidR="00613128">
        <w:rPr>
          <w:rFonts w:ascii="Times New Roman" w:hAnsi="Times New Roman"/>
          <w:sz w:val="24"/>
        </w:rPr>
        <w:t xml:space="preserve">enda </w:t>
      </w:r>
      <w:r w:rsidR="005774A9">
        <w:rPr>
          <w:rFonts w:ascii="Times New Roman" w:hAnsi="Times New Roman"/>
          <w:sz w:val="24"/>
        </w:rPr>
        <w:t>tahet</w:t>
      </w:r>
      <w:r w:rsidR="001516BA">
        <w:rPr>
          <w:rFonts w:ascii="Times New Roman" w:hAnsi="Times New Roman"/>
          <w:sz w:val="24"/>
        </w:rPr>
        <w:t xml:space="preserve"> </w:t>
      </w:r>
      <w:r w:rsidR="005774A9">
        <w:rPr>
          <w:rFonts w:ascii="Times New Roman" w:hAnsi="Times New Roman"/>
          <w:sz w:val="24"/>
        </w:rPr>
        <w:t>andmete kustutamiseks</w:t>
      </w:r>
      <w:r w:rsidR="007C2713">
        <w:rPr>
          <w:rFonts w:ascii="Times New Roman" w:hAnsi="Times New Roman"/>
          <w:sz w:val="24"/>
        </w:rPr>
        <w:t xml:space="preserve"> ning seda</w:t>
      </w:r>
      <w:r w:rsidR="00E227A0">
        <w:rPr>
          <w:rFonts w:ascii="Times New Roman" w:hAnsi="Times New Roman"/>
          <w:sz w:val="24"/>
        </w:rPr>
        <w:t>,</w:t>
      </w:r>
      <w:r w:rsidR="007C2713">
        <w:rPr>
          <w:rFonts w:ascii="Times New Roman" w:hAnsi="Times New Roman"/>
          <w:sz w:val="24"/>
        </w:rPr>
        <w:t xml:space="preserve"> et andmed ei ole kustutatud </w:t>
      </w:r>
      <w:r w:rsidR="00057FFC">
        <w:rPr>
          <w:rFonts w:ascii="Times New Roman" w:hAnsi="Times New Roman"/>
          <w:sz w:val="24"/>
        </w:rPr>
        <w:t>inimese tahte vastaselt</w:t>
      </w:r>
      <w:r w:rsidR="005774A9">
        <w:rPr>
          <w:rFonts w:ascii="Times New Roman" w:hAnsi="Times New Roman"/>
          <w:sz w:val="24"/>
        </w:rPr>
        <w:t xml:space="preserve">. </w:t>
      </w:r>
      <w:r w:rsidR="0F614370" w:rsidRPr="25373572">
        <w:rPr>
          <w:rFonts w:ascii="Times New Roman" w:hAnsi="Times New Roman"/>
          <w:sz w:val="24"/>
        </w:rPr>
        <w:t xml:space="preserve">Kui geenivaramu </w:t>
      </w:r>
      <w:r w:rsidR="56D89C62" w:rsidRPr="25373572">
        <w:rPr>
          <w:rFonts w:ascii="Times New Roman" w:hAnsi="Times New Roman"/>
          <w:sz w:val="24"/>
        </w:rPr>
        <w:t xml:space="preserve">doonorlusest </w:t>
      </w:r>
      <w:r w:rsidR="0F614370" w:rsidRPr="25373572">
        <w:rPr>
          <w:rFonts w:ascii="Times New Roman" w:hAnsi="Times New Roman"/>
          <w:sz w:val="24"/>
        </w:rPr>
        <w:t>loobumise avaldusi ei säilitaks, ei oleks võimalik tõsikindlalt tõendada</w:t>
      </w:r>
      <w:r w:rsidR="07F48B97" w:rsidRPr="25373572">
        <w:rPr>
          <w:rFonts w:ascii="Times New Roman" w:hAnsi="Times New Roman"/>
          <w:sz w:val="24"/>
        </w:rPr>
        <w:t>, miks</w:t>
      </w:r>
      <w:r w:rsidR="32848812" w:rsidRPr="25373572">
        <w:rPr>
          <w:rFonts w:ascii="Times New Roman" w:hAnsi="Times New Roman"/>
          <w:sz w:val="24"/>
        </w:rPr>
        <w:t xml:space="preserve"> niivõrd olulised</w:t>
      </w:r>
      <w:r w:rsidR="07F48B97" w:rsidRPr="25373572">
        <w:rPr>
          <w:rFonts w:ascii="Times New Roman" w:hAnsi="Times New Roman"/>
          <w:sz w:val="24"/>
        </w:rPr>
        <w:t xml:space="preserve"> isiku andmed </w:t>
      </w:r>
      <w:r w:rsidR="32848812" w:rsidRPr="25373572">
        <w:rPr>
          <w:rFonts w:ascii="Times New Roman" w:hAnsi="Times New Roman"/>
          <w:sz w:val="24"/>
        </w:rPr>
        <w:t xml:space="preserve">kustutati ja neid </w:t>
      </w:r>
      <w:r w:rsidR="07F48B97" w:rsidRPr="25373572">
        <w:rPr>
          <w:rFonts w:ascii="Times New Roman" w:hAnsi="Times New Roman"/>
          <w:sz w:val="24"/>
        </w:rPr>
        <w:t>enam geenivaramus ei ole</w:t>
      </w:r>
      <w:r w:rsidR="058FADB6" w:rsidRPr="25373572">
        <w:rPr>
          <w:rFonts w:ascii="Times New Roman" w:hAnsi="Times New Roman"/>
          <w:sz w:val="24"/>
        </w:rPr>
        <w:t>,</w:t>
      </w:r>
      <w:r w:rsidR="7AE0EFA0" w:rsidRPr="25373572">
        <w:rPr>
          <w:rFonts w:ascii="Times New Roman" w:hAnsi="Times New Roman"/>
          <w:sz w:val="24"/>
        </w:rPr>
        <w:t xml:space="preserve"> või keelduda</w:t>
      </w:r>
      <w:r w:rsidR="06DE7264" w:rsidRPr="25373572">
        <w:rPr>
          <w:rFonts w:ascii="Times New Roman" w:hAnsi="Times New Roman"/>
          <w:sz w:val="24"/>
        </w:rPr>
        <w:t xml:space="preserve"> doonoriks võtmast</w:t>
      </w:r>
      <w:r w:rsidR="0529C59C" w:rsidRPr="25373572">
        <w:rPr>
          <w:rFonts w:ascii="Times New Roman" w:hAnsi="Times New Roman"/>
          <w:sz w:val="24"/>
        </w:rPr>
        <w:t xml:space="preserve"> isikut, kes</w:t>
      </w:r>
      <w:r w:rsidR="7AE0EFA0" w:rsidRPr="25373572">
        <w:rPr>
          <w:rFonts w:ascii="Times New Roman" w:hAnsi="Times New Roman"/>
          <w:sz w:val="24"/>
        </w:rPr>
        <w:t xml:space="preserve"> </w:t>
      </w:r>
      <w:r w:rsidR="6BA360E0" w:rsidRPr="25373572">
        <w:rPr>
          <w:rFonts w:ascii="Times New Roman" w:hAnsi="Times New Roman"/>
          <w:sz w:val="24"/>
        </w:rPr>
        <w:t xml:space="preserve">on </w:t>
      </w:r>
      <w:r w:rsidR="7AE0EFA0" w:rsidRPr="25373572">
        <w:rPr>
          <w:rFonts w:ascii="Times New Roman" w:hAnsi="Times New Roman"/>
          <w:sz w:val="24"/>
        </w:rPr>
        <w:t>§</w:t>
      </w:r>
      <w:r w:rsidR="6BA360E0" w:rsidRPr="25373572">
        <w:rPr>
          <w:rFonts w:ascii="Times New Roman" w:hAnsi="Times New Roman"/>
          <w:sz w:val="24"/>
        </w:rPr>
        <w:t> </w:t>
      </w:r>
      <w:r w:rsidR="7AE0EFA0" w:rsidRPr="25373572">
        <w:rPr>
          <w:rFonts w:ascii="Times New Roman" w:hAnsi="Times New Roman"/>
          <w:sz w:val="24"/>
        </w:rPr>
        <w:t>18 lõike</w:t>
      </w:r>
      <w:r w:rsidR="44A4DF8C" w:rsidRPr="25373572">
        <w:rPr>
          <w:rFonts w:ascii="Times New Roman" w:hAnsi="Times New Roman"/>
          <w:sz w:val="24"/>
        </w:rPr>
        <w:t xml:space="preserve"> </w:t>
      </w:r>
      <w:r w:rsidR="6DE990A6" w:rsidRPr="25373572">
        <w:rPr>
          <w:rFonts w:ascii="Times New Roman" w:hAnsi="Times New Roman"/>
          <w:sz w:val="24"/>
        </w:rPr>
        <w:t>7</w:t>
      </w:r>
      <w:r w:rsidR="44A4DF8C" w:rsidRPr="25373572">
        <w:rPr>
          <w:rFonts w:ascii="Times New Roman" w:hAnsi="Times New Roman"/>
          <w:sz w:val="24"/>
        </w:rPr>
        <w:t xml:space="preserve"> alusel var</w:t>
      </w:r>
      <w:r w:rsidR="6BA360E0" w:rsidRPr="25373572">
        <w:rPr>
          <w:rFonts w:ascii="Times New Roman" w:hAnsi="Times New Roman"/>
          <w:sz w:val="24"/>
        </w:rPr>
        <w:t>em</w:t>
      </w:r>
      <w:r w:rsidR="44A4DF8C" w:rsidRPr="25373572">
        <w:rPr>
          <w:rFonts w:ascii="Times New Roman" w:hAnsi="Times New Roman"/>
          <w:sz w:val="24"/>
        </w:rPr>
        <w:t xml:space="preserve"> nõudnud </w:t>
      </w:r>
      <w:proofErr w:type="spellStart"/>
      <w:r w:rsidR="44A4DF8C" w:rsidRPr="25373572">
        <w:rPr>
          <w:rFonts w:ascii="Times New Roman" w:hAnsi="Times New Roman"/>
          <w:sz w:val="24"/>
        </w:rPr>
        <w:t>depseudonüümimis</w:t>
      </w:r>
      <w:r w:rsidR="4820A86C" w:rsidRPr="25373572">
        <w:rPr>
          <w:rFonts w:ascii="Times New Roman" w:hAnsi="Times New Roman"/>
          <w:sz w:val="24"/>
        </w:rPr>
        <w:t>e</w:t>
      </w:r>
      <w:proofErr w:type="spellEnd"/>
      <w:r w:rsidR="4820A86C" w:rsidRPr="25373572">
        <w:rPr>
          <w:rFonts w:ascii="Times New Roman" w:hAnsi="Times New Roman"/>
          <w:sz w:val="24"/>
        </w:rPr>
        <w:t xml:space="preserve"> </w:t>
      </w:r>
      <w:r w:rsidR="44A4DF8C" w:rsidRPr="25373572">
        <w:rPr>
          <w:rFonts w:ascii="Times New Roman" w:hAnsi="Times New Roman"/>
          <w:sz w:val="24"/>
        </w:rPr>
        <w:t>andmet</w:t>
      </w:r>
      <w:r w:rsidR="4EA6985F" w:rsidRPr="25373572">
        <w:rPr>
          <w:rFonts w:ascii="Times New Roman" w:hAnsi="Times New Roman"/>
          <w:sz w:val="24"/>
        </w:rPr>
        <w:t>e hävitamist</w:t>
      </w:r>
      <w:r w:rsidR="07F48B97" w:rsidRPr="25373572">
        <w:rPr>
          <w:rFonts w:ascii="Times New Roman" w:hAnsi="Times New Roman"/>
          <w:sz w:val="24"/>
        </w:rPr>
        <w:t>.</w:t>
      </w:r>
      <w:r w:rsidR="32848812" w:rsidRPr="25373572">
        <w:rPr>
          <w:rFonts w:ascii="Times New Roman" w:hAnsi="Times New Roman"/>
          <w:sz w:val="24"/>
        </w:rPr>
        <w:t xml:space="preserve"> </w:t>
      </w:r>
      <w:r w:rsidR="00D97367">
        <w:rPr>
          <w:rFonts w:ascii="Times New Roman" w:hAnsi="Times New Roman"/>
          <w:i/>
          <w:iCs/>
          <w:color w:val="FF0000"/>
          <w:sz w:val="24"/>
        </w:rPr>
        <w:t xml:space="preserve"> </w:t>
      </w:r>
      <w:r w:rsidR="4AEC8DB9" w:rsidRPr="00D97367">
        <w:rPr>
          <w:rFonts w:ascii="Times New Roman" w:hAnsi="Times New Roman"/>
          <w:sz w:val="24"/>
        </w:rPr>
        <w:t xml:space="preserve">Geenivaramule peab jääma võimalus kaalutleda, kas uuel geenidoonorite kogumise perioodil </w:t>
      </w:r>
      <w:r w:rsidR="5D488A9A" w:rsidRPr="00D97367">
        <w:rPr>
          <w:rFonts w:ascii="Times New Roman" w:hAnsi="Times New Roman"/>
          <w:sz w:val="24"/>
        </w:rPr>
        <w:t xml:space="preserve">on mõistlik juba varem liitunud </w:t>
      </w:r>
      <w:r w:rsidR="005514E5" w:rsidRPr="00D97367">
        <w:rPr>
          <w:rFonts w:ascii="Times New Roman" w:hAnsi="Times New Roman"/>
          <w:sz w:val="24"/>
        </w:rPr>
        <w:t xml:space="preserve">ja doonorlusest loobunud </w:t>
      </w:r>
      <w:r w:rsidR="5D488A9A" w:rsidRPr="00D97367">
        <w:rPr>
          <w:rFonts w:ascii="Times New Roman" w:hAnsi="Times New Roman"/>
          <w:sz w:val="24"/>
        </w:rPr>
        <w:t>isikut</w:t>
      </w:r>
      <w:r w:rsidR="048DD118" w:rsidRPr="00D97367">
        <w:rPr>
          <w:rFonts w:ascii="Times New Roman" w:hAnsi="Times New Roman"/>
          <w:sz w:val="24"/>
        </w:rPr>
        <w:t xml:space="preserve"> uuesti</w:t>
      </w:r>
      <w:r w:rsidR="5D488A9A" w:rsidRPr="00D97367">
        <w:rPr>
          <w:rFonts w:ascii="Times New Roman" w:hAnsi="Times New Roman"/>
          <w:sz w:val="24"/>
        </w:rPr>
        <w:t xml:space="preserve"> kaasata, </w:t>
      </w:r>
      <w:r w:rsidR="70C39CB4" w:rsidRPr="00D97367">
        <w:rPr>
          <w:rFonts w:ascii="Times New Roman" w:hAnsi="Times New Roman"/>
          <w:sz w:val="24"/>
        </w:rPr>
        <w:t xml:space="preserve">isiku genotüüp ja andmed on peale loobumist anonüümselt </w:t>
      </w:r>
      <w:r w:rsidR="2C11B20E" w:rsidRPr="00D97367">
        <w:rPr>
          <w:rFonts w:ascii="Times New Roman" w:hAnsi="Times New Roman"/>
          <w:sz w:val="24"/>
        </w:rPr>
        <w:t>vanemates kohortides olemas</w:t>
      </w:r>
      <w:r w:rsidR="326B9CE2" w:rsidRPr="00D97367">
        <w:rPr>
          <w:rFonts w:ascii="Times New Roman" w:hAnsi="Times New Roman"/>
          <w:sz w:val="24"/>
        </w:rPr>
        <w:t xml:space="preserve"> </w:t>
      </w:r>
      <w:r w:rsidR="003864F0">
        <w:rPr>
          <w:rFonts w:ascii="Times New Roman" w:hAnsi="Times New Roman"/>
          <w:sz w:val="24"/>
        </w:rPr>
        <w:t>(</w:t>
      </w:r>
      <w:r w:rsidR="326B9CE2" w:rsidRPr="00D97367">
        <w:rPr>
          <w:rFonts w:ascii="Times New Roman" w:hAnsi="Times New Roman"/>
          <w:sz w:val="24"/>
        </w:rPr>
        <w:t>lähtuvalt</w:t>
      </w:r>
      <w:r w:rsidR="00E227A0">
        <w:rPr>
          <w:rFonts w:ascii="Times New Roman" w:hAnsi="Times New Roman"/>
          <w:sz w:val="24"/>
        </w:rPr>
        <w:t xml:space="preserve"> eelnõu</w:t>
      </w:r>
      <w:r w:rsidR="326B9CE2" w:rsidRPr="00D97367">
        <w:rPr>
          <w:rFonts w:ascii="Times New Roman" w:hAnsi="Times New Roman"/>
          <w:sz w:val="24"/>
        </w:rPr>
        <w:t xml:space="preserve"> §</w:t>
      </w:r>
      <w:r w:rsidR="00E227A0">
        <w:rPr>
          <w:rFonts w:ascii="Times New Roman" w:hAnsi="Times New Roman"/>
          <w:sz w:val="24"/>
        </w:rPr>
        <w:t xml:space="preserve"> </w:t>
      </w:r>
      <w:r w:rsidR="056FE7D1" w:rsidRPr="00D97367">
        <w:rPr>
          <w:rFonts w:ascii="Times New Roman" w:hAnsi="Times New Roman"/>
          <w:sz w:val="24"/>
        </w:rPr>
        <w:t>16 lõige 2</w:t>
      </w:r>
      <w:r w:rsidR="003864F0">
        <w:rPr>
          <w:rFonts w:ascii="Times New Roman" w:hAnsi="Times New Roman"/>
          <w:sz w:val="24"/>
        </w:rPr>
        <w:t>)</w:t>
      </w:r>
      <w:r w:rsidR="2C11B20E" w:rsidRPr="00D97367">
        <w:rPr>
          <w:rFonts w:ascii="Times New Roman" w:hAnsi="Times New Roman"/>
          <w:sz w:val="24"/>
        </w:rPr>
        <w:t xml:space="preserve">. Samuti ei </w:t>
      </w:r>
      <w:r w:rsidR="009D0348" w:rsidRPr="00D97367">
        <w:rPr>
          <w:rFonts w:ascii="Times New Roman" w:hAnsi="Times New Roman"/>
          <w:sz w:val="24"/>
        </w:rPr>
        <w:t>ole kindlust, et</w:t>
      </w:r>
      <w:r w:rsidR="00D97367" w:rsidRPr="00D97367">
        <w:rPr>
          <w:rFonts w:ascii="Times New Roman" w:hAnsi="Times New Roman"/>
          <w:sz w:val="24"/>
        </w:rPr>
        <w:t xml:space="preserve"> </w:t>
      </w:r>
      <w:r w:rsidR="007C3FE1" w:rsidRPr="00D97367">
        <w:rPr>
          <w:rFonts w:ascii="Times New Roman" w:hAnsi="Times New Roman"/>
          <w:sz w:val="24"/>
        </w:rPr>
        <w:t>doonorlusest varasemalt loobunud inimene</w:t>
      </w:r>
      <w:r w:rsidR="2C11B20E" w:rsidRPr="00D97367">
        <w:rPr>
          <w:rFonts w:ascii="Times New Roman" w:hAnsi="Times New Roman"/>
          <w:sz w:val="24"/>
        </w:rPr>
        <w:t xml:space="preserve"> </w:t>
      </w:r>
      <w:r w:rsidR="009D0348" w:rsidRPr="00D97367">
        <w:rPr>
          <w:rFonts w:ascii="Times New Roman" w:hAnsi="Times New Roman"/>
          <w:sz w:val="24"/>
        </w:rPr>
        <w:t xml:space="preserve">on </w:t>
      </w:r>
      <w:r w:rsidR="5D488A9A" w:rsidRPr="00D97367">
        <w:rPr>
          <w:rFonts w:ascii="Times New Roman" w:hAnsi="Times New Roman"/>
          <w:sz w:val="24"/>
        </w:rPr>
        <w:t>oma doonorluse</w:t>
      </w:r>
      <w:r w:rsidR="4FC15436" w:rsidRPr="00D97367">
        <w:rPr>
          <w:rFonts w:ascii="Times New Roman" w:hAnsi="Times New Roman"/>
          <w:sz w:val="24"/>
        </w:rPr>
        <w:t xml:space="preserve"> soovis täiesti</w:t>
      </w:r>
      <w:r w:rsidR="5D488A9A" w:rsidRPr="00D97367">
        <w:rPr>
          <w:rFonts w:ascii="Times New Roman" w:hAnsi="Times New Roman"/>
          <w:sz w:val="24"/>
        </w:rPr>
        <w:t xml:space="preserve"> kindel.</w:t>
      </w:r>
      <w:r w:rsidR="7D785487" w:rsidRPr="00D97367">
        <w:rPr>
          <w:rFonts w:ascii="Times New Roman" w:hAnsi="Times New Roman"/>
          <w:sz w:val="24"/>
        </w:rPr>
        <w:t xml:space="preserve"> </w:t>
      </w:r>
      <w:r w:rsidR="5D488A9A" w:rsidRPr="00D97367">
        <w:rPr>
          <w:rFonts w:ascii="Times New Roman" w:hAnsi="Times New Roman"/>
          <w:sz w:val="24"/>
        </w:rPr>
        <w:t xml:space="preserve">Lisaks on </w:t>
      </w:r>
      <w:r w:rsidR="7B7B86C1" w:rsidRPr="00D97367">
        <w:rPr>
          <w:rFonts w:ascii="Times New Roman" w:hAnsi="Times New Roman"/>
          <w:sz w:val="24"/>
        </w:rPr>
        <w:t>isiku</w:t>
      </w:r>
      <w:r w:rsidR="5D488A9A" w:rsidRPr="00D97367">
        <w:rPr>
          <w:rFonts w:ascii="Times New Roman" w:hAnsi="Times New Roman"/>
          <w:sz w:val="24"/>
        </w:rPr>
        <w:t xml:space="preserve"> liitumise ja loobumise tõttu</w:t>
      </w:r>
      <w:r w:rsidR="6603550E" w:rsidRPr="00D97367">
        <w:rPr>
          <w:rFonts w:ascii="Times New Roman" w:hAnsi="Times New Roman"/>
          <w:sz w:val="24"/>
        </w:rPr>
        <w:t xml:space="preserve"> juba</w:t>
      </w:r>
      <w:r w:rsidR="5D488A9A" w:rsidRPr="00D97367">
        <w:rPr>
          <w:rFonts w:ascii="Times New Roman" w:hAnsi="Times New Roman"/>
          <w:sz w:val="24"/>
        </w:rPr>
        <w:t xml:space="preserve"> </w:t>
      </w:r>
      <w:r w:rsidR="60989CAF" w:rsidRPr="00D97367">
        <w:rPr>
          <w:rFonts w:ascii="Times New Roman" w:hAnsi="Times New Roman"/>
          <w:sz w:val="24"/>
        </w:rPr>
        <w:t>kulutatud ressursse, mida saaks kasutada uute doonorite värbamiseks.</w:t>
      </w:r>
      <w:r w:rsidR="3DF7E194" w:rsidRPr="00D97367">
        <w:rPr>
          <w:rFonts w:ascii="Times New Roman" w:hAnsi="Times New Roman"/>
          <w:sz w:val="24"/>
        </w:rPr>
        <w:t xml:space="preserve"> </w:t>
      </w:r>
      <w:r w:rsidR="00786A40" w:rsidRPr="00D97367">
        <w:rPr>
          <w:rFonts w:ascii="Times New Roman" w:hAnsi="Times New Roman"/>
          <w:sz w:val="24"/>
        </w:rPr>
        <w:t xml:space="preserve">Luuakse </w:t>
      </w:r>
      <w:r w:rsidR="00792B97" w:rsidRPr="00D97367">
        <w:rPr>
          <w:rFonts w:ascii="Times New Roman" w:hAnsi="Times New Roman"/>
          <w:sz w:val="24"/>
        </w:rPr>
        <w:t xml:space="preserve">alus, mis välistab </w:t>
      </w:r>
      <w:r w:rsidR="3DF7E194" w:rsidRPr="00D97367">
        <w:rPr>
          <w:rFonts w:ascii="Times New Roman" w:hAnsi="Times New Roman"/>
          <w:sz w:val="24"/>
        </w:rPr>
        <w:t>pahatahtliku liitumise ja loobumise tsüklit</w:t>
      </w:r>
      <w:r w:rsidR="00D97367" w:rsidRPr="00D97367">
        <w:rPr>
          <w:rFonts w:ascii="Times New Roman" w:hAnsi="Times New Roman"/>
          <w:sz w:val="24"/>
        </w:rPr>
        <w:t xml:space="preserve"> ning seonduva ressursikulu</w:t>
      </w:r>
      <w:r w:rsidR="3DF7E194" w:rsidRPr="00D97367">
        <w:rPr>
          <w:rFonts w:ascii="Times New Roman" w:hAnsi="Times New Roman"/>
          <w:sz w:val="24"/>
        </w:rPr>
        <w:t>.</w:t>
      </w:r>
    </w:p>
    <w:p w14:paraId="32D8128A" w14:textId="5A20077E" w:rsidR="7FBC3DED" w:rsidRDefault="7FBC3DED" w:rsidP="0016210D">
      <w:pPr>
        <w:rPr>
          <w:rFonts w:ascii="Times New Roman" w:hAnsi="Times New Roman"/>
          <w:sz w:val="24"/>
        </w:rPr>
      </w:pPr>
    </w:p>
    <w:p w14:paraId="0E481CEE" w14:textId="542A7EBC" w:rsidR="75CEC06A" w:rsidRDefault="75CEC06A" w:rsidP="0016210D">
      <w:pPr>
        <w:rPr>
          <w:rFonts w:ascii="Times New Roman" w:hAnsi="Times New Roman"/>
          <w:b/>
          <w:bCs/>
          <w:sz w:val="24"/>
        </w:rPr>
      </w:pPr>
      <w:r w:rsidRPr="3BFCAE6E">
        <w:rPr>
          <w:rFonts w:ascii="Times New Roman" w:hAnsi="Times New Roman"/>
          <w:b/>
          <w:bCs/>
          <w:sz w:val="24"/>
        </w:rPr>
        <w:t>Eelnõu § 19 lõike</w:t>
      </w:r>
      <w:r w:rsidR="0150B2FE" w:rsidRPr="3BFCAE6E">
        <w:rPr>
          <w:rFonts w:ascii="Times New Roman" w:hAnsi="Times New Roman"/>
          <w:b/>
          <w:bCs/>
          <w:sz w:val="24"/>
        </w:rPr>
        <w:t xml:space="preserve"> 2</w:t>
      </w:r>
      <w:r w:rsidR="55A0ADA9" w:rsidRPr="3BFCAE6E">
        <w:rPr>
          <w:rFonts w:ascii="Times New Roman" w:hAnsi="Times New Roman"/>
          <w:b/>
          <w:bCs/>
          <w:sz w:val="24"/>
        </w:rPr>
        <w:t xml:space="preserve"> </w:t>
      </w:r>
      <w:r w:rsidR="55A0ADA9" w:rsidRPr="3BFCAE6E">
        <w:rPr>
          <w:rFonts w:ascii="Times New Roman" w:hAnsi="Times New Roman"/>
          <w:sz w:val="24"/>
        </w:rPr>
        <w:t xml:space="preserve">kohaselt hävitatakse </w:t>
      </w:r>
      <w:r w:rsidR="00D3429E">
        <w:rPr>
          <w:rFonts w:ascii="Times New Roman" w:hAnsi="Times New Roman"/>
          <w:sz w:val="24"/>
        </w:rPr>
        <w:t>g</w:t>
      </w:r>
      <w:r w:rsidR="55A0ADA9" w:rsidRPr="3BFCAE6E">
        <w:rPr>
          <w:rFonts w:ascii="Times New Roman" w:hAnsi="Times New Roman"/>
          <w:sz w:val="24"/>
        </w:rPr>
        <w:t>eenivaramusse kandmata tahteavaldused viivitamat</w:t>
      </w:r>
      <w:r w:rsidR="00D3429E">
        <w:rPr>
          <w:rFonts w:ascii="Times New Roman" w:hAnsi="Times New Roman"/>
          <w:sz w:val="24"/>
        </w:rPr>
        <w:t>a,</w:t>
      </w:r>
      <w:r w:rsidR="55A0ADA9" w:rsidRPr="3BFCAE6E">
        <w:rPr>
          <w:rFonts w:ascii="Times New Roman" w:hAnsi="Times New Roman"/>
          <w:sz w:val="24"/>
        </w:rPr>
        <w:t xml:space="preserve"> kui geenidoonor, tema seaduslik esindaja või eestkostja võtab geenidoonoriks saamise</w:t>
      </w:r>
      <w:r w:rsidR="004E7108">
        <w:rPr>
          <w:rFonts w:ascii="Times New Roman" w:hAnsi="Times New Roman"/>
          <w:sz w:val="24"/>
        </w:rPr>
        <w:t xml:space="preserve"> </w:t>
      </w:r>
      <w:r w:rsidR="004E7108" w:rsidRPr="3BFCAE6E">
        <w:rPr>
          <w:rFonts w:ascii="Times New Roman" w:hAnsi="Times New Roman"/>
          <w:sz w:val="24"/>
        </w:rPr>
        <w:t>tahteavalduse</w:t>
      </w:r>
      <w:r w:rsidR="55A0ADA9" w:rsidRPr="3BFCAE6E">
        <w:rPr>
          <w:rFonts w:ascii="Times New Roman" w:hAnsi="Times New Roman"/>
          <w:sz w:val="24"/>
        </w:rPr>
        <w:t xml:space="preserve"> tagasi enne andmete kandmist geenivaramusse.</w:t>
      </w:r>
    </w:p>
    <w:p w14:paraId="6CC82E45" w14:textId="37050547" w:rsidR="3BFCAE6E" w:rsidRDefault="3BFCAE6E" w:rsidP="0016210D">
      <w:pPr>
        <w:rPr>
          <w:rFonts w:ascii="Times New Roman" w:hAnsi="Times New Roman"/>
          <w:sz w:val="24"/>
        </w:rPr>
      </w:pPr>
    </w:p>
    <w:p w14:paraId="6DAF34E0" w14:textId="06430C43" w:rsidR="75CEC06A" w:rsidRDefault="002B6654" w:rsidP="0016210D">
      <w:pPr>
        <w:rPr>
          <w:rFonts w:ascii="Times New Roman" w:hAnsi="Times New Roman"/>
          <w:sz w:val="24"/>
        </w:rPr>
      </w:pPr>
      <w:r>
        <w:rPr>
          <w:rFonts w:ascii="Times New Roman" w:hAnsi="Times New Roman"/>
          <w:sz w:val="24"/>
        </w:rPr>
        <w:t>K</w:t>
      </w:r>
      <w:r w:rsidR="4F25EBBA" w:rsidRPr="3BFCAE6E">
        <w:rPr>
          <w:rFonts w:ascii="Times New Roman" w:hAnsi="Times New Roman"/>
          <w:sz w:val="24"/>
        </w:rPr>
        <w:t>ui geenidoonor, tema seaduslik esindaja või eestkostja võtab geenidoonoriks saamise</w:t>
      </w:r>
      <w:r w:rsidR="00115652">
        <w:rPr>
          <w:rFonts w:ascii="Times New Roman" w:hAnsi="Times New Roman"/>
          <w:sz w:val="24"/>
        </w:rPr>
        <w:t xml:space="preserve"> </w:t>
      </w:r>
      <w:r w:rsidR="00115652" w:rsidRPr="3BFCAE6E">
        <w:rPr>
          <w:rFonts w:ascii="Times New Roman" w:hAnsi="Times New Roman"/>
          <w:sz w:val="24"/>
        </w:rPr>
        <w:t>tahteavalduse</w:t>
      </w:r>
      <w:r w:rsidR="4F25EBBA" w:rsidRPr="3BFCAE6E">
        <w:rPr>
          <w:rFonts w:ascii="Times New Roman" w:hAnsi="Times New Roman"/>
          <w:sz w:val="24"/>
        </w:rPr>
        <w:t xml:space="preserve"> tagasi enne andmete kandmist geenivaramusse</w:t>
      </w:r>
      <w:r w:rsidR="000D362F">
        <w:rPr>
          <w:rFonts w:ascii="Times New Roman" w:hAnsi="Times New Roman"/>
          <w:sz w:val="24"/>
        </w:rPr>
        <w:t>,</w:t>
      </w:r>
      <w:r w:rsidR="4F25EBBA" w:rsidRPr="3BFCAE6E">
        <w:rPr>
          <w:rFonts w:ascii="Times New Roman" w:hAnsi="Times New Roman"/>
          <w:sz w:val="24"/>
        </w:rPr>
        <w:t xml:space="preserve"> hävita</w:t>
      </w:r>
      <w:r w:rsidR="00DB61A7">
        <w:rPr>
          <w:rFonts w:ascii="Times New Roman" w:hAnsi="Times New Roman"/>
          <w:sz w:val="24"/>
        </w:rPr>
        <w:t>takse</w:t>
      </w:r>
      <w:r w:rsidR="4F25EBBA" w:rsidRPr="3BFCAE6E">
        <w:rPr>
          <w:rFonts w:ascii="Times New Roman" w:hAnsi="Times New Roman"/>
          <w:sz w:val="24"/>
        </w:rPr>
        <w:t xml:space="preserve"> või kustuta</w:t>
      </w:r>
      <w:r w:rsidR="00DB61A7">
        <w:rPr>
          <w:rFonts w:ascii="Times New Roman" w:hAnsi="Times New Roman"/>
          <w:sz w:val="24"/>
        </w:rPr>
        <w:t>takse</w:t>
      </w:r>
      <w:r w:rsidR="0057369B" w:rsidRPr="0057369B">
        <w:rPr>
          <w:rFonts w:ascii="Times New Roman" w:hAnsi="Times New Roman"/>
          <w:sz w:val="24"/>
        </w:rPr>
        <w:t xml:space="preserve"> </w:t>
      </w:r>
      <w:r w:rsidR="0057369B" w:rsidRPr="3BFCAE6E">
        <w:rPr>
          <w:rFonts w:ascii="Times New Roman" w:hAnsi="Times New Roman"/>
          <w:sz w:val="24"/>
        </w:rPr>
        <w:t>tahteavaldus</w:t>
      </w:r>
      <w:r w:rsidR="4F25EBBA" w:rsidRPr="3BFCAE6E">
        <w:rPr>
          <w:rFonts w:ascii="Times New Roman" w:hAnsi="Times New Roman"/>
          <w:sz w:val="24"/>
        </w:rPr>
        <w:t xml:space="preserve"> käesolevas seaduses </w:t>
      </w:r>
      <w:r w:rsidR="0057369B">
        <w:rPr>
          <w:rFonts w:ascii="Times New Roman" w:hAnsi="Times New Roman"/>
          <w:sz w:val="24"/>
        </w:rPr>
        <w:t>ja</w:t>
      </w:r>
      <w:r w:rsidR="4F25EBBA" w:rsidRPr="3BFCAE6E">
        <w:rPr>
          <w:rFonts w:ascii="Times New Roman" w:hAnsi="Times New Roman"/>
          <w:sz w:val="24"/>
        </w:rPr>
        <w:t xml:space="preserve"> selle alusel sätestatud tingimustel ja korras.</w:t>
      </w:r>
    </w:p>
    <w:p w14:paraId="6608ADCF" w14:textId="764403E0" w:rsidR="00867A9E" w:rsidRDefault="00867A9E" w:rsidP="0016210D">
      <w:pPr>
        <w:rPr>
          <w:rFonts w:ascii="Times New Roman" w:hAnsi="Times New Roman"/>
          <w:color w:val="000000" w:themeColor="text1"/>
          <w:sz w:val="24"/>
        </w:rPr>
      </w:pPr>
    </w:p>
    <w:p w14:paraId="607A352C" w14:textId="24F04D89" w:rsidR="00867A9E" w:rsidRDefault="5AB808B2"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 </w:t>
      </w:r>
      <w:r w:rsidR="00D201D0">
        <w:rPr>
          <w:rFonts w:ascii="Times New Roman" w:hAnsi="Times New Roman"/>
          <w:b/>
          <w:bCs/>
          <w:color w:val="000000" w:themeColor="text1"/>
          <w:sz w:val="24"/>
        </w:rPr>
        <w:t>19</w:t>
      </w:r>
      <w:r w:rsidRPr="3BFCAE6E">
        <w:rPr>
          <w:rFonts w:ascii="Times New Roman" w:hAnsi="Times New Roman"/>
          <w:b/>
          <w:bCs/>
          <w:color w:val="000000" w:themeColor="text1"/>
          <w:sz w:val="24"/>
        </w:rPr>
        <w:t xml:space="preserve"> lõike </w:t>
      </w:r>
      <w:r w:rsidR="00D201D0">
        <w:rPr>
          <w:rFonts w:ascii="Times New Roman" w:hAnsi="Times New Roman"/>
          <w:b/>
          <w:bCs/>
          <w:color w:val="000000" w:themeColor="text1"/>
          <w:sz w:val="24"/>
        </w:rPr>
        <w:t>3</w:t>
      </w:r>
      <w:r w:rsidRPr="3BFCAE6E">
        <w:rPr>
          <w:rFonts w:ascii="Times New Roman" w:hAnsi="Times New Roman"/>
          <w:b/>
          <w:bCs/>
          <w:color w:val="000000" w:themeColor="text1"/>
          <w:sz w:val="24"/>
        </w:rPr>
        <w:t xml:space="preserve"> </w:t>
      </w:r>
      <w:r w:rsidRPr="00FE0BC9">
        <w:rPr>
          <w:rFonts w:ascii="Times New Roman" w:hAnsi="Times New Roman"/>
          <w:color w:val="000000" w:themeColor="text1"/>
          <w:sz w:val="24"/>
        </w:rPr>
        <w:t xml:space="preserve">kohaselt </w:t>
      </w:r>
      <w:r w:rsidR="00FE0BC9" w:rsidRPr="00FE0BC9">
        <w:rPr>
          <w:rFonts w:ascii="Times New Roman" w:hAnsi="Times New Roman"/>
          <w:color w:val="000000" w:themeColor="text1"/>
          <w:sz w:val="24"/>
        </w:rPr>
        <w:t xml:space="preserve">hävitatakse </w:t>
      </w:r>
      <w:r w:rsidR="00EF392E" w:rsidRPr="00FE0BC9">
        <w:rPr>
          <w:rFonts w:ascii="Times New Roman" w:hAnsi="Times New Roman"/>
          <w:color w:val="000000" w:themeColor="text1"/>
          <w:sz w:val="24"/>
        </w:rPr>
        <w:t>g</w:t>
      </w:r>
      <w:r w:rsidRPr="00FE0BC9">
        <w:rPr>
          <w:rFonts w:ascii="Times New Roman" w:hAnsi="Times New Roman"/>
          <w:color w:val="000000" w:themeColor="text1"/>
          <w:sz w:val="24"/>
        </w:rPr>
        <w:t>e</w:t>
      </w:r>
      <w:r w:rsidRPr="3BFCAE6E">
        <w:rPr>
          <w:rFonts w:ascii="Times New Roman" w:hAnsi="Times New Roman"/>
          <w:color w:val="000000" w:themeColor="text1"/>
          <w:sz w:val="24"/>
        </w:rPr>
        <w:t>enivaramusse kandmata tahteavaldused</w:t>
      </w:r>
      <w:r w:rsidR="001760FD">
        <w:rPr>
          <w:rFonts w:ascii="Times New Roman" w:hAnsi="Times New Roman"/>
          <w:color w:val="000000" w:themeColor="text1"/>
          <w:sz w:val="24"/>
        </w:rPr>
        <w:t>,</w:t>
      </w:r>
      <w:r w:rsidRPr="3BFCAE6E">
        <w:rPr>
          <w:rFonts w:ascii="Times New Roman" w:hAnsi="Times New Roman"/>
          <w:color w:val="000000" w:themeColor="text1"/>
          <w:sz w:val="24"/>
        </w:rPr>
        <w:t xml:space="preserve"> kui tahteavalduse esitaja ei ole vähemalt ühe aasta jooksul </w:t>
      </w:r>
      <w:r w:rsidR="001760FD">
        <w:rPr>
          <w:rFonts w:ascii="Times New Roman" w:hAnsi="Times New Roman"/>
          <w:color w:val="000000" w:themeColor="text1"/>
          <w:sz w:val="24"/>
        </w:rPr>
        <w:t>pärast</w:t>
      </w:r>
      <w:r w:rsidRPr="3BFCAE6E">
        <w:rPr>
          <w:rFonts w:ascii="Times New Roman" w:hAnsi="Times New Roman"/>
          <w:color w:val="000000" w:themeColor="text1"/>
          <w:sz w:val="24"/>
        </w:rPr>
        <w:t xml:space="preserve"> tahteavalduse tegemist andnud koeproovi.</w:t>
      </w:r>
    </w:p>
    <w:p w14:paraId="3105DB7B" w14:textId="720C7DF3" w:rsidR="00867A9E" w:rsidRDefault="00867A9E" w:rsidP="0016210D">
      <w:pPr>
        <w:rPr>
          <w:rFonts w:ascii="Times New Roman" w:hAnsi="Times New Roman"/>
          <w:sz w:val="24"/>
        </w:rPr>
      </w:pPr>
    </w:p>
    <w:p w14:paraId="40D435C9" w14:textId="0A31B33B" w:rsidR="009632E9" w:rsidRDefault="3BBEE106" w:rsidP="0016210D">
      <w:pPr>
        <w:rPr>
          <w:rFonts w:ascii="Times New Roman" w:hAnsi="Times New Roman"/>
          <w:sz w:val="24"/>
        </w:rPr>
      </w:pPr>
      <w:r w:rsidRPr="3BFCAE6E">
        <w:rPr>
          <w:rFonts w:ascii="Times New Roman" w:hAnsi="Times New Roman"/>
          <w:b/>
          <w:bCs/>
          <w:sz w:val="24"/>
        </w:rPr>
        <w:t xml:space="preserve">Eelnõu </w:t>
      </w:r>
      <w:r w:rsidR="00EF392E">
        <w:rPr>
          <w:rFonts w:ascii="Times New Roman" w:hAnsi="Times New Roman"/>
          <w:b/>
          <w:bCs/>
          <w:sz w:val="24"/>
        </w:rPr>
        <w:t>§-s</w:t>
      </w:r>
      <w:r w:rsidRPr="3BFCAE6E">
        <w:rPr>
          <w:rFonts w:ascii="Times New Roman" w:hAnsi="Times New Roman"/>
          <w:b/>
          <w:bCs/>
          <w:sz w:val="24"/>
        </w:rPr>
        <w:t xml:space="preserve"> 2</w:t>
      </w:r>
      <w:r w:rsidR="007B4F22">
        <w:rPr>
          <w:rFonts w:ascii="Times New Roman" w:hAnsi="Times New Roman"/>
          <w:b/>
          <w:bCs/>
          <w:sz w:val="24"/>
        </w:rPr>
        <w:t>0</w:t>
      </w:r>
      <w:r w:rsidRPr="3BFCAE6E">
        <w:rPr>
          <w:rFonts w:ascii="Times New Roman" w:hAnsi="Times New Roman"/>
          <w:b/>
          <w:bCs/>
          <w:sz w:val="24"/>
        </w:rPr>
        <w:t xml:space="preserve"> </w:t>
      </w:r>
      <w:r w:rsidRPr="3BFCAE6E">
        <w:rPr>
          <w:rFonts w:ascii="Times New Roman" w:hAnsi="Times New Roman"/>
          <w:sz w:val="24"/>
        </w:rPr>
        <w:t>sätestatakse</w:t>
      </w:r>
      <w:r w:rsidRPr="3BFCAE6E">
        <w:rPr>
          <w:rFonts w:ascii="Times New Roman" w:hAnsi="Times New Roman"/>
          <w:b/>
          <w:bCs/>
          <w:sz w:val="24"/>
        </w:rPr>
        <w:t xml:space="preserve"> </w:t>
      </w:r>
      <w:r w:rsidRPr="3BFCAE6E">
        <w:rPr>
          <w:rFonts w:ascii="Times New Roman" w:hAnsi="Times New Roman"/>
          <w:sz w:val="24"/>
        </w:rPr>
        <w:t xml:space="preserve">geenidoonori </w:t>
      </w:r>
      <w:r w:rsidR="004D0246">
        <w:rPr>
          <w:rFonts w:ascii="Times New Roman" w:hAnsi="Times New Roman"/>
          <w:sz w:val="24"/>
        </w:rPr>
        <w:t>isiku</w:t>
      </w:r>
      <w:r w:rsidRPr="3BFCAE6E">
        <w:rPr>
          <w:rFonts w:ascii="Times New Roman" w:hAnsi="Times New Roman"/>
          <w:sz w:val="24"/>
        </w:rPr>
        <w:t xml:space="preserve">andmete </w:t>
      </w:r>
      <w:r w:rsidR="004D0246">
        <w:rPr>
          <w:rFonts w:ascii="Times New Roman" w:hAnsi="Times New Roman"/>
          <w:sz w:val="24"/>
        </w:rPr>
        <w:t>töötle</w:t>
      </w:r>
      <w:r w:rsidRPr="3BFCAE6E">
        <w:rPr>
          <w:rFonts w:ascii="Times New Roman" w:hAnsi="Times New Roman"/>
          <w:sz w:val="24"/>
        </w:rPr>
        <w:t>mine geenivaramus pärast geenidoonori surma</w:t>
      </w:r>
      <w:r w:rsidR="002B7855">
        <w:rPr>
          <w:rFonts w:ascii="Times New Roman" w:hAnsi="Times New Roman"/>
          <w:sz w:val="24"/>
        </w:rPr>
        <w:t>.</w:t>
      </w:r>
      <w:r w:rsidR="00AA360A">
        <w:rPr>
          <w:rFonts w:ascii="Times New Roman" w:hAnsi="Times New Roman"/>
          <w:sz w:val="24"/>
        </w:rPr>
        <w:t xml:space="preserve"> Senine regulatsioon on tekitanud ebaselgust just koosmõjus teiste seadustega (nt IKS § 9). </w:t>
      </w:r>
    </w:p>
    <w:p w14:paraId="13738EA7" w14:textId="545B498E" w:rsidR="00867A9E" w:rsidRDefault="00867A9E" w:rsidP="0016210D">
      <w:pPr>
        <w:rPr>
          <w:rFonts w:ascii="Times New Roman" w:hAnsi="Times New Roman"/>
          <w:b/>
          <w:bCs/>
          <w:sz w:val="24"/>
        </w:rPr>
      </w:pPr>
    </w:p>
    <w:p w14:paraId="6C9DD725" w14:textId="4271208D" w:rsidR="1AD2C54B" w:rsidRDefault="1AD2C54B" w:rsidP="0016210D">
      <w:pPr>
        <w:rPr>
          <w:rFonts w:ascii="Times New Roman" w:hAnsi="Times New Roman"/>
          <w:sz w:val="24"/>
        </w:rPr>
      </w:pPr>
      <w:r w:rsidRPr="3BFCAE6E">
        <w:rPr>
          <w:rFonts w:ascii="Times New Roman" w:hAnsi="Times New Roman"/>
          <w:b/>
          <w:bCs/>
          <w:sz w:val="24"/>
        </w:rPr>
        <w:t>Eelnõu §</w:t>
      </w:r>
      <w:r w:rsidR="009850C2">
        <w:rPr>
          <w:rFonts w:ascii="Times New Roman" w:hAnsi="Times New Roman"/>
          <w:b/>
          <w:bCs/>
          <w:sz w:val="24"/>
        </w:rPr>
        <w:t>-s</w:t>
      </w:r>
      <w:r w:rsidRPr="3BFCAE6E">
        <w:rPr>
          <w:rFonts w:ascii="Times New Roman" w:hAnsi="Times New Roman"/>
          <w:b/>
          <w:bCs/>
          <w:sz w:val="24"/>
        </w:rPr>
        <w:t xml:space="preserve"> 2</w:t>
      </w:r>
      <w:r w:rsidR="00B408E2">
        <w:rPr>
          <w:rFonts w:ascii="Times New Roman" w:hAnsi="Times New Roman"/>
          <w:b/>
          <w:bCs/>
          <w:sz w:val="24"/>
        </w:rPr>
        <w:t>0</w:t>
      </w:r>
      <w:r w:rsidRPr="3BFCAE6E">
        <w:rPr>
          <w:rFonts w:ascii="Times New Roman" w:hAnsi="Times New Roman"/>
          <w:b/>
          <w:bCs/>
          <w:sz w:val="24"/>
        </w:rPr>
        <w:t xml:space="preserve"> </w:t>
      </w:r>
      <w:r w:rsidRPr="3BFCAE6E">
        <w:rPr>
          <w:rFonts w:ascii="Times New Roman" w:hAnsi="Times New Roman"/>
          <w:sz w:val="24"/>
        </w:rPr>
        <w:t>sätestatakse selguse huv</w:t>
      </w:r>
      <w:r w:rsidR="3DF6483A" w:rsidRPr="3BFCAE6E">
        <w:rPr>
          <w:rFonts w:ascii="Times New Roman" w:hAnsi="Times New Roman"/>
          <w:sz w:val="24"/>
        </w:rPr>
        <w:t>ides tingimus, et k</w:t>
      </w:r>
      <w:r w:rsidRPr="3BFCAE6E">
        <w:rPr>
          <w:rFonts w:ascii="Times New Roman" w:hAnsi="Times New Roman"/>
          <w:sz w:val="24"/>
        </w:rPr>
        <w:t>ui geenidoonor pole enne surma geenidoonoriks olemisest</w:t>
      </w:r>
      <w:r w:rsidR="00BC068B">
        <w:rPr>
          <w:rFonts w:ascii="Times New Roman" w:hAnsi="Times New Roman"/>
          <w:sz w:val="24"/>
        </w:rPr>
        <w:t xml:space="preserve"> </w:t>
      </w:r>
      <w:r w:rsidR="00BC068B" w:rsidRPr="3BFCAE6E">
        <w:rPr>
          <w:rFonts w:ascii="Times New Roman" w:hAnsi="Times New Roman"/>
          <w:sz w:val="24"/>
        </w:rPr>
        <w:t>loobunud</w:t>
      </w:r>
      <w:r w:rsidRPr="3BFCAE6E">
        <w:rPr>
          <w:rFonts w:ascii="Times New Roman" w:hAnsi="Times New Roman"/>
          <w:sz w:val="24"/>
        </w:rPr>
        <w:t xml:space="preserve">, töödeldakse tema andmeid geenivaramus käesoleva seaduse § </w:t>
      </w:r>
      <w:r w:rsidR="00B408E2">
        <w:rPr>
          <w:rFonts w:ascii="Times New Roman" w:hAnsi="Times New Roman"/>
          <w:sz w:val="24"/>
        </w:rPr>
        <w:t>9</w:t>
      </w:r>
      <w:r w:rsidRPr="3BFCAE6E">
        <w:rPr>
          <w:rFonts w:ascii="Times New Roman" w:hAnsi="Times New Roman"/>
          <w:sz w:val="24"/>
        </w:rPr>
        <w:t xml:space="preserve"> lõikes 1 sätestatud tähtajani. </w:t>
      </w:r>
      <w:r w:rsidR="003A4D23">
        <w:rPr>
          <w:rFonts w:ascii="Times New Roman" w:hAnsi="Times New Roman"/>
          <w:sz w:val="24"/>
        </w:rPr>
        <w:t>Seega g</w:t>
      </w:r>
      <w:r w:rsidR="00AF639C" w:rsidRPr="00AF639C">
        <w:rPr>
          <w:rFonts w:ascii="Times New Roman" w:hAnsi="Times New Roman"/>
          <w:sz w:val="24"/>
        </w:rPr>
        <w:t>eenidoonori koeproovi ja käesoleva seaduse § 6 lõike 1 punktides 1–7 nimetatud andmeid säilitatakse geenivaramus tähtajatult, välja arvatud käesoleva seaduse § 16 lõigetes 1–3 sätestatud juhtudel.</w:t>
      </w:r>
      <w:r w:rsidR="000B3502">
        <w:rPr>
          <w:rFonts w:ascii="Times New Roman" w:hAnsi="Times New Roman"/>
          <w:sz w:val="24"/>
        </w:rPr>
        <w:t xml:space="preserve"> </w:t>
      </w:r>
      <w:r w:rsidRPr="3BFCAE6E">
        <w:rPr>
          <w:rFonts w:ascii="Times New Roman" w:hAnsi="Times New Roman"/>
          <w:sz w:val="24"/>
        </w:rPr>
        <w:t>Geenivaramu geenidoonori pärija ei saa geenidoonori asemel geenidoonorlusest</w:t>
      </w:r>
      <w:r w:rsidR="00F166B6">
        <w:rPr>
          <w:rFonts w:ascii="Times New Roman" w:hAnsi="Times New Roman"/>
          <w:sz w:val="24"/>
        </w:rPr>
        <w:t xml:space="preserve"> </w:t>
      </w:r>
      <w:r w:rsidR="00F166B6" w:rsidRPr="3BFCAE6E">
        <w:rPr>
          <w:rFonts w:ascii="Times New Roman" w:hAnsi="Times New Roman"/>
          <w:sz w:val="24"/>
        </w:rPr>
        <w:t>loobuda</w:t>
      </w:r>
      <w:r w:rsidRPr="3BFCAE6E">
        <w:rPr>
          <w:rFonts w:ascii="Times New Roman" w:hAnsi="Times New Roman"/>
          <w:sz w:val="24"/>
        </w:rPr>
        <w:t>.</w:t>
      </w:r>
    </w:p>
    <w:p w14:paraId="5423C53A" w14:textId="2558C14C" w:rsidR="3BFCAE6E" w:rsidRDefault="3BFCAE6E" w:rsidP="0016210D">
      <w:pPr>
        <w:rPr>
          <w:rFonts w:ascii="Times New Roman" w:hAnsi="Times New Roman"/>
          <w:sz w:val="24"/>
        </w:rPr>
      </w:pPr>
    </w:p>
    <w:p w14:paraId="258B8EE9" w14:textId="50E88681" w:rsidR="003233AC" w:rsidRPr="00C74B9F" w:rsidRDefault="00281569" w:rsidP="4F8A9DAA">
      <w:pPr>
        <w:rPr>
          <w:rFonts w:ascii="Times New Roman" w:hAnsi="Times New Roman"/>
          <w:sz w:val="24"/>
        </w:rPr>
      </w:pPr>
      <w:r w:rsidRPr="00C74B9F">
        <w:rPr>
          <w:rFonts w:ascii="Times New Roman" w:hAnsi="Times New Roman"/>
          <w:sz w:val="24"/>
        </w:rPr>
        <w:t>Eelnõu § 1 lõike</w:t>
      </w:r>
      <w:r w:rsidR="00F166B6" w:rsidRPr="00C74B9F">
        <w:rPr>
          <w:rFonts w:ascii="Times New Roman" w:hAnsi="Times New Roman"/>
          <w:sz w:val="24"/>
        </w:rPr>
        <w:t>s</w:t>
      </w:r>
      <w:r w:rsidRPr="00C74B9F">
        <w:rPr>
          <w:rFonts w:ascii="Times New Roman" w:hAnsi="Times New Roman"/>
          <w:sz w:val="24"/>
        </w:rPr>
        <w:t xml:space="preserve"> 6 </w:t>
      </w:r>
      <w:r w:rsidR="00585F53" w:rsidRPr="00C74B9F">
        <w:rPr>
          <w:rFonts w:ascii="Times New Roman" w:hAnsi="Times New Roman"/>
          <w:sz w:val="24"/>
        </w:rPr>
        <w:t>ja</w:t>
      </w:r>
      <w:r w:rsidRPr="00C74B9F">
        <w:rPr>
          <w:rFonts w:ascii="Times New Roman" w:hAnsi="Times New Roman"/>
          <w:sz w:val="24"/>
        </w:rPr>
        <w:t xml:space="preserve"> käesolevas </w:t>
      </w:r>
      <w:r w:rsidR="005D4DAB" w:rsidRPr="00C74B9F">
        <w:rPr>
          <w:rFonts w:ascii="Times New Roman" w:hAnsi="Times New Roman"/>
          <w:sz w:val="24"/>
        </w:rPr>
        <w:t>paragrahvis</w:t>
      </w:r>
      <w:r w:rsidR="00AA30C8" w:rsidRPr="00C74B9F">
        <w:rPr>
          <w:rFonts w:ascii="Times New Roman" w:hAnsi="Times New Roman"/>
          <w:sz w:val="24"/>
        </w:rPr>
        <w:t xml:space="preserve"> </w:t>
      </w:r>
      <w:r w:rsidR="0AF76273" w:rsidRPr="00C74B9F">
        <w:rPr>
          <w:rFonts w:ascii="Times New Roman" w:hAnsi="Times New Roman"/>
          <w:sz w:val="24"/>
        </w:rPr>
        <w:t>piiratakse pärija õigust pärijana surnud geenidoonor</w:t>
      </w:r>
      <w:r w:rsidR="3C6D5F48" w:rsidRPr="00C74B9F">
        <w:rPr>
          <w:rFonts w:ascii="Times New Roman" w:hAnsi="Times New Roman"/>
          <w:sz w:val="24"/>
        </w:rPr>
        <w:t>i andmetele juurde</w:t>
      </w:r>
      <w:r w:rsidR="00BE6CDD" w:rsidRPr="00C74B9F">
        <w:rPr>
          <w:rFonts w:ascii="Times New Roman" w:hAnsi="Times New Roman"/>
          <w:sz w:val="24"/>
        </w:rPr>
        <w:t xml:space="preserve"> </w:t>
      </w:r>
      <w:r w:rsidR="3C6D5F48" w:rsidRPr="00C74B9F">
        <w:rPr>
          <w:rFonts w:ascii="Times New Roman" w:hAnsi="Times New Roman"/>
          <w:sz w:val="24"/>
        </w:rPr>
        <w:t>pääs</w:t>
      </w:r>
      <w:r w:rsidR="00BE6CDD" w:rsidRPr="00C74B9F">
        <w:rPr>
          <w:rFonts w:ascii="Times New Roman" w:hAnsi="Times New Roman"/>
          <w:sz w:val="24"/>
        </w:rPr>
        <w:t>eda.</w:t>
      </w:r>
      <w:r w:rsidR="3C6D5F48" w:rsidRPr="00C74B9F">
        <w:rPr>
          <w:rFonts w:ascii="Times New Roman" w:hAnsi="Times New Roman"/>
          <w:sz w:val="24"/>
        </w:rPr>
        <w:t xml:space="preserve"> </w:t>
      </w:r>
      <w:r w:rsidR="0AF76273" w:rsidRPr="00C74B9F">
        <w:rPr>
          <w:rFonts w:ascii="Times New Roman" w:hAnsi="Times New Roman"/>
          <w:sz w:val="24"/>
        </w:rPr>
        <w:t xml:space="preserve">Surnud geenidoonori isikuandmete töötlemisele ei kohaldata </w:t>
      </w:r>
      <w:r w:rsidR="00262A85" w:rsidRPr="00C74B9F">
        <w:rPr>
          <w:rFonts w:ascii="Times New Roman" w:hAnsi="Times New Roman"/>
          <w:sz w:val="24"/>
        </w:rPr>
        <w:t xml:space="preserve">IKS </w:t>
      </w:r>
      <w:r w:rsidR="00087995" w:rsidRPr="00C74B9F">
        <w:rPr>
          <w:rFonts w:ascii="Times New Roman" w:hAnsi="Times New Roman"/>
          <w:sz w:val="24"/>
        </w:rPr>
        <w:t>§-s</w:t>
      </w:r>
      <w:r w:rsidR="0AF76273" w:rsidRPr="00C74B9F">
        <w:rPr>
          <w:rFonts w:ascii="Times New Roman" w:hAnsi="Times New Roman"/>
          <w:sz w:val="24"/>
        </w:rPr>
        <w:t xml:space="preserve"> 9 </w:t>
      </w:r>
      <w:r w:rsidR="00087995" w:rsidRPr="00C74B9F">
        <w:rPr>
          <w:rFonts w:ascii="Times New Roman" w:hAnsi="Times New Roman"/>
          <w:sz w:val="24"/>
        </w:rPr>
        <w:t>sätestatud</w:t>
      </w:r>
      <w:r w:rsidR="0AF76273" w:rsidRPr="00C74B9F">
        <w:rPr>
          <w:rFonts w:ascii="Times New Roman" w:hAnsi="Times New Roman"/>
          <w:sz w:val="24"/>
        </w:rPr>
        <w:t xml:space="preserve"> tingimusi</w:t>
      </w:r>
      <w:r w:rsidR="5BA5557B" w:rsidRPr="00C74B9F">
        <w:rPr>
          <w:rFonts w:ascii="Times New Roman" w:hAnsi="Times New Roman"/>
          <w:sz w:val="24"/>
        </w:rPr>
        <w:t>.</w:t>
      </w:r>
      <w:r w:rsidR="00392816" w:rsidRPr="00C74B9F">
        <w:rPr>
          <w:rFonts w:ascii="Times New Roman" w:hAnsi="Times New Roman"/>
          <w:sz w:val="24"/>
        </w:rPr>
        <w:t xml:space="preserve"> </w:t>
      </w:r>
      <w:r w:rsidR="77093FDE" w:rsidRPr="00C74B9F">
        <w:rPr>
          <w:rFonts w:ascii="Times New Roman" w:hAnsi="Times New Roman"/>
          <w:sz w:val="24"/>
        </w:rPr>
        <w:t>Seni on kehtiva seaduse alusel surnud geenidoonori andmete</w:t>
      </w:r>
      <w:r w:rsidR="7A6610BF" w:rsidRPr="00C74B9F">
        <w:rPr>
          <w:rFonts w:ascii="Times New Roman" w:hAnsi="Times New Roman"/>
          <w:sz w:val="24"/>
        </w:rPr>
        <w:t xml:space="preserve"> </w:t>
      </w:r>
      <w:r w:rsidR="77093FDE" w:rsidRPr="00C74B9F">
        <w:rPr>
          <w:rFonts w:ascii="Times New Roman" w:hAnsi="Times New Roman"/>
          <w:sz w:val="24"/>
        </w:rPr>
        <w:t xml:space="preserve">väljastamise </w:t>
      </w:r>
      <w:r w:rsidR="77093FDE" w:rsidRPr="00C74B9F">
        <w:rPr>
          <w:rFonts w:ascii="Times New Roman" w:hAnsi="Times New Roman"/>
          <w:sz w:val="24"/>
        </w:rPr>
        <w:lastRenderedPageBreak/>
        <w:t>loogika lähtunud IGUS</w:t>
      </w:r>
      <w:r w:rsidR="002B52A7" w:rsidRPr="00C74B9F">
        <w:rPr>
          <w:rFonts w:ascii="Times New Roman" w:hAnsi="Times New Roman"/>
          <w:sz w:val="24"/>
        </w:rPr>
        <w:t>-ist</w:t>
      </w:r>
      <w:r w:rsidR="77093FDE" w:rsidRPr="00C74B9F">
        <w:rPr>
          <w:rFonts w:ascii="Times New Roman" w:hAnsi="Times New Roman"/>
          <w:sz w:val="24"/>
        </w:rPr>
        <w:t xml:space="preserve"> kui eriseadusest ja vajalik on geenidoonori tahteavaldus, et </w:t>
      </w:r>
      <w:r w:rsidR="00D80DAA" w:rsidRPr="00C74B9F">
        <w:rPr>
          <w:rFonts w:ascii="Times New Roman" w:hAnsi="Times New Roman"/>
          <w:sz w:val="24"/>
        </w:rPr>
        <w:t xml:space="preserve">mitte </w:t>
      </w:r>
      <w:r w:rsidR="003233AC" w:rsidRPr="00C74B9F">
        <w:rPr>
          <w:rFonts w:ascii="Times New Roman" w:hAnsi="Times New Roman"/>
          <w:sz w:val="24"/>
        </w:rPr>
        <w:t xml:space="preserve">lähtuda </w:t>
      </w:r>
      <w:r w:rsidR="77093FDE" w:rsidRPr="00C74B9F">
        <w:rPr>
          <w:rFonts w:ascii="Times New Roman" w:hAnsi="Times New Roman"/>
          <w:sz w:val="24"/>
        </w:rPr>
        <w:t>geenidoonori saladuse</w:t>
      </w:r>
      <w:r w:rsidR="00D80DAA" w:rsidRPr="00C74B9F">
        <w:rPr>
          <w:rFonts w:ascii="Times New Roman" w:hAnsi="Times New Roman"/>
          <w:sz w:val="24"/>
        </w:rPr>
        <w:t>s</w:t>
      </w:r>
      <w:r w:rsidR="77093FDE" w:rsidRPr="00C74B9F">
        <w:rPr>
          <w:rFonts w:ascii="Times New Roman" w:hAnsi="Times New Roman"/>
          <w:sz w:val="24"/>
        </w:rPr>
        <w:t xml:space="preserve"> hoidmise kohustus</w:t>
      </w:r>
      <w:r w:rsidR="003233AC" w:rsidRPr="00C74B9F">
        <w:rPr>
          <w:rFonts w:ascii="Times New Roman" w:hAnsi="Times New Roman"/>
          <w:sz w:val="24"/>
        </w:rPr>
        <w:t>es</w:t>
      </w:r>
      <w:r w:rsidR="77093FDE" w:rsidRPr="00C74B9F">
        <w:rPr>
          <w:rFonts w:ascii="Times New Roman" w:hAnsi="Times New Roman"/>
          <w:sz w:val="24"/>
        </w:rPr>
        <w:t xml:space="preserve">t. </w:t>
      </w:r>
    </w:p>
    <w:p w14:paraId="459B7611" w14:textId="77777777" w:rsidR="003233AC" w:rsidRPr="00C74B9F" w:rsidRDefault="003233AC" w:rsidP="4F8A9DAA">
      <w:pPr>
        <w:rPr>
          <w:rFonts w:ascii="Times New Roman" w:hAnsi="Times New Roman"/>
          <w:sz w:val="24"/>
        </w:rPr>
      </w:pPr>
    </w:p>
    <w:p w14:paraId="24A87AE4" w14:textId="7755EC7D" w:rsidR="003233AC" w:rsidRDefault="008434F6" w:rsidP="4F8A9DAA">
      <w:pPr>
        <w:rPr>
          <w:rFonts w:ascii="Times New Roman" w:hAnsi="Times New Roman"/>
          <w:sz w:val="24"/>
        </w:rPr>
      </w:pPr>
      <w:r w:rsidRPr="00C74B9F">
        <w:rPr>
          <w:rFonts w:ascii="Times New Roman" w:hAnsi="Times New Roman"/>
          <w:sz w:val="24"/>
        </w:rPr>
        <w:t xml:space="preserve">Erisus on kantud põhimõttest, et surnud geenidoonori geneetiliste andmete töötlemine mõjutab kõigi tema bioloogiliste sugulaste õigusi. Seetõttu ei ole põhjendatud, et pärija – kes ei pruugi olla bioloogiline sugulane – saab anda täiendavaid tahteavaldusi geenivaramus. See on eriti oluline juhul, kui soovitakse väljastada surnud geenidoonori </w:t>
      </w:r>
      <w:proofErr w:type="spellStart"/>
      <w:r w:rsidRPr="00C74B9F">
        <w:rPr>
          <w:rFonts w:ascii="Times New Roman" w:hAnsi="Times New Roman"/>
          <w:sz w:val="24"/>
        </w:rPr>
        <w:t>depseudonüümitud</w:t>
      </w:r>
      <w:proofErr w:type="spellEnd"/>
      <w:r w:rsidRPr="00C74B9F">
        <w:rPr>
          <w:rFonts w:ascii="Times New Roman" w:hAnsi="Times New Roman"/>
          <w:sz w:val="24"/>
        </w:rPr>
        <w:t xml:space="preserve"> geneetiliste andmete koopiat edasiseks kasutamiseks. Sellised taotlused on seni olnud seotud peamiselt kliinilise kasutusega. Nendes olukordades tuleks lähtuda siiski konkreetse patsiendi ravivajadusest ning vajadusel võtta ja analüüsida tema bioloogilist proovi, sest kellegi teise kohta käiv ei pruugi olla konkreetsel juhul asjakohane. </w:t>
      </w:r>
      <w:r w:rsidR="003233AC" w:rsidRPr="00C74B9F">
        <w:rPr>
          <w:rFonts w:ascii="Times New Roman" w:hAnsi="Times New Roman"/>
          <w:sz w:val="24"/>
        </w:rPr>
        <w:t xml:space="preserve">Ainult geenidoonori tahteavaldusest lähtumine tagab kõige paremal viisil läbipaistvuse ja </w:t>
      </w:r>
      <w:r w:rsidRPr="00C74B9F">
        <w:rPr>
          <w:rFonts w:ascii="Times New Roman" w:hAnsi="Times New Roman"/>
          <w:sz w:val="24"/>
        </w:rPr>
        <w:t>geenivaramu</w:t>
      </w:r>
      <w:r w:rsidR="003233AC" w:rsidRPr="00C74B9F">
        <w:rPr>
          <w:rFonts w:ascii="Times New Roman" w:hAnsi="Times New Roman"/>
          <w:sz w:val="24"/>
        </w:rPr>
        <w:t xml:space="preserve"> eesmärkide piirangu järgimise</w:t>
      </w:r>
      <w:r w:rsidRPr="00C74B9F">
        <w:rPr>
          <w:rFonts w:ascii="Times New Roman" w:hAnsi="Times New Roman"/>
          <w:sz w:val="24"/>
        </w:rPr>
        <w:t>, mistõttu saab konkreetne geenidoonor anda ise teadliku tahteavalduse, kui ta soovib edastada oma andmeid teistele isikutele.</w:t>
      </w:r>
    </w:p>
    <w:p w14:paraId="68E833C5" w14:textId="77777777" w:rsidR="003233AC" w:rsidRDefault="003233AC" w:rsidP="4F8A9DAA">
      <w:pPr>
        <w:rPr>
          <w:rFonts w:ascii="Times New Roman" w:hAnsi="Times New Roman"/>
          <w:sz w:val="24"/>
        </w:rPr>
      </w:pPr>
    </w:p>
    <w:p w14:paraId="22E48A0B" w14:textId="1B553685" w:rsidR="15C6AD45" w:rsidRDefault="77093FDE" w:rsidP="4F8A9DAA">
      <w:pPr>
        <w:rPr>
          <w:rFonts w:ascii="Times New Roman" w:hAnsi="Times New Roman"/>
          <w:sz w:val="24"/>
        </w:rPr>
      </w:pPr>
      <w:proofErr w:type="spellStart"/>
      <w:r w:rsidRPr="4F8A9DAA">
        <w:rPr>
          <w:rFonts w:ascii="Times New Roman" w:hAnsi="Times New Roman"/>
          <w:sz w:val="24"/>
        </w:rPr>
        <w:t>IKS</w:t>
      </w:r>
      <w:r w:rsidR="002B52A7" w:rsidRPr="4F8A9DAA">
        <w:rPr>
          <w:rFonts w:ascii="Times New Roman" w:hAnsi="Times New Roman"/>
          <w:sz w:val="24"/>
        </w:rPr>
        <w:t>-i</w:t>
      </w:r>
      <w:proofErr w:type="spellEnd"/>
      <w:r w:rsidRPr="4F8A9DAA">
        <w:rPr>
          <w:rFonts w:ascii="Times New Roman" w:hAnsi="Times New Roman"/>
          <w:sz w:val="24"/>
        </w:rPr>
        <w:t xml:space="preserve"> üldsätted surnu isikuandmete töötlemise </w:t>
      </w:r>
      <w:r w:rsidR="002B52A7" w:rsidRPr="4F8A9DAA">
        <w:rPr>
          <w:rFonts w:ascii="Times New Roman" w:hAnsi="Times New Roman"/>
          <w:sz w:val="24"/>
        </w:rPr>
        <w:t>kohta</w:t>
      </w:r>
      <w:r w:rsidRPr="4F8A9DAA">
        <w:rPr>
          <w:rFonts w:ascii="Times New Roman" w:hAnsi="Times New Roman"/>
          <w:sz w:val="24"/>
        </w:rPr>
        <w:t xml:space="preserve"> on liiga üldised ja </w:t>
      </w:r>
      <w:r w:rsidR="20BA26A6" w:rsidRPr="4F8A9DAA">
        <w:rPr>
          <w:rFonts w:ascii="Times New Roman" w:hAnsi="Times New Roman"/>
          <w:sz w:val="24"/>
        </w:rPr>
        <w:t>l</w:t>
      </w:r>
      <w:r w:rsidRPr="4F8A9DAA">
        <w:rPr>
          <w:rFonts w:ascii="Times New Roman" w:hAnsi="Times New Roman"/>
          <w:sz w:val="24"/>
        </w:rPr>
        <w:t xml:space="preserve">ähtuvalt geneetiliste andmete olemusest on pärija nõusolekule tuginemisega IKS § 9 </w:t>
      </w:r>
      <w:r w:rsidR="00AE5753" w:rsidRPr="4F8A9DAA">
        <w:rPr>
          <w:rFonts w:ascii="Times New Roman" w:hAnsi="Times New Roman"/>
          <w:sz w:val="24"/>
        </w:rPr>
        <w:t>lõigete 2 ja 3 tähenduses</w:t>
      </w:r>
      <w:r w:rsidRPr="4F8A9DAA">
        <w:rPr>
          <w:rFonts w:ascii="Times New Roman" w:hAnsi="Times New Roman"/>
          <w:sz w:val="24"/>
        </w:rPr>
        <w:t xml:space="preserve"> mitmed </w:t>
      </w:r>
      <w:r w:rsidR="00B50A78" w:rsidRPr="4F8A9DAA">
        <w:rPr>
          <w:rFonts w:ascii="Times New Roman" w:hAnsi="Times New Roman"/>
          <w:sz w:val="24"/>
        </w:rPr>
        <w:t>küsitavused:</w:t>
      </w:r>
    </w:p>
    <w:p w14:paraId="40E117CE" w14:textId="21C61702" w:rsidR="15C6AD45" w:rsidRDefault="77093FDE" w:rsidP="00045B4D">
      <w:pPr>
        <w:numPr>
          <w:ilvl w:val="0"/>
          <w:numId w:val="3"/>
        </w:numPr>
        <w:ind w:left="360"/>
        <w:rPr>
          <w:rFonts w:ascii="Times New Roman" w:hAnsi="Times New Roman"/>
          <w:sz w:val="24"/>
        </w:rPr>
      </w:pPr>
      <w:r w:rsidRPr="4F8A9DAA">
        <w:rPr>
          <w:rFonts w:ascii="Times New Roman" w:hAnsi="Times New Roman"/>
          <w:b/>
          <w:bCs/>
          <w:sz w:val="24"/>
        </w:rPr>
        <w:t xml:space="preserve">õiguslik alus </w:t>
      </w:r>
      <w:r w:rsidR="004D4FD9" w:rsidRPr="4F8A9DAA">
        <w:rPr>
          <w:rFonts w:ascii="Times New Roman" w:hAnsi="Times New Roman"/>
          <w:sz w:val="24"/>
        </w:rPr>
        <w:t>–</w:t>
      </w:r>
      <w:r w:rsidRPr="4F8A9DAA">
        <w:rPr>
          <w:rFonts w:ascii="Times New Roman" w:hAnsi="Times New Roman"/>
          <w:b/>
          <w:bCs/>
          <w:sz w:val="24"/>
        </w:rPr>
        <w:t xml:space="preserve"> </w:t>
      </w:r>
      <w:r w:rsidRPr="4F8A9DAA">
        <w:rPr>
          <w:rFonts w:ascii="Times New Roman" w:hAnsi="Times New Roman"/>
          <w:sz w:val="24"/>
        </w:rPr>
        <w:t xml:space="preserve">geenidoonori salastatusest võib kõrvale kalduda ja andmeid </w:t>
      </w:r>
      <w:proofErr w:type="spellStart"/>
      <w:r w:rsidRPr="4F8A9DAA">
        <w:rPr>
          <w:rFonts w:ascii="Times New Roman" w:hAnsi="Times New Roman"/>
          <w:sz w:val="24"/>
        </w:rPr>
        <w:t>depseudonüümida</w:t>
      </w:r>
      <w:proofErr w:type="spellEnd"/>
      <w:r w:rsidRPr="4F8A9DAA">
        <w:rPr>
          <w:rFonts w:ascii="Times New Roman" w:hAnsi="Times New Roman"/>
          <w:sz w:val="24"/>
        </w:rPr>
        <w:t xml:space="preserve"> </w:t>
      </w:r>
      <w:r w:rsidR="00B50A78" w:rsidRPr="4F8A9DAA">
        <w:rPr>
          <w:rFonts w:ascii="Times New Roman" w:hAnsi="Times New Roman"/>
          <w:sz w:val="24"/>
        </w:rPr>
        <w:t xml:space="preserve">kindlatel juhtudel, sh </w:t>
      </w:r>
      <w:r w:rsidRPr="4F8A9DAA">
        <w:rPr>
          <w:rFonts w:ascii="Times New Roman" w:hAnsi="Times New Roman"/>
          <w:sz w:val="24"/>
        </w:rPr>
        <w:t>ainult geenidoonori või tema arsti pöördumisel. Kui andmed esitatakse pärijale, mitte arstile, ei ole tagatud, et andmed jõuavad kliinilisse kasutusse – eriti juhul</w:t>
      </w:r>
      <w:r w:rsidR="00A07DA2" w:rsidRPr="4F8A9DAA">
        <w:rPr>
          <w:rFonts w:ascii="Times New Roman" w:hAnsi="Times New Roman"/>
          <w:sz w:val="24"/>
        </w:rPr>
        <w:t>,</w:t>
      </w:r>
      <w:r w:rsidRPr="4F8A9DAA">
        <w:rPr>
          <w:rFonts w:ascii="Times New Roman" w:hAnsi="Times New Roman"/>
          <w:sz w:val="24"/>
        </w:rPr>
        <w:t xml:space="preserve"> kui pärija ei ole geenidoonori bioloogiline sugulane (nt on lapsendatud, testamendiga määratud</w:t>
      </w:r>
      <w:r w:rsidR="00B41005" w:rsidRPr="4F8A9DAA">
        <w:rPr>
          <w:rFonts w:ascii="Times New Roman" w:hAnsi="Times New Roman"/>
          <w:sz w:val="24"/>
        </w:rPr>
        <w:t xml:space="preserve"> või pärijaks ei ole </w:t>
      </w:r>
      <w:r w:rsidR="0073515E" w:rsidRPr="4F8A9DAA">
        <w:rPr>
          <w:rFonts w:ascii="Times New Roman" w:hAnsi="Times New Roman"/>
          <w:sz w:val="24"/>
        </w:rPr>
        <w:t xml:space="preserve">üldse </w:t>
      </w:r>
      <w:r w:rsidR="00B41005" w:rsidRPr="4F8A9DAA">
        <w:rPr>
          <w:rFonts w:ascii="Times New Roman" w:hAnsi="Times New Roman"/>
          <w:sz w:val="24"/>
        </w:rPr>
        <w:t>füüsiline isik</w:t>
      </w:r>
      <w:r w:rsidR="0073515E">
        <w:rPr>
          <w:rStyle w:val="Allmrkuseviide"/>
          <w:rFonts w:ascii="Times New Roman" w:hAnsi="Times New Roman"/>
          <w:sz w:val="24"/>
        </w:rPr>
        <w:footnoteReference w:id="77"/>
      </w:r>
      <w:r w:rsidRPr="4F8A9DAA">
        <w:rPr>
          <w:rFonts w:ascii="Times New Roman" w:hAnsi="Times New Roman"/>
          <w:sz w:val="24"/>
        </w:rPr>
        <w:t xml:space="preserve"> jne). Praktikas </w:t>
      </w:r>
      <w:r w:rsidR="6EDFA77E" w:rsidRPr="4F8A9DAA">
        <w:rPr>
          <w:rFonts w:ascii="Times New Roman" w:hAnsi="Times New Roman"/>
          <w:sz w:val="24"/>
        </w:rPr>
        <w:t xml:space="preserve">on võimalik, et </w:t>
      </w:r>
      <w:r w:rsidRPr="4F8A9DAA">
        <w:rPr>
          <w:rFonts w:ascii="Times New Roman" w:hAnsi="Times New Roman"/>
          <w:sz w:val="24"/>
        </w:rPr>
        <w:t>kaasne</w:t>
      </w:r>
      <w:r w:rsidR="7CA9F793" w:rsidRPr="4F8A9DAA">
        <w:rPr>
          <w:rFonts w:ascii="Times New Roman" w:hAnsi="Times New Roman"/>
          <w:sz w:val="24"/>
        </w:rPr>
        <w:t>ksid</w:t>
      </w:r>
      <w:r w:rsidRPr="4F8A9DAA">
        <w:rPr>
          <w:rFonts w:ascii="Times New Roman" w:hAnsi="Times New Roman"/>
          <w:sz w:val="24"/>
        </w:rPr>
        <w:t xml:space="preserve"> ka pärimismenetlusega seonduvad vaidlused;</w:t>
      </w:r>
    </w:p>
    <w:p w14:paraId="06C8A743" w14:textId="2754AA80" w:rsidR="00B50A78" w:rsidRDefault="15C6AD45" w:rsidP="00045B4D">
      <w:pPr>
        <w:numPr>
          <w:ilvl w:val="0"/>
          <w:numId w:val="3"/>
        </w:numPr>
        <w:ind w:left="360"/>
        <w:rPr>
          <w:rFonts w:ascii="Times New Roman" w:hAnsi="Times New Roman"/>
          <w:sz w:val="24"/>
        </w:rPr>
      </w:pPr>
      <w:r w:rsidRPr="4F8A9DAA">
        <w:rPr>
          <w:rFonts w:ascii="Times New Roman" w:hAnsi="Times New Roman"/>
          <w:b/>
          <w:bCs/>
          <w:sz w:val="24"/>
        </w:rPr>
        <w:t>läbipaistvus</w:t>
      </w:r>
      <w:r w:rsidRPr="4F8A9DAA">
        <w:rPr>
          <w:rFonts w:ascii="Times New Roman" w:hAnsi="Times New Roman"/>
          <w:sz w:val="24"/>
        </w:rPr>
        <w:t xml:space="preserve"> </w:t>
      </w:r>
      <w:r w:rsidR="00D7335F" w:rsidRPr="4F8A9DAA">
        <w:rPr>
          <w:rFonts w:ascii="Times New Roman" w:hAnsi="Times New Roman"/>
          <w:sz w:val="24"/>
        </w:rPr>
        <w:t>–</w:t>
      </w:r>
      <w:r w:rsidRPr="4F8A9DAA">
        <w:rPr>
          <w:rFonts w:ascii="Times New Roman" w:hAnsi="Times New Roman"/>
          <w:sz w:val="24"/>
        </w:rPr>
        <w:t xml:space="preserve"> geenidoonori nõusolekuvormi p</w:t>
      </w:r>
      <w:r w:rsidR="00D7335F" w:rsidRPr="4F8A9DAA">
        <w:rPr>
          <w:rFonts w:ascii="Times New Roman" w:hAnsi="Times New Roman"/>
          <w:sz w:val="24"/>
        </w:rPr>
        <w:t>unkti</w:t>
      </w:r>
      <w:r w:rsidRPr="4F8A9DAA">
        <w:rPr>
          <w:rFonts w:ascii="Times New Roman" w:hAnsi="Times New Roman"/>
          <w:sz w:val="24"/>
        </w:rPr>
        <w:t xml:space="preserve"> 9 ja </w:t>
      </w:r>
      <w:hyperlink r:id="rId53" w:history="1">
        <w:r w:rsidRPr="4F8A9DAA">
          <w:rPr>
            <w:rStyle w:val="Hperlink"/>
            <w:rFonts w:ascii="Times New Roman" w:hAnsi="Times New Roman"/>
            <w:color w:val="4472C4" w:themeColor="accent5"/>
            <w:sz w:val="24"/>
          </w:rPr>
          <w:t>geenidoonori infolehe</w:t>
        </w:r>
      </w:hyperlink>
      <w:r w:rsidRPr="4F8A9DAA">
        <w:rPr>
          <w:rStyle w:val="Allmrkuseviide"/>
          <w:rFonts w:ascii="Times New Roman" w:hAnsi="Times New Roman"/>
          <w:color w:val="4472C4" w:themeColor="accent5"/>
          <w:sz w:val="24"/>
        </w:rPr>
        <w:footnoteReference w:id="78"/>
      </w:r>
      <w:r w:rsidRPr="4F8A9DAA">
        <w:rPr>
          <w:rFonts w:ascii="Times New Roman" w:hAnsi="Times New Roman"/>
          <w:color w:val="4472C4" w:themeColor="accent5"/>
          <w:sz w:val="24"/>
        </w:rPr>
        <w:t xml:space="preserve"> </w:t>
      </w:r>
      <w:r w:rsidRPr="4F8A9DAA">
        <w:rPr>
          <w:rFonts w:ascii="Times New Roman" w:hAnsi="Times New Roman"/>
          <w:sz w:val="24"/>
        </w:rPr>
        <w:t xml:space="preserve">(lõik „kes saavad geenivaramust andmeid“ viimane lause) kohaselt ei väljastata andmeid geenidoonori pereliikmetele ega sugulastele. Seega ei ole andmete avaldamine </w:t>
      </w:r>
      <w:r w:rsidR="003B1340" w:rsidRPr="4F8A9DAA">
        <w:rPr>
          <w:rFonts w:ascii="Times New Roman" w:hAnsi="Times New Roman"/>
          <w:sz w:val="24"/>
        </w:rPr>
        <w:t>ega</w:t>
      </w:r>
      <w:r w:rsidR="70B004EE" w:rsidRPr="4F8A9DAA">
        <w:rPr>
          <w:rFonts w:ascii="Times New Roman" w:hAnsi="Times New Roman"/>
          <w:sz w:val="24"/>
        </w:rPr>
        <w:t xml:space="preserve"> </w:t>
      </w:r>
      <w:r w:rsidR="0073515E" w:rsidRPr="4F8A9DAA">
        <w:rPr>
          <w:rFonts w:ascii="Times New Roman" w:hAnsi="Times New Roman"/>
          <w:sz w:val="24"/>
        </w:rPr>
        <w:t xml:space="preserve">sellega </w:t>
      </w:r>
      <w:r w:rsidR="70B004EE" w:rsidRPr="4F8A9DAA">
        <w:rPr>
          <w:rFonts w:ascii="Times New Roman" w:hAnsi="Times New Roman"/>
          <w:sz w:val="24"/>
        </w:rPr>
        <w:t xml:space="preserve">seotud tagajärjed </w:t>
      </w:r>
      <w:r w:rsidRPr="4F8A9DAA">
        <w:rPr>
          <w:rFonts w:ascii="Times New Roman" w:hAnsi="Times New Roman"/>
          <w:sz w:val="24"/>
        </w:rPr>
        <w:t xml:space="preserve">ilma </w:t>
      </w:r>
      <w:r w:rsidR="00025EAF" w:rsidRPr="4F8A9DAA">
        <w:rPr>
          <w:rFonts w:ascii="Times New Roman" w:hAnsi="Times New Roman"/>
          <w:sz w:val="24"/>
        </w:rPr>
        <w:t>geenidoonori</w:t>
      </w:r>
      <w:r w:rsidRPr="4F8A9DAA">
        <w:rPr>
          <w:rFonts w:ascii="Times New Roman" w:hAnsi="Times New Roman"/>
          <w:sz w:val="24"/>
        </w:rPr>
        <w:t xml:space="preserve"> tahteavalduseta ette</w:t>
      </w:r>
      <w:r w:rsidR="00FF114D" w:rsidRPr="4F8A9DAA">
        <w:rPr>
          <w:rFonts w:ascii="Times New Roman" w:hAnsi="Times New Roman"/>
          <w:sz w:val="24"/>
        </w:rPr>
        <w:t xml:space="preserve"> </w:t>
      </w:r>
      <w:r w:rsidRPr="4F8A9DAA">
        <w:rPr>
          <w:rFonts w:ascii="Times New Roman" w:hAnsi="Times New Roman"/>
          <w:sz w:val="24"/>
        </w:rPr>
        <w:t>näht</w:t>
      </w:r>
      <w:r w:rsidR="002C5902" w:rsidRPr="4F8A9DAA">
        <w:rPr>
          <w:rFonts w:ascii="Times New Roman" w:hAnsi="Times New Roman"/>
          <w:sz w:val="24"/>
        </w:rPr>
        <w:t>ud</w:t>
      </w:r>
      <w:r w:rsidR="0073515E" w:rsidRPr="4F8A9DAA">
        <w:rPr>
          <w:rFonts w:ascii="Times New Roman" w:hAnsi="Times New Roman"/>
          <w:sz w:val="24"/>
        </w:rPr>
        <w:t>.</w:t>
      </w:r>
    </w:p>
    <w:p w14:paraId="1071221F" w14:textId="77777777" w:rsidR="00B50A78" w:rsidRDefault="00B50A78" w:rsidP="4F8A9DAA">
      <w:pPr>
        <w:rPr>
          <w:rFonts w:ascii="Times New Roman" w:hAnsi="Times New Roman"/>
          <w:sz w:val="24"/>
        </w:rPr>
      </w:pPr>
    </w:p>
    <w:p w14:paraId="125154CD" w14:textId="0DC0364A" w:rsidR="00B50A78" w:rsidRDefault="00C328CD" w:rsidP="4F8A9DAA">
      <w:pPr>
        <w:rPr>
          <w:rFonts w:ascii="Times New Roman" w:hAnsi="Times New Roman"/>
          <w:sz w:val="24"/>
        </w:rPr>
      </w:pPr>
      <w:r w:rsidRPr="4F8A9DAA">
        <w:rPr>
          <w:rFonts w:ascii="Times New Roman" w:hAnsi="Times New Roman"/>
          <w:sz w:val="24"/>
        </w:rPr>
        <w:t>Andmete edastamisest terv</w:t>
      </w:r>
      <w:r w:rsidR="007D3428">
        <w:rPr>
          <w:rFonts w:ascii="Times New Roman" w:hAnsi="Times New Roman"/>
          <w:sz w:val="24"/>
        </w:rPr>
        <w:t>is</w:t>
      </w:r>
      <w:r w:rsidRPr="4F8A9DAA">
        <w:rPr>
          <w:rFonts w:ascii="Times New Roman" w:hAnsi="Times New Roman"/>
          <w:sz w:val="24"/>
        </w:rPr>
        <w:t>hoiuteenuse osutajale loobutakse samuti. See ei puuduta surnud geenidoonorreid vaid olukorda, kus geenidoonor soovib ise oma andmete edastamist arstile. Sellest kontseptsioonist IGUS-</w:t>
      </w:r>
      <w:proofErr w:type="spellStart"/>
      <w:r w:rsidRPr="4F8A9DAA">
        <w:rPr>
          <w:rFonts w:ascii="Times New Roman" w:hAnsi="Times New Roman"/>
          <w:sz w:val="24"/>
        </w:rPr>
        <w:t>sis</w:t>
      </w:r>
      <w:proofErr w:type="spellEnd"/>
      <w:r w:rsidRPr="4F8A9DAA">
        <w:rPr>
          <w:rFonts w:ascii="Times New Roman" w:hAnsi="Times New Roman"/>
          <w:sz w:val="24"/>
        </w:rPr>
        <w:t xml:space="preserve"> loobutakse, sest edaspidi edastatakse andmed tervishoius kasutamiseks </w:t>
      </w:r>
      <w:r w:rsidR="003D753E">
        <w:rPr>
          <w:rFonts w:ascii="Times New Roman" w:hAnsi="Times New Roman"/>
          <w:color w:val="000000" w:themeColor="text1"/>
          <w:sz w:val="24"/>
        </w:rPr>
        <w:t>tervise infosüsteemi</w:t>
      </w:r>
      <w:r w:rsidRPr="4F8A9DAA">
        <w:rPr>
          <w:rFonts w:ascii="Times New Roman" w:hAnsi="Times New Roman"/>
          <w:sz w:val="24"/>
        </w:rPr>
        <w:t xml:space="preserve">, mille kaudu toimub terviseandmete töötlemine tervishoius kontrollitult ja logituna läbi keskse infosüsteemi (vt </w:t>
      </w:r>
      <w:r w:rsidRPr="007B4646">
        <w:rPr>
          <w:rFonts w:ascii="Times New Roman" w:hAnsi="Times New Roman"/>
          <w:sz w:val="24"/>
        </w:rPr>
        <w:t xml:space="preserve">selgitusi </w:t>
      </w:r>
      <w:r w:rsidR="002312CE">
        <w:rPr>
          <w:rFonts w:ascii="Times New Roman" w:hAnsi="Times New Roman"/>
          <w:sz w:val="24"/>
        </w:rPr>
        <w:t xml:space="preserve">eelnõu </w:t>
      </w:r>
      <w:r w:rsidRPr="007B4646">
        <w:rPr>
          <w:rFonts w:ascii="Times New Roman" w:hAnsi="Times New Roman"/>
          <w:sz w:val="24"/>
        </w:rPr>
        <w:t xml:space="preserve">§ </w:t>
      </w:r>
      <w:r w:rsidR="00335D6F" w:rsidRPr="007B4646">
        <w:rPr>
          <w:rFonts w:ascii="Times New Roman" w:hAnsi="Times New Roman"/>
          <w:sz w:val="24"/>
        </w:rPr>
        <w:t>24</w:t>
      </w:r>
      <w:r w:rsidRPr="007B4646">
        <w:rPr>
          <w:rFonts w:ascii="Times New Roman" w:hAnsi="Times New Roman"/>
          <w:sz w:val="24"/>
        </w:rPr>
        <w:t xml:space="preserve"> alt</w:t>
      </w:r>
      <w:r w:rsidRPr="4F8A9DAA">
        <w:rPr>
          <w:rFonts w:ascii="Times New Roman" w:hAnsi="Times New Roman"/>
          <w:sz w:val="24"/>
        </w:rPr>
        <w:t>).</w:t>
      </w:r>
    </w:p>
    <w:p w14:paraId="2AE10A01" w14:textId="77777777" w:rsidR="00C328CD" w:rsidRPr="00B50A78" w:rsidRDefault="00C328CD" w:rsidP="4F8A9DAA">
      <w:pPr>
        <w:rPr>
          <w:rFonts w:ascii="Times New Roman" w:hAnsi="Times New Roman"/>
          <w:sz w:val="24"/>
        </w:rPr>
      </w:pPr>
    </w:p>
    <w:p w14:paraId="30AB734C" w14:textId="1384B597" w:rsidR="3BFCAE6E" w:rsidRPr="00275F59" w:rsidRDefault="77093FDE" w:rsidP="0098560A">
      <w:pPr>
        <w:rPr>
          <w:rFonts w:ascii="Times New Roman" w:hAnsi="Times New Roman"/>
          <w:sz w:val="24"/>
        </w:rPr>
      </w:pPr>
      <w:r w:rsidRPr="4F8A9DAA">
        <w:rPr>
          <w:rFonts w:ascii="Times New Roman" w:hAnsi="Times New Roman"/>
          <w:sz w:val="24"/>
        </w:rPr>
        <w:t>Kokkuvõttes</w:t>
      </w:r>
      <w:r w:rsidR="4BB3193F" w:rsidRPr="4F8A9DAA">
        <w:rPr>
          <w:rFonts w:ascii="Times New Roman" w:hAnsi="Times New Roman"/>
          <w:sz w:val="24"/>
        </w:rPr>
        <w:t>,</w:t>
      </w:r>
      <w:r w:rsidRPr="4F8A9DAA">
        <w:rPr>
          <w:rFonts w:ascii="Times New Roman" w:hAnsi="Times New Roman"/>
          <w:sz w:val="24"/>
        </w:rPr>
        <w:t xml:space="preserve"> </w:t>
      </w:r>
      <w:r w:rsidR="00F56F18" w:rsidRPr="4F8A9DAA">
        <w:rPr>
          <w:rFonts w:ascii="Times New Roman" w:hAnsi="Times New Roman"/>
          <w:sz w:val="24"/>
        </w:rPr>
        <w:t xml:space="preserve">selleks et </w:t>
      </w:r>
      <w:r w:rsidR="0D627B70" w:rsidRPr="4F8A9DAA">
        <w:rPr>
          <w:rFonts w:ascii="Times New Roman" w:hAnsi="Times New Roman"/>
          <w:sz w:val="24"/>
        </w:rPr>
        <w:t>taga</w:t>
      </w:r>
      <w:r w:rsidR="00F56F18" w:rsidRPr="4F8A9DAA">
        <w:rPr>
          <w:rFonts w:ascii="Times New Roman" w:hAnsi="Times New Roman"/>
          <w:sz w:val="24"/>
        </w:rPr>
        <w:t>da</w:t>
      </w:r>
      <w:r w:rsidR="0D627B70" w:rsidRPr="4F8A9DAA">
        <w:rPr>
          <w:rFonts w:ascii="Times New Roman" w:hAnsi="Times New Roman"/>
          <w:sz w:val="24"/>
        </w:rPr>
        <w:t xml:space="preserve"> parimal võimalikul viisi geenidoonori õigus</w:t>
      </w:r>
      <w:r w:rsidR="00F56F18" w:rsidRPr="4F8A9DAA">
        <w:rPr>
          <w:rFonts w:ascii="Times New Roman" w:hAnsi="Times New Roman"/>
          <w:sz w:val="24"/>
        </w:rPr>
        <w:t>ed</w:t>
      </w:r>
      <w:r w:rsidR="1140B01E" w:rsidRPr="4F8A9DAA">
        <w:rPr>
          <w:rFonts w:ascii="Times New Roman" w:hAnsi="Times New Roman"/>
          <w:sz w:val="24"/>
        </w:rPr>
        <w:t>,</w:t>
      </w:r>
      <w:r w:rsidR="0D627B70" w:rsidRPr="4F8A9DAA">
        <w:rPr>
          <w:rFonts w:ascii="Times New Roman" w:hAnsi="Times New Roman"/>
          <w:sz w:val="24"/>
        </w:rPr>
        <w:t xml:space="preserve"> tuleb sedastada</w:t>
      </w:r>
      <w:r w:rsidRPr="4F8A9DAA">
        <w:rPr>
          <w:rFonts w:ascii="Times New Roman" w:hAnsi="Times New Roman"/>
          <w:sz w:val="24"/>
        </w:rPr>
        <w:t>, et geenidoonori andmete väljast</w:t>
      </w:r>
      <w:r w:rsidR="005A0B00" w:rsidRPr="4F8A9DAA">
        <w:rPr>
          <w:rFonts w:ascii="Times New Roman" w:hAnsi="Times New Roman"/>
          <w:sz w:val="24"/>
        </w:rPr>
        <w:t>amine peaks</w:t>
      </w:r>
      <w:r w:rsidRPr="4F8A9DAA">
        <w:rPr>
          <w:rFonts w:ascii="Times New Roman" w:hAnsi="Times New Roman"/>
          <w:sz w:val="24"/>
        </w:rPr>
        <w:t xml:space="preserve"> nii kehtiva kui ka IGUS</w:t>
      </w:r>
      <w:r w:rsidR="00CE4930" w:rsidRPr="4F8A9DAA">
        <w:rPr>
          <w:rFonts w:ascii="Times New Roman" w:hAnsi="Times New Roman"/>
          <w:sz w:val="24"/>
        </w:rPr>
        <w:t>-</w:t>
      </w:r>
      <w:proofErr w:type="spellStart"/>
      <w:r w:rsidR="00CE4930" w:rsidRPr="4F8A9DAA">
        <w:rPr>
          <w:rFonts w:ascii="Times New Roman" w:hAnsi="Times New Roman"/>
          <w:sz w:val="24"/>
        </w:rPr>
        <w:t>is</w:t>
      </w:r>
      <w:r w:rsidR="00872A55" w:rsidRPr="4F8A9DAA">
        <w:rPr>
          <w:rFonts w:ascii="Times New Roman" w:hAnsi="Times New Roman"/>
          <w:sz w:val="24"/>
        </w:rPr>
        <w:t>se</w:t>
      </w:r>
      <w:proofErr w:type="spellEnd"/>
      <w:r w:rsidR="482E54DC" w:rsidRPr="4F8A9DAA">
        <w:rPr>
          <w:rFonts w:ascii="Times New Roman" w:hAnsi="Times New Roman"/>
          <w:sz w:val="24"/>
        </w:rPr>
        <w:t xml:space="preserve"> loodava sätte </w:t>
      </w:r>
      <w:r w:rsidRPr="4F8A9DAA">
        <w:rPr>
          <w:rFonts w:ascii="Times New Roman" w:hAnsi="Times New Roman"/>
          <w:sz w:val="24"/>
        </w:rPr>
        <w:t xml:space="preserve">alusel olema võimalik üksnes geenidoonori </w:t>
      </w:r>
      <w:r w:rsidR="00AF644E" w:rsidRPr="4F8A9DAA">
        <w:rPr>
          <w:rFonts w:ascii="Times New Roman" w:hAnsi="Times New Roman"/>
          <w:sz w:val="24"/>
        </w:rPr>
        <w:t>tahteavalduse</w:t>
      </w:r>
      <w:r w:rsidRPr="4F8A9DAA">
        <w:rPr>
          <w:rFonts w:ascii="Times New Roman" w:hAnsi="Times New Roman"/>
          <w:sz w:val="24"/>
        </w:rPr>
        <w:t xml:space="preserve"> alusel</w:t>
      </w:r>
      <w:r w:rsidR="00713271" w:rsidRPr="4F8A9DAA">
        <w:rPr>
          <w:rFonts w:ascii="Times New Roman" w:hAnsi="Times New Roman"/>
          <w:sz w:val="24"/>
        </w:rPr>
        <w:t>.</w:t>
      </w:r>
      <w:r w:rsidR="72109972" w:rsidRPr="4F8A9DAA">
        <w:rPr>
          <w:rFonts w:ascii="Times New Roman" w:hAnsi="Times New Roman"/>
          <w:sz w:val="24"/>
        </w:rPr>
        <w:t xml:space="preserve"> </w:t>
      </w:r>
    </w:p>
    <w:p w14:paraId="6DCAC3D4" w14:textId="319830F3" w:rsidR="3BFCAE6E" w:rsidRDefault="3BFCAE6E" w:rsidP="0016210D">
      <w:pPr>
        <w:rPr>
          <w:rFonts w:ascii="Times New Roman" w:hAnsi="Times New Roman"/>
          <w:sz w:val="24"/>
        </w:rPr>
      </w:pPr>
    </w:p>
    <w:p w14:paraId="30FB359A" w14:textId="6D53465D" w:rsidR="5BA5557B" w:rsidRPr="004F6681" w:rsidRDefault="7FFA3485" w:rsidP="6E341925">
      <w:pPr>
        <w:rPr>
          <w:rFonts w:ascii="Times New Roman" w:hAnsi="Times New Roman"/>
          <w:sz w:val="24"/>
        </w:rPr>
      </w:pPr>
      <w:r w:rsidRPr="6E341925">
        <w:rPr>
          <w:rFonts w:ascii="Times New Roman" w:hAnsi="Times New Roman"/>
          <w:b/>
          <w:bCs/>
          <w:sz w:val="24"/>
        </w:rPr>
        <w:t>5. j</w:t>
      </w:r>
      <w:r w:rsidR="79E22685" w:rsidRPr="6E341925">
        <w:rPr>
          <w:rFonts w:ascii="Times New Roman" w:hAnsi="Times New Roman"/>
          <w:b/>
          <w:bCs/>
          <w:sz w:val="24"/>
        </w:rPr>
        <w:t xml:space="preserve">aos käsitletakse </w:t>
      </w:r>
      <w:r w:rsidRPr="6E341925">
        <w:rPr>
          <w:rFonts w:ascii="Times New Roman" w:hAnsi="Times New Roman"/>
          <w:b/>
          <w:bCs/>
          <w:sz w:val="24"/>
        </w:rPr>
        <w:t>g</w:t>
      </w:r>
      <w:r w:rsidR="79E22685" w:rsidRPr="6E341925">
        <w:rPr>
          <w:rFonts w:ascii="Times New Roman" w:hAnsi="Times New Roman"/>
          <w:b/>
          <w:bCs/>
          <w:sz w:val="24"/>
        </w:rPr>
        <w:t xml:space="preserve">eenivaramu </w:t>
      </w:r>
      <w:r w:rsidR="0F9E8921" w:rsidRPr="6E341925">
        <w:rPr>
          <w:rFonts w:ascii="Times New Roman" w:hAnsi="Times New Roman"/>
          <w:b/>
          <w:bCs/>
          <w:sz w:val="24"/>
        </w:rPr>
        <w:t xml:space="preserve">andmete ja koeproovide </w:t>
      </w:r>
      <w:r w:rsidR="557FC779" w:rsidRPr="6E341925">
        <w:rPr>
          <w:rFonts w:ascii="Times New Roman" w:hAnsi="Times New Roman"/>
          <w:b/>
          <w:bCs/>
          <w:sz w:val="24"/>
        </w:rPr>
        <w:t>töötlemise lisanõudeid</w:t>
      </w:r>
      <w:r w:rsidRPr="6E341925">
        <w:rPr>
          <w:rFonts w:ascii="Times New Roman" w:hAnsi="Times New Roman"/>
          <w:b/>
          <w:bCs/>
          <w:sz w:val="24"/>
        </w:rPr>
        <w:t>.</w:t>
      </w:r>
    </w:p>
    <w:p w14:paraId="748763B2" w14:textId="77777777" w:rsidR="00867A9E" w:rsidRDefault="00867A9E" w:rsidP="0016210D">
      <w:pPr>
        <w:rPr>
          <w:rFonts w:ascii="Times New Roman" w:hAnsi="Times New Roman"/>
          <w:b/>
          <w:bCs/>
          <w:sz w:val="24"/>
        </w:rPr>
      </w:pPr>
    </w:p>
    <w:p w14:paraId="5BED3630" w14:textId="1C42D1F4" w:rsidR="68274A97" w:rsidRPr="00D34CDB" w:rsidRDefault="6CB5FBCA" w:rsidP="0016210D">
      <w:pPr>
        <w:rPr>
          <w:rFonts w:ascii="Times New Roman" w:hAnsi="Times New Roman"/>
          <w:sz w:val="24"/>
        </w:rPr>
      </w:pPr>
      <w:r w:rsidRPr="3BFCAE6E">
        <w:rPr>
          <w:rFonts w:ascii="Times New Roman" w:hAnsi="Times New Roman"/>
          <w:b/>
          <w:bCs/>
          <w:sz w:val="24"/>
        </w:rPr>
        <w:t xml:space="preserve">Eelnõu </w:t>
      </w:r>
      <w:r w:rsidR="008B6C3C">
        <w:rPr>
          <w:rFonts w:ascii="Times New Roman" w:hAnsi="Times New Roman"/>
          <w:b/>
          <w:bCs/>
          <w:sz w:val="24"/>
        </w:rPr>
        <w:t>§-s</w:t>
      </w:r>
      <w:r w:rsidRPr="3BFCAE6E">
        <w:rPr>
          <w:rFonts w:ascii="Times New Roman" w:hAnsi="Times New Roman"/>
          <w:b/>
          <w:bCs/>
          <w:sz w:val="24"/>
        </w:rPr>
        <w:t xml:space="preserve"> 2</w:t>
      </w:r>
      <w:r w:rsidR="001F339F">
        <w:rPr>
          <w:rFonts w:ascii="Times New Roman" w:hAnsi="Times New Roman"/>
          <w:b/>
          <w:bCs/>
          <w:sz w:val="24"/>
        </w:rPr>
        <w:t>1</w:t>
      </w:r>
      <w:r w:rsidR="68274A97" w:rsidRPr="3BFCAE6E">
        <w:rPr>
          <w:rFonts w:ascii="Times New Roman" w:hAnsi="Times New Roman"/>
          <w:b/>
          <w:bCs/>
          <w:sz w:val="24"/>
        </w:rPr>
        <w:t xml:space="preserve"> </w:t>
      </w:r>
      <w:r w:rsidR="000B0808" w:rsidRPr="00A51A85">
        <w:rPr>
          <w:rFonts w:ascii="Times New Roman" w:hAnsi="Times New Roman"/>
          <w:sz w:val="24"/>
        </w:rPr>
        <w:t>sätestatakse</w:t>
      </w:r>
      <w:r w:rsidR="6F09241D" w:rsidRPr="00A51A85">
        <w:rPr>
          <w:rFonts w:ascii="Times New Roman" w:hAnsi="Times New Roman"/>
          <w:sz w:val="24"/>
        </w:rPr>
        <w:t xml:space="preserve"> </w:t>
      </w:r>
      <w:r w:rsidR="001A5785" w:rsidRPr="00A51A85">
        <w:rPr>
          <w:rFonts w:ascii="Times New Roman" w:hAnsi="Times New Roman"/>
          <w:color w:val="000000" w:themeColor="text1"/>
          <w:sz w:val="24"/>
        </w:rPr>
        <w:t>g</w:t>
      </w:r>
      <w:r w:rsidR="6F09241D" w:rsidRPr="00A51A85">
        <w:rPr>
          <w:rFonts w:ascii="Times New Roman" w:hAnsi="Times New Roman"/>
          <w:color w:val="000000" w:themeColor="text1"/>
          <w:sz w:val="24"/>
        </w:rPr>
        <w:t>eenivaramu geenidoonori koeproovi võtmine ja andmete kogumine</w:t>
      </w:r>
      <w:r w:rsidR="001A5785" w:rsidRPr="00A51A85">
        <w:rPr>
          <w:rFonts w:ascii="Times New Roman" w:hAnsi="Times New Roman"/>
          <w:color w:val="000000" w:themeColor="text1"/>
          <w:sz w:val="24"/>
        </w:rPr>
        <w:t>.</w:t>
      </w:r>
    </w:p>
    <w:p w14:paraId="4096485A" w14:textId="2C0833FA" w:rsidR="3BFCAE6E" w:rsidRDefault="3BFCAE6E" w:rsidP="0016210D">
      <w:pPr>
        <w:rPr>
          <w:rFonts w:ascii="Times New Roman" w:hAnsi="Times New Roman"/>
          <w:b/>
          <w:bCs/>
          <w:sz w:val="24"/>
        </w:rPr>
      </w:pPr>
    </w:p>
    <w:p w14:paraId="6959454A" w14:textId="0F1DA716" w:rsidR="68274A97" w:rsidRDefault="68274A97" w:rsidP="0016210D">
      <w:pPr>
        <w:rPr>
          <w:rFonts w:ascii="Times New Roman" w:hAnsi="Times New Roman"/>
          <w:sz w:val="24"/>
        </w:rPr>
      </w:pPr>
      <w:r w:rsidRPr="3BFCAE6E">
        <w:rPr>
          <w:rFonts w:ascii="Times New Roman" w:hAnsi="Times New Roman"/>
          <w:b/>
          <w:bCs/>
          <w:sz w:val="24"/>
        </w:rPr>
        <w:t>Eelnõu §</w:t>
      </w:r>
      <w:r w:rsidR="000B0808">
        <w:rPr>
          <w:rFonts w:ascii="Times New Roman" w:hAnsi="Times New Roman"/>
          <w:b/>
          <w:bCs/>
          <w:sz w:val="24"/>
        </w:rPr>
        <w:t xml:space="preserve"> 21 </w:t>
      </w:r>
      <w:r w:rsidRPr="3BFCAE6E">
        <w:rPr>
          <w:rFonts w:ascii="Times New Roman" w:hAnsi="Times New Roman"/>
          <w:b/>
          <w:bCs/>
          <w:sz w:val="24"/>
        </w:rPr>
        <w:t>lõi</w:t>
      </w:r>
      <w:r w:rsidR="098346CC" w:rsidRPr="3BFCAE6E">
        <w:rPr>
          <w:rFonts w:ascii="Times New Roman" w:hAnsi="Times New Roman"/>
          <w:b/>
          <w:bCs/>
          <w:sz w:val="24"/>
        </w:rPr>
        <w:t xml:space="preserve">ge 1 </w:t>
      </w:r>
      <w:r w:rsidR="098346CC" w:rsidRPr="3BFCAE6E">
        <w:rPr>
          <w:rFonts w:ascii="Times New Roman" w:hAnsi="Times New Roman"/>
          <w:sz w:val="24"/>
        </w:rPr>
        <w:t xml:space="preserve">sätestab </w:t>
      </w:r>
      <w:r w:rsidR="007B1039">
        <w:rPr>
          <w:rFonts w:ascii="Times New Roman" w:hAnsi="Times New Roman"/>
          <w:sz w:val="24"/>
        </w:rPr>
        <w:t xml:space="preserve">senisest selgemalt </w:t>
      </w:r>
      <w:r w:rsidR="098346CC" w:rsidRPr="3BFCAE6E">
        <w:rPr>
          <w:rFonts w:ascii="Times New Roman" w:hAnsi="Times New Roman"/>
          <w:sz w:val="24"/>
        </w:rPr>
        <w:t xml:space="preserve">nõude kontrollida </w:t>
      </w:r>
      <w:r w:rsidR="001A5785">
        <w:rPr>
          <w:rFonts w:ascii="Times New Roman" w:hAnsi="Times New Roman"/>
          <w:sz w:val="24"/>
        </w:rPr>
        <w:t>g</w:t>
      </w:r>
      <w:r w:rsidR="098346CC" w:rsidRPr="3BFCAE6E">
        <w:rPr>
          <w:rFonts w:ascii="Times New Roman" w:hAnsi="Times New Roman"/>
          <w:sz w:val="24"/>
        </w:rPr>
        <w:t>eenivaramu geenidoonoriks saamise koeproovi andmisel geenidoonori isikusamasust.</w:t>
      </w:r>
    </w:p>
    <w:p w14:paraId="707D71E7" w14:textId="2275803E" w:rsidR="68274A97" w:rsidRDefault="68274A97" w:rsidP="0016210D">
      <w:r w:rsidRPr="3BFCAE6E">
        <w:rPr>
          <w:rFonts w:ascii="Times New Roman" w:hAnsi="Times New Roman"/>
          <w:b/>
          <w:bCs/>
          <w:sz w:val="24"/>
        </w:rPr>
        <w:t xml:space="preserve"> </w:t>
      </w:r>
    </w:p>
    <w:p w14:paraId="4BD905C9" w14:textId="42362424" w:rsidR="68274A97" w:rsidRDefault="3AA3CF23" w:rsidP="6E341925">
      <w:pPr>
        <w:rPr>
          <w:rFonts w:ascii="Times New Roman" w:hAnsi="Times New Roman"/>
          <w:sz w:val="24"/>
        </w:rPr>
      </w:pPr>
      <w:r w:rsidRPr="6E341925">
        <w:rPr>
          <w:rFonts w:ascii="Times New Roman" w:hAnsi="Times New Roman"/>
          <w:b/>
          <w:bCs/>
          <w:sz w:val="24"/>
        </w:rPr>
        <w:t>Eelnõu § 2</w:t>
      </w:r>
      <w:r w:rsidR="736BB163" w:rsidRPr="6E341925">
        <w:rPr>
          <w:rFonts w:ascii="Times New Roman" w:hAnsi="Times New Roman"/>
          <w:b/>
          <w:bCs/>
          <w:sz w:val="24"/>
        </w:rPr>
        <w:t>1</w:t>
      </w:r>
      <w:r w:rsidRPr="6E341925">
        <w:rPr>
          <w:rFonts w:ascii="Times New Roman" w:hAnsi="Times New Roman"/>
          <w:b/>
          <w:bCs/>
          <w:sz w:val="24"/>
        </w:rPr>
        <w:t xml:space="preserve"> lõike 2 </w:t>
      </w:r>
      <w:r w:rsidR="64A7682E" w:rsidRPr="6E341925">
        <w:rPr>
          <w:rFonts w:ascii="Times New Roman" w:hAnsi="Times New Roman"/>
          <w:sz w:val="24"/>
        </w:rPr>
        <w:t>kohaselt on k</w:t>
      </w:r>
      <w:r w:rsidR="64A7682E" w:rsidRPr="6E341925">
        <w:rPr>
          <w:rFonts w:ascii="Times New Roman" w:hAnsi="Times New Roman"/>
          <w:color w:val="000000" w:themeColor="text1"/>
          <w:sz w:val="24"/>
        </w:rPr>
        <w:t xml:space="preserve">oeproovi võtmine meditsiiniline protseduur, mida tohib </w:t>
      </w:r>
      <w:r w:rsidR="763EE662" w:rsidRPr="6E341925">
        <w:rPr>
          <w:rFonts w:ascii="Times New Roman" w:hAnsi="Times New Roman"/>
          <w:color w:val="000000" w:themeColor="text1"/>
          <w:sz w:val="24"/>
        </w:rPr>
        <w:t>te</w:t>
      </w:r>
      <w:r w:rsidR="01CF1C29" w:rsidRPr="6E341925">
        <w:rPr>
          <w:rFonts w:ascii="Times New Roman" w:hAnsi="Times New Roman"/>
          <w:color w:val="000000" w:themeColor="text1"/>
          <w:sz w:val="24"/>
        </w:rPr>
        <w:t>ha</w:t>
      </w:r>
      <w:r w:rsidR="64A7682E" w:rsidRPr="6E341925">
        <w:rPr>
          <w:rFonts w:ascii="Times New Roman" w:hAnsi="Times New Roman"/>
          <w:color w:val="000000" w:themeColor="text1"/>
          <w:sz w:val="24"/>
        </w:rPr>
        <w:t xml:space="preserve"> tervishoiuteenuse osutaja õigusaktides sätestatud tingimustel ja korras. Tervishoiuteenuse osutaja, kellega on geenivaramu vastutav töötleja sõlminud koeproovi võtmise lepingu, peab geenidoonori </w:t>
      </w:r>
      <w:r w:rsidR="64A7682E" w:rsidRPr="6E341925">
        <w:rPr>
          <w:rFonts w:ascii="Times New Roman" w:hAnsi="Times New Roman"/>
          <w:color w:val="000000" w:themeColor="text1"/>
          <w:sz w:val="24"/>
        </w:rPr>
        <w:lastRenderedPageBreak/>
        <w:t>andmete edastamisel tagama geenidoonori isiku</w:t>
      </w:r>
      <w:r w:rsidR="736BB163" w:rsidRPr="6E341925">
        <w:rPr>
          <w:rFonts w:ascii="Times New Roman" w:hAnsi="Times New Roman"/>
          <w:color w:val="000000" w:themeColor="text1"/>
          <w:sz w:val="24"/>
        </w:rPr>
        <w:t>andmete</w:t>
      </w:r>
      <w:r w:rsidR="64A7682E" w:rsidRPr="6E341925">
        <w:rPr>
          <w:rFonts w:ascii="Times New Roman" w:hAnsi="Times New Roman"/>
          <w:color w:val="000000" w:themeColor="text1"/>
          <w:sz w:val="24"/>
        </w:rPr>
        <w:t xml:space="preserve"> konfidentsiaalsuse, koeproovi ja andmete turvalisuse ning edastama koeproovi ja kogutud andmed vastavalt geenivaramu vastutava töötlejaga sõlmitud lepingule.</w:t>
      </w:r>
      <w:r w:rsidR="34E2DC27" w:rsidRPr="6E341925">
        <w:rPr>
          <w:rFonts w:ascii="Times New Roman" w:hAnsi="Times New Roman"/>
          <w:color w:val="000000" w:themeColor="text1"/>
          <w:sz w:val="24"/>
        </w:rPr>
        <w:t xml:space="preserve"> </w:t>
      </w:r>
      <w:r w:rsidR="04BB4D91" w:rsidRPr="6E341925">
        <w:rPr>
          <w:rFonts w:ascii="Times New Roman" w:hAnsi="Times New Roman"/>
          <w:color w:val="000000" w:themeColor="text1"/>
          <w:sz w:val="24"/>
        </w:rPr>
        <w:t>Põhimõttelisi m</w:t>
      </w:r>
      <w:r w:rsidR="34E2DC27" w:rsidRPr="6E341925">
        <w:rPr>
          <w:rFonts w:ascii="Times New Roman" w:hAnsi="Times New Roman"/>
          <w:sz w:val="24"/>
        </w:rPr>
        <w:t xml:space="preserve">uudatusi </w:t>
      </w:r>
      <w:r w:rsidR="00BC7A59">
        <w:rPr>
          <w:rFonts w:ascii="Times New Roman" w:hAnsi="Times New Roman"/>
          <w:sz w:val="24"/>
        </w:rPr>
        <w:t xml:space="preserve">võrreldes </w:t>
      </w:r>
      <w:r w:rsidR="34E2DC27" w:rsidRPr="6E341925">
        <w:rPr>
          <w:rFonts w:ascii="Times New Roman" w:hAnsi="Times New Roman"/>
          <w:sz w:val="24"/>
        </w:rPr>
        <w:t>varasema seadusega ei ole</w:t>
      </w:r>
      <w:r w:rsidR="172B54E4" w:rsidRPr="6E341925">
        <w:rPr>
          <w:rFonts w:ascii="Times New Roman" w:hAnsi="Times New Roman"/>
          <w:sz w:val="24"/>
        </w:rPr>
        <w:t>, küll on täpsustatud andmekaitse nõudeid, mida ka varasema praktika raames on rakendatud.</w:t>
      </w:r>
    </w:p>
    <w:p w14:paraId="5E7B26F3" w14:textId="51AF8754" w:rsidR="68274A97" w:rsidRDefault="68274A97" w:rsidP="0016210D">
      <w:r w:rsidRPr="3BFCAE6E">
        <w:rPr>
          <w:rFonts w:ascii="Times New Roman" w:hAnsi="Times New Roman"/>
          <w:b/>
          <w:bCs/>
          <w:sz w:val="24"/>
        </w:rPr>
        <w:t xml:space="preserve"> </w:t>
      </w:r>
    </w:p>
    <w:p w14:paraId="63C8466B" w14:textId="7A54323B" w:rsidR="68274A97" w:rsidRDefault="3AA3CF23" w:rsidP="6E341925">
      <w:pPr>
        <w:rPr>
          <w:rFonts w:ascii="Times New Roman" w:hAnsi="Times New Roman"/>
          <w:sz w:val="24"/>
        </w:rPr>
      </w:pPr>
      <w:r w:rsidRPr="6E341925">
        <w:rPr>
          <w:rFonts w:ascii="Times New Roman" w:hAnsi="Times New Roman"/>
          <w:b/>
          <w:bCs/>
          <w:sz w:val="24"/>
        </w:rPr>
        <w:t>Eelnõu § 2</w:t>
      </w:r>
      <w:r w:rsidR="71CB97E5" w:rsidRPr="6E341925">
        <w:rPr>
          <w:rFonts w:ascii="Times New Roman" w:hAnsi="Times New Roman"/>
          <w:b/>
          <w:bCs/>
          <w:sz w:val="24"/>
        </w:rPr>
        <w:t>1</w:t>
      </w:r>
      <w:r w:rsidRPr="6E341925">
        <w:rPr>
          <w:rFonts w:ascii="Times New Roman" w:hAnsi="Times New Roman"/>
          <w:b/>
          <w:bCs/>
          <w:sz w:val="24"/>
        </w:rPr>
        <w:t xml:space="preserve"> lõike 3</w:t>
      </w:r>
      <w:r w:rsidR="23E97264" w:rsidRPr="6E341925">
        <w:rPr>
          <w:rFonts w:ascii="Times New Roman" w:hAnsi="Times New Roman"/>
          <w:b/>
          <w:bCs/>
          <w:sz w:val="24"/>
        </w:rPr>
        <w:t xml:space="preserve"> </w:t>
      </w:r>
      <w:r w:rsidR="3AE6BB67" w:rsidRPr="6E341925">
        <w:rPr>
          <w:rFonts w:ascii="Times New Roman" w:hAnsi="Times New Roman"/>
          <w:sz w:val="24"/>
        </w:rPr>
        <w:t xml:space="preserve">kohaselt </w:t>
      </w:r>
      <w:r w:rsidR="23E97264" w:rsidRPr="6E341925">
        <w:rPr>
          <w:rFonts w:ascii="Times New Roman" w:hAnsi="Times New Roman"/>
          <w:color w:val="000000" w:themeColor="text1"/>
          <w:sz w:val="24"/>
        </w:rPr>
        <w:t xml:space="preserve">võib </w:t>
      </w:r>
      <w:r w:rsidR="65DDD772" w:rsidRPr="6E341925">
        <w:rPr>
          <w:rFonts w:ascii="Times New Roman" w:hAnsi="Times New Roman"/>
          <w:color w:val="000000" w:themeColor="text1"/>
          <w:sz w:val="24"/>
        </w:rPr>
        <w:t>g</w:t>
      </w:r>
      <w:r w:rsidR="23E97264" w:rsidRPr="6E341925">
        <w:rPr>
          <w:rFonts w:ascii="Times New Roman" w:hAnsi="Times New Roman"/>
          <w:color w:val="000000" w:themeColor="text1"/>
          <w:sz w:val="24"/>
        </w:rPr>
        <w:t>eenidoonori ütluste põhjal koguda andmeid vaid tema enda terviseseisundi kohta.</w:t>
      </w:r>
      <w:r w:rsidR="4766EACA" w:rsidRPr="6E341925">
        <w:rPr>
          <w:rFonts w:ascii="Times New Roman" w:hAnsi="Times New Roman"/>
          <w:color w:val="000000" w:themeColor="text1"/>
          <w:sz w:val="24"/>
        </w:rPr>
        <w:t xml:space="preserve"> </w:t>
      </w:r>
      <w:r w:rsidR="4766EACA" w:rsidRPr="6E341925">
        <w:rPr>
          <w:rFonts w:ascii="Times New Roman" w:hAnsi="Times New Roman"/>
          <w:sz w:val="24"/>
        </w:rPr>
        <w:t xml:space="preserve">Muudatusi </w:t>
      </w:r>
      <w:r w:rsidR="00BC7A59">
        <w:rPr>
          <w:rFonts w:ascii="Times New Roman" w:hAnsi="Times New Roman"/>
          <w:sz w:val="24"/>
        </w:rPr>
        <w:t xml:space="preserve">võrreldes </w:t>
      </w:r>
      <w:r w:rsidR="4766EACA" w:rsidRPr="6E341925">
        <w:rPr>
          <w:rFonts w:ascii="Times New Roman" w:hAnsi="Times New Roman"/>
          <w:sz w:val="24"/>
        </w:rPr>
        <w:t>varasema seadusega ei ole.</w:t>
      </w:r>
    </w:p>
    <w:p w14:paraId="30390BBF" w14:textId="1FF23612" w:rsidR="3BFCAE6E" w:rsidRDefault="3BFCAE6E" w:rsidP="0016210D">
      <w:pPr>
        <w:rPr>
          <w:rFonts w:ascii="Times New Roman" w:hAnsi="Times New Roman"/>
          <w:b/>
          <w:bCs/>
          <w:sz w:val="24"/>
        </w:rPr>
      </w:pPr>
    </w:p>
    <w:p w14:paraId="00A35350" w14:textId="13ECB1E1" w:rsidR="68274A97" w:rsidRDefault="3AA3CF23" w:rsidP="6E341925">
      <w:pPr>
        <w:rPr>
          <w:rFonts w:ascii="Times New Roman" w:hAnsi="Times New Roman"/>
          <w:color w:val="000000" w:themeColor="text1"/>
          <w:sz w:val="24"/>
        </w:rPr>
      </w:pPr>
      <w:r w:rsidRPr="6E341925">
        <w:rPr>
          <w:rFonts w:ascii="Times New Roman" w:hAnsi="Times New Roman"/>
          <w:b/>
          <w:bCs/>
          <w:sz w:val="24"/>
        </w:rPr>
        <w:t>Eelnõu § 2</w:t>
      </w:r>
      <w:r w:rsidR="71CB97E5" w:rsidRPr="6E341925">
        <w:rPr>
          <w:rFonts w:ascii="Times New Roman" w:hAnsi="Times New Roman"/>
          <w:b/>
          <w:bCs/>
          <w:sz w:val="24"/>
        </w:rPr>
        <w:t>1</w:t>
      </w:r>
      <w:r w:rsidRPr="6E341925">
        <w:rPr>
          <w:rFonts w:ascii="Times New Roman" w:hAnsi="Times New Roman"/>
          <w:b/>
          <w:bCs/>
          <w:sz w:val="24"/>
        </w:rPr>
        <w:t xml:space="preserve"> lõike 4</w:t>
      </w:r>
      <w:r w:rsidR="71135298" w:rsidRPr="6E341925">
        <w:rPr>
          <w:rFonts w:ascii="Times New Roman" w:hAnsi="Times New Roman"/>
          <w:b/>
          <w:bCs/>
          <w:sz w:val="24"/>
        </w:rPr>
        <w:t xml:space="preserve"> </w:t>
      </w:r>
      <w:r w:rsidR="29C20BB3" w:rsidRPr="00C83591">
        <w:rPr>
          <w:rFonts w:ascii="Times New Roman" w:hAnsi="Times New Roman"/>
          <w:sz w:val="24"/>
        </w:rPr>
        <w:t xml:space="preserve">muutub senine praktika, mille </w:t>
      </w:r>
      <w:r w:rsidR="1C727E1C" w:rsidRPr="6E341925">
        <w:rPr>
          <w:rFonts w:ascii="Times New Roman" w:hAnsi="Times New Roman"/>
          <w:sz w:val="24"/>
        </w:rPr>
        <w:t>kohaselt</w:t>
      </w:r>
      <w:r w:rsidR="1C727E1C" w:rsidRPr="6E341925">
        <w:rPr>
          <w:rFonts w:ascii="Times New Roman" w:hAnsi="Times New Roman"/>
          <w:color w:val="000000" w:themeColor="text1"/>
          <w:sz w:val="24"/>
        </w:rPr>
        <w:t xml:space="preserve"> </w:t>
      </w:r>
      <w:r w:rsidR="71135298" w:rsidRPr="6E341925">
        <w:rPr>
          <w:rFonts w:ascii="Times New Roman" w:hAnsi="Times New Roman"/>
          <w:color w:val="000000" w:themeColor="text1"/>
          <w:sz w:val="24"/>
        </w:rPr>
        <w:t xml:space="preserve">võib </w:t>
      </w:r>
      <w:r w:rsidR="65DDD772" w:rsidRPr="6E341925">
        <w:rPr>
          <w:rFonts w:ascii="Times New Roman" w:hAnsi="Times New Roman"/>
          <w:color w:val="000000" w:themeColor="text1"/>
          <w:sz w:val="24"/>
        </w:rPr>
        <w:t>g</w:t>
      </w:r>
      <w:r w:rsidR="71135298" w:rsidRPr="6E341925">
        <w:rPr>
          <w:rFonts w:ascii="Times New Roman" w:hAnsi="Times New Roman"/>
          <w:color w:val="000000" w:themeColor="text1"/>
          <w:sz w:val="24"/>
        </w:rPr>
        <w:t>eenidoonorile esitada küsimusi tema bioloogiliste sugulaste terviseandmete kohta. Nimetatud andmete</w:t>
      </w:r>
      <w:r w:rsidR="7F5FF27B" w:rsidRPr="6E341925">
        <w:rPr>
          <w:rFonts w:ascii="Times New Roman" w:hAnsi="Times New Roman"/>
          <w:color w:val="000000" w:themeColor="text1"/>
          <w:sz w:val="24"/>
        </w:rPr>
        <w:t xml:space="preserve"> põhjal</w:t>
      </w:r>
      <w:r w:rsidR="71135298" w:rsidRPr="6E341925">
        <w:rPr>
          <w:rFonts w:ascii="Times New Roman" w:hAnsi="Times New Roman"/>
          <w:color w:val="000000" w:themeColor="text1"/>
          <w:sz w:val="24"/>
        </w:rPr>
        <w:t xml:space="preserve"> ei tohi olla võimalik tuvastada konkreetset isikut.</w:t>
      </w:r>
      <w:r w:rsidR="1B96F62A" w:rsidRPr="6E341925">
        <w:rPr>
          <w:rFonts w:ascii="Times New Roman" w:hAnsi="Times New Roman"/>
          <w:color w:val="000000" w:themeColor="text1"/>
          <w:sz w:val="24"/>
        </w:rPr>
        <w:t xml:space="preserve"> Varasemalt oli piiranguks</w:t>
      </w:r>
      <w:r w:rsidR="3F80E8D6" w:rsidRPr="6E341925">
        <w:rPr>
          <w:rFonts w:ascii="Times New Roman" w:hAnsi="Times New Roman"/>
          <w:color w:val="000000" w:themeColor="text1"/>
          <w:sz w:val="24"/>
        </w:rPr>
        <w:t xml:space="preserve">, et ei tohtinud olla võimalik tuvastada ka sugulase põlvkonda. </w:t>
      </w:r>
      <w:r w:rsidR="46AE5649" w:rsidRPr="6E341925">
        <w:rPr>
          <w:rFonts w:ascii="Times New Roman" w:hAnsi="Times New Roman"/>
          <w:color w:val="000000" w:themeColor="text1"/>
          <w:sz w:val="24"/>
        </w:rPr>
        <w:t>Põlvkonna</w:t>
      </w:r>
      <w:r w:rsidR="3F80E8D6" w:rsidRPr="6E341925">
        <w:rPr>
          <w:rFonts w:ascii="Times New Roman" w:hAnsi="Times New Roman"/>
          <w:color w:val="000000" w:themeColor="text1"/>
          <w:sz w:val="24"/>
        </w:rPr>
        <w:t xml:space="preserve"> piirang o</w:t>
      </w:r>
      <w:r w:rsidR="4E43A46B" w:rsidRPr="6E341925">
        <w:rPr>
          <w:rFonts w:ascii="Times New Roman" w:hAnsi="Times New Roman"/>
          <w:color w:val="000000" w:themeColor="text1"/>
          <w:sz w:val="24"/>
        </w:rPr>
        <w:t>n</w:t>
      </w:r>
      <w:r w:rsidR="3F80E8D6" w:rsidRPr="6E341925">
        <w:rPr>
          <w:rFonts w:ascii="Times New Roman" w:hAnsi="Times New Roman"/>
          <w:color w:val="000000" w:themeColor="text1"/>
          <w:sz w:val="24"/>
        </w:rPr>
        <w:t xml:space="preserve"> liiga kitsendav ja </w:t>
      </w:r>
      <w:r w:rsidR="054BA83E" w:rsidRPr="6E341925">
        <w:rPr>
          <w:rFonts w:ascii="Times New Roman" w:hAnsi="Times New Roman"/>
          <w:color w:val="000000" w:themeColor="text1"/>
          <w:sz w:val="24"/>
        </w:rPr>
        <w:t>takista</w:t>
      </w:r>
      <w:r w:rsidR="6E3A52BD" w:rsidRPr="6E341925">
        <w:rPr>
          <w:rFonts w:ascii="Times New Roman" w:hAnsi="Times New Roman"/>
          <w:color w:val="000000" w:themeColor="text1"/>
          <w:sz w:val="24"/>
        </w:rPr>
        <w:t>b</w:t>
      </w:r>
      <w:r w:rsidR="054BA83E" w:rsidRPr="6E341925">
        <w:rPr>
          <w:rFonts w:ascii="Times New Roman" w:hAnsi="Times New Roman"/>
          <w:color w:val="000000" w:themeColor="text1"/>
          <w:sz w:val="24"/>
        </w:rPr>
        <w:t xml:space="preserve"> otseselt pärilike haiguste uurimist. </w:t>
      </w:r>
      <w:r w:rsidR="6274C6B8" w:rsidRPr="6E341925">
        <w:rPr>
          <w:rFonts w:ascii="Times New Roman" w:hAnsi="Times New Roman"/>
          <w:color w:val="000000" w:themeColor="text1"/>
          <w:sz w:val="24"/>
        </w:rPr>
        <w:t>Geneetiliste haiguste uu</w:t>
      </w:r>
      <w:r w:rsidR="4F085425" w:rsidRPr="6E341925">
        <w:rPr>
          <w:rFonts w:ascii="Times New Roman" w:hAnsi="Times New Roman"/>
          <w:color w:val="000000" w:themeColor="text1"/>
          <w:sz w:val="24"/>
        </w:rPr>
        <w:t xml:space="preserve">rimise </w:t>
      </w:r>
      <w:r w:rsidR="6274C6B8" w:rsidRPr="6E341925">
        <w:rPr>
          <w:rFonts w:ascii="Times New Roman" w:hAnsi="Times New Roman"/>
          <w:color w:val="000000" w:themeColor="text1"/>
          <w:sz w:val="24"/>
        </w:rPr>
        <w:t>korral on oluline tea</w:t>
      </w:r>
      <w:r w:rsidR="27C28EC5" w:rsidRPr="6E341925">
        <w:rPr>
          <w:rFonts w:ascii="Times New Roman" w:hAnsi="Times New Roman"/>
          <w:color w:val="000000" w:themeColor="text1"/>
          <w:sz w:val="24"/>
        </w:rPr>
        <w:t>ve</w:t>
      </w:r>
      <w:r w:rsidR="6274C6B8" w:rsidRPr="6E341925">
        <w:rPr>
          <w:rFonts w:ascii="Times New Roman" w:hAnsi="Times New Roman"/>
          <w:color w:val="000000" w:themeColor="text1"/>
          <w:sz w:val="24"/>
        </w:rPr>
        <w:t>, kas need haigused on ema või isa liinist ja millisest varasemast põlvkonnast.</w:t>
      </w:r>
      <w:r w:rsidR="52D2893A" w:rsidRPr="6E341925">
        <w:rPr>
          <w:rFonts w:ascii="Times New Roman" w:hAnsi="Times New Roman"/>
          <w:color w:val="000000" w:themeColor="text1"/>
          <w:sz w:val="24"/>
        </w:rPr>
        <w:t xml:space="preserve"> Kuna geenivaramus ei ole mitte geenidoonorite isikut tuvastada võimaldavaid </w:t>
      </w:r>
      <w:r w:rsidR="5FB0653E" w:rsidRPr="6E341925">
        <w:rPr>
          <w:rFonts w:ascii="Times New Roman" w:hAnsi="Times New Roman"/>
          <w:color w:val="000000" w:themeColor="text1"/>
          <w:sz w:val="24"/>
        </w:rPr>
        <w:t xml:space="preserve">lisa </w:t>
      </w:r>
      <w:r w:rsidR="52D2893A" w:rsidRPr="6E341925">
        <w:rPr>
          <w:rFonts w:ascii="Times New Roman" w:hAnsi="Times New Roman"/>
          <w:color w:val="000000" w:themeColor="text1"/>
          <w:sz w:val="24"/>
        </w:rPr>
        <w:t xml:space="preserve">andmeid, siis sellega ka ei riivata </w:t>
      </w:r>
      <w:r w:rsidR="7A76D502" w:rsidRPr="6E341925">
        <w:rPr>
          <w:rFonts w:ascii="Times New Roman" w:hAnsi="Times New Roman"/>
          <w:color w:val="000000" w:themeColor="text1"/>
          <w:sz w:val="24"/>
        </w:rPr>
        <w:t>ka kõrvaliste isikute põhiõigusi</w:t>
      </w:r>
      <w:r w:rsidR="252E3FBA" w:rsidRPr="6E341925">
        <w:rPr>
          <w:rFonts w:ascii="Times New Roman" w:hAnsi="Times New Roman"/>
          <w:color w:val="000000" w:themeColor="text1"/>
          <w:sz w:val="24"/>
        </w:rPr>
        <w:t xml:space="preserve">. Doonorilt sugulaste haiguste kohta küsitav teave </w:t>
      </w:r>
      <w:r w:rsidR="7A76D502" w:rsidRPr="6E341925">
        <w:rPr>
          <w:rFonts w:ascii="Times New Roman" w:hAnsi="Times New Roman"/>
          <w:color w:val="000000" w:themeColor="text1"/>
          <w:sz w:val="24"/>
        </w:rPr>
        <w:t>on anonüümne</w:t>
      </w:r>
      <w:r w:rsidR="02755621" w:rsidRPr="6E341925">
        <w:rPr>
          <w:rFonts w:ascii="Times New Roman" w:hAnsi="Times New Roman"/>
          <w:color w:val="000000" w:themeColor="text1"/>
          <w:sz w:val="24"/>
        </w:rPr>
        <w:t xml:space="preserve">, teaduse jaoks on oluline haiguse esinemise fakt ja </w:t>
      </w:r>
      <w:r w:rsidR="2BC5EB3E" w:rsidRPr="6E341925">
        <w:rPr>
          <w:rFonts w:ascii="Times New Roman" w:hAnsi="Times New Roman"/>
          <w:color w:val="000000" w:themeColor="text1"/>
          <w:sz w:val="24"/>
        </w:rPr>
        <w:t xml:space="preserve">mõjutatud </w:t>
      </w:r>
      <w:r w:rsidR="02755621" w:rsidRPr="6E341925">
        <w:rPr>
          <w:rFonts w:ascii="Times New Roman" w:hAnsi="Times New Roman"/>
          <w:color w:val="000000" w:themeColor="text1"/>
          <w:sz w:val="24"/>
        </w:rPr>
        <w:t>põlvkond.</w:t>
      </w:r>
    </w:p>
    <w:p w14:paraId="13F3BFE2" w14:textId="15543B7A" w:rsidR="3BFCAE6E" w:rsidRDefault="3BFCAE6E" w:rsidP="0016210D">
      <w:pPr>
        <w:rPr>
          <w:rFonts w:ascii="Times New Roman" w:hAnsi="Times New Roman"/>
          <w:b/>
          <w:bCs/>
          <w:sz w:val="24"/>
        </w:rPr>
      </w:pPr>
    </w:p>
    <w:p w14:paraId="23326A9D" w14:textId="6E3B7DFC" w:rsidR="68274A97" w:rsidRDefault="07ABCC00" w:rsidP="6E341925">
      <w:pPr>
        <w:rPr>
          <w:rFonts w:ascii="Times New Roman" w:hAnsi="Times New Roman"/>
          <w:sz w:val="24"/>
        </w:rPr>
      </w:pPr>
      <w:r w:rsidRPr="6E341925">
        <w:rPr>
          <w:rFonts w:ascii="Times New Roman" w:hAnsi="Times New Roman"/>
          <w:b/>
          <w:bCs/>
          <w:sz w:val="24"/>
        </w:rPr>
        <w:t>Eelnõu § 2</w:t>
      </w:r>
      <w:r w:rsidR="71CB97E5" w:rsidRPr="6E341925">
        <w:rPr>
          <w:rFonts w:ascii="Times New Roman" w:hAnsi="Times New Roman"/>
          <w:b/>
          <w:bCs/>
          <w:sz w:val="24"/>
        </w:rPr>
        <w:t>1</w:t>
      </w:r>
      <w:r w:rsidRPr="6E341925">
        <w:rPr>
          <w:rFonts w:ascii="Times New Roman" w:hAnsi="Times New Roman"/>
          <w:b/>
          <w:bCs/>
          <w:sz w:val="24"/>
        </w:rPr>
        <w:t xml:space="preserve"> lõike 5</w:t>
      </w:r>
      <w:r w:rsidR="24D90E66" w:rsidRPr="6E341925">
        <w:rPr>
          <w:rFonts w:ascii="Times New Roman" w:hAnsi="Times New Roman"/>
          <w:b/>
          <w:bCs/>
          <w:sz w:val="24"/>
        </w:rPr>
        <w:t xml:space="preserve"> </w:t>
      </w:r>
      <w:r w:rsidR="24D90E66" w:rsidRPr="6E341925">
        <w:rPr>
          <w:rFonts w:ascii="Times New Roman" w:hAnsi="Times New Roman"/>
          <w:sz w:val="24"/>
        </w:rPr>
        <w:t xml:space="preserve">alusel võib vastutav töötleja koostada </w:t>
      </w:r>
      <w:r w:rsidR="65DDD772" w:rsidRPr="6E341925">
        <w:rPr>
          <w:rFonts w:ascii="Times New Roman" w:hAnsi="Times New Roman"/>
          <w:sz w:val="24"/>
        </w:rPr>
        <w:t>g</w:t>
      </w:r>
      <w:r w:rsidR="24D90E66" w:rsidRPr="6E341925">
        <w:rPr>
          <w:rFonts w:ascii="Times New Roman" w:hAnsi="Times New Roman"/>
          <w:sz w:val="24"/>
        </w:rPr>
        <w:t xml:space="preserve">eenidoonori sugupuu geenidoonori küsitlemise </w:t>
      </w:r>
      <w:r w:rsidR="5BBA3693" w:rsidRPr="6E341925">
        <w:rPr>
          <w:rFonts w:ascii="Times New Roman" w:hAnsi="Times New Roman"/>
          <w:sz w:val="24"/>
        </w:rPr>
        <w:t>ja</w:t>
      </w:r>
      <w:r w:rsidR="24D90E66" w:rsidRPr="6E341925">
        <w:rPr>
          <w:rFonts w:ascii="Times New Roman" w:hAnsi="Times New Roman"/>
          <w:sz w:val="24"/>
        </w:rPr>
        <w:t xml:space="preserve"> </w:t>
      </w:r>
      <w:proofErr w:type="spellStart"/>
      <w:r w:rsidR="24D90E66" w:rsidRPr="6E341925">
        <w:rPr>
          <w:rFonts w:ascii="Times New Roman" w:hAnsi="Times New Roman"/>
          <w:sz w:val="24"/>
        </w:rPr>
        <w:t>inimgeeniuuringute</w:t>
      </w:r>
      <w:proofErr w:type="spellEnd"/>
      <w:r w:rsidR="24D90E66" w:rsidRPr="6E341925">
        <w:rPr>
          <w:rFonts w:ascii="Times New Roman" w:hAnsi="Times New Roman"/>
          <w:sz w:val="24"/>
        </w:rPr>
        <w:t xml:space="preserve"> tulemuste põhjal.</w:t>
      </w:r>
    </w:p>
    <w:p w14:paraId="0B22AF0C" w14:textId="0A1A83C3" w:rsidR="3BFCAE6E" w:rsidRDefault="3BFCAE6E" w:rsidP="0016210D">
      <w:pPr>
        <w:rPr>
          <w:rFonts w:ascii="Times New Roman" w:hAnsi="Times New Roman"/>
          <w:b/>
          <w:bCs/>
          <w:sz w:val="24"/>
        </w:rPr>
      </w:pPr>
    </w:p>
    <w:p w14:paraId="3795F570" w14:textId="6AAFE55B" w:rsidR="3BFCAE6E" w:rsidRPr="00F759B2" w:rsidRDefault="131B2B0D" w:rsidP="6E341925">
      <w:pPr>
        <w:rPr>
          <w:rFonts w:ascii="Times New Roman" w:hAnsi="Times New Roman"/>
          <w:sz w:val="24"/>
        </w:rPr>
      </w:pPr>
      <w:r w:rsidRPr="75CF7F17">
        <w:rPr>
          <w:rFonts w:ascii="Times New Roman" w:hAnsi="Times New Roman"/>
          <w:b/>
          <w:bCs/>
          <w:sz w:val="24"/>
        </w:rPr>
        <w:t xml:space="preserve">Eelnõu </w:t>
      </w:r>
      <w:r w:rsidR="00BD0C87">
        <w:rPr>
          <w:rFonts w:ascii="Times New Roman" w:hAnsi="Times New Roman"/>
          <w:b/>
          <w:bCs/>
          <w:sz w:val="24"/>
        </w:rPr>
        <w:t>§-s</w:t>
      </w:r>
      <w:r w:rsidRPr="75CF7F17">
        <w:rPr>
          <w:rFonts w:ascii="Times New Roman" w:hAnsi="Times New Roman"/>
          <w:b/>
          <w:bCs/>
          <w:sz w:val="24"/>
        </w:rPr>
        <w:t xml:space="preserve"> 2</w:t>
      </w:r>
      <w:r w:rsidR="002F789B">
        <w:rPr>
          <w:rFonts w:ascii="Times New Roman" w:hAnsi="Times New Roman"/>
          <w:b/>
          <w:bCs/>
          <w:sz w:val="24"/>
        </w:rPr>
        <w:t>2</w:t>
      </w:r>
      <w:r w:rsidR="547DFFB4" w:rsidRPr="75CF7F17">
        <w:rPr>
          <w:rFonts w:ascii="Times New Roman" w:hAnsi="Times New Roman"/>
          <w:b/>
          <w:bCs/>
          <w:sz w:val="24"/>
        </w:rPr>
        <w:t xml:space="preserve"> </w:t>
      </w:r>
      <w:r w:rsidR="00BD0C87" w:rsidRPr="00BD4FFA">
        <w:rPr>
          <w:rFonts w:ascii="Times New Roman" w:hAnsi="Times New Roman"/>
          <w:color w:val="000000" w:themeColor="text1"/>
          <w:sz w:val="24"/>
        </w:rPr>
        <w:t xml:space="preserve">sätestatakse </w:t>
      </w:r>
      <w:proofErr w:type="spellStart"/>
      <w:r w:rsidR="00BD0C87" w:rsidRPr="00BD4FFA">
        <w:rPr>
          <w:rFonts w:ascii="Times New Roman" w:hAnsi="Times New Roman"/>
          <w:color w:val="000000" w:themeColor="text1"/>
          <w:sz w:val="24"/>
        </w:rPr>
        <w:t>p</w:t>
      </w:r>
      <w:r w:rsidR="547DFFB4" w:rsidRPr="00BD4FFA">
        <w:rPr>
          <w:rFonts w:ascii="Times New Roman" w:hAnsi="Times New Roman"/>
          <w:color w:val="000000" w:themeColor="text1"/>
          <w:sz w:val="24"/>
        </w:rPr>
        <w:t>seudonüümimine</w:t>
      </w:r>
      <w:proofErr w:type="spellEnd"/>
      <w:r w:rsidR="00BD0C87" w:rsidRPr="00BD4FFA">
        <w:rPr>
          <w:rFonts w:ascii="Times New Roman" w:hAnsi="Times New Roman"/>
          <w:color w:val="000000" w:themeColor="text1"/>
          <w:sz w:val="24"/>
        </w:rPr>
        <w:t>.</w:t>
      </w:r>
      <w:r w:rsidR="00B51A58">
        <w:rPr>
          <w:rFonts w:ascii="Times New Roman" w:hAnsi="Times New Roman"/>
          <w:sz w:val="24"/>
        </w:rPr>
        <w:t xml:space="preserve"> </w:t>
      </w:r>
      <w:r w:rsidR="7B3183DB" w:rsidRPr="007F330B">
        <w:rPr>
          <w:rFonts w:ascii="Times New Roman" w:hAnsi="Times New Roman"/>
          <w:sz w:val="24"/>
        </w:rPr>
        <w:t xml:space="preserve">Muudatusega </w:t>
      </w:r>
      <w:r w:rsidR="00F759B2">
        <w:rPr>
          <w:rFonts w:ascii="Times New Roman" w:hAnsi="Times New Roman"/>
          <w:sz w:val="24"/>
        </w:rPr>
        <w:t>jäetakse seaduse tasandilt välja</w:t>
      </w:r>
      <w:r w:rsidR="7B3183DB" w:rsidRPr="6E341925">
        <w:rPr>
          <w:rFonts w:ascii="Times New Roman" w:hAnsi="Times New Roman"/>
          <w:sz w:val="24"/>
        </w:rPr>
        <w:t xml:space="preserve"> vananenud ja liiga </w:t>
      </w:r>
      <w:r w:rsidR="007F330B">
        <w:rPr>
          <w:rFonts w:ascii="Times New Roman" w:hAnsi="Times New Roman"/>
          <w:sz w:val="24"/>
        </w:rPr>
        <w:t xml:space="preserve">tehnilise </w:t>
      </w:r>
      <w:r w:rsidR="7B3183DB" w:rsidRPr="6E341925">
        <w:rPr>
          <w:rFonts w:ascii="Times New Roman" w:hAnsi="Times New Roman"/>
          <w:sz w:val="24"/>
        </w:rPr>
        <w:t>detail</w:t>
      </w:r>
      <w:r w:rsidR="77C36052" w:rsidRPr="6E341925">
        <w:rPr>
          <w:rFonts w:ascii="Times New Roman" w:hAnsi="Times New Roman"/>
          <w:sz w:val="24"/>
        </w:rPr>
        <w:t>s</w:t>
      </w:r>
      <w:r w:rsidR="007F330B">
        <w:rPr>
          <w:rFonts w:ascii="Times New Roman" w:hAnsi="Times New Roman"/>
          <w:sz w:val="24"/>
        </w:rPr>
        <w:t>usega kirjeldatud</w:t>
      </w:r>
      <w:r w:rsidR="7B3183DB" w:rsidRPr="6E341925">
        <w:rPr>
          <w:rFonts w:ascii="Times New Roman" w:hAnsi="Times New Roman"/>
          <w:sz w:val="24"/>
        </w:rPr>
        <w:t xml:space="preserve"> </w:t>
      </w:r>
      <w:proofErr w:type="spellStart"/>
      <w:r w:rsidR="28C334F6" w:rsidRPr="6E341925">
        <w:rPr>
          <w:rFonts w:ascii="Times New Roman" w:hAnsi="Times New Roman"/>
          <w:sz w:val="24"/>
        </w:rPr>
        <w:t>pseudonümiseerimise</w:t>
      </w:r>
      <w:proofErr w:type="spellEnd"/>
      <w:r w:rsidR="7B3183DB" w:rsidRPr="6E341925">
        <w:rPr>
          <w:rFonts w:ascii="Times New Roman" w:hAnsi="Times New Roman"/>
          <w:sz w:val="24"/>
        </w:rPr>
        <w:t xml:space="preserve"> </w:t>
      </w:r>
      <w:r w:rsidR="1F104D4A" w:rsidRPr="6E341925">
        <w:rPr>
          <w:rFonts w:ascii="Times New Roman" w:hAnsi="Times New Roman"/>
          <w:sz w:val="24"/>
        </w:rPr>
        <w:t>põhimõtted</w:t>
      </w:r>
      <w:r w:rsidR="00F759B2">
        <w:rPr>
          <w:rFonts w:ascii="Times New Roman" w:hAnsi="Times New Roman"/>
          <w:sz w:val="24"/>
        </w:rPr>
        <w:t>, mis v</w:t>
      </w:r>
      <w:r w:rsidR="00270D9F">
        <w:rPr>
          <w:rFonts w:ascii="Times New Roman" w:hAnsi="Times New Roman"/>
          <w:sz w:val="24"/>
        </w:rPr>
        <w:t>õivad olla ajas muutuvad</w:t>
      </w:r>
      <w:r w:rsidR="7B3183DB" w:rsidRPr="6E341925">
        <w:rPr>
          <w:rFonts w:ascii="Times New Roman" w:hAnsi="Times New Roman"/>
          <w:sz w:val="24"/>
        </w:rPr>
        <w:t xml:space="preserve"> ja </w:t>
      </w:r>
      <w:r w:rsidR="7B66E601" w:rsidRPr="6E341925">
        <w:rPr>
          <w:rFonts w:ascii="Times New Roman" w:hAnsi="Times New Roman"/>
          <w:sz w:val="24"/>
        </w:rPr>
        <w:t xml:space="preserve">meetodi </w:t>
      </w:r>
      <w:r w:rsidR="7B3183DB" w:rsidRPr="6E341925">
        <w:rPr>
          <w:rFonts w:ascii="Times New Roman" w:hAnsi="Times New Roman"/>
          <w:sz w:val="24"/>
        </w:rPr>
        <w:t xml:space="preserve">kooskõlastamise kohustus </w:t>
      </w:r>
      <w:r w:rsidR="00EC0F70">
        <w:rPr>
          <w:rFonts w:ascii="Times New Roman" w:hAnsi="Times New Roman"/>
          <w:sz w:val="24"/>
        </w:rPr>
        <w:t>Andmekaitse Inspektsiooniga</w:t>
      </w:r>
      <w:r w:rsidR="7B3183DB" w:rsidRPr="6E341925">
        <w:rPr>
          <w:rFonts w:ascii="Times New Roman" w:hAnsi="Times New Roman"/>
          <w:sz w:val="24"/>
        </w:rPr>
        <w:t>.</w:t>
      </w:r>
    </w:p>
    <w:p w14:paraId="60EFAED2" w14:textId="37829D1C" w:rsidR="6E341925" w:rsidRDefault="6E341925" w:rsidP="6E341925">
      <w:pPr>
        <w:rPr>
          <w:rFonts w:ascii="Times New Roman" w:hAnsi="Times New Roman"/>
          <w:b/>
          <w:bCs/>
          <w:sz w:val="24"/>
        </w:rPr>
      </w:pPr>
    </w:p>
    <w:p w14:paraId="4E01106B" w14:textId="63C47562" w:rsidR="68274A97" w:rsidRDefault="3AA3CF23" w:rsidP="6E341925">
      <w:pPr>
        <w:rPr>
          <w:rFonts w:ascii="Times New Roman" w:hAnsi="Times New Roman"/>
          <w:sz w:val="24"/>
        </w:rPr>
      </w:pPr>
      <w:r w:rsidRPr="6E341925">
        <w:rPr>
          <w:rFonts w:ascii="Times New Roman" w:hAnsi="Times New Roman"/>
          <w:b/>
          <w:bCs/>
          <w:sz w:val="24"/>
        </w:rPr>
        <w:t>Eelnõu § 2</w:t>
      </w:r>
      <w:r w:rsidR="71CB97E5" w:rsidRPr="6E341925">
        <w:rPr>
          <w:rFonts w:ascii="Times New Roman" w:hAnsi="Times New Roman"/>
          <w:b/>
          <w:bCs/>
          <w:sz w:val="24"/>
        </w:rPr>
        <w:t>2</w:t>
      </w:r>
      <w:r w:rsidRPr="6E341925">
        <w:rPr>
          <w:rFonts w:ascii="Times New Roman" w:hAnsi="Times New Roman"/>
          <w:b/>
          <w:bCs/>
          <w:sz w:val="24"/>
        </w:rPr>
        <w:t xml:space="preserve"> lõike 1 </w:t>
      </w:r>
      <w:r w:rsidR="45A73480" w:rsidRPr="6E341925">
        <w:rPr>
          <w:rFonts w:ascii="Times New Roman" w:hAnsi="Times New Roman"/>
          <w:sz w:val="24"/>
        </w:rPr>
        <w:t>kohaselt annab vastutav töötleja geenidoonori koeproovile ja isikuandmetele viivitamat</w:t>
      </w:r>
      <w:r w:rsidR="28652452" w:rsidRPr="6E341925">
        <w:rPr>
          <w:rFonts w:ascii="Times New Roman" w:hAnsi="Times New Roman"/>
          <w:sz w:val="24"/>
        </w:rPr>
        <w:t>a</w:t>
      </w:r>
      <w:r w:rsidR="45A73480" w:rsidRPr="6E341925">
        <w:rPr>
          <w:rFonts w:ascii="Times New Roman" w:hAnsi="Times New Roman"/>
          <w:sz w:val="24"/>
        </w:rPr>
        <w:t xml:space="preserve"> pärast </w:t>
      </w:r>
      <w:r w:rsidR="4210B715" w:rsidRPr="6E341925">
        <w:rPr>
          <w:rFonts w:ascii="Times New Roman" w:hAnsi="Times New Roman"/>
          <w:sz w:val="24"/>
        </w:rPr>
        <w:t>nende</w:t>
      </w:r>
      <w:r w:rsidR="41E183B6" w:rsidRPr="6E341925">
        <w:rPr>
          <w:rFonts w:ascii="Times New Roman" w:hAnsi="Times New Roman"/>
          <w:sz w:val="24"/>
        </w:rPr>
        <w:t xml:space="preserve"> geenivaramusse</w:t>
      </w:r>
      <w:r w:rsidR="45A73480" w:rsidRPr="6E341925">
        <w:rPr>
          <w:rFonts w:ascii="Times New Roman" w:hAnsi="Times New Roman"/>
          <w:sz w:val="24"/>
        </w:rPr>
        <w:t xml:space="preserve"> vastuvõtmist kordumatud pseudonüümid</w:t>
      </w:r>
      <w:r w:rsidR="55BCB7B6" w:rsidRPr="6E341925">
        <w:rPr>
          <w:rFonts w:ascii="Times New Roman" w:hAnsi="Times New Roman"/>
          <w:sz w:val="24"/>
        </w:rPr>
        <w:t>, millega eraldatakse isikut vahetult tuvastada võimaldavad andmed teadusandmestikust.</w:t>
      </w:r>
      <w:r w:rsidR="7561050C" w:rsidRPr="6E341925">
        <w:rPr>
          <w:rFonts w:ascii="Times New Roman" w:hAnsi="Times New Roman"/>
          <w:sz w:val="24"/>
        </w:rPr>
        <w:t xml:space="preserve"> Seadusest </w:t>
      </w:r>
      <w:r w:rsidR="0005620B">
        <w:rPr>
          <w:rFonts w:ascii="Times New Roman" w:hAnsi="Times New Roman"/>
          <w:sz w:val="24"/>
        </w:rPr>
        <w:t xml:space="preserve">jäetakse välja tehniline detailsus </w:t>
      </w:r>
      <w:r w:rsidR="3EE7AE1F" w:rsidRPr="6E341925">
        <w:rPr>
          <w:rFonts w:ascii="Times New Roman" w:hAnsi="Times New Roman"/>
          <w:sz w:val="24"/>
        </w:rPr>
        <w:t xml:space="preserve">vähemalt </w:t>
      </w:r>
      <w:r w:rsidR="7561050C" w:rsidRPr="6E341925">
        <w:rPr>
          <w:rFonts w:ascii="Times New Roman" w:hAnsi="Times New Roman"/>
          <w:sz w:val="24"/>
        </w:rPr>
        <w:t>16 kohalise koodi kasutamise</w:t>
      </w:r>
      <w:r w:rsidR="0005620B">
        <w:rPr>
          <w:rFonts w:ascii="Times New Roman" w:hAnsi="Times New Roman"/>
          <w:sz w:val="24"/>
        </w:rPr>
        <w:t>ks</w:t>
      </w:r>
      <w:r w:rsidR="7561050C" w:rsidRPr="6E341925">
        <w:rPr>
          <w:rFonts w:ascii="Times New Roman" w:hAnsi="Times New Roman"/>
          <w:sz w:val="24"/>
        </w:rPr>
        <w:t xml:space="preserve"> ja</w:t>
      </w:r>
      <w:r w:rsidR="7A525621" w:rsidRPr="6E341925">
        <w:rPr>
          <w:rFonts w:ascii="Times New Roman" w:hAnsi="Times New Roman"/>
          <w:sz w:val="24"/>
        </w:rPr>
        <w:t xml:space="preserve"> kodeerimise meetodi </w:t>
      </w:r>
      <w:r w:rsidR="00EC0F70">
        <w:rPr>
          <w:rFonts w:ascii="Times New Roman" w:hAnsi="Times New Roman"/>
          <w:sz w:val="24"/>
        </w:rPr>
        <w:t>Andmekaitse Inspektsiooniga</w:t>
      </w:r>
      <w:r w:rsidR="00EC0F70" w:rsidRPr="6E341925">
        <w:rPr>
          <w:rFonts w:ascii="Times New Roman" w:hAnsi="Times New Roman"/>
          <w:sz w:val="24"/>
        </w:rPr>
        <w:t xml:space="preserve"> </w:t>
      </w:r>
      <w:r w:rsidR="7A525621" w:rsidRPr="6E341925">
        <w:rPr>
          <w:rFonts w:ascii="Times New Roman" w:hAnsi="Times New Roman"/>
          <w:sz w:val="24"/>
        </w:rPr>
        <w:t xml:space="preserve">kooskõlastamise vajadus. </w:t>
      </w:r>
      <w:r w:rsidR="4D135C78" w:rsidRPr="6E341925">
        <w:rPr>
          <w:rFonts w:ascii="Times New Roman" w:hAnsi="Times New Roman"/>
          <w:sz w:val="24"/>
        </w:rPr>
        <w:t>25 aasta</w:t>
      </w:r>
      <w:r w:rsidR="2F5B7C54" w:rsidRPr="6E341925">
        <w:rPr>
          <w:rFonts w:ascii="Times New Roman" w:hAnsi="Times New Roman"/>
          <w:sz w:val="24"/>
        </w:rPr>
        <w:t xml:space="preserve"> jooksul ei ole seda loogikat muudetud ja tegemist on liigse detailsusega seaduse tasemel.</w:t>
      </w:r>
      <w:r w:rsidR="65DA8A37" w:rsidRPr="6E341925">
        <w:rPr>
          <w:rFonts w:ascii="Times New Roman" w:hAnsi="Times New Roman"/>
          <w:sz w:val="24"/>
        </w:rPr>
        <w:t xml:space="preserve"> Geenivaramu ei </w:t>
      </w:r>
      <w:r w:rsidR="000864EE">
        <w:rPr>
          <w:rFonts w:ascii="Times New Roman" w:hAnsi="Times New Roman"/>
          <w:sz w:val="24"/>
        </w:rPr>
        <w:t>ole kavandanud hetkel</w:t>
      </w:r>
      <w:r w:rsidR="00611A1B">
        <w:rPr>
          <w:rFonts w:ascii="Times New Roman" w:hAnsi="Times New Roman"/>
          <w:sz w:val="24"/>
        </w:rPr>
        <w:t xml:space="preserve"> </w:t>
      </w:r>
      <w:r w:rsidR="65DA8A37" w:rsidRPr="6E341925">
        <w:rPr>
          <w:rFonts w:ascii="Times New Roman" w:hAnsi="Times New Roman"/>
          <w:sz w:val="24"/>
        </w:rPr>
        <w:t>juurdunud kodeerimise meetodit ka muuta,</w:t>
      </w:r>
      <w:r w:rsidR="00EE20C1">
        <w:rPr>
          <w:rFonts w:ascii="Times New Roman" w:hAnsi="Times New Roman"/>
          <w:sz w:val="24"/>
        </w:rPr>
        <w:t xml:space="preserve"> </w:t>
      </w:r>
      <w:r w:rsidR="00611A1B">
        <w:rPr>
          <w:rFonts w:ascii="Times New Roman" w:hAnsi="Times New Roman"/>
          <w:sz w:val="24"/>
        </w:rPr>
        <w:t>kuid tehnoloogiate arenedes</w:t>
      </w:r>
      <w:r w:rsidR="00EE20C1">
        <w:rPr>
          <w:rFonts w:ascii="Times New Roman" w:hAnsi="Times New Roman"/>
          <w:sz w:val="24"/>
        </w:rPr>
        <w:t xml:space="preserve"> ei saa välistada metoodika täiustamise </w:t>
      </w:r>
      <w:r w:rsidR="003E40B9">
        <w:rPr>
          <w:rFonts w:ascii="Times New Roman" w:hAnsi="Times New Roman"/>
          <w:sz w:val="24"/>
        </w:rPr>
        <w:t>võimalus</w:t>
      </w:r>
      <w:r w:rsidR="00EE20C1">
        <w:rPr>
          <w:rFonts w:ascii="Times New Roman" w:hAnsi="Times New Roman"/>
          <w:sz w:val="24"/>
        </w:rPr>
        <w:t>t</w:t>
      </w:r>
      <w:r w:rsidR="2722D6C9" w:rsidRPr="6E341925">
        <w:rPr>
          <w:rFonts w:ascii="Times New Roman" w:hAnsi="Times New Roman"/>
          <w:sz w:val="24"/>
        </w:rPr>
        <w:t>.</w:t>
      </w:r>
    </w:p>
    <w:p w14:paraId="5CE7F6C8" w14:textId="2275803E" w:rsidR="68274A97" w:rsidRDefault="3AA3CF23" w:rsidP="6E341925">
      <w:pPr>
        <w:rPr>
          <w:rFonts w:ascii="Times New Roman" w:hAnsi="Times New Roman"/>
          <w:b/>
          <w:bCs/>
          <w:sz w:val="24"/>
        </w:rPr>
      </w:pPr>
      <w:r w:rsidRPr="6E341925">
        <w:rPr>
          <w:rFonts w:ascii="Times New Roman" w:hAnsi="Times New Roman"/>
          <w:b/>
          <w:bCs/>
          <w:sz w:val="24"/>
        </w:rPr>
        <w:t xml:space="preserve"> </w:t>
      </w:r>
    </w:p>
    <w:p w14:paraId="0B388896" w14:textId="02D81203" w:rsidR="68274A97" w:rsidRDefault="07ABCC00" w:rsidP="6E341925">
      <w:pPr>
        <w:rPr>
          <w:rFonts w:ascii="Times New Roman" w:hAnsi="Times New Roman"/>
          <w:sz w:val="24"/>
        </w:rPr>
      </w:pPr>
      <w:r w:rsidRPr="6E341925">
        <w:rPr>
          <w:rFonts w:ascii="Times New Roman" w:hAnsi="Times New Roman"/>
          <w:b/>
          <w:bCs/>
          <w:sz w:val="24"/>
        </w:rPr>
        <w:t>Eelnõu § 2</w:t>
      </w:r>
      <w:r w:rsidR="71CB97E5" w:rsidRPr="6E341925">
        <w:rPr>
          <w:rFonts w:ascii="Times New Roman" w:hAnsi="Times New Roman"/>
          <w:b/>
          <w:bCs/>
          <w:sz w:val="24"/>
        </w:rPr>
        <w:t>2</w:t>
      </w:r>
      <w:r w:rsidRPr="6E341925">
        <w:rPr>
          <w:rFonts w:ascii="Times New Roman" w:hAnsi="Times New Roman"/>
          <w:b/>
          <w:bCs/>
          <w:sz w:val="24"/>
        </w:rPr>
        <w:t xml:space="preserve"> lõike 2 </w:t>
      </w:r>
      <w:r w:rsidR="6002A0D5" w:rsidRPr="6E341925">
        <w:rPr>
          <w:rFonts w:ascii="Times New Roman" w:hAnsi="Times New Roman"/>
          <w:sz w:val="24"/>
        </w:rPr>
        <w:t>kohaselt</w:t>
      </w:r>
      <w:r w:rsidR="5EC1552E" w:rsidRPr="6E341925">
        <w:rPr>
          <w:rFonts w:ascii="Times New Roman" w:hAnsi="Times New Roman"/>
          <w:sz w:val="24"/>
        </w:rPr>
        <w:t xml:space="preserve"> on vastutaval töötlejal </w:t>
      </w:r>
      <w:r w:rsidR="6E6B0FB2" w:rsidRPr="6E341925">
        <w:rPr>
          <w:rFonts w:ascii="Times New Roman" w:hAnsi="Times New Roman"/>
          <w:sz w:val="24"/>
        </w:rPr>
        <w:t>g</w:t>
      </w:r>
      <w:r w:rsidR="5EC1552E" w:rsidRPr="6E341925">
        <w:rPr>
          <w:rFonts w:ascii="Times New Roman" w:hAnsi="Times New Roman"/>
          <w:sz w:val="24"/>
        </w:rPr>
        <w:t xml:space="preserve">eenivaramusse kantavate geenidoonori isikusamasuse andmete </w:t>
      </w:r>
      <w:r w:rsidR="2CA333E2" w:rsidRPr="6E341925">
        <w:rPr>
          <w:rFonts w:ascii="Times New Roman" w:hAnsi="Times New Roman"/>
          <w:sz w:val="24"/>
        </w:rPr>
        <w:t>õigsuse</w:t>
      </w:r>
      <w:r w:rsidR="5EC1552E" w:rsidRPr="6E341925">
        <w:rPr>
          <w:rFonts w:ascii="Times New Roman" w:hAnsi="Times New Roman"/>
          <w:sz w:val="24"/>
        </w:rPr>
        <w:t xml:space="preserve"> kontrolli</w:t>
      </w:r>
      <w:r w:rsidR="0E8169DC" w:rsidRPr="6E341925">
        <w:rPr>
          <w:rFonts w:ascii="Times New Roman" w:hAnsi="Times New Roman"/>
          <w:sz w:val="24"/>
        </w:rPr>
        <w:t>mise</w:t>
      </w:r>
      <w:r w:rsidR="5EC1552E" w:rsidRPr="6E341925">
        <w:rPr>
          <w:rFonts w:ascii="Times New Roman" w:hAnsi="Times New Roman"/>
          <w:sz w:val="24"/>
        </w:rPr>
        <w:t xml:space="preserve">ks </w:t>
      </w:r>
      <w:r w:rsidR="2170D252" w:rsidRPr="6E341925">
        <w:rPr>
          <w:rFonts w:ascii="Times New Roman" w:hAnsi="Times New Roman"/>
          <w:sz w:val="24"/>
        </w:rPr>
        <w:t xml:space="preserve">õigus </w:t>
      </w:r>
      <w:r w:rsidR="5EC1552E" w:rsidRPr="6E341925">
        <w:rPr>
          <w:rFonts w:ascii="Times New Roman" w:hAnsi="Times New Roman"/>
          <w:sz w:val="24"/>
        </w:rPr>
        <w:t xml:space="preserve">enne </w:t>
      </w:r>
      <w:r w:rsidR="215E1CE0" w:rsidRPr="6E341925">
        <w:rPr>
          <w:rFonts w:ascii="Times New Roman" w:hAnsi="Times New Roman"/>
          <w:sz w:val="24"/>
        </w:rPr>
        <w:t>isikuandmete</w:t>
      </w:r>
      <w:r w:rsidR="5EC1552E" w:rsidRPr="6E341925">
        <w:rPr>
          <w:rFonts w:ascii="Times New Roman" w:hAnsi="Times New Roman"/>
          <w:sz w:val="24"/>
        </w:rPr>
        <w:t xml:space="preserve"> </w:t>
      </w:r>
      <w:proofErr w:type="spellStart"/>
      <w:r w:rsidR="5EC1552E" w:rsidRPr="6E341925">
        <w:rPr>
          <w:rFonts w:ascii="Times New Roman" w:hAnsi="Times New Roman"/>
          <w:sz w:val="24"/>
        </w:rPr>
        <w:t>pseudonüümimist</w:t>
      </w:r>
      <w:proofErr w:type="spellEnd"/>
      <w:r w:rsidR="5EC1552E" w:rsidRPr="6E341925">
        <w:rPr>
          <w:rFonts w:ascii="Times New Roman" w:hAnsi="Times New Roman"/>
          <w:sz w:val="24"/>
        </w:rPr>
        <w:t xml:space="preserve"> </w:t>
      </w:r>
      <w:r w:rsidR="12AA5E1A" w:rsidRPr="6E341925">
        <w:rPr>
          <w:rFonts w:ascii="Times New Roman" w:hAnsi="Times New Roman"/>
          <w:sz w:val="24"/>
        </w:rPr>
        <w:t>võrrelda neid</w:t>
      </w:r>
      <w:r w:rsidR="5EC1552E" w:rsidRPr="6E341925">
        <w:rPr>
          <w:rFonts w:ascii="Times New Roman" w:hAnsi="Times New Roman"/>
          <w:sz w:val="24"/>
        </w:rPr>
        <w:t xml:space="preserve"> teistes andmekogudes säilitatavate </w:t>
      </w:r>
      <w:r w:rsidR="6771545F" w:rsidRPr="6E341925">
        <w:rPr>
          <w:rFonts w:ascii="Times New Roman" w:hAnsi="Times New Roman"/>
          <w:sz w:val="24"/>
        </w:rPr>
        <w:t>isiku</w:t>
      </w:r>
      <w:r w:rsidR="5EC1552E" w:rsidRPr="6E341925">
        <w:rPr>
          <w:rFonts w:ascii="Times New Roman" w:hAnsi="Times New Roman"/>
          <w:sz w:val="24"/>
        </w:rPr>
        <w:t>andmetega ja vajaduse korral andme</w:t>
      </w:r>
      <w:r w:rsidR="2B354C13" w:rsidRPr="6E341925">
        <w:rPr>
          <w:rFonts w:ascii="Times New Roman" w:hAnsi="Times New Roman"/>
          <w:sz w:val="24"/>
        </w:rPr>
        <w:t>d</w:t>
      </w:r>
      <w:r w:rsidR="5EC1552E" w:rsidRPr="6E341925">
        <w:rPr>
          <w:rFonts w:ascii="Times New Roman" w:hAnsi="Times New Roman"/>
          <w:sz w:val="24"/>
        </w:rPr>
        <w:t xml:space="preserve"> paranda</w:t>
      </w:r>
      <w:r w:rsidR="2B354C13" w:rsidRPr="6E341925">
        <w:rPr>
          <w:rFonts w:ascii="Times New Roman" w:hAnsi="Times New Roman"/>
          <w:sz w:val="24"/>
        </w:rPr>
        <w:t>da.</w:t>
      </w:r>
      <w:r w:rsidR="60D0C131" w:rsidRPr="6E341925">
        <w:rPr>
          <w:rFonts w:ascii="Times New Roman" w:hAnsi="Times New Roman"/>
          <w:sz w:val="24"/>
        </w:rPr>
        <w:t xml:space="preserve"> Praktika käigus on leitud andmesisestuse </w:t>
      </w:r>
      <w:r w:rsidR="22EDE38B" w:rsidRPr="6E341925">
        <w:rPr>
          <w:rFonts w:ascii="Times New Roman" w:hAnsi="Times New Roman"/>
          <w:sz w:val="24"/>
        </w:rPr>
        <w:t xml:space="preserve">käigus </w:t>
      </w:r>
      <w:r w:rsidR="60D0C131" w:rsidRPr="6E341925">
        <w:rPr>
          <w:rFonts w:ascii="Times New Roman" w:hAnsi="Times New Roman"/>
          <w:sz w:val="24"/>
        </w:rPr>
        <w:t>vigasid</w:t>
      </w:r>
      <w:r w:rsidR="555869CC" w:rsidRPr="6E341925">
        <w:rPr>
          <w:rFonts w:ascii="Times New Roman" w:hAnsi="Times New Roman"/>
          <w:sz w:val="24"/>
        </w:rPr>
        <w:t xml:space="preserve">, kõige sagedasem </w:t>
      </w:r>
      <w:r w:rsidR="60D0C131" w:rsidRPr="6E341925">
        <w:rPr>
          <w:rFonts w:ascii="Times New Roman" w:hAnsi="Times New Roman"/>
          <w:sz w:val="24"/>
        </w:rPr>
        <w:t xml:space="preserve">on </w:t>
      </w:r>
      <w:r w:rsidR="04681E78" w:rsidRPr="6E341925">
        <w:rPr>
          <w:rFonts w:ascii="Times New Roman" w:hAnsi="Times New Roman"/>
          <w:sz w:val="24"/>
        </w:rPr>
        <w:t>nimevahetus</w:t>
      </w:r>
      <w:r w:rsidR="60D0C131" w:rsidRPr="6E341925">
        <w:rPr>
          <w:rFonts w:ascii="Times New Roman" w:hAnsi="Times New Roman"/>
          <w:sz w:val="24"/>
        </w:rPr>
        <w:t>, näiteks</w:t>
      </w:r>
      <w:r w:rsidR="55449215" w:rsidRPr="6E341925">
        <w:rPr>
          <w:rFonts w:ascii="Times New Roman" w:hAnsi="Times New Roman"/>
          <w:sz w:val="24"/>
        </w:rPr>
        <w:t xml:space="preserve"> abiellu</w:t>
      </w:r>
      <w:r w:rsidR="5E43633D" w:rsidRPr="6E341925">
        <w:rPr>
          <w:rFonts w:ascii="Times New Roman" w:hAnsi="Times New Roman"/>
          <w:sz w:val="24"/>
        </w:rPr>
        <w:t xml:space="preserve">mise tõttu. </w:t>
      </w:r>
      <w:r w:rsidR="5A0688C0" w:rsidRPr="6E341925">
        <w:rPr>
          <w:rFonts w:ascii="Times New Roman" w:hAnsi="Times New Roman"/>
          <w:sz w:val="24"/>
        </w:rPr>
        <w:t>Põhimõttelisi m</w:t>
      </w:r>
      <w:r w:rsidR="60D0C131" w:rsidRPr="6E341925">
        <w:rPr>
          <w:rFonts w:ascii="Times New Roman" w:hAnsi="Times New Roman"/>
          <w:sz w:val="24"/>
        </w:rPr>
        <w:t>uudatusi varasema seadusega ei ole</w:t>
      </w:r>
      <w:r w:rsidR="00EC0F70">
        <w:rPr>
          <w:rFonts w:ascii="Times New Roman" w:hAnsi="Times New Roman"/>
          <w:sz w:val="24"/>
        </w:rPr>
        <w:t>.</w:t>
      </w:r>
    </w:p>
    <w:p w14:paraId="180B9F01" w14:textId="51AF8754" w:rsidR="68274A97" w:rsidRDefault="68274A97" w:rsidP="0016210D">
      <w:pPr>
        <w:rPr>
          <w:rFonts w:ascii="Times New Roman" w:hAnsi="Times New Roman"/>
          <w:b/>
          <w:bCs/>
          <w:sz w:val="24"/>
        </w:rPr>
      </w:pPr>
      <w:r w:rsidRPr="3BFCAE6E">
        <w:rPr>
          <w:rFonts w:ascii="Times New Roman" w:hAnsi="Times New Roman"/>
          <w:b/>
          <w:bCs/>
          <w:sz w:val="24"/>
        </w:rPr>
        <w:t xml:space="preserve"> </w:t>
      </w:r>
    </w:p>
    <w:p w14:paraId="4F00C987" w14:textId="48F69816" w:rsidR="68274A97" w:rsidRDefault="3AA3CF23" w:rsidP="6E341925">
      <w:pPr>
        <w:rPr>
          <w:rFonts w:ascii="Times New Roman" w:hAnsi="Times New Roman"/>
          <w:sz w:val="24"/>
        </w:rPr>
      </w:pPr>
      <w:r w:rsidRPr="6E341925">
        <w:rPr>
          <w:rFonts w:ascii="Times New Roman" w:hAnsi="Times New Roman"/>
          <w:b/>
          <w:bCs/>
          <w:sz w:val="24"/>
        </w:rPr>
        <w:t>Eelnõu § 2</w:t>
      </w:r>
      <w:r w:rsidR="6771545F" w:rsidRPr="6E341925">
        <w:rPr>
          <w:rFonts w:ascii="Times New Roman" w:hAnsi="Times New Roman"/>
          <w:b/>
          <w:bCs/>
          <w:sz w:val="24"/>
        </w:rPr>
        <w:t>2</w:t>
      </w:r>
      <w:r w:rsidRPr="6E341925">
        <w:rPr>
          <w:rFonts w:ascii="Times New Roman" w:hAnsi="Times New Roman"/>
          <w:b/>
          <w:bCs/>
          <w:sz w:val="24"/>
        </w:rPr>
        <w:t xml:space="preserve"> lõike 3</w:t>
      </w:r>
      <w:r w:rsidR="2D96A445" w:rsidRPr="6E341925">
        <w:rPr>
          <w:rFonts w:ascii="Times New Roman" w:hAnsi="Times New Roman"/>
          <w:b/>
          <w:bCs/>
          <w:sz w:val="24"/>
        </w:rPr>
        <w:t xml:space="preserve"> </w:t>
      </w:r>
      <w:r w:rsidR="2D96A445" w:rsidRPr="6E341925">
        <w:rPr>
          <w:rFonts w:ascii="Times New Roman" w:hAnsi="Times New Roman"/>
          <w:sz w:val="24"/>
        </w:rPr>
        <w:t>kohaselt asendab vastutav töötleja pseudonüümiga koeproovi ja isikuandmete juures kõik andmed, mis võimaldavad geenidoonori isikut tuvastada.</w:t>
      </w:r>
      <w:r w:rsidR="418263A0" w:rsidRPr="6E341925">
        <w:rPr>
          <w:rFonts w:ascii="Times New Roman" w:hAnsi="Times New Roman"/>
          <w:sz w:val="24"/>
        </w:rPr>
        <w:t xml:space="preserve"> Muudatusi varasema seadusega ei ole.</w:t>
      </w:r>
    </w:p>
    <w:p w14:paraId="0F38D10F" w14:textId="16AC1FC0" w:rsidR="3BFCAE6E" w:rsidRDefault="3BFCAE6E" w:rsidP="0016210D">
      <w:pPr>
        <w:rPr>
          <w:rFonts w:ascii="Times New Roman" w:hAnsi="Times New Roman"/>
          <w:b/>
          <w:bCs/>
          <w:sz w:val="24"/>
        </w:rPr>
      </w:pPr>
    </w:p>
    <w:p w14:paraId="340149EB" w14:textId="022A09D6" w:rsidR="3BFCAE6E" w:rsidRPr="00E26EF9" w:rsidRDefault="3AA3CF23" w:rsidP="6E341925">
      <w:pPr>
        <w:rPr>
          <w:rFonts w:ascii="Times New Roman" w:hAnsi="Times New Roman"/>
          <w:sz w:val="24"/>
        </w:rPr>
      </w:pPr>
      <w:r w:rsidRPr="6E341925">
        <w:rPr>
          <w:rFonts w:ascii="Times New Roman" w:hAnsi="Times New Roman"/>
          <w:b/>
          <w:bCs/>
          <w:sz w:val="24"/>
        </w:rPr>
        <w:t>Eelnõu § 2</w:t>
      </w:r>
      <w:r w:rsidR="6771545F" w:rsidRPr="6E341925">
        <w:rPr>
          <w:rFonts w:ascii="Times New Roman" w:hAnsi="Times New Roman"/>
          <w:b/>
          <w:bCs/>
          <w:sz w:val="24"/>
        </w:rPr>
        <w:t>2</w:t>
      </w:r>
      <w:r w:rsidRPr="6E341925">
        <w:rPr>
          <w:rFonts w:ascii="Times New Roman" w:hAnsi="Times New Roman"/>
          <w:b/>
          <w:bCs/>
          <w:sz w:val="24"/>
        </w:rPr>
        <w:t xml:space="preserve"> lõike 4</w:t>
      </w:r>
      <w:r w:rsidR="3FA02340" w:rsidRPr="6E341925">
        <w:rPr>
          <w:rFonts w:ascii="Times New Roman" w:hAnsi="Times New Roman"/>
          <w:b/>
          <w:bCs/>
          <w:sz w:val="24"/>
        </w:rPr>
        <w:t xml:space="preserve"> </w:t>
      </w:r>
      <w:r w:rsidR="0BC2DDE7" w:rsidRPr="6E341925">
        <w:rPr>
          <w:rFonts w:ascii="Times New Roman" w:hAnsi="Times New Roman"/>
          <w:sz w:val="24"/>
        </w:rPr>
        <w:t>kohaselt</w:t>
      </w:r>
      <w:r w:rsidR="3FA02340" w:rsidRPr="6E341925">
        <w:rPr>
          <w:rFonts w:ascii="Times New Roman" w:hAnsi="Times New Roman"/>
          <w:sz w:val="24"/>
        </w:rPr>
        <w:t xml:space="preserve"> on </w:t>
      </w:r>
      <w:r w:rsidR="2984238E" w:rsidRPr="6E341925">
        <w:rPr>
          <w:rFonts w:ascii="Times New Roman" w:hAnsi="Times New Roman"/>
          <w:sz w:val="24"/>
        </w:rPr>
        <w:t xml:space="preserve">geenivaramu </w:t>
      </w:r>
      <w:r w:rsidR="3FA02340" w:rsidRPr="6E341925">
        <w:rPr>
          <w:rFonts w:ascii="Times New Roman" w:hAnsi="Times New Roman"/>
          <w:sz w:val="24"/>
        </w:rPr>
        <w:t>vastutav töötleja</w:t>
      </w:r>
      <w:r w:rsidR="2984238E" w:rsidRPr="6E341925">
        <w:rPr>
          <w:rFonts w:ascii="Times New Roman" w:hAnsi="Times New Roman"/>
          <w:sz w:val="24"/>
        </w:rPr>
        <w:t xml:space="preserve"> ja</w:t>
      </w:r>
      <w:r w:rsidR="3FA02340" w:rsidRPr="6E341925">
        <w:rPr>
          <w:rFonts w:ascii="Times New Roman" w:hAnsi="Times New Roman"/>
          <w:sz w:val="24"/>
        </w:rPr>
        <w:t xml:space="preserve"> volitatud töötleja </w:t>
      </w:r>
      <w:r w:rsidR="49883FAF" w:rsidRPr="6E341925">
        <w:rPr>
          <w:rFonts w:ascii="Times New Roman" w:hAnsi="Times New Roman"/>
          <w:sz w:val="24"/>
        </w:rPr>
        <w:t>ning</w:t>
      </w:r>
      <w:r w:rsidR="3FA02340" w:rsidRPr="6E341925">
        <w:rPr>
          <w:rFonts w:ascii="Times New Roman" w:hAnsi="Times New Roman"/>
          <w:sz w:val="24"/>
        </w:rPr>
        <w:t xml:space="preserve"> teadusuuringu </w:t>
      </w:r>
      <w:r w:rsidR="0ACB33E8" w:rsidRPr="6E341925">
        <w:rPr>
          <w:rFonts w:ascii="Times New Roman" w:hAnsi="Times New Roman"/>
          <w:sz w:val="24"/>
        </w:rPr>
        <w:t xml:space="preserve">vastutav töötleja </w:t>
      </w:r>
      <w:r w:rsidR="3FA02340" w:rsidRPr="6E341925">
        <w:rPr>
          <w:rFonts w:ascii="Times New Roman" w:hAnsi="Times New Roman"/>
          <w:sz w:val="24"/>
        </w:rPr>
        <w:t>kohustatud tähistama koeproovi</w:t>
      </w:r>
      <w:r w:rsidR="609FFAA8" w:rsidRPr="6E341925">
        <w:rPr>
          <w:rFonts w:ascii="Times New Roman" w:hAnsi="Times New Roman"/>
          <w:sz w:val="24"/>
        </w:rPr>
        <w:t xml:space="preserve"> ja</w:t>
      </w:r>
      <w:r w:rsidR="3FA02340" w:rsidRPr="6E341925">
        <w:rPr>
          <w:rFonts w:ascii="Times New Roman" w:hAnsi="Times New Roman"/>
          <w:sz w:val="24"/>
        </w:rPr>
        <w:t xml:space="preserve"> isikuandme</w:t>
      </w:r>
      <w:r w:rsidR="609FFAA8" w:rsidRPr="6E341925">
        <w:rPr>
          <w:rFonts w:ascii="Times New Roman" w:hAnsi="Times New Roman"/>
          <w:sz w:val="24"/>
        </w:rPr>
        <w:t>d, sealhulgas</w:t>
      </w:r>
      <w:r w:rsidR="3FA02340" w:rsidRPr="6E341925">
        <w:rPr>
          <w:rFonts w:ascii="Times New Roman" w:hAnsi="Times New Roman"/>
          <w:sz w:val="24"/>
        </w:rPr>
        <w:t xml:space="preserve"> sugupuu</w:t>
      </w:r>
      <w:r w:rsidR="26C302AA" w:rsidRPr="6E341925">
        <w:rPr>
          <w:rFonts w:ascii="Times New Roman" w:hAnsi="Times New Roman"/>
          <w:sz w:val="24"/>
        </w:rPr>
        <w:t>,</w:t>
      </w:r>
      <w:r w:rsidR="40B00ED4" w:rsidRPr="6E341925">
        <w:rPr>
          <w:rFonts w:ascii="Times New Roman" w:hAnsi="Times New Roman"/>
          <w:sz w:val="24"/>
        </w:rPr>
        <w:t xml:space="preserve"> geenivaramu</w:t>
      </w:r>
      <w:r w:rsidR="3FA02340" w:rsidRPr="6E341925">
        <w:rPr>
          <w:rFonts w:ascii="Times New Roman" w:hAnsi="Times New Roman"/>
          <w:sz w:val="24"/>
        </w:rPr>
        <w:t xml:space="preserve"> vastutava töötleja </w:t>
      </w:r>
      <w:r w:rsidR="63B87325" w:rsidRPr="6E341925">
        <w:rPr>
          <w:rFonts w:ascii="Times New Roman" w:hAnsi="Times New Roman"/>
          <w:sz w:val="24"/>
        </w:rPr>
        <w:t>määratud</w:t>
      </w:r>
      <w:r w:rsidR="3FA02340" w:rsidRPr="6E341925">
        <w:rPr>
          <w:rFonts w:ascii="Times New Roman" w:hAnsi="Times New Roman"/>
          <w:sz w:val="24"/>
        </w:rPr>
        <w:t xml:space="preserve"> pseudonüümiga.</w:t>
      </w:r>
      <w:r w:rsidR="2CE4BF07" w:rsidRPr="6E341925">
        <w:rPr>
          <w:rFonts w:ascii="Times New Roman" w:hAnsi="Times New Roman"/>
          <w:sz w:val="24"/>
        </w:rPr>
        <w:t xml:space="preserve"> Muudatusi varasema seadusega ei ole.</w:t>
      </w:r>
    </w:p>
    <w:p w14:paraId="430DF06C" w14:textId="4E94F00B" w:rsidR="3BFCAE6E" w:rsidRDefault="3BFCAE6E" w:rsidP="0016210D">
      <w:pPr>
        <w:rPr>
          <w:rFonts w:ascii="Times New Roman" w:hAnsi="Times New Roman"/>
          <w:b/>
          <w:bCs/>
          <w:sz w:val="24"/>
        </w:rPr>
      </w:pPr>
    </w:p>
    <w:p w14:paraId="4917730D" w14:textId="422F0382" w:rsidR="68274A97" w:rsidRPr="00BD4FFA" w:rsidRDefault="68274A97" w:rsidP="0016210D">
      <w:pPr>
        <w:rPr>
          <w:rFonts w:ascii="Times New Roman" w:hAnsi="Times New Roman"/>
          <w:sz w:val="24"/>
        </w:rPr>
      </w:pPr>
      <w:r w:rsidRPr="3BFCAE6E">
        <w:rPr>
          <w:rFonts w:ascii="Times New Roman" w:hAnsi="Times New Roman"/>
          <w:b/>
          <w:bCs/>
          <w:sz w:val="24"/>
        </w:rPr>
        <w:lastRenderedPageBreak/>
        <w:t xml:space="preserve">Eelnõu </w:t>
      </w:r>
      <w:r w:rsidR="00E40C9D">
        <w:rPr>
          <w:rFonts w:ascii="Times New Roman" w:hAnsi="Times New Roman"/>
          <w:b/>
          <w:bCs/>
          <w:sz w:val="24"/>
        </w:rPr>
        <w:t>§-s</w:t>
      </w:r>
      <w:r w:rsidR="00E26EF9">
        <w:rPr>
          <w:rFonts w:ascii="Times New Roman" w:hAnsi="Times New Roman"/>
          <w:b/>
          <w:bCs/>
          <w:sz w:val="24"/>
        </w:rPr>
        <w:t xml:space="preserve"> </w:t>
      </w:r>
      <w:r w:rsidRPr="3BFCAE6E">
        <w:rPr>
          <w:rFonts w:ascii="Times New Roman" w:hAnsi="Times New Roman"/>
          <w:b/>
          <w:bCs/>
          <w:sz w:val="24"/>
        </w:rPr>
        <w:t>2</w:t>
      </w:r>
      <w:r w:rsidR="00E26EF9">
        <w:rPr>
          <w:rFonts w:ascii="Times New Roman" w:hAnsi="Times New Roman"/>
          <w:b/>
          <w:bCs/>
          <w:sz w:val="24"/>
        </w:rPr>
        <w:t>3</w:t>
      </w:r>
      <w:r w:rsidR="3B266B76" w:rsidRPr="3BFCAE6E">
        <w:rPr>
          <w:rFonts w:ascii="Times New Roman" w:hAnsi="Times New Roman"/>
          <w:b/>
          <w:bCs/>
          <w:sz w:val="24"/>
        </w:rPr>
        <w:t xml:space="preserve"> </w:t>
      </w:r>
      <w:r w:rsidR="00E40C9D" w:rsidRPr="00BD4FFA">
        <w:rPr>
          <w:rFonts w:ascii="Times New Roman" w:hAnsi="Times New Roman"/>
          <w:sz w:val="24"/>
        </w:rPr>
        <w:t>kehtestatakse g</w:t>
      </w:r>
      <w:r w:rsidR="3B266B76" w:rsidRPr="00BD4FFA">
        <w:rPr>
          <w:rFonts w:ascii="Times New Roman" w:hAnsi="Times New Roman"/>
          <w:sz w:val="24"/>
        </w:rPr>
        <w:t>eenivaramu geenidoonori koeproovide ja nendega seotud isikuandmete säilitamise nõuded</w:t>
      </w:r>
      <w:r w:rsidR="00E40C9D" w:rsidRPr="00BD4FFA">
        <w:rPr>
          <w:rFonts w:ascii="Times New Roman" w:hAnsi="Times New Roman"/>
          <w:sz w:val="24"/>
        </w:rPr>
        <w:t>.</w:t>
      </w:r>
    </w:p>
    <w:p w14:paraId="1C914D99" w14:textId="2F7223BD" w:rsidR="3BFCAE6E" w:rsidRDefault="3BFCAE6E" w:rsidP="0016210D">
      <w:pPr>
        <w:rPr>
          <w:rFonts w:ascii="Times New Roman" w:hAnsi="Times New Roman"/>
          <w:b/>
          <w:bCs/>
          <w:sz w:val="24"/>
        </w:rPr>
      </w:pPr>
    </w:p>
    <w:p w14:paraId="4E60F057" w14:textId="3EFDF2E5" w:rsidR="458DA7D9" w:rsidRDefault="458DA7D9" w:rsidP="0016210D">
      <w:pPr>
        <w:rPr>
          <w:rFonts w:ascii="Times New Roman" w:hAnsi="Times New Roman"/>
          <w:sz w:val="24"/>
        </w:rPr>
      </w:pPr>
      <w:r w:rsidRPr="3BFCAE6E">
        <w:rPr>
          <w:rFonts w:ascii="Times New Roman" w:hAnsi="Times New Roman"/>
          <w:sz w:val="24"/>
        </w:rPr>
        <w:t xml:space="preserve">Koeproove säilitatakse Eesti Vabariigi territooriumil. Tartu Ülikooli senat võib käesoleva seaduse </w:t>
      </w:r>
      <w:r w:rsidR="003A42E6">
        <w:rPr>
          <w:rFonts w:ascii="Times New Roman" w:hAnsi="Times New Roman"/>
          <w:sz w:val="24"/>
        </w:rPr>
        <w:t>§-s</w:t>
      </w:r>
      <w:r w:rsidRPr="3BFCAE6E">
        <w:rPr>
          <w:rFonts w:ascii="Times New Roman" w:hAnsi="Times New Roman"/>
          <w:sz w:val="24"/>
        </w:rPr>
        <w:t xml:space="preserve"> 2</w:t>
      </w:r>
      <w:r w:rsidR="00E26EF9">
        <w:rPr>
          <w:rFonts w:ascii="Times New Roman" w:hAnsi="Times New Roman"/>
          <w:sz w:val="24"/>
        </w:rPr>
        <w:t>5</w:t>
      </w:r>
      <w:r w:rsidRPr="3BFCAE6E">
        <w:rPr>
          <w:rFonts w:ascii="Times New Roman" w:hAnsi="Times New Roman"/>
          <w:sz w:val="24"/>
        </w:rPr>
        <w:t xml:space="preserve"> nimetatud uuringueetika komitee loal ja kaalukate põhjuste ilmnemise</w:t>
      </w:r>
      <w:r w:rsidR="00CE4C76">
        <w:rPr>
          <w:rFonts w:ascii="Times New Roman" w:hAnsi="Times New Roman"/>
          <w:sz w:val="24"/>
        </w:rPr>
        <w:t xml:space="preserve"> korra</w:t>
      </w:r>
      <w:r w:rsidRPr="3BFCAE6E">
        <w:rPr>
          <w:rFonts w:ascii="Times New Roman" w:hAnsi="Times New Roman"/>
          <w:sz w:val="24"/>
        </w:rPr>
        <w:t xml:space="preserve">l anda loa koeproovi säilitamiseks ja teadusuuringu </w:t>
      </w:r>
      <w:r w:rsidR="003A42E6">
        <w:rPr>
          <w:rFonts w:ascii="Times New Roman" w:hAnsi="Times New Roman"/>
          <w:sz w:val="24"/>
        </w:rPr>
        <w:t>tegemiseks</w:t>
      </w:r>
      <w:r w:rsidRPr="3BFCAE6E">
        <w:rPr>
          <w:rFonts w:ascii="Times New Roman" w:hAnsi="Times New Roman"/>
          <w:sz w:val="24"/>
        </w:rPr>
        <w:t xml:space="preserve"> väljaspool Eesti Vabariigi territooriumi juhul, kui koeproov väljastatakse pseudonüümitult</w:t>
      </w:r>
      <w:r w:rsidR="00FF6439">
        <w:rPr>
          <w:rFonts w:ascii="Times New Roman" w:hAnsi="Times New Roman"/>
          <w:sz w:val="24"/>
        </w:rPr>
        <w:t xml:space="preserve"> ning</w:t>
      </w:r>
      <w:r w:rsidRPr="3BFCAE6E">
        <w:rPr>
          <w:rFonts w:ascii="Times New Roman" w:hAnsi="Times New Roman"/>
          <w:sz w:val="24"/>
        </w:rPr>
        <w:t xml:space="preserve"> vastutav töötleja </w:t>
      </w:r>
      <w:r w:rsidRPr="0085725D">
        <w:rPr>
          <w:rFonts w:ascii="Times New Roman" w:hAnsi="Times New Roman"/>
          <w:sz w:val="24"/>
        </w:rPr>
        <w:t>tagab</w:t>
      </w:r>
      <w:r w:rsidRPr="3BFCAE6E">
        <w:rPr>
          <w:rFonts w:ascii="Times New Roman" w:hAnsi="Times New Roman"/>
          <w:sz w:val="24"/>
        </w:rPr>
        <w:t xml:space="preserve"> tõhusa kontrolli koeproovi kasut</w:t>
      </w:r>
      <w:r w:rsidR="00F85055">
        <w:rPr>
          <w:rFonts w:ascii="Times New Roman" w:hAnsi="Times New Roman"/>
          <w:sz w:val="24"/>
        </w:rPr>
        <w:t>amise</w:t>
      </w:r>
      <w:r w:rsidRPr="3BFCAE6E">
        <w:rPr>
          <w:rFonts w:ascii="Times New Roman" w:hAnsi="Times New Roman"/>
          <w:sz w:val="24"/>
        </w:rPr>
        <w:t xml:space="preserve"> üle </w:t>
      </w:r>
      <w:r w:rsidR="00C94FC9">
        <w:rPr>
          <w:rFonts w:ascii="Times New Roman" w:hAnsi="Times New Roman"/>
          <w:sz w:val="24"/>
        </w:rPr>
        <w:t xml:space="preserve">ja </w:t>
      </w:r>
      <w:r w:rsidRPr="3BFCAE6E">
        <w:rPr>
          <w:rFonts w:ascii="Times New Roman" w:hAnsi="Times New Roman"/>
          <w:sz w:val="24"/>
        </w:rPr>
        <w:t>edasise töötluse vastavuse õigusaktidega.</w:t>
      </w:r>
    </w:p>
    <w:p w14:paraId="002AFBF6" w14:textId="0BDD9D0D" w:rsidR="3BFCAE6E" w:rsidRDefault="3BFCAE6E" w:rsidP="0016210D">
      <w:pPr>
        <w:rPr>
          <w:rFonts w:ascii="Times New Roman" w:hAnsi="Times New Roman"/>
          <w:b/>
          <w:bCs/>
          <w:sz w:val="24"/>
        </w:rPr>
      </w:pPr>
    </w:p>
    <w:p w14:paraId="0AD68D8E" w14:textId="3E600B25" w:rsidR="68274A97" w:rsidRDefault="68274A97" w:rsidP="4F8A9DAA">
      <w:pPr>
        <w:rPr>
          <w:rFonts w:ascii="Times New Roman" w:hAnsi="Times New Roman"/>
          <w:b/>
          <w:bCs/>
          <w:sz w:val="24"/>
        </w:rPr>
      </w:pPr>
      <w:r w:rsidRPr="25373572">
        <w:rPr>
          <w:rFonts w:ascii="Times New Roman" w:hAnsi="Times New Roman"/>
          <w:b/>
          <w:bCs/>
          <w:sz w:val="24"/>
        </w:rPr>
        <w:t xml:space="preserve">Eelnõu </w:t>
      </w:r>
      <w:r w:rsidR="00D71DC8" w:rsidRPr="25373572">
        <w:rPr>
          <w:rFonts w:ascii="Times New Roman" w:hAnsi="Times New Roman"/>
          <w:b/>
          <w:bCs/>
          <w:sz w:val="24"/>
        </w:rPr>
        <w:t>§-s</w:t>
      </w:r>
      <w:r w:rsidRPr="25373572">
        <w:rPr>
          <w:rFonts w:ascii="Times New Roman" w:hAnsi="Times New Roman"/>
          <w:b/>
          <w:bCs/>
          <w:sz w:val="24"/>
        </w:rPr>
        <w:t xml:space="preserve"> </w:t>
      </w:r>
      <w:r w:rsidR="00DD0AE6" w:rsidRPr="25373572">
        <w:rPr>
          <w:rFonts w:ascii="Times New Roman" w:hAnsi="Times New Roman"/>
          <w:b/>
          <w:bCs/>
          <w:sz w:val="24"/>
        </w:rPr>
        <w:t xml:space="preserve">24 </w:t>
      </w:r>
      <w:r w:rsidR="00DD0AE6" w:rsidRPr="25373572">
        <w:rPr>
          <w:rFonts w:ascii="Times New Roman" w:hAnsi="Times New Roman"/>
          <w:sz w:val="24"/>
        </w:rPr>
        <w:t xml:space="preserve">nähakse ette </w:t>
      </w:r>
      <w:proofErr w:type="spellStart"/>
      <w:r w:rsidR="00C9269F" w:rsidRPr="25373572">
        <w:rPr>
          <w:rFonts w:ascii="Times New Roman" w:hAnsi="Times New Roman"/>
          <w:sz w:val="24"/>
        </w:rPr>
        <w:t>depseudonüümimine</w:t>
      </w:r>
      <w:proofErr w:type="spellEnd"/>
      <w:r w:rsidR="00D71DC8" w:rsidRPr="25373572">
        <w:rPr>
          <w:rFonts w:ascii="Times New Roman" w:hAnsi="Times New Roman"/>
          <w:sz w:val="24"/>
        </w:rPr>
        <w:t>.</w:t>
      </w:r>
      <w:r w:rsidR="00550156" w:rsidRPr="25373572">
        <w:rPr>
          <w:rFonts w:ascii="Times New Roman" w:hAnsi="Times New Roman"/>
          <w:sz w:val="24"/>
        </w:rPr>
        <w:t xml:space="preserve"> Suures osas jääb säte sarnane kehtiva IGUS-iga.</w:t>
      </w:r>
    </w:p>
    <w:p w14:paraId="2251A0D7" w14:textId="05B5E5B2" w:rsidR="3BFCAE6E" w:rsidRDefault="3BFCAE6E" w:rsidP="0016210D">
      <w:pPr>
        <w:rPr>
          <w:rFonts w:ascii="Times New Roman" w:hAnsi="Times New Roman"/>
          <w:sz w:val="24"/>
        </w:rPr>
      </w:pPr>
    </w:p>
    <w:p w14:paraId="3807A6A4" w14:textId="3F405C93" w:rsidR="68274A97" w:rsidRDefault="131B2B0D" w:rsidP="0016210D">
      <w:pPr>
        <w:rPr>
          <w:rFonts w:ascii="Times New Roman" w:hAnsi="Times New Roman"/>
          <w:sz w:val="24"/>
        </w:rPr>
      </w:pPr>
      <w:r w:rsidRPr="75CF7F17">
        <w:rPr>
          <w:rFonts w:ascii="Times New Roman" w:hAnsi="Times New Roman"/>
          <w:b/>
          <w:bCs/>
          <w:sz w:val="24"/>
        </w:rPr>
        <w:t>Eelnõu §</w:t>
      </w:r>
      <w:r w:rsidR="00D71DC8">
        <w:rPr>
          <w:rFonts w:ascii="Times New Roman" w:hAnsi="Times New Roman"/>
          <w:b/>
          <w:bCs/>
          <w:sz w:val="24"/>
        </w:rPr>
        <w:t>-s</w:t>
      </w:r>
      <w:r w:rsidRPr="75CF7F17">
        <w:rPr>
          <w:rFonts w:ascii="Times New Roman" w:hAnsi="Times New Roman"/>
          <w:b/>
          <w:bCs/>
          <w:sz w:val="24"/>
        </w:rPr>
        <w:t xml:space="preserve"> 2</w:t>
      </w:r>
      <w:r w:rsidR="00DD0AE6">
        <w:rPr>
          <w:rFonts w:ascii="Times New Roman" w:hAnsi="Times New Roman"/>
          <w:b/>
          <w:bCs/>
          <w:sz w:val="24"/>
        </w:rPr>
        <w:t>4</w:t>
      </w:r>
      <w:r w:rsidRPr="75CF7F17">
        <w:rPr>
          <w:rFonts w:ascii="Times New Roman" w:hAnsi="Times New Roman"/>
          <w:b/>
          <w:bCs/>
          <w:sz w:val="24"/>
        </w:rPr>
        <w:t xml:space="preserve"> </w:t>
      </w:r>
      <w:r w:rsidR="00D71DC8">
        <w:rPr>
          <w:rFonts w:ascii="Times New Roman" w:hAnsi="Times New Roman"/>
          <w:sz w:val="24"/>
        </w:rPr>
        <w:t>esitatakse</w:t>
      </w:r>
      <w:r w:rsidR="234D2C2A" w:rsidRPr="75CF7F17">
        <w:rPr>
          <w:rFonts w:ascii="Times New Roman" w:hAnsi="Times New Roman"/>
          <w:sz w:val="24"/>
        </w:rPr>
        <w:t xml:space="preserve"> ammendav loetelu, millal võib </w:t>
      </w:r>
      <w:r w:rsidR="00D71DC8">
        <w:rPr>
          <w:rFonts w:ascii="Times New Roman" w:hAnsi="Times New Roman"/>
          <w:sz w:val="24"/>
        </w:rPr>
        <w:t>g</w:t>
      </w:r>
      <w:r w:rsidR="234D2C2A" w:rsidRPr="75CF7F17">
        <w:rPr>
          <w:rFonts w:ascii="Times New Roman" w:hAnsi="Times New Roman"/>
          <w:sz w:val="24"/>
        </w:rPr>
        <w:t>eenivaramu vastutav töötleja geenidoonori isiku</w:t>
      </w:r>
      <w:r w:rsidR="004063EE">
        <w:rPr>
          <w:rFonts w:ascii="Times New Roman" w:hAnsi="Times New Roman"/>
          <w:sz w:val="24"/>
        </w:rPr>
        <w:t>andmed</w:t>
      </w:r>
      <w:r w:rsidR="234D2C2A" w:rsidRPr="75CF7F17">
        <w:rPr>
          <w:rFonts w:ascii="Times New Roman" w:hAnsi="Times New Roman"/>
          <w:sz w:val="24"/>
        </w:rPr>
        <w:t xml:space="preserve"> </w:t>
      </w:r>
      <w:proofErr w:type="spellStart"/>
      <w:r w:rsidR="234D2C2A" w:rsidRPr="75CF7F17">
        <w:rPr>
          <w:rFonts w:ascii="Times New Roman" w:hAnsi="Times New Roman"/>
          <w:sz w:val="24"/>
        </w:rPr>
        <w:t>depseudonüümida</w:t>
      </w:r>
      <w:proofErr w:type="spellEnd"/>
      <w:r w:rsidR="234D2C2A" w:rsidRPr="75CF7F17">
        <w:rPr>
          <w:rFonts w:ascii="Times New Roman" w:hAnsi="Times New Roman"/>
          <w:sz w:val="24"/>
        </w:rPr>
        <w:t>. Rõhuta</w:t>
      </w:r>
      <w:r w:rsidR="00D04142">
        <w:rPr>
          <w:rFonts w:ascii="Times New Roman" w:hAnsi="Times New Roman"/>
          <w:sz w:val="24"/>
        </w:rPr>
        <w:t>takse</w:t>
      </w:r>
      <w:r w:rsidR="234D2C2A" w:rsidRPr="75CF7F17">
        <w:rPr>
          <w:rFonts w:ascii="Times New Roman" w:hAnsi="Times New Roman"/>
          <w:sz w:val="24"/>
        </w:rPr>
        <w:t>, et see on võimalik ainult järgmistel juhtudel</w:t>
      </w:r>
      <w:r w:rsidR="234D2C2A" w:rsidRPr="00BD4FFA">
        <w:rPr>
          <w:rFonts w:ascii="Times New Roman" w:hAnsi="Times New Roman"/>
          <w:sz w:val="24"/>
        </w:rPr>
        <w:t>:</w:t>
      </w:r>
    </w:p>
    <w:p w14:paraId="11D30B75" w14:textId="66BE65BE" w:rsidR="68274A97" w:rsidRPr="00F15187" w:rsidRDefault="362D086A"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geenidoonori isikuandmete uuendamiseks, täiendamiseks või kontrollimiseks ilma geenidoonoriga ühendust võtmata</w:t>
      </w:r>
      <w:r w:rsidR="72928B88" w:rsidRPr="6E341925">
        <w:rPr>
          <w:rFonts w:ascii="Times New Roman" w:hAnsi="Times New Roman"/>
          <w:sz w:val="24"/>
        </w:rPr>
        <w:t>;</w:t>
      </w:r>
    </w:p>
    <w:p w14:paraId="3E677151" w14:textId="0F08EF34" w:rsidR="1746D76D" w:rsidRDefault="1746D76D"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xml:space="preserve">§ 24 lõige 1 </w:t>
      </w:r>
      <w:r w:rsidR="37A8BE97" w:rsidRPr="6E341925">
        <w:rPr>
          <w:rFonts w:ascii="Times New Roman" w:hAnsi="Times New Roman"/>
          <w:sz w:val="24"/>
        </w:rPr>
        <w:t xml:space="preserve">täiendab kehtinud regulatsiooni, et oleks selgem </w:t>
      </w:r>
      <w:r w:rsidR="38186FE0" w:rsidRPr="6E341925">
        <w:rPr>
          <w:rFonts w:ascii="Times New Roman" w:hAnsi="Times New Roman"/>
          <w:sz w:val="24"/>
        </w:rPr>
        <w:t>geenivaramu pidamisega seotud tegevusi, kus on vaja geenidoonorite and</w:t>
      </w:r>
      <w:r w:rsidR="20E2FE6B" w:rsidRPr="6E341925">
        <w:rPr>
          <w:rFonts w:ascii="Times New Roman" w:hAnsi="Times New Roman"/>
          <w:sz w:val="24"/>
        </w:rPr>
        <w:t xml:space="preserve">meid </w:t>
      </w:r>
      <w:r w:rsidR="683080E1" w:rsidRPr="6E341925">
        <w:rPr>
          <w:rFonts w:ascii="Times New Roman" w:hAnsi="Times New Roman"/>
          <w:sz w:val="24"/>
        </w:rPr>
        <w:t xml:space="preserve">andmekogu pidamisest tulenevalt </w:t>
      </w:r>
      <w:r w:rsidR="20E2FE6B" w:rsidRPr="6E341925">
        <w:rPr>
          <w:rFonts w:ascii="Times New Roman" w:hAnsi="Times New Roman"/>
          <w:sz w:val="24"/>
        </w:rPr>
        <w:t xml:space="preserve">isikustatud kujult töödelda. Näiteks </w:t>
      </w:r>
      <w:r w:rsidR="38186FE0" w:rsidRPr="6E341925">
        <w:rPr>
          <w:rFonts w:ascii="Times New Roman" w:hAnsi="Times New Roman"/>
          <w:sz w:val="24"/>
        </w:rPr>
        <w:t>andmeandjatelt saadud andmeid isikutega seostada</w:t>
      </w:r>
      <w:r w:rsidR="670E1C8C" w:rsidRPr="6E341925">
        <w:rPr>
          <w:rFonts w:ascii="Times New Roman" w:hAnsi="Times New Roman"/>
          <w:sz w:val="24"/>
        </w:rPr>
        <w:t xml:space="preserve">, kvaliteedikontrolle läbi viia, </w:t>
      </w:r>
      <w:r w:rsidR="4A2779F9" w:rsidRPr="6E341925">
        <w:rPr>
          <w:rFonts w:ascii="Times New Roman" w:hAnsi="Times New Roman"/>
          <w:sz w:val="24"/>
        </w:rPr>
        <w:t xml:space="preserve">leitud </w:t>
      </w:r>
      <w:r w:rsidR="670E1C8C" w:rsidRPr="6E341925">
        <w:rPr>
          <w:rFonts w:ascii="Times New Roman" w:hAnsi="Times New Roman"/>
          <w:sz w:val="24"/>
        </w:rPr>
        <w:t>vigasid</w:t>
      </w:r>
      <w:r w:rsidR="1C0D231C" w:rsidRPr="6E341925">
        <w:rPr>
          <w:rFonts w:ascii="Times New Roman" w:hAnsi="Times New Roman"/>
          <w:sz w:val="24"/>
        </w:rPr>
        <w:t xml:space="preserve"> parandada, vigaseid andmeid kustutada </w:t>
      </w:r>
      <w:r w:rsidR="2C17052E" w:rsidRPr="6E341925">
        <w:rPr>
          <w:rFonts w:ascii="Times New Roman" w:hAnsi="Times New Roman"/>
          <w:sz w:val="24"/>
        </w:rPr>
        <w:t>või</w:t>
      </w:r>
      <w:r w:rsidR="1C0D231C" w:rsidRPr="6E341925">
        <w:rPr>
          <w:rFonts w:ascii="Times New Roman" w:hAnsi="Times New Roman"/>
          <w:sz w:val="24"/>
        </w:rPr>
        <w:t xml:space="preserve"> </w:t>
      </w:r>
      <w:r w:rsidR="61A7B80B" w:rsidRPr="6E341925">
        <w:rPr>
          <w:rFonts w:ascii="Times New Roman" w:hAnsi="Times New Roman"/>
          <w:sz w:val="24"/>
        </w:rPr>
        <w:t xml:space="preserve">ka </w:t>
      </w:r>
      <w:r w:rsidR="1C0D231C" w:rsidRPr="6E341925">
        <w:rPr>
          <w:rFonts w:ascii="Times New Roman" w:hAnsi="Times New Roman"/>
          <w:sz w:val="24"/>
        </w:rPr>
        <w:t>andmete kaitsmise</w:t>
      </w:r>
      <w:r w:rsidR="60DA90CB" w:rsidRPr="6E341925">
        <w:rPr>
          <w:rFonts w:ascii="Times New Roman" w:hAnsi="Times New Roman"/>
          <w:sz w:val="24"/>
        </w:rPr>
        <w:t xml:space="preserve"> lahendusi valideerida.</w:t>
      </w:r>
    </w:p>
    <w:p w14:paraId="1981EF83" w14:textId="33709B30" w:rsidR="68274A97" w:rsidRPr="00F15187" w:rsidRDefault="3948C8DB" w:rsidP="00721EB3">
      <w:pPr>
        <w:pStyle w:val="Loendilik"/>
        <w:numPr>
          <w:ilvl w:val="0"/>
          <w:numId w:val="34"/>
        </w:numPr>
        <w:ind w:left="426" w:hanging="426"/>
        <w:rPr>
          <w:rFonts w:ascii="Times New Roman" w:hAnsi="Times New Roman"/>
          <w:sz w:val="24"/>
        </w:rPr>
      </w:pPr>
      <w:r w:rsidRPr="6E341925">
        <w:rPr>
          <w:rFonts w:ascii="Times New Roman" w:hAnsi="Times New Roman"/>
          <w:color w:val="000000" w:themeColor="text1"/>
          <w:sz w:val="24"/>
        </w:rPr>
        <w:t>geenidoonori kohta geenivaramus hoitavate andmetega tutvumise võimaldamiseks vastavalt geenidoonori tahteavaldusele</w:t>
      </w:r>
      <w:r w:rsidR="5EE8F0A5" w:rsidRPr="6E341925">
        <w:rPr>
          <w:rFonts w:ascii="Times New Roman" w:hAnsi="Times New Roman"/>
          <w:color w:val="000000" w:themeColor="text1"/>
          <w:sz w:val="24"/>
        </w:rPr>
        <w:t>, välja arvatud õigus</w:t>
      </w:r>
      <w:r w:rsidR="032CB114" w:rsidRPr="6E341925">
        <w:rPr>
          <w:rFonts w:ascii="Times New Roman" w:hAnsi="Times New Roman"/>
          <w:color w:val="000000" w:themeColor="text1"/>
          <w:sz w:val="24"/>
        </w:rPr>
        <w:t xml:space="preserve"> tutvuda </w:t>
      </w:r>
      <w:r w:rsidR="5EE8F0A5" w:rsidRPr="6E341925">
        <w:rPr>
          <w:rFonts w:ascii="Times New Roman" w:hAnsi="Times New Roman"/>
          <w:color w:val="000000" w:themeColor="text1"/>
          <w:sz w:val="24"/>
        </w:rPr>
        <w:t>sugupuu</w:t>
      </w:r>
      <w:r w:rsidR="032CB114" w:rsidRPr="6E341925">
        <w:rPr>
          <w:rFonts w:ascii="Times New Roman" w:hAnsi="Times New Roman"/>
          <w:color w:val="000000" w:themeColor="text1"/>
          <w:sz w:val="24"/>
        </w:rPr>
        <w:t>ga</w:t>
      </w:r>
      <w:r w:rsidRPr="6E341925">
        <w:rPr>
          <w:rFonts w:ascii="Times New Roman" w:hAnsi="Times New Roman"/>
          <w:color w:val="000000" w:themeColor="text1"/>
          <w:sz w:val="24"/>
        </w:rPr>
        <w:t>;</w:t>
      </w:r>
    </w:p>
    <w:p w14:paraId="4D347B30" w14:textId="3D6E2B93" w:rsidR="32B967E9" w:rsidRDefault="32B967E9"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24 lõige 2 ei muuda kehtivat regulatsiooni</w:t>
      </w:r>
      <w:r w:rsidR="2D1688CD" w:rsidRPr="6E341925">
        <w:rPr>
          <w:rFonts w:ascii="Times New Roman" w:hAnsi="Times New Roman"/>
          <w:sz w:val="24"/>
        </w:rPr>
        <w:t>.</w:t>
      </w:r>
    </w:p>
    <w:p w14:paraId="7D1D958C" w14:textId="1713795F" w:rsidR="68274A97" w:rsidRPr="00F15187" w:rsidRDefault="18009643" w:rsidP="00721EB3">
      <w:pPr>
        <w:pStyle w:val="Loendilik"/>
        <w:numPr>
          <w:ilvl w:val="0"/>
          <w:numId w:val="34"/>
        </w:numPr>
        <w:ind w:left="426" w:hanging="426"/>
        <w:rPr>
          <w:rFonts w:ascii="Times New Roman" w:hAnsi="Times New Roman"/>
          <w:color w:val="000000" w:themeColor="text1"/>
          <w:sz w:val="24"/>
        </w:rPr>
      </w:pPr>
      <w:r w:rsidRPr="6E341925">
        <w:rPr>
          <w:rFonts w:ascii="Times New Roman" w:hAnsi="Times New Roman"/>
          <w:sz w:val="24"/>
        </w:rPr>
        <w:t xml:space="preserve">geenidoonori koeproovi, isikuandmete või </w:t>
      </w:r>
      <w:proofErr w:type="spellStart"/>
      <w:r w:rsidRPr="6E341925">
        <w:rPr>
          <w:rFonts w:ascii="Times New Roman" w:hAnsi="Times New Roman"/>
          <w:sz w:val="24"/>
        </w:rPr>
        <w:t>depseudonüümimist</w:t>
      </w:r>
      <w:proofErr w:type="spellEnd"/>
      <w:r w:rsidRPr="6E341925">
        <w:rPr>
          <w:rFonts w:ascii="Times New Roman" w:hAnsi="Times New Roman"/>
          <w:sz w:val="24"/>
        </w:rPr>
        <w:t xml:space="preserve"> võimaldavate andmete hävitamiseks</w:t>
      </w:r>
      <w:r w:rsidR="3134F0EB" w:rsidRPr="6E341925">
        <w:rPr>
          <w:rFonts w:ascii="Times New Roman" w:hAnsi="Times New Roman"/>
          <w:color w:val="000000" w:themeColor="text1"/>
          <w:sz w:val="24"/>
        </w:rPr>
        <w:t>;</w:t>
      </w:r>
    </w:p>
    <w:p w14:paraId="43E6AD3C" w14:textId="041D84BD" w:rsidR="40A3FB26" w:rsidRDefault="40A3FB26"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24 lõige 3 ei muuda kehtivat regulatsiooni.</w:t>
      </w:r>
    </w:p>
    <w:p w14:paraId="5C971FD0" w14:textId="3AAFB418" w:rsidR="68274A97" w:rsidRDefault="26852D27"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vastutava töötleja ettepanekul ja uuringueetika</w:t>
      </w:r>
      <w:r w:rsidR="28383385" w:rsidRPr="6E341925">
        <w:rPr>
          <w:rFonts w:ascii="Times New Roman" w:hAnsi="Times New Roman"/>
          <w:sz w:val="24"/>
        </w:rPr>
        <w:t xml:space="preserve"> </w:t>
      </w:r>
      <w:r w:rsidRPr="6E341925">
        <w:rPr>
          <w:rFonts w:ascii="Times New Roman" w:hAnsi="Times New Roman"/>
          <w:sz w:val="24"/>
        </w:rPr>
        <w:t>komitee nõusolekul geenidoonoriga ühenduse võtmiseks</w:t>
      </w:r>
      <w:r w:rsidR="7D9CCAE7" w:rsidRPr="6E341925">
        <w:rPr>
          <w:rFonts w:ascii="Times New Roman" w:hAnsi="Times New Roman"/>
          <w:sz w:val="24"/>
        </w:rPr>
        <w:t>, et</w:t>
      </w:r>
      <w:r w:rsidRPr="6E341925">
        <w:rPr>
          <w:rFonts w:ascii="Times New Roman" w:hAnsi="Times New Roman"/>
          <w:sz w:val="24"/>
        </w:rPr>
        <w:t xml:space="preserve"> isikuandme</w:t>
      </w:r>
      <w:r w:rsidR="7D9CCAE7" w:rsidRPr="6E341925">
        <w:rPr>
          <w:rFonts w:ascii="Times New Roman" w:hAnsi="Times New Roman"/>
          <w:sz w:val="24"/>
        </w:rPr>
        <w:t>id</w:t>
      </w:r>
      <w:r w:rsidRPr="6E341925">
        <w:rPr>
          <w:rFonts w:ascii="Times New Roman" w:hAnsi="Times New Roman"/>
          <w:sz w:val="24"/>
        </w:rPr>
        <w:t xml:space="preserve"> uuenda</w:t>
      </w:r>
      <w:r w:rsidR="7D9CCAE7" w:rsidRPr="6E341925">
        <w:rPr>
          <w:rFonts w:ascii="Times New Roman" w:hAnsi="Times New Roman"/>
          <w:sz w:val="24"/>
        </w:rPr>
        <w:t>da</w:t>
      </w:r>
      <w:r w:rsidRPr="6E341925">
        <w:rPr>
          <w:rFonts w:ascii="Times New Roman" w:hAnsi="Times New Roman"/>
          <w:sz w:val="24"/>
        </w:rPr>
        <w:t>, täienda</w:t>
      </w:r>
      <w:r w:rsidR="7D9CCAE7" w:rsidRPr="6E341925">
        <w:rPr>
          <w:rFonts w:ascii="Times New Roman" w:hAnsi="Times New Roman"/>
          <w:sz w:val="24"/>
        </w:rPr>
        <w:t>da</w:t>
      </w:r>
      <w:r w:rsidRPr="6E341925">
        <w:rPr>
          <w:rFonts w:ascii="Times New Roman" w:hAnsi="Times New Roman"/>
          <w:sz w:val="24"/>
        </w:rPr>
        <w:t xml:space="preserve"> või kontrolli</w:t>
      </w:r>
      <w:r w:rsidR="7D9CCAE7" w:rsidRPr="6E341925">
        <w:rPr>
          <w:rFonts w:ascii="Times New Roman" w:hAnsi="Times New Roman"/>
          <w:sz w:val="24"/>
        </w:rPr>
        <w:t>da</w:t>
      </w:r>
      <w:r w:rsidR="67BCB688" w:rsidRPr="6E341925">
        <w:rPr>
          <w:rFonts w:ascii="Times New Roman" w:hAnsi="Times New Roman"/>
          <w:sz w:val="24"/>
        </w:rPr>
        <w:t xml:space="preserve"> või</w:t>
      </w:r>
      <w:r w:rsidRPr="6E341925">
        <w:rPr>
          <w:rFonts w:ascii="Times New Roman" w:hAnsi="Times New Roman"/>
          <w:sz w:val="24"/>
        </w:rPr>
        <w:t xml:space="preserve"> kutsu</w:t>
      </w:r>
      <w:r w:rsidR="4ECF9E6B" w:rsidRPr="6E341925">
        <w:rPr>
          <w:rFonts w:ascii="Times New Roman" w:hAnsi="Times New Roman"/>
          <w:sz w:val="24"/>
        </w:rPr>
        <w:t>da ta</w:t>
      </w:r>
      <w:r w:rsidRPr="6E341925">
        <w:rPr>
          <w:rFonts w:ascii="Times New Roman" w:hAnsi="Times New Roman"/>
          <w:sz w:val="24"/>
        </w:rPr>
        <w:t xml:space="preserve"> täiendavale teadusuuringule;</w:t>
      </w:r>
    </w:p>
    <w:p w14:paraId="35E67492" w14:textId="5A3C6679" w:rsidR="31104E67" w:rsidRDefault="31104E67"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24 lõige 4 ei muuda kehtivat regulatsiooni.</w:t>
      </w:r>
    </w:p>
    <w:p w14:paraId="580B2014" w14:textId="755F25F8" w:rsidR="68274A97" w:rsidRDefault="099D6EEA" w:rsidP="00721EB3">
      <w:pPr>
        <w:pStyle w:val="Loendilik"/>
        <w:numPr>
          <w:ilvl w:val="0"/>
          <w:numId w:val="34"/>
        </w:numPr>
        <w:ind w:left="426" w:hanging="426"/>
        <w:rPr>
          <w:rFonts w:ascii="Times New Roman" w:hAnsi="Times New Roman"/>
          <w:color w:val="000000" w:themeColor="text1"/>
          <w:sz w:val="24"/>
        </w:rPr>
      </w:pPr>
      <w:r w:rsidRPr="6E341925">
        <w:rPr>
          <w:rFonts w:ascii="Times New Roman" w:hAnsi="Times New Roman"/>
          <w:color w:val="000000" w:themeColor="text1"/>
          <w:sz w:val="24"/>
        </w:rPr>
        <w:t>geenidoonori tuvastamiseks ja tema kirjaliku tahteavalduse</w:t>
      </w:r>
      <w:r w:rsidR="2DDA9E4D" w:rsidRPr="6E341925">
        <w:rPr>
          <w:rFonts w:ascii="Times New Roman" w:hAnsi="Times New Roman"/>
          <w:color w:val="000000" w:themeColor="text1"/>
          <w:sz w:val="24"/>
        </w:rPr>
        <w:t xml:space="preserve"> aluse</w:t>
      </w:r>
      <w:r w:rsidRPr="6E341925">
        <w:rPr>
          <w:rFonts w:ascii="Times New Roman" w:hAnsi="Times New Roman"/>
          <w:color w:val="000000" w:themeColor="text1"/>
          <w:sz w:val="24"/>
        </w:rPr>
        <w:t>l uue koeproovi võtmiseks, kui koeproov on hävinud või ei sisalda piisaval hulgal DNA-d;</w:t>
      </w:r>
    </w:p>
    <w:p w14:paraId="464A5A3A" w14:textId="12B2FA2C" w:rsidR="328F4603" w:rsidRDefault="328F4603"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24 lõige 5 ei muuda kehtivat regulatsiooni.</w:t>
      </w:r>
    </w:p>
    <w:p w14:paraId="5B81C905" w14:textId="6CB870BE" w:rsidR="68274A97" w:rsidRDefault="6BC96C99" w:rsidP="00721EB3">
      <w:pPr>
        <w:pStyle w:val="Loendilik"/>
        <w:numPr>
          <w:ilvl w:val="0"/>
          <w:numId w:val="34"/>
        </w:numPr>
        <w:ind w:left="426" w:hanging="426"/>
        <w:rPr>
          <w:rFonts w:ascii="Times New Roman" w:hAnsi="Times New Roman"/>
          <w:sz w:val="24"/>
        </w:rPr>
      </w:pPr>
      <w:r w:rsidRPr="6E341925">
        <w:rPr>
          <w:rFonts w:ascii="Times New Roman" w:hAnsi="Times New Roman"/>
          <w:color w:val="000000" w:themeColor="text1"/>
          <w:sz w:val="24"/>
        </w:rPr>
        <w:t>geenidoonori geenivaramusisese</w:t>
      </w:r>
      <w:r w:rsidR="433449D4" w:rsidRPr="6E341925">
        <w:rPr>
          <w:rFonts w:ascii="Times New Roman" w:hAnsi="Times New Roman"/>
          <w:color w:val="000000" w:themeColor="text1"/>
          <w:sz w:val="24"/>
        </w:rPr>
        <w:t>ks tuvastamiseks</w:t>
      </w:r>
      <w:r w:rsidRPr="6E341925">
        <w:rPr>
          <w:rFonts w:ascii="Times New Roman" w:hAnsi="Times New Roman"/>
          <w:color w:val="000000" w:themeColor="text1"/>
          <w:sz w:val="24"/>
        </w:rPr>
        <w:t xml:space="preserve"> </w:t>
      </w:r>
      <w:r w:rsidR="11D3A2E0" w:rsidRPr="6E341925">
        <w:rPr>
          <w:rFonts w:ascii="Times New Roman" w:hAnsi="Times New Roman"/>
          <w:color w:val="000000" w:themeColor="text1"/>
          <w:sz w:val="24"/>
        </w:rPr>
        <w:t>ja</w:t>
      </w:r>
      <w:r w:rsidRPr="6E341925">
        <w:rPr>
          <w:rFonts w:ascii="Times New Roman" w:hAnsi="Times New Roman"/>
          <w:color w:val="000000" w:themeColor="text1"/>
          <w:sz w:val="24"/>
        </w:rPr>
        <w:t xml:space="preserve"> tema sugupuusse täienduse või muudatuse tegemiseks, kui geeniuuringute tulemused on vastuolus seni teada oleva sugupuuga või annavad selle kohta uut teavet;</w:t>
      </w:r>
    </w:p>
    <w:p w14:paraId="6C2EDBC0" w14:textId="5C1BFA54" w:rsidR="5DC5D5EE" w:rsidRDefault="5DC5D5EE" w:rsidP="00721EB3">
      <w:pPr>
        <w:pStyle w:val="Loendilik"/>
        <w:numPr>
          <w:ilvl w:val="0"/>
          <w:numId w:val="34"/>
        </w:numPr>
        <w:ind w:left="426" w:hanging="426"/>
        <w:rPr>
          <w:rFonts w:ascii="Times New Roman" w:hAnsi="Times New Roman"/>
          <w:sz w:val="24"/>
        </w:rPr>
      </w:pPr>
      <w:r w:rsidRPr="6E341925">
        <w:rPr>
          <w:rFonts w:ascii="Times New Roman" w:hAnsi="Times New Roman"/>
          <w:sz w:val="24"/>
        </w:rPr>
        <w:t>§ 24 lõige 6 ei muuda kehtivat regulatsiooni.</w:t>
      </w:r>
    </w:p>
    <w:p w14:paraId="1EED9EAC" w14:textId="65BF06D0" w:rsidR="0072228B" w:rsidRPr="00B40C77" w:rsidRDefault="5D277B84" w:rsidP="00721EB3">
      <w:pPr>
        <w:pStyle w:val="Loendilik"/>
        <w:numPr>
          <w:ilvl w:val="0"/>
          <w:numId w:val="34"/>
        </w:numPr>
        <w:ind w:left="426" w:hanging="426"/>
        <w:rPr>
          <w:rFonts w:ascii="Times New Roman" w:hAnsi="Times New Roman"/>
          <w:color w:val="000000" w:themeColor="text1"/>
          <w:sz w:val="24"/>
        </w:rPr>
      </w:pPr>
      <w:r w:rsidRPr="6E341925">
        <w:rPr>
          <w:rFonts w:ascii="Times New Roman" w:hAnsi="Times New Roman"/>
          <w:color w:val="000000" w:themeColor="text1"/>
          <w:sz w:val="24"/>
        </w:rPr>
        <w:t xml:space="preserve">geenidoonori andmete </w:t>
      </w:r>
      <w:r w:rsidR="6634DFCD" w:rsidRPr="6E341925">
        <w:rPr>
          <w:rFonts w:ascii="Times New Roman" w:hAnsi="Times New Roman"/>
          <w:color w:val="000000" w:themeColor="text1"/>
          <w:sz w:val="24"/>
        </w:rPr>
        <w:t>eda</w:t>
      </w:r>
      <w:r w:rsidRPr="6E341925">
        <w:rPr>
          <w:rFonts w:ascii="Times New Roman" w:hAnsi="Times New Roman"/>
          <w:color w:val="000000" w:themeColor="text1"/>
          <w:sz w:val="24"/>
        </w:rPr>
        <w:t xml:space="preserve">stamiseks </w:t>
      </w:r>
      <w:r w:rsidR="009F77CF">
        <w:rPr>
          <w:rFonts w:ascii="Times New Roman" w:hAnsi="Times New Roman"/>
          <w:color w:val="000000" w:themeColor="text1"/>
          <w:sz w:val="24"/>
        </w:rPr>
        <w:t>tervise infosüsteemi</w:t>
      </w:r>
      <w:r w:rsidRPr="6E341925">
        <w:rPr>
          <w:rFonts w:ascii="Times New Roman" w:hAnsi="Times New Roman"/>
          <w:color w:val="000000" w:themeColor="text1"/>
          <w:sz w:val="24"/>
        </w:rPr>
        <w:t xml:space="preserve"> vastavalt </w:t>
      </w:r>
      <w:r w:rsidR="59532A46" w:rsidRPr="6E341925">
        <w:rPr>
          <w:rFonts w:ascii="Times New Roman" w:hAnsi="Times New Roman"/>
          <w:color w:val="000000" w:themeColor="text1"/>
          <w:sz w:val="24"/>
        </w:rPr>
        <w:t xml:space="preserve">käesoleva </w:t>
      </w:r>
      <w:r w:rsidRPr="6E341925">
        <w:rPr>
          <w:rFonts w:ascii="Times New Roman" w:hAnsi="Times New Roman"/>
          <w:color w:val="000000" w:themeColor="text1"/>
          <w:sz w:val="24"/>
        </w:rPr>
        <w:t xml:space="preserve">seaduse </w:t>
      </w:r>
      <w:r w:rsidR="518A971C" w:rsidRPr="6E341925">
        <w:rPr>
          <w:rFonts w:ascii="Times New Roman" w:hAnsi="Times New Roman"/>
          <w:color w:val="000000" w:themeColor="text1"/>
          <w:sz w:val="24"/>
        </w:rPr>
        <w:t>§ </w:t>
      </w:r>
      <w:r w:rsidR="3D830E02" w:rsidRPr="6E341925">
        <w:rPr>
          <w:rFonts w:ascii="Times New Roman" w:hAnsi="Times New Roman"/>
          <w:color w:val="000000" w:themeColor="text1"/>
          <w:sz w:val="24"/>
        </w:rPr>
        <w:t>8</w:t>
      </w:r>
      <w:r w:rsidRPr="6E341925">
        <w:rPr>
          <w:rFonts w:ascii="Times New Roman" w:hAnsi="Times New Roman"/>
          <w:color w:val="000000" w:themeColor="text1"/>
          <w:sz w:val="24"/>
        </w:rPr>
        <w:t xml:space="preserve"> lõikele 3.</w:t>
      </w:r>
    </w:p>
    <w:p w14:paraId="3C3B2D3C" w14:textId="7D2046FF" w:rsidR="48F52B36" w:rsidRDefault="48F52B36" w:rsidP="00721EB3">
      <w:pPr>
        <w:pStyle w:val="Loendilik"/>
        <w:numPr>
          <w:ilvl w:val="0"/>
          <w:numId w:val="34"/>
        </w:numPr>
        <w:ind w:left="426" w:hanging="426"/>
        <w:rPr>
          <w:rFonts w:ascii="Times New Roman" w:hAnsi="Times New Roman"/>
          <w:sz w:val="24"/>
        </w:rPr>
      </w:pPr>
      <w:r w:rsidRPr="25373572">
        <w:rPr>
          <w:rFonts w:ascii="Times New Roman" w:hAnsi="Times New Roman"/>
          <w:sz w:val="24"/>
        </w:rPr>
        <w:t xml:space="preserve">§ 24 lõige 7 </w:t>
      </w:r>
      <w:r w:rsidR="24E9F445" w:rsidRPr="25373572">
        <w:rPr>
          <w:rFonts w:ascii="Times New Roman" w:hAnsi="Times New Roman"/>
          <w:sz w:val="24"/>
        </w:rPr>
        <w:t>muudab</w:t>
      </w:r>
      <w:r w:rsidRPr="25373572">
        <w:rPr>
          <w:rFonts w:ascii="Times New Roman" w:hAnsi="Times New Roman"/>
          <w:sz w:val="24"/>
        </w:rPr>
        <w:t xml:space="preserve"> kehti</w:t>
      </w:r>
      <w:r w:rsidR="0F7C1432" w:rsidRPr="25373572">
        <w:rPr>
          <w:rFonts w:ascii="Times New Roman" w:hAnsi="Times New Roman"/>
          <w:sz w:val="24"/>
        </w:rPr>
        <w:t>vat</w:t>
      </w:r>
      <w:r w:rsidRPr="25373572">
        <w:rPr>
          <w:rFonts w:ascii="Times New Roman" w:hAnsi="Times New Roman"/>
          <w:sz w:val="24"/>
        </w:rPr>
        <w:t xml:space="preserve"> regulatsiooni, et oleks </w:t>
      </w:r>
      <w:r w:rsidR="532BDAD3" w:rsidRPr="25373572">
        <w:rPr>
          <w:rFonts w:ascii="Times New Roman" w:hAnsi="Times New Roman"/>
          <w:sz w:val="24"/>
        </w:rPr>
        <w:t xml:space="preserve">võimalik </w:t>
      </w:r>
      <w:r w:rsidR="127FE954" w:rsidRPr="25373572">
        <w:rPr>
          <w:rFonts w:ascii="Times New Roman" w:hAnsi="Times New Roman"/>
          <w:sz w:val="24"/>
        </w:rPr>
        <w:t xml:space="preserve">geneetilised </w:t>
      </w:r>
      <w:r w:rsidR="532BDAD3" w:rsidRPr="25373572">
        <w:rPr>
          <w:rFonts w:ascii="Times New Roman" w:hAnsi="Times New Roman"/>
          <w:sz w:val="24"/>
        </w:rPr>
        <w:t xml:space="preserve">andmed ette valmistada ja edastada </w:t>
      </w:r>
      <w:r w:rsidR="76A3701D" w:rsidRPr="25373572">
        <w:rPr>
          <w:rFonts w:ascii="Times New Roman" w:hAnsi="Times New Roman"/>
          <w:sz w:val="24"/>
        </w:rPr>
        <w:t>tervishoiu</w:t>
      </w:r>
      <w:r w:rsidR="532BDAD3" w:rsidRPr="25373572">
        <w:rPr>
          <w:rFonts w:ascii="Times New Roman" w:hAnsi="Times New Roman"/>
          <w:sz w:val="24"/>
        </w:rPr>
        <w:t xml:space="preserve"> teenuste</w:t>
      </w:r>
      <w:r w:rsidR="2AD67ABD" w:rsidRPr="25373572">
        <w:rPr>
          <w:rFonts w:ascii="Times New Roman" w:hAnsi="Times New Roman"/>
          <w:sz w:val="24"/>
        </w:rPr>
        <w:t xml:space="preserve"> osutamis</w:t>
      </w:r>
      <w:r w:rsidR="4124C9D9" w:rsidRPr="25373572">
        <w:rPr>
          <w:rFonts w:ascii="Times New Roman" w:hAnsi="Times New Roman"/>
          <w:sz w:val="24"/>
        </w:rPr>
        <w:t>e</w:t>
      </w:r>
      <w:r w:rsidR="6DBEBFD4" w:rsidRPr="25373572">
        <w:rPr>
          <w:rFonts w:ascii="Times New Roman" w:hAnsi="Times New Roman"/>
          <w:sz w:val="24"/>
        </w:rPr>
        <w:t>ks</w:t>
      </w:r>
      <w:r w:rsidR="411A7E29" w:rsidRPr="25373572">
        <w:rPr>
          <w:rFonts w:ascii="Times New Roman" w:hAnsi="Times New Roman"/>
          <w:sz w:val="24"/>
        </w:rPr>
        <w:t xml:space="preserve">. </w:t>
      </w:r>
      <w:r w:rsidR="00A44E8E">
        <w:rPr>
          <w:rFonts w:ascii="Times New Roman" w:hAnsi="Times New Roman"/>
          <w:sz w:val="24"/>
        </w:rPr>
        <w:t>M</w:t>
      </w:r>
      <w:r w:rsidR="411A7E29" w:rsidRPr="00A44E8E">
        <w:rPr>
          <w:rFonts w:ascii="Times New Roman" w:hAnsi="Times New Roman"/>
          <w:sz w:val="24"/>
        </w:rPr>
        <w:t>uudatuse</w:t>
      </w:r>
      <w:r w:rsidR="13D69DE5" w:rsidRPr="00A44E8E">
        <w:rPr>
          <w:rFonts w:ascii="Times New Roman" w:hAnsi="Times New Roman"/>
          <w:sz w:val="24"/>
        </w:rPr>
        <w:t xml:space="preserve">ga </w:t>
      </w:r>
      <w:r w:rsidR="0ED7186A" w:rsidRPr="00A44E8E">
        <w:rPr>
          <w:rFonts w:ascii="Times New Roman" w:hAnsi="Times New Roman"/>
          <w:sz w:val="24"/>
        </w:rPr>
        <w:t xml:space="preserve">ajakohastatakse </w:t>
      </w:r>
      <w:r w:rsidR="722B224B" w:rsidRPr="00A44E8E">
        <w:rPr>
          <w:rFonts w:ascii="Times New Roman" w:hAnsi="Times New Roman"/>
          <w:sz w:val="24"/>
        </w:rPr>
        <w:t>andmekaitse, digiriigi</w:t>
      </w:r>
      <w:r w:rsidR="226AD931" w:rsidRPr="00A44E8E">
        <w:rPr>
          <w:rFonts w:ascii="Times New Roman" w:hAnsi="Times New Roman"/>
          <w:sz w:val="24"/>
        </w:rPr>
        <w:t xml:space="preserve">, meditsiiniseadmete </w:t>
      </w:r>
      <w:r w:rsidR="722B224B" w:rsidRPr="00A44E8E">
        <w:rPr>
          <w:rFonts w:ascii="Times New Roman" w:hAnsi="Times New Roman"/>
          <w:sz w:val="24"/>
        </w:rPr>
        <w:t xml:space="preserve">ja küberturvalisuse aspekte silmas pidades </w:t>
      </w:r>
      <w:r w:rsidR="0ED7186A" w:rsidRPr="00A44E8E">
        <w:rPr>
          <w:rFonts w:ascii="Times New Roman" w:hAnsi="Times New Roman"/>
          <w:sz w:val="24"/>
        </w:rPr>
        <w:t xml:space="preserve">võimalused, kuidas </w:t>
      </w:r>
      <w:r w:rsidR="0F7C9D67" w:rsidRPr="00A44E8E">
        <w:rPr>
          <w:rFonts w:ascii="Times New Roman" w:hAnsi="Times New Roman"/>
          <w:sz w:val="24"/>
        </w:rPr>
        <w:t>geenidoonori arst</w:t>
      </w:r>
      <w:r w:rsidR="1BA48A97" w:rsidRPr="00A44E8E">
        <w:rPr>
          <w:rFonts w:ascii="Times New Roman" w:hAnsi="Times New Roman"/>
          <w:sz w:val="24"/>
        </w:rPr>
        <w:t xml:space="preserve"> saab küsida</w:t>
      </w:r>
      <w:r w:rsidR="0F7C9D67" w:rsidRPr="00A44E8E">
        <w:rPr>
          <w:rFonts w:ascii="Times New Roman" w:hAnsi="Times New Roman"/>
          <w:sz w:val="24"/>
        </w:rPr>
        <w:t xml:space="preserve"> geenidoonori andmed</w:t>
      </w:r>
      <w:r w:rsidR="6BC35818" w:rsidRPr="00A44E8E">
        <w:rPr>
          <w:rFonts w:ascii="Times New Roman" w:hAnsi="Times New Roman"/>
          <w:sz w:val="24"/>
        </w:rPr>
        <w:t>.</w:t>
      </w:r>
      <w:r w:rsidR="38490170" w:rsidRPr="00A44E8E">
        <w:rPr>
          <w:rFonts w:ascii="Times New Roman" w:hAnsi="Times New Roman"/>
          <w:sz w:val="24"/>
        </w:rPr>
        <w:t xml:space="preserve"> Seni oli arstil õigus</w:t>
      </w:r>
      <w:r w:rsidR="64E09E86" w:rsidRPr="00A44E8E">
        <w:rPr>
          <w:rFonts w:ascii="Times New Roman" w:hAnsi="Times New Roman"/>
          <w:sz w:val="24"/>
        </w:rPr>
        <w:t xml:space="preserve"> välja küsida</w:t>
      </w:r>
      <w:r w:rsidR="7073F7CA" w:rsidRPr="00A44E8E">
        <w:rPr>
          <w:rFonts w:ascii="Times New Roman" w:hAnsi="Times New Roman"/>
          <w:sz w:val="24"/>
        </w:rPr>
        <w:t>,</w:t>
      </w:r>
      <w:r w:rsidR="38490170" w:rsidRPr="00A44E8E">
        <w:rPr>
          <w:rFonts w:ascii="Times New Roman" w:hAnsi="Times New Roman"/>
          <w:sz w:val="24"/>
        </w:rPr>
        <w:t xml:space="preserve"> k</w:t>
      </w:r>
      <w:r w:rsidR="6BC35818" w:rsidRPr="00A44E8E">
        <w:rPr>
          <w:rFonts w:ascii="Times New Roman" w:hAnsi="Times New Roman"/>
          <w:sz w:val="24"/>
        </w:rPr>
        <w:t>as</w:t>
      </w:r>
      <w:r w:rsidR="1E7CBEB5" w:rsidRPr="00A44E8E">
        <w:rPr>
          <w:rFonts w:ascii="Times New Roman" w:hAnsi="Times New Roman"/>
          <w:sz w:val="24"/>
        </w:rPr>
        <w:t xml:space="preserve"> nõusoleku alusel või </w:t>
      </w:r>
      <w:r w:rsidR="65FBE109" w:rsidRPr="00A44E8E">
        <w:rPr>
          <w:rFonts w:ascii="Times New Roman" w:hAnsi="Times New Roman"/>
          <w:sz w:val="24"/>
        </w:rPr>
        <w:t>kriitilises situatsiooni</w:t>
      </w:r>
      <w:r w:rsidR="697C712A" w:rsidRPr="00A44E8E">
        <w:rPr>
          <w:rFonts w:ascii="Times New Roman" w:hAnsi="Times New Roman"/>
          <w:sz w:val="24"/>
        </w:rPr>
        <w:t xml:space="preserve">s </w:t>
      </w:r>
      <w:r w:rsidR="03096DED" w:rsidRPr="00A44E8E">
        <w:rPr>
          <w:rFonts w:ascii="Times New Roman" w:hAnsi="Times New Roman"/>
          <w:sz w:val="24"/>
        </w:rPr>
        <w:t xml:space="preserve">ka </w:t>
      </w:r>
      <w:r w:rsidR="697C712A" w:rsidRPr="00A44E8E">
        <w:rPr>
          <w:rFonts w:ascii="Times New Roman" w:hAnsi="Times New Roman"/>
          <w:sz w:val="24"/>
        </w:rPr>
        <w:t>ilma doonor</w:t>
      </w:r>
      <w:r w:rsidR="4811F702" w:rsidRPr="00A44E8E">
        <w:rPr>
          <w:rFonts w:ascii="Times New Roman" w:hAnsi="Times New Roman"/>
          <w:sz w:val="24"/>
        </w:rPr>
        <w:t xml:space="preserve"> nõusolekuta</w:t>
      </w:r>
      <w:r w:rsidR="334A48B0" w:rsidRPr="00A44E8E">
        <w:rPr>
          <w:rFonts w:ascii="Times New Roman" w:hAnsi="Times New Roman"/>
          <w:sz w:val="24"/>
        </w:rPr>
        <w:t>,</w:t>
      </w:r>
      <w:r w:rsidR="749B8465" w:rsidRPr="00A44E8E">
        <w:rPr>
          <w:rFonts w:ascii="Times New Roman" w:hAnsi="Times New Roman"/>
          <w:sz w:val="24"/>
        </w:rPr>
        <w:t xml:space="preserve"> terviseseisund</w:t>
      </w:r>
      <w:r w:rsidR="1153A672" w:rsidRPr="00A44E8E">
        <w:rPr>
          <w:rFonts w:ascii="Times New Roman" w:hAnsi="Times New Roman"/>
          <w:sz w:val="24"/>
        </w:rPr>
        <w:t>i kirjeldus koos geeniandmetega</w:t>
      </w:r>
      <w:r w:rsidR="65FBE109" w:rsidRPr="00A44E8E">
        <w:rPr>
          <w:rFonts w:ascii="Times New Roman" w:hAnsi="Times New Roman"/>
          <w:sz w:val="24"/>
        </w:rPr>
        <w:t>. Tuleb nentida, et</w:t>
      </w:r>
      <w:r w:rsidR="68F15822" w:rsidRPr="00A44E8E">
        <w:rPr>
          <w:rFonts w:ascii="Times New Roman" w:hAnsi="Times New Roman"/>
          <w:sz w:val="24"/>
        </w:rPr>
        <w:t xml:space="preserve"> 25 aasta jooksul ei ole ühtegi sellist andmete pärimise olukorda olnud.</w:t>
      </w:r>
      <w:r w:rsidR="641D2505" w:rsidRPr="00A44E8E">
        <w:rPr>
          <w:rFonts w:ascii="Times New Roman" w:hAnsi="Times New Roman"/>
          <w:sz w:val="24"/>
        </w:rPr>
        <w:t xml:space="preserve"> Arstile vajalik </w:t>
      </w:r>
      <w:r w:rsidR="7BA85FD8" w:rsidRPr="00A44E8E">
        <w:rPr>
          <w:rFonts w:ascii="Times New Roman" w:hAnsi="Times New Roman"/>
          <w:sz w:val="24"/>
        </w:rPr>
        <w:t xml:space="preserve">patsiendi </w:t>
      </w:r>
      <w:r w:rsidR="641D2505" w:rsidRPr="00A44E8E">
        <w:rPr>
          <w:rFonts w:ascii="Times New Roman" w:hAnsi="Times New Roman"/>
          <w:sz w:val="24"/>
        </w:rPr>
        <w:t xml:space="preserve">terviseinfo on </w:t>
      </w:r>
      <w:r w:rsidR="5CC19E7D" w:rsidRPr="00A44E8E">
        <w:rPr>
          <w:rFonts w:ascii="Times New Roman" w:hAnsi="Times New Roman"/>
          <w:sz w:val="24"/>
        </w:rPr>
        <w:t xml:space="preserve">juba aastaid </w:t>
      </w:r>
      <w:r w:rsidR="009F77CF" w:rsidRPr="00A44E8E">
        <w:rPr>
          <w:rFonts w:ascii="Times New Roman" w:hAnsi="Times New Roman"/>
          <w:color w:val="000000" w:themeColor="text1"/>
          <w:sz w:val="24"/>
        </w:rPr>
        <w:t>tervise infosüsteemis</w:t>
      </w:r>
      <w:r w:rsidR="641D2505" w:rsidRPr="00A44E8E">
        <w:rPr>
          <w:rFonts w:ascii="Times New Roman" w:hAnsi="Times New Roman"/>
          <w:sz w:val="24"/>
        </w:rPr>
        <w:t>.</w:t>
      </w:r>
      <w:r w:rsidR="68F15822" w:rsidRPr="00A44E8E">
        <w:rPr>
          <w:rFonts w:ascii="Times New Roman" w:hAnsi="Times New Roman"/>
          <w:sz w:val="24"/>
        </w:rPr>
        <w:t xml:space="preserve"> Tehnoloogia arengute</w:t>
      </w:r>
      <w:r w:rsidR="34F6C288" w:rsidRPr="00A44E8E">
        <w:rPr>
          <w:rFonts w:ascii="Times New Roman" w:hAnsi="Times New Roman"/>
          <w:sz w:val="24"/>
        </w:rPr>
        <w:t xml:space="preserve"> ja leviku</w:t>
      </w:r>
      <w:r w:rsidR="68F15822" w:rsidRPr="00A44E8E">
        <w:rPr>
          <w:rFonts w:ascii="Times New Roman" w:hAnsi="Times New Roman"/>
          <w:sz w:val="24"/>
        </w:rPr>
        <w:t xml:space="preserve"> tõttu on </w:t>
      </w:r>
      <w:r w:rsidR="798E28A9" w:rsidRPr="00A44E8E">
        <w:rPr>
          <w:rFonts w:ascii="Times New Roman" w:hAnsi="Times New Roman"/>
          <w:sz w:val="24"/>
        </w:rPr>
        <w:t>arstil täna kriitilises situatsiooni kiirem geneetiline andmetöötlus haiglaid teenindavast</w:t>
      </w:r>
      <w:r w:rsidR="30BBE02A" w:rsidRPr="00A44E8E">
        <w:rPr>
          <w:rFonts w:ascii="Times New Roman" w:hAnsi="Times New Roman"/>
          <w:sz w:val="24"/>
        </w:rPr>
        <w:t xml:space="preserve"> ja nõuetele vastavad meditsiiniseadmed omavast</w:t>
      </w:r>
      <w:r w:rsidR="798E28A9" w:rsidRPr="00A44E8E">
        <w:rPr>
          <w:rFonts w:ascii="Times New Roman" w:hAnsi="Times New Roman"/>
          <w:sz w:val="24"/>
        </w:rPr>
        <w:t xml:space="preserve"> laborist tellida</w:t>
      </w:r>
      <w:r w:rsidR="74A57685" w:rsidRPr="00A44E8E">
        <w:rPr>
          <w:rFonts w:ascii="Times New Roman" w:hAnsi="Times New Roman"/>
          <w:sz w:val="24"/>
        </w:rPr>
        <w:t xml:space="preserve">. </w:t>
      </w:r>
      <w:r w:rsidR="4EEC1EFC" w:rsidRPr="00A44E8E">
        <w:rPr>
          <w:rFonts w:ascii="Times New Roman" w:hAnsi="Times New Roman"/>
          <w:sz w:val="24"/>
        </w:rPr>
        <w:t>Tuleb arvestada, et g</w:t>
      </w:r>
      <w:r w:rsidR="74A57685" w:rsidRPr="00A44E8E">
        <w:rPr>
          <w:rFonts w:ascii="Times New Roman" w:hAnsi="Times New Roman"/>
          <w:sz w:val="24"/>
        </w:rPr>
        <w:t xml:space="preserve">eenivaramu andmed ei pruugi </w:t>
      </w:r>
      <w:r w:rsidR="5A286488" w:rsidRPr="00A44E8E">
        <w:rPr>
          <w:rFonts w:ascii="Times New Roman" w:hAnsi="Times New Roman"/>
          <w:sz w:val="24"/>
        </w:rPr>
        <w:t xml:space="preserve">ka </w:t>
      </w:r>
      <w:r w:rsidR="11AAFDDB" w:rsidRPr="00A44E8E">
        <w:rPr>
          <w:rFonts w:ascii="Times New Roman" w:hAnsi="Times New Roman"/>
          <w:sz w:val="24"/>
        </w:rPr>
        <w:t xml:space="preserve">kõikidele </w:t>
      </w:r>
      <w:r w:rsidR="74A57685" w:rsidRPr="00A44E8E">
        <w:rPr>
          <w:rFonts w:ascii="Times New Roman" w:hAnsi="Times New Roman"/>
          <w:sz w:val="24"/>
        </w:rPr>
        <w:t>kasutuses olevatele meditsiiniseadmetele</w:t>
      </w:r>
      <w:r w:rsidR="3CCAE222" w:rsidRPr="00A44E8E">
        <w:rPr>
          <w:rFonts w:ascii="Times New Roman" w:hAnsi="Times New Roman"/>
          <w:sz w:val="24"/>
        </w:rPr>
        <w:t xml:space="preserve"> </w:t>
      </w:r>
      <w:r w:rsidR="74A57685" w:rsidRPr="00A44E8E">
        <w:rPr>
          <w:rFonts w:ascii="Times New Roman" w:hAnsi="Times New Roman"/>
          <w:sz w:val="24"/>
        </w:rPr>
        <w:t>sobida</w:t>
      </w:r>
      <w:r w:rsidR="28A67676" w:rsidRPr="00A44E8E">
        <w:rPr>
          <w:rFonts w:ascii="Times New Roman" w:hAnsi="Times New Roman"/>
          <w:sz w:val="24"/>
        </w:rPr>
        <w:t xml:space="preserve"> ja </w:t>
      </w:r>
      <w:r w:rsidR="7A4310C7" w:rsidRPr="00A44E8E">
        <w:rPr>
          <w:rFonts w:ascii="Times New Roman" w:hAnsi="Times New Roman"/>
          <w:sz w:val="24"/>
        </w:rPr>
        <w:t xml:space="preserve">seda </w:t>
      </w:r>
      <w:r w:rsidR="28A67676" w:rsidRPr="00A44E8E">
        <w:rPr>
          <w:rFonts w:ascii="Times New Roman" w:hAnsi="Times New Roman"/>
          <w:sz w:val="24"/>
        </w:rPr>
        <w:t xml:space="preserve">tuleb alati enne teenuse </w:t>
      </w:r>
      <w:r w:rsidR="673A9317" w:rsidRPr="00A44E8E">
        <w:rPr>
          <w:rFonts w:ascii="Times New Roman" w:hAnsi="Times New Roman"/>
          <w:sz w:val="24"/>
        </w:rPr>
        <w:t>osutamist</w:t>
      </w:r>
      <w:r w:rsidR="28A67676" w:rsidRPr="00A44E8E">
        <w:rPr>
          <w:rFonts w:ascii="Times New Roman" w:hAnsi="Times New Roman"/>
          <w:sz w:val="24"/>
        </w:rPr>
        <w:t xml:space="preserve"> </w:t>
      </w:r>
      <w:r w:rsidR="28A67676" w:rsidRPr="00A44E8E">
        <w:rPr>
          <w:rFonts w:ascii="Times New Roman" w:hAnsi="Times New Roman"/>
          <w:sz w:val="24"/>
        </w:rPr>
        <w:lastRenderedPageBreak/>
        <w:t>hinnata.</w:t>
      </w:r>
      <w:r w:rsidR="0F784A84" w:rsidRPr="00A44E8E">
        <w:rPr>
          <w:rFonts w:ascii="Times New Roman" w:hAnsi="Times New Roman"/>
          <w:sz w:val="24"/>
        </w:rPr>
        <w:t xml:space="preserve"> </w:t>
      </w:r>
      <w:r w:rsidR="275B4708" w:rsidRPr="00A44E8E">
        <w:rPr>
          <w:rFonts w:ascii="Times New Roman" w:hAnsi="Times New Roman"/>
          <w:sz w:val="24"/>
        </w:rPr>
        <w:t xml:space="preserve">Samuti </w:t>
      </w:r>
      <w:r w:rsidR="36A50182" w:rsidRPr="00A44E8E">
        <w:rPr>
          <w:rFonts w:ascii="Times New Roman" w:hAnsi="Times New Roman"/>
          <w:sz w:val="24"/>
        </w:rPr>
        <w:t>tagab</w:t>
      </w:r>
      <w:r w:rsidR="06521E3C" w:rsidRPr="00A44E8E">
        <w:rPr>
          <w:rFonts w:ascii="Times New Roman" w:hAnsi="Times New Roman"/>
          <w:sz w:val="24"/>
        </w:rPr>
        <w:t xml:space="preserve"> </w:t>
      </w:r>
      <w:r w:rsidR="009F77CF" w:rsidRPr="00A44E8E">
        <w:rPr>
          <w:rFonts w:ascii="Times New Roman" w:hAnsi="Times New Roman"/>
          <w:color w:val="000000" w:themeColor="text1"/>
          <w:sz w:val="24"/>
        </w:rPr>
        <w:t>tervise infosüsteem</w:t>
      </w:r>
      <w:r w:rsidR="36A50182" w:rsidRPr="00A44E8E">
        <w:rPr>
          <w:rFonts w:ascii="Times New Roman" w:hAnsi="Times New Roman"/>
          <w:sz w:val="24"/>
        </w:rPr>
        <w:t xml:space="preserve"> geneetilistele andmetele</w:t>
      </w:r>
      <w:r w:rsidR="2E70E410" w:rsidRPr="00A44E8E">
        <w:rPr>
          <w:rFonts w:ascii="Times New Roman" w:hAnsi="Times New Roman"/>
          <w:sz w:val="24"/>
        </w:rPr>
        <w:t>, mida peetakse privaatsuse vaates väga tundlikeks,</w:t>
      </w:r>
      <w:r w:rsidR="36A50182" w:rsidRPr="00A44E8E">
        <w:rPr>
          <w:rFonts w:ascii="Times New Roman" w:hAnsi="Times New Roman"/>
          <w:sz w:val="24"/>
        </w:rPr>
        <w:t xml:space="preserve"> </w:t>
      </w:r>
      <w:r w:rsidR="6B416496" w:rsidRPr="00A44E8E">
        <w:rPr>
          <w:rFonts w:ascii="Times New Roman" w:hAnsi="Times New Roman"/>
          <w:sz w:val="24"/>
        </w:rPr>
        <w:t xml:space="preserve">piisava </w:t>
      </w:r>
      <w:r w:rsidR="36A50182" w:rsidRPr="00A44E8E">
        <w:rPr>
          <w:rFonts w:ascii="Times New Roman" w:hAnsi="Times New Roman"/>
          <w:sz w:val="24"/>
        </w:rPr>
        <w:t>küberturvalisuse</w:t>
      </w:r>
      <w:r w:rsidR="233705AF" w:rsidRPr="00A44E8E">
        <w:rPr>
          <w:rFonts w:ascii="Times New Roman" w:hAnsi="Times New Roman"/>
          <w:sz w:val="24"/>
        </w:rPr>
        <w:t>, andmekaitse</w:t>
      </w:r>
      <w:r w:rsidR="70F31AEF" w:rsidRPr="00A44E8E">
        <w:rPr>
          <w:rFonts w:ascii="Times New Roman" w:hAnsi="Times New Roman"/>
          <w:sz w:val="24"/>
        </w:rPr>
        <w:t xml:space="preserve"> ja standardiseeritud teenused</w:t>
      </w:r>
      <w:r w:rsidR="36A50182" w:rsidRPr="00A44E8E">
        <w:rPr>
          <w:rFonts w:ascii="Times New Roman" w:hAnsi="Times New Roman"/>
          <w:sz w:val="24"/>
        </w:rPr>
        <w:t>, mida lihtsalt otse arstile väljastamise</w:t>
      </w:r>
      <w:r w:rsidR="5920EA38" w:rsidRPr="00A44E8E">
        <w:rPr>
          <w:rFonts w:ascii="Times New Roman" w:hAnsi="Times New Roman"/>
          <w:sz w:val="24"/>
        </w:rPr>
        <w:t xml:space="preserve">l ei ole võimalik </w:t>
      </w:r>
      <w:r w:rsidR="3D0E8B47" w:rsidRPr="00A44E8E">
        <w:rPr>
          <w:rFonts w:ascii="Times New Roman" w:hAnsi="Times New Roman"/>
          <w:sz w:val="24"/>
        </w:rPr>
        <w:t>tagada</w:t>
      </w:r>
      <w:r w:rsidR="5920EA38" w:rsidRPr="00A44E8E">
        <w:rPr>
          <w:rFonts w:ascii="Times New Roman" w:hAnsi="Times New Roman"/>
          <w:sz w:val="24"/>
        </w:rPr>
        <w:t>.</w:t>
      </w:r>
    </w:p>
    <w:p w14:paraId="6A1D6EC4" w14:textId="77777777" w:rsidR="00DF3C1D" w:rsidRDefault="00DF3C1D" w:rsidP="00DF3C1D">
      <w:pPr>
        <w:rPr>
          <w:rFonts w:ascii="Times New Roman" w:hAnsi="Times New Roman"/>
          <w:sz w:val="24"/>
        </w:rPr>
      </w:pPr>
    </w:p>
    <w:p w14:paraId="7AAFDF8D" w14:textId="530ECC11" w:rsidR="00DF3C1D" w:rsidRPr="00DF3C1D" w:rsidRDefault="00DF3C1D" w:rsidP="00DF3C1D">
      <w:pPr>
        <w:rPr>
          <w:rFonts w:ascii="Times New Roman" w:hAnsi="Times New Roman"/>
          <w:sz w:val="24"/>
        </w:rPr>
      </w:pPr>
      <w:r>
        <w:rPr>
          <w:rFonts w:ascii="Times New Roman" w:hAnsi="Times New Roman"/>
          <w:sz w:val="24"/>
        </w:rPr>
        <w:t xml:space="preserve">Lisaks tuuakse IGUS § 24 eraldi lõigetes need juhud, mil </w:t>
      </w:r>
      <w:proofErr w:type="spellStart"/>
      <w:r>
        <w:rPr>
          <w:rFonts w:ascii="Times New Roman" w:hAnsi="Times New Roman"/>
          <w:sz w:val="24"/>
        </w:rPr>
        <w:t>depseudonüümimine</w:t>
      </w:r>
      <w:proofErr w:type="spellEnd"/>
      <w:r>
        <w:rPr>
          <w:rFonts w:ascii="Times New Roman" w:hAnsi="Times New Roman"/>
          <w:sz w:val="24"/>
        </w:rPr>
        <w:t xml:space="preserve"> on lubatud uuringueetika komitee kooskõlastuseta ja kuna see on siiski vajalik. Kõik § 24 lõike 1 toodud juhud ei eelda uuringueetika komitee kooskõlastust ja sama sätte lõige 2 eeldab – seega, isikule täiendavate uuringute jaoks ettepaneku tegemiseks saab andmed </w:t>
      </w:r>
      <w:proofErr w:type="spellStart"/>
      <w:r>
        <w:rPr>
          <w:rFonts w:ascii="Times New Roman" w:hAnsi="Times New Roman"/>
          <w:sz w:val="24"/>
        </w:rPr>
        <w:t>depseudonüümida</w:t>
      </w:r>
      <w:proofErr w:type="spellEnd"/>
      <w:r>
        <w:rPr>
          <w:rFonts w:ascii="Times New Roman" w:hAnsi="Times New Roman"/>
          <w:sz w:val="24"/>
        </w:rPr>
        <w:t xml:space="preserve"> vaid komitee kooskõlastusel</w:t>
      </w:r>
      <w:r w:rsidR="005114C9">
        <w:rPr>
          <w:rFonts w:ascii="Times New Roman" w:hAnsi="Times New Roman"/>
          <w:sz w:val="24"/>
        </w:rPr>
        <w:t xml:space="preserve"> (senise IGUS § 24 lg 2 p 4).</w:t>
      </w:r>
    </w:p>
    <w:p w14:paraId="27D7FE1A" w14:textId="5EA7BA39" w:rsidR="3BFCAE6E" w:rsidRDefault="3BFCAE6E" w:rsidP="0016210D">
      <w:pPr>
        <w:rPr>
          <w:rFonts w:ascii="Times New Roman" w:hAnsi="Times New Roman"/>
          <w:sz w:val="24"/>
        </w:rPr>
      </w:pPr>
    </w:p>
    <w:p w14:paraId="6CC02B2F" w14:textId="00D17FA2" w:rsidR="68274A97" w:rsidRDefault="68274A97" w:rsidP="0016210D">
      <w:pPr>
        <w:rPr>
          <w:rFonts w:ascii="Times New Roman" w:hAnsi="Times New Roman"/>
          <w:b/>
          <w:bCs/>
          <w:color w:val="000000" w:themeColor="text1"/>
          <w:sz w:val="24"/>
        </w:rPr>
      </w:pPr>
      <w:r w:rsidRPr="3BFCAE6E">
        <w:rPr>
          <w:rFonts w:ascii="Times New Roman" w:hAnsi="Times New Roman"/>
          <w:b/>
          <w:bCs/>
          <w:sz w:val="24"/>
        </w:rPr>
        <w:t xml:space="preserve">Eelnõu </w:t>
      </w:r>
      <w:r w:rsidR="006A46ED">
        <w:rPr>
          <w:rFonts w:ascii="Times New Roman" w:hAnsi="Times New Roman"/>
          <w:b/>
          <w:bCs/>
          <w:sz w:val="24"/>
        </w:rPr>
        <w:t>§-s</w:t>
      </w:r>
      <w:r w:rsidRPr="3BFCAE6E">
        <w:rPr>
          <w:rFonts w:ascii="Times New Roman" w:hAnsi="Times New Roman"/>
          <w:b/>
          <w:bCs/>
          <w:sz w:val="24"/>
        </w:rPr>
        <w:t xml:space="preserve"> 2</w:t>
      </w:r>
      <w:r w:rsidR="0095378C">
        <w:rPr>
          <w:rFonts w:ascii="Times New Roman" w:hAnsi="Times New Roman"/>
          <w:b/>
          <w:bCs/>
          <w:sz w:val="24"/>
        </w:rPr>
        <w:t>5</w:t>
      </w:r>
      <w:r w:rsidR="3862BFD1" w:rsidRPr="3BFCAE6E">
        <w:rPr>
          <w:rFonts w:ascii="Times New Roman" w:hAnsi="Times New Roman"/>
          <w:b/>
          <w:bCs/>
          <w:sz w:val="24"/>
        </w:rPr>
        <w:t xml:space="preserve"> </w:t>
      </w:r>
      <w:r w:rsidR="000D4719" w:rsidRPr="00E70DA7">
        <w:rPr>
          <w:rFonts w:ascii="Times New Roman" w:hAnsi="Times New Roman"/>
          <w:color w:val="000000" w:themeColor="text1"/>
          <w:sz w:val="24"/>
        </w:rPr>
        <w:t>sätestatakse u</w:t>
      </w:r>
      <w:r w:rsidR="3862BFD1" w:rsidRPr="00E70DA7">
        <w:rPr>
          <w:rFonts w:ascii="Times New Roman" w:hAnsi="Times New Roman"/>
          <w:color w:val="000000" w:themeColor="text1"/>
          <w:sz w:val="24"/>
        </w:rPr>
        <w:t>uringueetika komitee</w:t>
      </w:r>
      <w:r w:rsidR="4BF73F5A" w:rsidRPr="00E70DA7">
        <w:rPr>
          <w:rFonts w:ascii="Times New Roman" w:hAnsi="Times New Roman"/>
          <w:color w:val="000000" w:themeColor="text1"/>
          <w:sz w:val="24"/>
        </w:rPr>
        <w:t>ga seonduv</w:t>
      </w:r>
      <w:r w:rsidR="000D4719" w:rsidRPr="00E70DA7">
        <w:rPr>
          <w:rFonts w:ascii="Times New Roman" w:hAnsi="Times New Roman"/>
          <w:color w:val="000000" w:themeColor="text1"/>
          <w:sz w:val="24"/>
        </w:rPr>
        <w:t>.</w:t>
      </w:r>
    </w:p>
    <w:p w14:paraId="2F6A493F" w14:textId="1EF5DE3D" w:rsidR="3BFCAE6E" w:rsidRDefault="3BFCAE6E" w:rsidP="0016210D">
      <w:pPr>
        <w:rPr>
          <w:rFonts w:ascii="Times New Roman" w:hAnsi="Times New Roman"/>
          <w:b/>
          <w:bCs/>
          <w:sz w:val="24"/>
        </w:rPr>
      </w:pPr>
    </w:p>
    <w:p w14:paraId="405B4168" w14:textId="5E9473FA" w:rsidR="01A68BDC" w:rsidDel="00707AE0" w:rsidRDefault="6C7329E4" w:rsidP="4F8A9DAA">
      <w:pPr>
        <w:rPr>
          <w:rFonts w:ascii="Times New Roman" w:hAnsi="Times New Roman"/>
          <w:color w:val="000000" w:themeColor="text1"/>
          <w:sz w:val="24"/>
        </w:rPr>
      </w:pPr>
      <w:r w:rsidRPr="4F8A9DAA">
        <w:rPr>
          <w:rFonts w:ascii="Times New Roman" w:hAnsi="Times New Roman"/>
          <w:color w:val="000000" w:themeColor="text1"/>
          <w:sz w:val="24"/>
        </w:rPr>
        <w:t>Analoogselt</w:t>
      </w:r>
      <w:r w:rsidR="00CA3AB9" w:rsidRPr="4F8A9DAA">
        <w:rPr>
          <w:rFonts w:ascii="Times New Roman" w:hAnsi="Times New Roman"/>
          <w:color w:val="000000" w:themeColor="text1"/>
          <w:sz w:val="24"/>
        </w:rPr>
        <w:t>,</w:t>
      </w:r>
      <w:r w:rsidRPr="4F8A9DAA">
        <w:rPr>
          <w:rFonts w:ascii="Times New Roman" w:hAnsi="Times New Roman"/>
          <w:color w:val="000000" w:themeColor="text1"/>
          <w:sz w:val="24"/>
        </w:rPr>
        <w:t xml:space="preserve"> tuginedes ja lisaks kehtivas TTKS</w:t>
      </w:r>
      <w:r w:rsidR="000D4719" w:rsidRPr="4F8A9DAA">
        <w:rPr>
          <w:rFonts w:ascii="Times New Roman" w:hAnsi="Times New Roman"/>
          <w:color w:val="000000" w:themeColor="text1"/>
          <w:sz w:val="24"/>
        </w:rPr>
        <w:t>-</w:t>
      </w:r>
      <w:proofErr w:type="spellStart"/>
      <w:r w:rsidRPr="4F8A9DAA">
        <w:rPr>
          <w:rFonts w:ascii="Times New Roman" w:hAnsi="Times New Roman"/>
          <w:color w:val="000000" w:themeColor="text1"/>
          <w:sz w:val="24"/>
        </w:rPr>
        <w:t>is</w:t>
      </w:r>
      <w:proofErr w:type="spellEnd"/>
      <w:r w:rsidRPr="4F8A9DAA">
        <w:rPr>
          <w:rFonts w:ascii="Times New Roman" w:hAnsi="Times New Roman"/>
          <w:color w:val="000000" w:themeColor="text1"/>
          <w:sz w:val="24"/>
        </w:rPr>
        <w:t xml:space="preserve"> ja IGUS</w:t>
      </w:r>
      <w:r w:rsidR="000D4719" w:rsidRPr="4F8A9DAA">
        <w:rPr>
          <w:rFonts w:ascii="Times New Roman" w:hAnsi="Times New Roman"/>
          <w:color w:val="000000" w:themeColor="text1"/>
          <w:sz w:val="24"/>
        </w:rPr>
        <w:t>-</w:t>
      </w:r>
      <w:proofErr w:type="spellStart"/>
      <w:r w:rsidR="000D4719" w:rsidRPr="4F8A9DAA">
        <w:rPr>
          <w:rFonts w:ascii="Times New Roman" w:hAnsi="Times New Roman"/>
          <w:color w:val="000000" w:themeColor="text1"/>
          <w:sz w:val="24"/>
        </w:rPr>
        <w:t>is</w:t>
      </w:r>
      <w:proofErr w:type="spellEnd"/>
      <w:r w:rsidRPr="4F8A9DAA">
        <w:rPr>
          <w:rFonts w:ascii="Times New Roman" w:hAnsi="Times New Roman"/>
          <w:color w:val="000000" w:themeColor="text1"/>
          <w:sz w:val="24"/>
        </w:rPr>
        <w:t xml:space="preserve"> uuringueetika komitee</w:t>
      </w:r>
      <w:r w:rsidR="009F51D3" w:rsidRPr="4F8A9DAA">
        <w:rPr>
          <w:rFonts w:ascii="Times New Roman" w:hAnsi="Times New Roman"/>
          <w:color w:val="000000" w:themeColor="text1"/>
          <w:sz w:val="24"/>
        </w:rPr>
        <w:t xml:space="preserve"> </w:t>
      </w:r>
      <w:r w:rsidR="004F7DA5" w:rsidRPr="4F8A9DAA">
        <w:rPr>
          <w:rFonts w:ascii="Times New Roman" w:hAnsi="Times New Roman"/>
          <w:color w:val="000000" w:themeColor="text1"/>
          <w:sz w:val="24"/>
        </w:rPr>
        <w:t>kohta sätestatule</w:t>
      </w:r>
      <w:r w:rsidR="008848B3" w:rsidRPr="4F8A9DAA">
        <w:rPr>
          <w:rFonts w:ascii="Times New Roman" w:hAnsi="Times New Roman"/>
          <w:color w:val="000000" w:themeColor="text1"/>
          <w:sz w:val="24"/>
        </w:rPr>
        <w:t>,</w:t>
      </w:r>
      <w:r w:rsidRPr="4F8A9DAA">
        <w:rPr>
          <w:rFonts w:ascii="Times New Roman" w:hAnsi="Times New Roman"/>
          <w:color w:val="000000" w:themeColor="text1"/>
          <w:sz w:val="24"/>
        </w:rPr>
        <w:t xml:space="preserve"> </w:t>
      </w:r>
      <w:r w:rsidR="00596777" w:rsidRPr="4F8A9DAA">
        <w:rPr>
          <w:rFonts w:ascii="Times New Roman" w:hAnsi="Times New Roman"/>
          <w:color w:val="000000" w:themeColor="text1"/>
          <w:sz w:val="24"/>
        </w:rPr>
        <w:t xml:space="preserve">on </w:t>
      </w:r>
      <w:r w:rsidRPr="4F8A9DAA">
        <w:rPr>
          <w:rFonts w:ascii="Times New Roman" w:hAnsi="Times New Roman"/>
          <w:color w:val="000000" w:themeColor="text1"/>
          <w:sz w:val="24"/>
        </w:rPr>
        <w:t>1. septembri</w:t>
      </w:r>
      <w:r w:rsidR="005E396B" w:rsidRPr="4F8A9DAA">
        <w:rPr>
          <w:rFonts w:ascii="Times New Roman" w:hAnsi="Times New Roman"/>
          <w:color w:val="000000" w:themeColor="text1"/>
          <w:sz w:val="24"/>
        </w:rPr>
        <w:t>l</w:t>
      </w:r>
      <w:r w:rsidRPr="4F8A9DAA">
        <w:rPr>
          <w:rFonts w:ascii="Times New Roman" w:hAnsi="Times New Roman"/>
          <w:color w:val="000000" w:themeColor="text1"/>
          <w:sz w:val="24"/>
        </w:rPr>
        <w:t xml:space="preserve"> 2025 </w:t>
      </w:r>
      <w:r w:rsidR="00AB1916" w:rsidRPr="4F8A9DAA">
        <w:rPr>
          <w:rFonts w:ascii="Times New Roman" w:hAnsi="Times New Roman"/>
          <w:sz w:val="24"/>
        </w:rPr>
        <w:t>RTHS</w:t>
      </w:r>
      <w:r w:rsidR="00DC0FAA" w:rsidRPr="4F8A9DAA">
        <w:rPr>
          <w:rFonts w:ascii="Times New Roman" w:hAnsi="Times New Roman"/>
          <w:sz w:val="24"/>
        </w:rPr>
        <w:t>-</w:t>
      </w:r>
      <w:proofErr w:type="spellStart"/>
      <w:r w:rsidR="00DC0FAA" w:rsidRPr="4F8A9DAA">
        <w:rPr>
          <w:rFonts w:ascii="Times New Roman" w:hAnsi="Times New Roman"/>
          <w:sz w:val="24"/>
        </w:rPr>
        <w:t>i</w:t>
      </w:r>
      <w:r w:rsidR="00707AE0" w:rsidRPr="4F8A9DAA">
        <w:rPr>
          <w:rFonts w:ascii="Times New Roman" w:hAnsi="Times New Roman"/>
          <w:sz w:val="24"/>
        </w:rPr>
        <w:t>s</w:t>
      </w:r>
      <w:proofErr w:type="spellEnd"/>
      <w:r w:rsidR="01A68BDC" w:rsidRPr="4F8A9DAA">
        <w:rPr>
          <w:rStyle w:val="Allmrkuseviide"/>
          <w:rFonts w:ascii="Times New Roman" w:hAnsi="Times New Roman"/>
          <w:color w:val="000000" w:themeColor="text1"/>
          <w:sz w:val="24"/>
        </w:rPr>
        <w:footnoteReference w:id="79"/>
      </w:r>
      <w:r w:rsidRPr="4F8A9DAA">
        <w:rPr>
          <w:rFonts w:ascii="Times New Roman" w:hAnsi="Times New Roman"/>
          <w:color w:val="000000" w:themeColor="text1"/>
          <w:sz w:val="24"/>
        </w:rPr>
        <w:t xml:space="preserve"> </w:t>
      </w:r>
      <w:r w:rsidR="00707AE0" w:rsidRPr="4F8A9DAA">
        <w:rPr>
          <w:rFonts w:ascii="Times New Roman" w:hAnsi="Times New Roman"/>
          <w:color w:val="000000" w:themeColor="text1"/>
          <w:sz w:val="24"/>
        </w:rPr>
        <w:t xml:space="preserve">sätestatud sarnane regulatsioon. Nimelt, lähtudes </w:t>
      </w:r>
      <w:r w:rsidR="00262A85" w:rsidRPr="4F8A9DAA">
        <w:rPr>
          <w:rFonts w:ascii="Times New Roman" w:hAnsi="Times New Roman"/>
          <w:color w:val="000000" w:themeColor="text1"/>
          <w:sz w:val="24"/>
        </w:rPr>
        <w:t>IKS</w:t>
      </w:r>
      <w:r w:rsidR="01A68BDC" w:rsidRPr="4F8A9DAA">
        <w:rPr>
          <w:rFonts w:ascii="Times New Roman" w:hAnsi="Times New Roman"/>
          <w:color w:val="000000" w:themeColor="text1"/>
          <w:sz w:val="24"/>
        </w:rPr>
        <w:t xml:space="preserve"> § 6 lõike</w:t>
      </w:r>
      <w:r w:rsidR="00707AE0" w:rsidRPr="4F8A9DAA">
        <w:rPr>
          <w:rFonts w:ascii="Times New Roman" w:hAnsi="Times New Roman"/>
          <w:color w:val="000000" w:themeColor="text1"/>
          <w:sz w:val="24"/>
        </w:rPr>
        <w:t>st</w:t>
      </w:r>
      <w:r w:rsidR="01A68BDC" w:rsidRPr="4F8A9DAA">
        <w:rPr>
          <w:rFonts w:ascii="Times New Roman" w:hAnsi="Times New Roman"/>
          <w:color w:val="000000" w:themeColor="text1"/>
          <w:sz w:val="24"/>
        </w:rPr>
        <w:t xml:space="preserve"> 4, kui teadus- või ajaloouuring põhineb eriliiki isikuandmetel, kontrollib asjaomase valdkonna eetikakomitee enne andmete väljastamist </w:t>
      </w:r>
      <w:proofErr w:type="spellStart"/>
      <w:r w:rsidR="005436B1" w:rsidRPr="4F8A9DAA">
        <w:rPr>
          <w:rFonts w:ascii="Times New Roman" w:hAnsi="Times New Roman"/>
          <w:color w:val="000000" w:themeColor="text1"/>
          <w:sz w:val="24"/>
        </w:rPr>
        <w:t>IKS-is</w:t>
      </w:r>
      <w:proofErr w:type="spellEnd"/>
      <w:r w:rsidR="01A68BDC" w:rsidRPr="4F8A9DAA">
        <w:rPr>
          <w:rFonts w:ascii="Times New Roman" w:hAnsi="Times New Roman"/>
          <w:color w:val="000000" w:themeColor="text1"/>
          <w:sz w:val="24"/>
        </w:rPr>
        <w:t xml:space="preserve"> sätestatud teadus- või ajaloouuringutele kehtestatud tingimuste täitmist. </w:t>
      </w:r>
    </w:p>
    <w:p w14:paraId="77EA27E2" w14:textId="4877B4BF" w:rsidR="3BFCAE6E" w:rsidRDefault="3BFCAE6E" w:rsidP="0016210D">
      <w:pPr>
        <w:rPr>
          <w:rFonts w:ascii="Times New Roman" w:hAnsi="Times New Roman"/>
          <w:color w:val="000000" w:themeColor="text1"/>
          <w:sz w:val="24"/>
        </w:rPr>
      </w:pPr>
    </w:p>
    <w:p w14:paraId="2A96EA79" w14:textId="0D59C02B" w:rsidR="01A68BDC" w:rsidRDefault="6C7329E4" w:rsidP="4F8A9DAA">
      <w:pPr>
        <w:rPr>
          <w:rFonts w:ascii="Times New Roman" w:hAnsi="Times New Roman"/>
          <w:color w:val="000000" w:themeColor="text1"/>
          <w:sz w:val="24"/>
        </w:rPr>
      </w:pPr>
      <w:r w:rsidRPr="4F8A9DAA">
        <w:rPr>
          <w:rFonts w:ascii="Times New Roman" w:hAnsi="Times New Roman"/>
          <w:color w:val="000000" w:themeColor="text1"/>
          <w:sz w:val="24"/>
        </w:rPr>
        <w:t xml:space="preserve">Eestis puudub ühtne </w:t>
      </w:r>
      <w:proofErr w:type="spellStart"/>
      <w:r w:rsidRPr="4F8A9DAA">
        <w:rPr>
          <w:rFonts w:ascii="Times New Roman" w:hAnsi="Times New Roman"/>
          <w:color w:val="000000" w:themeColor="text1"/>
          <w:sz w:val="24"/>
        </w:rPr>
        <w:t>inimuuringute</w:t>
      </w:r>
      <w:proofErr w:type="spellEnd"/>
      <w:r w:rsidRPr="4F8A9DAA">
        <w:rPr>
          <w:rFonts w:ascii="Times New Roman" w:hAnsi="Times New Roman"/>
          <w:color w:val="000000" w:themeColor="text1"/>
          <w:sz w:val="24"/>
        </w:rPr>
        <w:t xml:space="preserve"> eetika hindamise süsteem. S</w:t>
      </w:r>
      <w:r w:rsidR="00596777" w:rsidRPr="4F8A9DAA">
        <w:rPr>
          <w:rFonts w:ascii="Times New Roman" w:hAnsi="Times New Roman"/>
          <w:color w:val="000000" w:themeColor="text1"/>
          <w:sz w:val="24"/>
        </w:rPr>
        <w:t>otsiaalministeeriumi</w:t>
      </w:r>
      <w:r w:rsidRPr="4F8A9DAA">
        <w:rPr>
          <w:rFonts w:ascii="Times New Roman" w:hAnsi="Times New Roman"/>
          <w:color w:val="000000" w:themeColor="text1"/>
          <w:sz w:val="24"/>
        </w:rPr>
        <w:t xml:space="preserve"> valitsemisala</w:t>
      </w:r>
      <w:r w:rsidR="00A068A9" w:rsidRPr="4F8A9DAA">
        <w:rPr>
          <w:rFonts w:ascii="Times New Roman" w:hAnsi="Times New Roman"/>
          <w:color w:val="000000" w:themeColor="text1"/>
          <w:sz w:val="24"/>
        </w:rPr>
        <w:t>s</w:t>
      </w:r>
      <w:r w:rsidRPr="4F8A9DAA">
        <w:rPr>
          <w:rFonts w:ascii="Times New Roman" w:hAnsi="Times New Roman"/>
          <w:color w:val="000000" w:themeColor="text1"/>
          <w:sz w:val="24"/>
        </w:rPr>
        <w:t xml:space="preserve"> kogu</w:t>
      </w:r>
      <w:r w:rsidR="00A068A9" w:rsidRPr="4F8A9DAA">
        <w:rPr>
          <w:rFonts w:ascii="Times New Roman" w:hAnsi="Times New Roman"/>
          <w:color w:val="000000" w:themeColor="text1"/>
          <w:sz w:val="24"/>
        </w:rPr>
        <w:t>takse</w:t>
      </w:r>
      <w:r w:rsidRPr="4F8A9DAA">
        <w:rPr>
          <w:rFonts w:ascii="Times New Roman" w:hAnsi="Times New Roman"/>
          <w:color w:val="000000" w:themeColor="text1"/>
          <w:sz w:val="24"/>
        </w:rPr>
        <w:t xml:space="preserve"> ja töö</w:t>
      </w:r>
      <w:r w:rsidR="00EE508A" w:rsidRPr="4F8A9DAA">
        <w:rPr>
          <w:rFonts w:ascii="Times New Roman" w:hAnsi="Times New Roman"/>
          <w:color w:val="000000" w:themeColor="text1"/>
          <w:sz w:val="24"/>
        </w:rPr>
        <w:t>deldakse</w:t>
      </w:r>
      <w:r w:rsidRPr="4F8A9DAA">
        <w:rPr>
          <w:rFonts w:ascii="Times New Roman" w:hAnsi="Times New Roman"/>
          <w:color w:val="000000" w:themeColor="text1"/>
          <w:sz w:val="24"/>
        </w:rPr>
        <w:t xml:space="preserve"> iga päev suurel hulgal eriliiki isikuandmeid, mis pakuvad huvi teadlastele. Valitsemis</w:t>
      </w:r>
      <w:r w:rsidR="0013465A" w:rsidRPr="4F8A9DAA">
        <w:rPr>
          <w:rFonts w:ascii="Times New Roman" w:hAnsi="Times New Roman"/>
          <w:color w:val="000000" w:themeColor="text1"/>
          <w:sz w:val="24"/>
        </w:rPr>
        <w:t>alas</w:t>
      </w:r>
      <w:r w:rsidRPr="4F8A9DAA">
        <w:rPr>
          <w:rFonts w:ascii="Times New Roman" w:hAnsi="Times New Roman"/>
          <w:color w:val="000000" w:themeColor="text1"/>
          <w:sz w:val="24"/>
        </w:rPr>
        <w:t xml:space="preserve"> tegutseb </w:t>
      </w:r>
      <w:r w:rsidR="471E1FBD" w:rsidRPr="4F8A9DAA">
        <w:rPr>
          <w:rFonts w:ascii="Times New Roman" w:hAnsi="Times New Roman"/>
          <w:color w:val="000000" w:themeColor="text1"/>
          <w:sz w:val="24"/>
        </w:rPr>
        <w:t xml:space="preserve">tervisevaldkonnas </w:t>
      </w:r>
      <w:r w:rsidRPr="4F8A9DAA">
        <w:rPr>
          <w:rFonts w:ascii="Times New Roman" w:hAnsi="Times New Roman"/>
          <w:color w:val="000000" w:themeColor="text1"/>
          <w:sz w:val="24"/>
        </w:rPr>
        <w:t xml:space="preserve">praegu kolm eetikakomiteed: Tervise Arengu Instituudi </w:t>
      </w:r>
      <w:r w:rsidR="00776B19">
        <w:rPr>
          <w:rFonts w:ascii="Times New Roman" w:hAnsi="Times New Roman"/>
          <w:color w:val="000000" w:themeColor="text1"/>
          <w:sz w:val="24"/>
        </w:rPr>
        <w:t xml:space="preserve">(TAI) </w:t>
      </w:r>
      <w:r w:rsidRPr="4F8A9DAA">
        <w:rPr>
          <w:rFonts w:ascii="Times New Roman" w:hAnsi="Times New Roman"/>
          <w:color w:val="000000" w:themeColor="text1"/>
          <w:sz w:val="24"/>
        </w:rPr>
        <w:t xml:space="preserve">eetikakomitee, Tartu Ülikooli </w:t>
      </w:r>
      <w:proofErr w:type="spellStart"/>
      <w:r w:rsidRPr="4F8A9DAA">
        <w:rPr>
          <w:rFonts w:ascii="Times New Roman" w:hAnsi="Times New Roman"/>
          <w:color w:val="000000" w:themeColor="text1"/>
          <w:sz w:val="24"/>
        </w:rPr>
        <w:t>inimuuringute</w:t>
      </w:r>
      <w:proofErr w:type="spellEnd"/>
      <w:r w:rsidRPr="4F8A9DAA">
        <w:rPr>
          <w:rFonts w:ascii="Times New Roman" w:hAnsi="Times New Roman"/>
          <w:color w:val="000000" w:themeColor="text1"/>
          <w:sz w:val="24"/>
        </w:rPr>
        <w:t xml:space="preserve"> eetikakomitee </w:t>
      </w:r>
      <w:r w:rsidR="000E3538" w:rsidRPr="4F8A9DAA">
        <w:rPr>
          <w:rFonts w:ascii="Times New Roman" w:hAnsi="Times New Roman"/>
          <w:color w:val="000000" w:themeColor="text1"/>
          <w:sz w:val="24"/>
        </w:rPr>
        <w:t>ning</w:t>
      </w:r>
      <w:r w:rsidRPr="4F8A9DAA">
        <w:rPr>
          <w:rFonts w:ascii="Times New Roman" w:hAnsi="Times New Roman"/>
          <w:color w:val="000000" w:themeColor="text1"/>
          <w:sz w:val="24"/>
        </w:rPr>
        <w:t xml:space="preserve"> Eesti bioeetika ja </w:t>
      </w:r>
      <w:proofErr w:type="spellStart"/>
      <w:r w:rsidRPr="4F8A9DAA">
        <w:rPr>
          <w:rFonts w:ascii="Times New Roman" w:hAnsi="Times New Roman"/>
          <w:color w:val="000000" w:themeColor="text1"/>
          <w:sz w:val="24"/>
        </w:rPr>
        <w:t>inimuuringute</w:t>
      </w:r>
      <w:proofErr w:type="spellEnd"/>
      <w:r w:rsidRPr="4F8A9DAA">
        <w:rPr>
          <w:rFonts w:ascii="Times New Roman" w:hAnsi="Times New Roman"/>
          <w:color w:val="000000" w:themeColor="text1"/>
          <w:sz w:val="24"/>
        </w:rPr>
        <w:t xml:space="preserve"> eetikakomitee. Selleks, et ühtlustada valitsemisalas tegutsevate eetikakomiteede tegevust, loodi RTHS-i analoogne regulatsioon TTKS §-ga 59</w:t>
      </w:r>
      <w:r w:rsidRPr="4F8A9DAA">
        <w:rPr>
          <w:rFonts w:ascii="Times New Roman" w:hAnsi="Times New Roman"/>
          <w:color w:val="000000" w:themeColor="text1"/>
          <w:sz w:val="24"/>
          <w:vertAlign w:val="superscript"/>
        </w:rPr>
        <w:t>4</w:t>
      </w:r>
      <w:r w:rsidRPr="4F8A9DAA">
        <w:rPr>
          <w:rFonts w:ascii="Times New Roman" w:hAnsi="Times New Roman"/>
          <w:color w:val="000000" w:themeColor="text1"/>
          <w:sz w:val="24"/>
        </w:rPr>
        <w:t xml:space="preserve">. </w:t>
      </w:r>
    </w:p>
    <w:p w14:paraId="4AA7902F" w14:textId="3F6D54E0" w:rsidR="3BFCAE6E" w:rsidRDefault="3BFCAE6E" w:rsidP="0016210D">
      <w:pPr>
        <w:rPr>
          <w:rFonts w:ascii="Times New Roman" w:hAnsi="Times New Roman"/>
          <w:color w:val="000000" w:themeColor="text1"/>
          <w:sz w:val="24"/>
        </w:rPr>
      </w:pPr>
    </w:p>
    <w:p w14:paraId="79B507AC" w14:textId="21A5F625" w:rsidR="01A68BDC" w:rsidRDefault="6C7329E4" w:rsidP="4F8A9DAA">
      <w:pPr>
        <w:rPr>
          <w:rFonts w:ascii="Times New Roman" w:hAnsi="Times New Roman"/>
          <w:sz w:val="24"/>
        </w:rPr>
      </w:pPr>
      <w:r w:rsidRPr="4F8A9DAA">
        <w:rPr>
          <w:rFonts w:ascii="Times New Roman" w:hAnsi="Times New Roman"/>
          <w:color w:val="000000" w:themeColor="text1"/>
          <w:sz w:val="24"/>
        </w:rPr>
        <w:t>Lisaks täiendati nii NPALS-i §-ga 11</w:t>
      </w:r>
      <w:r w:rsidRPr="4F8A9DAA">
        <w:rPr>
          <w:rFonts w:ascii="Times New Roman" w:hAnsi="Times New Roman"/>
          <w:color w:val="000000" w:themeColor="text1"/>
          <w:sz w:val="24"/>
          <w:vertAlign w:val="superscript"/>
        </w:rPr>
        <w:t>2</w:t>
      </w:r>
      <w:r w:rsidRPr="4F8A9DAA">
        <w:rPr>
          <w:rFonts w:ascii="Times New Roman" w:hAnsi="Times New Roman"/>
          <w:color w:val="000000" w:themeColor="text1"/>
          <w:sz w:val="24"/>
        </w:rPr>
        <w:t xml:space="preserve"> kui ka SPTS-i §-ga 32</w:t>
      </w:r>
      <w:r w:rsidRPr="4F8A9DAA">
        <w:rPr>
          <w:rFonts w:ascii="Times New Roman" w:hAnsi="Times New Roman"/>
          <w:color w:val="000000" w:themeColor="text1"/>
          <w:sz w:val="24"/>
          <w:vertAlign w:val="superscript"/>
        </w:rPr>
        <w:t>1</w:t>
      </w:r>
      <w:r w:rsidRPr="4F8A9DAA">
        <w:rPr>
          <w:rFonts w:ascii="Times New Roman" w:hAnsi="Times New Roman"/>
          <w:color w:val="000000" w:themeColor="text1"/>
          <w:sz w:val="24"/>
        </w:rPr>
        <w:t xml:space="preserve">, kus samuti hinnatakse edaspidi andmekogudest eriliiki isikuandmete väljastamise vajalikkust ja põhjendatust statistika </w:t>
      </w:r>
      <w:r w:rsidR="00881AC9" w:rsidRPr="4F8A9DAA">
        <w:rPr>
          <w:rFonts w:ascii="Times New Roman" w:hAnsi="Times New Roman"/>
          <w:color w:val="000000" w:themeColor="text1"/>
          <w:sz w:val="24"/>
        </w:rPr>
        <w:t>või</w:t>
      </w:r>
      <w:r w:rsidRPr="4F8A9DAA">
        <w:rPr>
          <w:rFonts w:ascii="Times New Roman" w:hAnsi="Times New Roman"/>
          <w:color w:val="000000" w:themeColor="text1"/>
          <w:sz w:val="24"/>
        </w:rPr>
        <w:t xml:space="preserve"> teadusuuringu vajadusteks</w:t>
      </w:r>
      <w:r w:rsidR="00707AE0" w:rsidRPr="4F8A9DAA">
        <w:rPr>
          <w:rFonts w:ascii="Times New Roman" w:hAnsi="Times New Roman"/>
          <w:color w:val="000000" w:themeColor="text1"/>
          <w:sz w:val="24"/>
        </w:rPr>
        <w:t xml:space="preserve"> sama eetikakomitee poolt</w:t>
      </w:r>
      <w:r w:rsidRPr="4F8A9DAA">
        <w:rPr>
          <w:rFonts w:ascii="Times New Roman" w:hAnsi="Times New Roman"/>
          <w:color w:val="000000" w:themeColor="text1"/>
          <w:sz w:val="24"/>
        </w:rPr>
        <w:t xml:space="preserve">. </w:t>
      </w:r>
      <w:r w:rsidR="00330E62" w:rsidRPr="4F8A9DAA">
        <w:rPr>
          <w:rFonts w:ascii="Times New Roman" w:hAnsi="Times New Roman"/>
          <w:color w:val="000000" w:themeColor="text1"/>
          <w:sz w:val="24"/>
        </w:rPr>
        <w:t>K</w:t>
      </w:r>
      <w:r w:rsidRPr="4F8A9DAA">
        <w:rPr>
          <w:rFonts w:ascii="Times New Roman" w:hAnsi="Times New Roman"/>
          <w:color w:val="000000" w:themeColor="text1"/>
          <w:sz w:val="24"/>
        </w:rPr>
        <w:t>avandatu</w:t>
      </w:r>
      <w:r w:rsidR="00330E62" w:rsidRPr="4F8A9DAA">
        <w:rPr>
          <w:rFonts w:ascii="Times New Roman" w:hAnsi="Times New Roman"/>
          <w:color w:val="000000" w:themeColor="text1"/>
          <w:sz w:val="24"/>
        </w:rPr>
        <w:t xml:space="preserve"> kohase</w:t>
      </w:r>
      <w:r w:rsidRPr="4F8A9DAA">
        <w:rPr>
          <w:rFonts w:ascii="Times New Roman" w:hAnsi="Times New Roman"/>
          <w:color w:val="000000" w:themeColor="text1"/>
          <w:sz w:val="24"/>
        </w:rPr>
        <w:t>lt hakkaks seni tegutsev EBIN</w:t>
      </w:r>
      <w:r w:rsidR="01A68BDC" w:rsidRPr="4F8A9DAA">
        <w:rPr>
          <w:rStyle w:val="Allmrkuseviide"/>
          <w:rFonts w:ascii="Times New Roman" w:hAnsi="Times New Roman"/>
          <w:color w:val="000000" w:themeColor="text1"/>
          <w:sz w:val="24"/>
        </w:rPr>
        <w:footnoteReference w:id="80"/>
      </w:r>
      <w:r w:rsidR="00707AE0" w:rsidRPr="4F8A9DAA">
        <w:rPr>
          <w:rFonts w:ascii="Times New Roman" w:hAnsi="Times New Roman"/>
          <w:color w:val="000000" w:themeColor="text1"/>
          <w:sz w:val="24"/>
        </w:rPr>
        <w:t xml:space="preserve"> </w:t>
      </w:r>
      <w:r w:rsidRPr="4F8A9DAA">
        <w:rPr>
          <w:rFonts w:ascii="Times New Roman" w:hAnsi="Times New Roman"/>
          <w:color w:val="000000" w:themeColor="text1"/>
          <w:sz w:val="24"/>
        </w:rPr>
        <w:t>täitma nii RTHS-ist kui ka NPALS-ist ja SPTS-ist tulenevaid ülesandeid.</w:t>
      </w:r>
    </w:p>
    <w:p w14:paraId="29B932CA" w14:textId="2D618979" w:rsidR="3BFCAE6E" w:rsidRDefault="3BFCAE6E" w:rsidP="0016210D">
      <w:pPr>
        <w:rPr>
          <w:rFonts w:ascii="Times New Roman" w:hAnsi="Times New Roman"/>
          <w:b/>
          <w:bCs/>
          <w:sz w:val="24"/>
        </w:rPr>
      </w:pPr>
    </w:p>
    <w:p w14:paraId="187BDC65" w14:textId="3D7D28B0" w:rsidR="01A68BDC" w:rsidDel="00802C4F" w:rsidRDefault="004F63A8" w:rsidP="4F8A9DAA">
      <w:pPr>
        <w:rPr>
          <w:rFonts w:ascii="Times New Roman" w:hAnsi="Times New Roman"/>
          <w:sz w:val="24"/>
        </w:rPr>
      </w:pPr>
      <w:r w:rsidRPr="4F8A9DAA">
        <w:rPr>
          <w:rFonts w:ascii="Times New Roman" w:hAnsi="Times New Roman"/>
          <w:sz w:val="24"/>
        </w:rPr>
        <w:t>Praegu</w:t>
      </w:r>
      <w:r w:rsidR="00C813F3" w:rsidRPr="4F8A9DAA">
        <w:rPr>
          <w:rFonts w:ascii="Times New Roman" w:hAnsi="Times New Roman"/>
          <w:sz w:val="24"/>
        </w:rPr>
        <w:t xml:space="preserve"> Riigikogu menetluses oleva </w:t>
      </w:r>
      <w:hyperlink r:id="rId54">
        <w:proofErr w:type="spellStart"/>
        <w:r w:rsidR="01A68BDC" w:rsidRPr="4F8A9DAA">
          <w:rPr>
            <w:rStyle w:val="Hperlink"/>
            <w:rFonts w:ascii="Times New Roman" w:hAnsi="Times New Roman"/>
            <w:sz w:val="24"/>
          </w:rPr>
          <w:t>TAIKS</w:t>
        </w:r>
        <w:r w:rsidRPr="4F8A9DAA">
          <w:rPr>
            <w:rStyle w:val="Hperlink"/>
            <w:rFonts w:ascii="Times New Roman" w:hAnsi="Times New Roman"/>
            <w:sz w:val="24"/>
          </w:rPr>
          <w:t>-</w:t>
        </w:r>
        <w:r w:rsidR="01A68BDC" w:rsidRPr="4F8A9DAA">
          <w:rPr>
            <w:rStyle w:val="Hperlink"/>
            <w:rFonts w:ascii="Times New Roman" w:hAnsi="Times New Roman"/>
            <w:sz w:val="24"/>
          </w:rPr>
          <w:t>i</w:t>
        </w:r>
        <w:proofErr w:type="spellEnd"/>
      </w:hyperlink>
      <w:r w:rsidR="00802C4F">
        <w:t xml:space="preserve"> </w:t>
      </w:r>
      <w:r w:rsidR="00802C4F" w:rsidRPr="01E08069">
        <w:rPr>
          <w:rFonts w:ascii="Times New Roman" w:hAnsi="Times New Roman"/>
          <w:sz w:val="24"/>
        </w:rPr>
        <w:t>(554 SE)</w:t>
      </w:r>
      <w:r w:rsidR="00802C4F" w:rsidRPr="672799D4">
        <w:rPr>
          <w:rStyle w:val="Allmrkuseviide"/>
          <w:rFonts w:ascii="Times New Roman" w:hAnsi="Times New Roman"/>
          <w:sz w:val="24"/>
        </w:rPr>
        <w:footnoteReference w:id="81"/>
      </w:r>
      <w:r w:rsidR="01A68BDC" w:rsidRPr="4F8A9DAA">
        <w:rPr>
          <w:rFonts w:ascii="Times New Roman" w:hAnsi="Times New Roman"/>
          <w:sz w:val="24"/>
        </w:rPr>
        <w:t xml:space="preserve"> teaduseetika riikliku korralduse väljatöötamise ü</w:t>
      </w:r>
      <w:r w:rsidR="00707AE0" w:rsidRPr="01E08069">
        <w:rPr>
          <w:rFonts w:ascii="Times New Roman" w:hAnsi="Times New Roman"/>
          <w:sz w:val="24"/>
        </w:rPr>
        <w:t>heks</w:t>
      </w:r>
      <w:r w:rsidR="01A68BDC" w:rsidRPr="4F8A9DAA">
        <w:rPr>
          <w:rFonts w:ascii="Times New Roman" w:hAnsi="Times New Roman"/>
          <w:sz w:val="24"/>
        </w:rPr>
        <w:t xml:space="preserve"> eesmär</w:t>
      </w:r>
      <w:r w:rsidR="00707AE0" w:rsidRPr="01E08069">
        <w:rPr>
          <w:rFonts w:ascii="Times New Roman" w:hAnsi="Times New Roman"/>
          <w:sz w:val="24"/>
        </w:rPr>
        <w:t>giks</w:t>
      </w:r>
      <w:r w:rsidR="01A68BDC" w:rsidRPr="4F8A9DAA">
        <w:rPr>
          <w:rFonts w:ascii="Times New Roman" w:hAnsi="Times New Roman"/>
          <w:sz w:val="24"/>
        </w:rPr>
        <w:t xml:space="preserve"> o</w:t>
      </w:r>
      <w:r w:rsidR="00707AE0" w:rsidRPr="01E08069">
        <w:rPr>
          <w:rFonts w:ascii="Times New Roman" w:hAnsi="Times New Roman"/>
          <w:sz w:val="24"/>
        </w:rPr>
        <w:t>n samuti</w:t>
      </w:r>
      <w:r w:rsidR="01A68BDC" w:rsidRPr="4F8A9DAA">
        <w:rPr>
          <w:rFonts w:ascii="Times New Roman" w:hAnsi="Times New Roman"/>
          <w:sz w:val="24"/>
        </w:rPr>
        <w:t xml:space="preserve"> korrastada teadusuuringute eetilise hindamise süsteemi, muu hulgas eetikakomiteede hindamispõhimõtete ühtlustamine, kiirema ja lihtsama taotluste menetlemise protseduuri tagamine ning kõikide teadusuuringute eetilise hindamise üleviimine ühte eetikakomiteesse. </w:t>
      </w:r>
      <w:r w:rsidR="00802C4F" w:rsidRPr="4F8A9DAA">
        <w:rPr>
          <w:rFonts w:ascii="Times New Roman" w:hAnsi="Times New Roman"/>
          <w:sz w:val="24"/>
        </w:rPr>
        <w:t xml:space="preserve">Viidatud eelnõu seletuskirjast saab lugeda rohkem nii sellest, et </w:t>
      </w:r>
      <w:r w:rsidR="01A68BDC" w:rsidRPr="4F8A9DAA">
        <w:rPr>
          <w:rFonts w:ascii="Times New Roman" w:hAnsi="Times New Roman"/>
          <w:sz w:val="24"/>
        </w:rPr>
        <w:t>komitee menetluse puhul ei ole tegemist loamenetlusega, samuti ei ole teaduseetika komitee haldusorgan haldusmenetluse seaduse § 8 tähenduses</w:t>
      </w:r>
      <w:r w:rsidR="00802C4F" w:rsidRPr="4F8A9DAA">
        <w:rPr>
          <w:rFonts w:ascii="Times New Roman" w:hAnsi="Times New Roman"/>
          <w:sz w:val="24"/>
        </w:rPr>
        <w:t xml:space="preserve"> vaid </w:t>
      </w:r>
      <w:r w:rsidR="01A68BDC" w:rsidRPr="4F8A9DAA">
        <w:rPr>
          <w:rFonts w:ascii="Times New Roman" w:hAnsi="Times New Roman"/>
          <w:sz w:val="24"/>
        </w:rPr>
        <w:t>valdkonna ekspertidest koosnev kogu, kes annab hinnangu teadus- ja arendustegevuse eetilisuse kohta</w:t>
      </w:r>
      <w:r w:rsidR="00802C4F" w:rsidRPr="4F8A9DAA">
        <w:rPr>
          <w:rFonts w:ascii="Times New Roman" w:hAnsi="Times New Roman"/>
          <w:sz w:val="24"/>
        </w:rPr>
        <w:t xml:space="preserve"> kui </w:t>
      </w:r>
      <w:r w:rsidR="00707AE0" w:rsidRPr="4F8A9DAA">
        <w:rPr>
          <w:rFonts w:ascii="Times New Roman" w:hAnsi="Times New Roman"/>
          <w:sz w:val="24"/>
        </w:rPr>
        <w:t xml:space="preserve">sedagi, </w:t>
      </w:r>
      <w:r w:rsidR="00802C4F" w:rsidRPr="4F8A9DAA">
        <w:rPr>
          <w:rFonts w:ascii="Times New Roman" w:hAnsi="Times New Roman"/>
          <w:sz w:val="24"/>
        </w:rPr>
        <w:t>et u</w:t>
      </w:r>
      <w:r w:rsidR="01A68BDC" w:rsidRPr="4F8A9DAA">
        <w:rPr>
          <w:rFonts w:ascii="Times New Roman" w:hAnsi="Times New Roman"/>
          <w:sz w:val="24"/>
        </w:rPr>
        <w:t xml:space="preserve">uringu </w:t>
      </w:r>
      <w:r w:rsidR="00060A67" w:rsidRPr="4F8A9DAA">
        <w:rPr>
          <w:rFonts w:ascii="Times New Roman" w:hAnsi="Times New Roman"/>
          <w:sz w:val="24"/>
        </w:rPr>
        <w:t>tegemise</w:t>
      </w:r>
      <w:r w:rsidR="01A68BDC" w:rsidRPr="4F8A9DAA">
        <w:rPr>
          <w:rFonts w:ascii="Times New Roman" w:hAnsi="Times New Roman"/>
          <w:sz w:val="24"/>
        </w:rPr>
        <w:t xml:space="preserve"> vastutus </w:t>
      </w:r>
      <w:r w:rsidR="00C068D4" w:rsidRPr="4F8A9DAA">
        <w:rPr>
          <w:rFonts w:ascii="Times New Roman" w:hAnsi="Times New Roman"/>
          <w:sz w:val="24"/>
        </w:rPr>
        <w:t>ja</w:t>
      </w:r>
      <w:r w:rsidR="01A68BDC" w:rsidRPr="4F8A9DAA">
        <w:rPr>
          <w:rFonts w:ascii="Times New Roman" w:hAnsi="Times New Roman"/>
          <w:sz w:val="24"/>
        </w:rPr>
        <w:t xml:space="preserve"> sellega seotud otsustusõigus jääb ka teaduseetika komitee hinnangu võtmise korral teadus- ja arendustegevust te</w:t>
      </w:r>
      <w:r w:rsidR="00C068D4" w:rsidRPr="4F8A9DAA">
        <w:rPr>
          <w:rFonts w:ascii="Times New Roman" w:hAnsi="Times New Roman"/>
          <w:sz w:val="24"/>
        </w:rPr>
        <w:t>gevatele</w:t>
      </w:r>
      <w:r w:rsidR="01A68BDC" w:rsidRPr="4F8A9DAA">
        <w:rPr>
          <w:rFonts w:ascii="Times New Roman" w:hAnsi="Times New Roman"/>
          <w:sz w:val="24"/>
        </w:rPr>
        <w:t xml:space="preserve"> teadlas</w:t>
      </w:r>
      <w:r w:rsidR="00AA4342" w:rsidRPr="4F8A9DAA">
        <w:rPr>
          <w:rFonts w:ascii="Times New Roman" w:hAnsi="Times New Roman"/>
          <w:sz w:val="24"/>
        </w:rPr>
        <w:t>t</w:t>
      </w:r>
      <w:r w:rsidR="01A68BDC" w:rsidRPr="4F8A9DAA">
        <w:rPr>
          <w:rFonts w:ascii="Times New Roman" w:hAnsi="Times New Roman"/>
          <w:sz w:val="24"/>
        </w:rPr>
        <w:t>ele ja asutus</w:t>
      </w:r>
      <w:r w:rsidR="00AA4342" w:rsidRPr="4F8A9DAA">
        <w:rPr>
          <w:rFonts w:ascii="Times New Roman" w:hAnsi="Times New Roman"/>
          <w:sz w:val="24"/>
        </w:rPr>
        <w:t>t</w:t>
      </w:r>
      <w:r w:rsidR="01A68BDC" w:rsidRPr="4F8A9DAA">
        <w:rPr>
          <w:rFonts w:ascii="Times New Roman" w:hAnsi="Times New Roman"/>
          <w:sz w:val="24"/>
        </w:rPr>
        <w:t>ele.</w:t>
      </w:r>
      <w:r w:rsidR="0F48B668" w:rsidRPr="4F8A9DAA">
        <w:rPr>
          <w:rFonts w:ascii="Times New Roman" w:hAnsi="Times New Roman"/>
          <w:sz w:val="24"/>
        </w:rPr>
        <w:t xml:space="preserve"> </w:t>
      </w:r>
    </w:p>
    <w:p w14:paraId="6AB452FE" w14:textId="0A8939DC" w:rsidR="01E08069" w:rsidRDefault="01E08069" w:rsidP="01E08069">
      <w:pPr>
        <w:rPr>
          <w:rFonts w:ascii="Times New Roman" w:hAnsi="Times New Roman"/>
          <w:sz w:val="24"/>
        </w:rPr>
      </w:pPr>
    </w:p>
    <w:p w14:paraId="6ED82B10" w14:textId="30795E35" w:rsidR="4B952C9B" w:rsidRPr="0060677B" w:rsidRDefault="00CE6131" w:rsidP="4F8A9DAA">
      <w:pPr>
        <w:rPr>
          <w:rFonts w:ascii="Times New Roman" w:hAnsi="Times New Roman"/>
          <w:color w:val="000000" w:themeColor="text1"/>
          <w:sz w:val="24"/>
        </w:rPr>
      </w:pPr>
      <w:r>
        <w:rPr>
          <w:rFonts w:ascii="Times New Roman" w:hAnsi="Times New Roman"/>
          <w:color w:val="000000" w:themeColor="text1"/>
          <w:sz w:val="24"/>
        </w:rPr>
        <w:t xml:space="preserve">Käesoleva eelnõuga </w:t>
      </w:r>
      <w:r w:rsidR="003C55AD" w:rsidRPr="4F8A9DAA">
        <w:rPr>
          <w:rFonts w:ascii="Times New Roman" w:hAnsi="Times New Roman"/>
          <w:color w:val="000000" w:themeColor="text1"/>
          <w:sz w:val="24"/>
        </w:rPr>
        <w:t xml:space="preserve">tagatakse </w:t>
      </w:r>
      <w:r w:rsidR="4B952C9B" w:rsidRPr="4F8A9DAA">
        <w:rPr>
          <w:rFonts w:ascii="Times New Roman" w:hAnsi="Times New Roman"/>
          <w:color w:val="000000" w:themeColor="text1"/>
          <w:sz w:val="24"/>
        </w:rPr>
        <w:t>alused uuringueetika komitee hindamisele</w:t>
      </w:r>
      <w:r w:rsidR="00900D31" w:rsidRPr="4F8A9DAA">
        <w:rPr>
          <w:rFonts w:ascii="Times New Roman" w:hAnsi="Times New Roman"/>
          <w:color w:val="000000" w:themeColor="text1"/>
          <w:sz w:val="24"/>
        </w:rPr>
        <w:t xml:space="preserve"> Sotsiaalministeeriumi valitsemisala terviseandmeid sisaldavate andmekogude andmeväljastust</w:t>
      </w:r>
      <w:r w:rsidR="00B27160" w:rsidRPr="4F8A9DAA">
        <w:rPr>
          <w:rFonts w:ascii="Times New Roman" w:hAnsi="Times New Roman"/>
          <w:color w:val="000000" w:themeColor="text1"/>
          <w:sz w:val="24"/>
        </w:rPr>
        <w:t>e puhul</w:t>
      </w:r>
      <w:r w:rsidR="00707AE0" w:rsidRPr="4F8A9DAA">
        <w:rPr>
          <w:rFonts w:ascii="Times New Roman" w:hAnsi="Times New Roman"/>
          <w:color w:val="000000" w:themeColor="text1"/>
          <w:sz w:val="24"/>
        </w:rPr>
        <w:t>, kuid see võib tulevikus muutuda.</w:t>
      </w:r>
    </w:p>
    <w:p w14:paraId="0C47636E" w14:textId="3E4D1A8D" w:rsidR="3BFCAE6E" w:rsidRDefault="3BFCAE6E" w:rsidP="0016210D">
      <w:pPr>
        <w:rPr>
          <w:rFonts w:ascii="Times New Roman" w:hAnsi="Times New Roman"/>
          <w:b/>
          <w:bCs/>
          <w:color w:val="000000" w:themeColor="text1"/>
          <w:sz w:val="24"/>
        </w:rPr>
      </w:pPr>
    </w:p>
    <w:p w14:paraId="0B0CE39C" w14:textId="4FEAAFC4" w:rsidR="68274A97" w:rsidRDefault="68274A97" w:rsidP="4F8A9DAA">
      <w:pPr>
        <w:rPr>
          <w:rFonts w:ascii="Times New Roman" w:hAnsi="Times New Roman"/>
          <w:sz w:val="24"/>
        </w:rPr>
      </w:pPr>
      <w:r w:rsidRPr="4F8A9DAA">
        <w:rPr>
          <w:rFonts w:ascii="Times New Roman" w:hAnsi="Times New Roman"/>
          <w:b/>
          <w:bCs/>
          <w:sz w:val="24"/>
        </w:rPr>
        <w:t>Eelnõu § 2</w:t>
      </w:r>
      <w:r w:rsidR="009763B5" w:rsidRPr="4F8A9DAA">
        <w:rPr>
          <w:rFonts w:ascii="Times New Roman" w:hAnsi="Times New Roman"/>
          <w:b/>
          <w:bCs/>
          <w:sz w:val="24"/>
        </w:rPr>
        <w:t>5</w:t>
      </w:r>
      <w:r w:rsidRPr="4F8A9DAA">
        <w:rPr>
          <w:rFonts w:ascii="Times New Roman" w:hAnsi="Times New Roman"/>
          <w:b/>
          <w:bCs/>
          <w:sz w:val="24"/>
        </w:rPr>
        <w:t xml:space="preserve"> lõike 1 </w:t>
      </w:r>
      <w:r w:rsidR="5735DDDA" w:rsidRPr="4F8A9DAA">
        <w:rPr>
          <w:rFonts w:ascii="Times New Roman" w:hAnsi="Times New Roman"/>
          <w:sz w:val="24"/>
        </w:rPr>
        <w:t xml:space="preserve">kohaselt annab </w:t>
      </w:r>
      <w:r w:rsidR="00CE4641" w:rsidRPr="4F8A9DAA">
        <w:rPr>
          <w:rFonts w:ascii="Times New Roman" w:hAnsi="Times New Roman"/>
          <w:sz w:val="24"/>
        </w:rPr>
        <w:t>g</w:t>
      </w:r>
      <w:r w:rsidR="5735DDDA" w:rsidRPr="4F8A9DAA">
        <w:rPr>
          <w:rFonts w:ascii="Times New Roman" w:hAnsi="Times New Roman"/>
          <w:sz w:val="24"/>
        </w:rPr>
        <w:t xml:space="preserve">eenivaramu koeproovide ja andmete kasutamiseks või väljastamiseks teadusuuringu </w:t>
      </w:r>
      <w:r w:rsidR="00CE4641" w:rsidRPr="4F8A9DAA">
        <w:rPr>
          <w:rFonts w:ascii="Times New Roman" w:hAnsi="Times New Roman"/>
          <w:sz w:val="24"/>
        </w:rPr>
        <w:t>tegemise</w:t>
      </w:r>
      <w:r w:rsidR="5735DDDA" w:rsidRPr="4F8A9DAA">
        <w:rPr>
          <w:rFonts w:ascii="Times New Roman" w:hAnsi="Times New Roman"/>
          <w:sz w:val="24"/>
        </w:rPr>
        <w:t xml:space="preserve"> eesmärgil hinnangu sõltumatu teadlastest ja eri elualade </w:t>
      </w:r>
      <w:r w:rsidR="5735DDDA" w:rsidRPr="4F8A9DAA">
        <w:rPr>
          <w:rFonts w:ascii="Times New Roman" w:hAnsi="Times New Roman"/>
          <w:sz w:val="24"/>
        </w:rPr>
        <w:lastRenderedPageBreak/>
        <w:t>esindajatest koosnev uuringueetika komitee.</w:t>
      </w:r>
      <w:r w:rsidR="005720B7" w:rsidRPr="4F8A9DAA">
        <w:rPr>
          <w:rFonts w:ascii="Times New Roman" w:hAnsi="Times New Roman"/>
          <w:sz w:val="24"/>
        </w:rPr>
        <w:t xml:space="preserve"> Tänane </w:t>
      </w:r>
      <w:proofErr w:type="spellStart"/>
      <w:r w:rsidR="005720B7" w:rsidRPr="4F8A9DAA">
        <w:rPr>
          <w:rFonts w:ascii="Times New Roman" w:hAnsi="Times New Roman"/>
          <w:sz w:val="24"/>
        </w:rPr>
        <w:t>EBIN-i</w:t>
      </w:r>
      <w:proofErr w:type="spellEnd"/>
      <w:r w:rsidR="005720B7" w:rsidRPr="4F8A9DAA">
        <w:rPr>
          <w:rFonts w:ascii="Times New Roman" w:hAnsi="Times New Roman"/>
          <w:sz w:val="24"/>
        </w:rPr>
        <w:t xml:space="preserve"> regulatsiooni oma sisult ei muudeta. Ka täna kuuluvad sinna vähemalt 11 liiget, kes esindavad erinevaid valdkondi – alates arsti- ja loodusteadusest kuni </w:t>
      </w:r>
      <w:proofErr w:type="spellStart"/>
      <w:r w:rsidR="005720B7" w:rsidRPr="4F8A9DAA">
        <w:rPr>
          <w:rFonts w:ascii="Times New Roman" w:hAnsi="Times New Roman"/>
          <w:sz w:val="24"/>
        </w:rPr>
        <w:t>bio</w:t>
      </w:r>
      <w:proofErr w:type="spellEnd"/>
      <w:r w:rsidR="005720B7" w:rsidRPr="4F8A9DAA">
        <w:rPr>
          <w:rFonts w:ascii="Times New Roman" w:hAnsi="Times New Roman"/>
          <w:sz w:val="24"/>
        </w:rPr>
        <w:t xml:space="preserve">- ja infotehnoloogia ja andmekaitseõiguseni välja (vt </w:t>
      </w:r>
      <w:hyperlink r:id="rId55" w:history="1">
        <w:r w:rsidR="005720B7" w:rsidRPr="4F8A9DAA">
          <w:rPr>
            <w:rStyle w:val="Hperlink"/>
            <w:rFonts w:ascii="Times New Roman" w:hAnsi="Times New Roman"/>
            <w:sz w:val="24"/>
          </w:rPr>
          <w:t>kehtivat määrust</w:t>
        </w:r>
      </w:hyperlink>
      <w:r w:rsidR="005720B7" w:rsidRPr="4F8A9DAA">
        <w:rPr>
          <w:rFonts w:ascii="Times New Roman" w:hAnsi="Times New Roman"/>
          <w:sz w:val="24"/>
        </w:rPr>
        <w:t>).</w:t>
      </w:r>
    </w:p>
    <w:p w14:paraId="20EA03C1" w14:textId="365E3CF7" w:rsidR="68274A97" w:rsidRDefault="68274A97" w:rsidP="0016210D">
      <w:pPr>
        <w:rPr>
          <w:rFonts w:ascii="Times New Roman" w:hAnsi="Times New Roman"/>
          <w:b/>
          <w:bCs/>
          <w:sz w:val="24"/>
        </w:rPr>
      </w:pPr>
    </w:p>
    <w:p w14:paraId="2D58E256" w14:textId="713D760A" w:rsidR="68274A97" w:rsidRDefault="68274A97" w:rsidP="4F8A9DAA">
      <w:pPr>
        <w:rPr>
          <w:rFonts w:ascii="Times New Roman" w:hAnsi="Times New Roman"/>
          <w:sz w:val="24"/>
        </w:rPr>
      </w:pPr>
      <w:r w:rsidRPr="4F8A9DAA">
        <w:rPr>
          <w:rFonts w:ascii="Times New Roman" w:hAnsi="Times New Roman"/>
          <w:b/>
          <w:bCs/>
          <w:sz w:val="24"/>
        </w:rPr>
        <w:t>Eelnõu § 2</w:t>
      </w:r>
      <w:r w:rsidR="009763B5" w:rsidRPr="4F8A9DAA">
        <w:rPr>
          <w:rFonts w:ascii="Times New Roman" w:hAnsi="Times New Roman"/>
          <w:b/>
          <w:bCs/>
          <w:sz w:val="24"/>
        </w:rPr>
        <w:t>5</w:t>
      </w:r>
      <w:r w:rsidRPr="4F8A9DAA">
        <w:rPr>
          <w:rFonts w:ascii="Times New Roman" w:hAnsi="Times New Roman"/>
          <w:b/>
          <w:bCs/>
          <w:sz w:val="24"/>
        </w:rPr>
        <w:t xml:space="preserve"> lõike 2 </w:t>
      </w:r>
      <w:r w:rsidR="07E9D2B5" w:rsidRPr="4F8A9DAA">
        <w:rPr>
          <w:rFonts w:ascii="Times New Roman" w:hAnsi="Times New Roman"/>
          <w:sz w:val="24"/>
        </w:rPr>
        <w:t xml:space="preserve">kohaselt on uuringueetika komitee töö eesmärk </w:t>
      </w:r>
      <w:r w:rsidR="00C36F04" w:rsidRPr="4F8A9DAA">
        <w:rPr>
          <w:rFonts w:ascii="Times New Roman" w:hAnsi="Times New Roman"/>
          <w:sz w:val="24"/>
        </w:rPr>
        <w:t xml:space="preserve">tagada </w:t>
      </w:r>
      <w:r w:rsidR="07E9D2B5" w:rsidRPr="4F8A9DAA">
        <w:rPr>
          <w:rFonts w:ascii="Times New Roman" w:hAnsi="Times New Roman"/>
          <w:sz w:val="24"/>
        </w:rPr>
        <w:t xml:space="preserve">isikute põhiõiguste ennetav kaitse </w:t>
      </w:r>
      <w:r w:rsidR="001904A1" w:rsidRPr="4F8A9DAA">
        <w:rPr>
          <w:rFonts w:ascii="Times New Roman" w:hAnsi="Times New Roman"/>
          <w:sz w:val="24"/>
        </w:rPr>
        <w:t>ja ühtlustada</w:t>
      </w:r>
      <w:r w:rsidR="07E9D2B5" w:rsidRPr="4F8A9DAA">
        <w:rPr>
          <w:rFonts w:ascii="Times New Roman" w:hAnsi="Times New Roman"/>
          <w:sz w:val="24"/>
        </w:rPr>
        <w:t xml:space="preserve"> uuringutele rakendatava</w:t>
      </w:r>
      <w:r w:rsidR="00831A40" w:rsidRPr="4F8A9DAA">
        <w:rPr>
          <w:rFonts w:ascii="Times New Roman" w:hAnsi="Times New Roman"/>
          <w:sz w:val="24"/>
        </w:rPr>
        <w:t>d</w:t>
      </w:r>
      <w:r w:rsidR="07E9D2B5" w:rsidRPr="4F8A9DAA">
        <w:rPr>
          <w:rFonts w:ascii="Times New Roman" w:hAnsi="Times New Roman"/>
          <w:sz w:val="24"/>
        </w:rPr>
        <w:t xml:space="preserve"> hindamispõhimõt</w:t>
      </w:r>
      <w:r w:rsidR="00831A40" w:rsidRPr="4F8A9DAA">
        <w:rPr>
          <w:rFonts w:ascii="Times New Roman" w:hAnsi="Times New Roman"/>
          <w:sz w:val="24"/>
        </w:rPr>
        <w:t>t</w:t>
      </w:r>
      <w:r w:rsidR="00703674" w:rsidRPr="4F8A9DAA">
        <w:rPr>
          <w:rFonts w:ascii="Times New Roman" w:hAnsi="Times New Roman"/>
          <w:sz w:val="24"/>
        </w:rPr>
        <w:t>ed</w:t>
      </w:r>
      <w:r w:rsidR="00AA3B04" w:rsidRPr="4F8A9DAA">
        <w:rPr>
          <w:rFonts w:ascii="Times New Roman" w:hAnsi="Times New Roman"/>
          <w:sz w:val="24"/>
        </w:rPr>
        <w:t xml:space="preserve"> ning kehtestada meetmed</w:t>
      </w:r>
      <w:r w:rsidR="00107112" w:rsidRPr="4F8A9DAA">
        <w:rPr>
          <w:rFonts w:ascii="Times New Roman" w:hAnsi="Times New Roman"/>
          <w:sz w:val="24"/>
        </w:rPr>
        <w:t xml:space="preserve"> isikute</w:t>
      </w:r>
      <w:r w:rsidR="07E9D2B5" w:rsidRPr="4F8A9DAA">
        <w:rPr>
          <w:rFonts w:ascii="Times New Roman" w:hAnsi="Times New Roman"/>
          <w:sz w:val="24"/>
        </w:rPr>
        <w:t xml:space="preserve"> õiguste kaitse</w:t>
      </w:r>
      <w:r w:rsidR="00781B93" w:rsidRPr="4F8A9DAA">
        <w:rPr>
          <w:rFonts w:ascii="Times New Roman" w:hAnsi="Times New Roman"/>
          <w:sz w:val="24"/>
        </w:rPr>
        <w:t>ks</w:t>
      </w:r>
      <w:r w:rsidR="00A45B1E" w:rsidRPr="4F8A9DAA">
        <w:rPr>
          <w:rFonts w:ascii="Times New Roman" w:hAnsi="Times New Roman"/>
          <w:sz w:val="24"/>
        </w:rPr>
        <w:t xml:space="preserve"> </w:t>
      </w:r>
      <w:r w:rsidR="00935E11" w:rsidRPr="4F8A9DAA">
        <w:rPr>
          <w:rFonts w:ascii="Times New Roman" w:hAnsi="Times New Roman"/>
          <w:sz w:val="24"/>
        </w:rPr>
        <w:t>ja uuringu tegija</w:t>
      </w:r>
      <w:r w:rsidR="00472A17" w:rsidRPr="4F8A9DAA">
        <w:rPr>
          <w:rFonts w:ascii="Times New Roman" w:hAnsi="Times New Roman"/>
          <w:sz w:val="24"/>
        </w:rPr>
        <w:t>te</w:t>
      </w:r>
      <w:r w:rsidR="07E9D2B5" w:rsidRPr="4F8A9DAA">
        <w:rPr>
          <w:rFonts w:ascii="Times New Roman" w:hAnsi="Times New Roman"/>
          <w:sz w:val="24"/>
        </w:rPr>
        <w:t xml:space="preserve"> kohustused neid kaitsemeetmeid järgida.</w:t>
      </w:r>
      <w:r w:rsidR="005720B7" w:rsidRPr="4F8A9DAA">
        <w:rPr>
          <w:rFonts w:ascii="Times New Roman" w:hAnsi="Times New Roman"/>
          <w:sz w:val="24"/>
        </w:rPr>
        <w:t xml:space="preserve"> Ka see võrreldes olemasolevaga ei muutu.</w:t>
      </w:r>
    </w:p>
    <w:p w14:paraId="33DD482F" w14:textId="51AF8754" w:rsidR="68274A97" w:rsidRDefault="68274A97" w:rsidP="0016210D">
      <w:pPr>
        <w:rPr>
          <w:rFonts w:ascii="Times New Roman" w:hAnsi="Times New Roman"/>
          <w:b/>
          <w:bCs/>
          <w:sz w:val="24"/>
        </w:rPr>
      </w:pPr>
      <w:r w:rsidRPr="3BFCAE6E">
        <w:rPr>
          <w:rFonts w:ascii="Times New Roman" w:hAnsi="Times New Roman"/>
          <w:b/>
          <w:bCs/>
          <w:sz w:val="24"/>
        </w:rPr>
        <w:t xml:space="preserve"> </w:t>
      </w:r>
    </w:p>
    <w:p w14:paraId="0FDD4EAD" w14:textId="351806DC" w:rsidR="68274A97" w:rsidRDefault="68274A97" w:rsidP="4F8A9DAA">
      <w:pPr>
        <w:rPr>
          <w:rFonts w:ascii="Times New Roman" w:hAnsi="Times New Roman"/>
          <w:sz w:val="24"/>
        </w:rPr>
      </w:pPr>
      <w:r w:rsidRPr="4F8A9DAA">
        <w:rPr>
          <w:rFonts w:ascii="Times New Roman" w:hAnsi="Times New Roman"/>
          <w:b/>
          <w:bCs/>
          <w:sz w:val="24"/>
        </w:rPr>
        <w:t>Eelnõu § 2</w:t>
      </w:r>
      <w:r w:rsidR="009763B5" w:rsidRPr="4F8A9DAA">
        <w:rPr>
          <w:rFonts w:ascii="Times New Roman" w:hAnsi="Times New Roman"/>
          <w:b/>
          <w:bCs/>
          <w:sz w:val="24"/>
        </w:rPr>
        <w:t>5</w:t>
      </w:r>
      <w:r w:rsidRPr="4F8A9DAA">
        <w:rPr>
          <w:rFonts w:ascii="Times New Roman" w:hAnsi="Times New Roman"/>
          <w:b/>
          <w:bCs/>
          <w:sz w:val="24"/>
        </w:rPr>
        <w:t xml:space="preserve"> lõike 3</w:t>
      </w:r>
      <w:r w:rsidR="19496A22" w:rsidRPr="4F8A9DAA">
        <w:rPr>
          <w:rFonts w:ascii="Times New Roman" w:hAnsi="Times New Roman"/>
          <w:b/>
          <w:bCs/>
          <w:sz w:val="24"/>
        </w:rPr>
        <w:t xml:space="preserve"> </w:t>
      </w:r>
      <w:r w:rsidR="19496A22" w:rsidRPr="4F8A9DAA">
        <w:rPr>
          <w:rFonts w:ascii="Times New Roman" w:hAnsi="Times New Roman"/>
          <w:sz w:val="24"/>
        </w:rPr>
        <w:t xml:space="preserve">kohaselt lähtub </w:t>
      </w:r>
      <w:r w:rsidR="009763B5" w:rsidRPr="4F8A9DAA">
        <w:rPr>
          <w:rFonts w:ascii="Times New Roman" w:hAnsi="Times New Roman"/>
          <w:sz w:val="24"/>
        </w:rPr>
        <w:t>u</w:t>
      </w:r>
      <w:r w:rsidR="19496A22" w:rsidRPr="4F8A9DAA">
        <w:rPr>
          <w:rFonts w:ascii="Times New Roman" w:hAnsi="Times New Roman"/>
          <w:sz w:val="24"/>
        </w:rPr>
        <w:t>uringueetika komitee oma tegevuses valdkonnale kehtestatud eetikanormidest</w:t>
      </w:r>
      <w:r w:rsidR="00547C8D" w:rsidRPr="4F8A9DAA">
        <w:rPr>
          <w:rFonts w:ascii="Times New Roman" w:hAnsi="Times New Roman"/>
          <w:sz w:val="24"/>
        </w:rPr>
        <w:t xml:space="preserve"> ja</w:t>
      </w:r>
      <w:r w:rsidR="19496A22" w:rsidRPr="4F8A9DAA">
        <w:rPr>
          <w:rFonts w:ascii="Times New Roman" w:hAnsi="Times New Roman"/>
          <w:sz w:val="24"/>
        </w:rPr>
        <w:t xml:space="preserve"> heast teadusuuringu tavast </w:t>
      </w:r>
      <w:r w:rsidR="00547C8D" w:rsidRPr="4F8A9DAA">
        <w:rPr>
          <w:rFonts w:ascii="Times New Roman" w:hAnsi="Times New Roman"/>
          <w:sz w:val="24"/>
        </w:rPr>
        <w:t>ning</w:t>
      </w:r>
      <w:r w:rsidR="19496A22" w:rsidRPr="4F8A9DAA">
        <w:rPr>
          <w:rFonts w:ascii="Times New Roman" w:hAnsi="Times New Roman"/>
          <w:sz w:val="24"/>
        </w:rPr>
        <w:t xml:space="preserve"> rahvusvahelistes konventsioonides</w:t>
      </w:r>
      <w:r w:rsidR="00547C8D" w:rsidRPr="4F8A9DAA">
        <w:rPr>
          <w:rFonts w:ascii="Times New Roman" w:hAnsi="Times New Roman"/>
          <w:sz w:val="24"/>
        </w:rPr>
        <w:t xml:space="preserve"> ja</w:t>
      </w:r>
      <w:r w:rsidR="19496A22" w:rsidRPr="4F8A9DAA">
        <w:rPr>
          <w:rFonts w:ascii="Times New Roman" w:hAnsi="Times New Roman"/>
          <w:sz w:val="24"/>
        </w:rPr>
        <w:t xml:space="preserve"> </w:t>
      </w:r>
      <w:r w:rsidR="00FA54DE" w:rsidRPr="4F8A9DAA">
        <w:rPr>
          <w:rFonts w:ascii="Times New Roman" w:hAnsi="Times New Roman"/>
          <w:sz w:val="24"/>
        </w:rPr>
        <w:t>muudes</w:t>
      </w:r>
      <w:r w:rsidR="19496A22" w:rsidRPr="4F8A9DAA">
        <w:rPr>
          <w:rFonts w:ascii="Times New Roman" w:hAnsi="Times New Roman"/>
          <w:sz w:val="24"/>
        </w:rPr>
        <w:t xml:space="preserve"> õigusaktides sätestatud põhimõtetes</w:t>
      </w:r>
      <w:r w:rsidR="00ED362E" w:rsidRPr="4F8A9DAA">
        <w:rPr>
          <w:rFonts w:ascii="Times New Roman" w:hAnsi="Times New Roman"/>
          <w:sz w:val="24"/>
        </w:rPr>
        <w:t xml:space="preserve">t. </w:t>
      </w:r>
      <w:r w:rsidR="00F83523" w:rsidRPr="4F8A9DAA">
        <w:rPr>
          <w:rFonts w:ascii="Times New Roman" w:hAnsi="Times New Roman"/>
          <w:sz w:val="24"/>
        </w:rPr>
        <w:t>See on varasemaga võrreldes pigem täpsustus kui sisuline muudatus.</w:t>
      </w:r>
    </w:p>
    <w:p w14:paraId="2716C999" w14:textId="16AC1FC0" w:rsidR="3BFCAE6E" w:rsidRDefault="3BFCAE6E" w:rsidP="0016210D">
      <w:pPr>
        <w:rPr>
          <w:rFonts w:ascii="Times New Roman" w:hAnsi="Times New Roman"/>
          <w:b/>
          <w:bCs/>
          <w:sz w:val="24"/>
        </w:rPr>
      </w:pPr>
    </w:p>
    <w:p w14:paraId="75E2EA8D" w14:textId="0D0EF28A" w:rsidR="68274A97" w:rsidRDefault="68274A97" w:rsidP="4F8A9DAA">
      <w:pPr>
        <w:rPr>
          <w:rFonts w:ascii="Times New Roman" w:hAnsi="Times New Roman"/>
          <w:sz w:val="24"/>
        </w:rPr>
      </w:pPr>
      <w:r w:rsidRPr="4F8A9DAA">
        <w:rPr>
          <w:rFonts w:ascii="Times New Roman" w:hAnsi="Times New Roman"/>
          <w:b/>
          <w:bCs/>
          <w:sz w:val="24"/>
        </w:rPr>
        <w:t>Eelnõu § 2</w:t>
      </w:r>
      <w:r w:rsidR="009763B5" w:rsidRPr="4F8A9DAA">
        <w:rPr>
          <w:rFonts w:ascii="Times New Roman" w:hAnsi="Times New Roman"/>
          <w:b/>
          <w:bCs/>
          <w:sz w:val="24"/>
        </w:rPr>
        <w:t>5</w:t>
      </w:r>
      <w:r w:rsidRPr="4F8A9DAA">
        <w:rPr>
          <w:rFonts w:ascii="Times New Roman" w:hAnsi="Times New Roman"/>
          <w:b/>
          <w:bCs/>
          <w:sz w:val="24"/>
        </w:rPr>
        <w:t xml:space="preserve"> lõike 4</w:t>
      </w:r>
      <w:r w:rsidR="622AAD33" w:rsidRPr="4F8A9DAA">
        <w:rPr>
          <w:rFonts w:ascii="Times New Roman" w:hAnsi="Times New Roman"/>
          <w:b/>
          <w:bCs/>
          <w:sz w:val="24"/>
        </w:rPr>
        <w:t xml:space="preserve"> </w:t>
      </w:r>
      <w:r w:rsidR="00EC1429" w:rsidRPr="4F8A9DAA">
        <w:rPr>
          <w:rFonts w:ascii="Times New Roman" w:hAnsi="Times New Roman"/>
          <w:sz w:val="24"/>
        </w:rPr>
        <w:t>kohaselt</w:t>
      </w:r>
      <w:r w:rsidR="622AAD33" w:rsidRPr="4F8A9DAA">
        <w:rPr>
          <w:rFonts w:ascii="Times New Roman" w:hAnsi="Times New Roman"/>
          <w:sz w:val="24"/>
        </w:rPr>
        <w:t xml:space="preserve"> hindab </w:t>
      </w:r>
      <w:r w:rsidR="009763B5" w:rsidRPr="4F8A9DAA">
        <w:rPr>
          <w:rFonts w:ascii="Times New Roman" w:hAnsi="Times New Roman"/>
          <w:sz w:val="24"/>
        </w:rPr>
        <w:t>u</w:t>
      </w:r>
      <w:r w:rsidR="622AAD33" w:rsidRPr="4F8A9DAA">
        <w:rPr>
          <w:rFonts w:ascii="Times New Roman" w:hAnsi="Times New Roman"/>
          <w:sz w:val="24"/>
        </w:rPr>
        <w:t xml:space="preserve">uringueetika komitee uuringu vastavust </w:t>
      </w:r>
      <w:r w:rsidR="00D30E69" w:rsidRPr="4F8A9DAA">
        <w:rPr>
          <w:rFonts w:ascii="Times New Roman" w:hAnsi="Times New Roman"/>
          <w:sz w:val="24"/>
        </w:rPr>
        <w:t>IKS</w:t>
      </w:r>
      <w:r w:rsidR="622AAD33" w:rsidRPr="4F8A9DAA">
        <w:rPr>
          <w:rFonts w:ascii="Times New Roman" w:hAnsi="Times New Roman"/>
          <w:sz w:val="24"/>
        </w:rPr>
        <w:t xml:space="preserve"> §-s 6 </w:t>
      </w:r>
      <w:r w:rsidR="00D30E69" w:rsidRPr="4F8A9DAA">
        <w:rPr>
          <w:rFonts w:ascii="Times New Roman" w:hAnsi="Times New Roman"/>
          <w:sz w:val="24"/>
        </w:rPr>
        <w:t>sätestatud</w:t>
      </w:r>
      <w:r w:rsidR="622AAD33" w:rsidRPr="4F8A9DAA">
        <w:rPr>
          <w:rFonts w:ascii="Times New Roman" w:hAnsi="Times New Roman"/>
          <w:sz w:val="24"/>
        </w:rPr>
        <w:t xml:space="preserve"> tingimustele, eetiliste riskide suurust </w:t>
      </w:r>
      <w:r w:rsidR="00D30E69" w:rsidRPr="4F8A9DAA">
        <w:rPr>
          <w:rFonts w:ascii="Times New Roman" w:hAnsi="Times New Roman"/>
          <w:sz w:val="24"/>
        </w:rPr>
        <w:t>ja</w:t>
      </w:r>
      <w:r w:rsidR="622AAD33" w:rsidRPr="4F8A9DAA">
        <w:rPr>
          <w:rFonts w:ascii="Times New Roman" w:hAnsi="Times New Roman"/>
          <w:sz w:val="24"/>
        </w:rPr>
        <w:t xml:space="preserve"> uuringu </w:t>
      </w:r>
      <w:r w:rsidR="00D30E69" w:rsidRPr="4F8A9DAA">
        <w:rPr>
          <w:rFonts w:ascii="Times New Roman" w:hAnsi="Times New Roman"/>
          <w:sz w:val="24"/>
        </w:rPr>
        <w:t>tegija</w:t>
      </w:r>
      <w:r w:rsidR="622AAD33" w:rsidRPr="4F8A9DAA">
        <w:rPr>
          <w:rFonts w:ascii="Times New Roman" w:hAnsi="Times New Roman"/>
          <w:sz w:val="24"/>
        </w:rPr>
        <w:t xml:space="preserve"> tausta, leides tasakaalu </w:t>
      </w:r>
      <w:r w:rsidR="00152315" w:rsidRPr="4F8A9DAA">
        <w:rPr>
          <w:rFonts w:ascii="Times New Roman" w:hAnsi="Times New Roman"/>
          <w:sz w:val="24"/>
        </w:rPr>
        <w:t xml:space="preserve">isikute </w:t>
      </w:r>
      <w:r w:rsidR="622AAD33" w:rsidRPr="4F8A9DAA">
        <w:rPr>
          <w:rFonts w:ascii="Times New Roman" w:hAnsi="Times New Roman"/>
          <w:sz w:val="24"/>
        </w:rPr>
        <w:t>põhiõiguste kaitse ja uuringu otstarbekuse vahel, et kaaluda, kas andmeväljastus on asjakohane või mitte</w:t>
      </w:r>
      <w:r w:rsidR="00F83523" w:rsidRPr="4F8A9DAA">
        <w:rPr>
          <w:rFonts w:ascii="Times New Roman" w:hAnsi="Times New Roman"/>
          <w:sz w:val="24"/>
        </w:rPr>
        <w:t>, nagu on reguleeritud ka kehtivas seaduses.</w:t>
      </w:r>
    </w:p>
    <w:p w14:paraId="7F2AD1CB" w14:textId="15543B7A" w:rsidR="3BFCAE6E" w:rsidRDefault="3BFCAE6E" w:rsidP="0016210D">
      <w:pPr>
        <w:rPr>
          <w:rFonts w:ascii="Times New Roman" w:hAnsi="Times New Roman"/>
          <w:b/>
          <w:bCs/>
          <w:sz w:val="24"/>
        </w:rPr>
      </w:pPr>
    </w:p>
    <w:p w14:paraId="330D10C8" w14:textId="260C0C4A" w:rsidR="68274A97" w:rsidRDefault="68274A97" w:rsidP="4F8A9DAA">
      <w:pPr>
        <w:rPr>
          <w:rFonts w:ascii="Times New Roman" w:hAnsi="Times New Roman"/>
          <w:sz w:val="24"/>
        </w:rPr>
      </w:pPr>
      <w:r w:rsidRPr="4F8A9DAA">
        <w:rPr>
          <w:rFonts w:ascii="Times New Roman" w:hAnsi="Times New Roman"/>
          <w:b/>
          <w:bCs/>
          <w:sz w:val="24"/>
        </w:rPr>
        <w:t>Eelnõu § 2</w:t>
      </w:r>
      <w:r w:rsidR="00F52462" w:rsidRPr="4F8A9DAA">
        <w:rPr>
          <w:rFonts w:ascii="Times New Roman" w:hAnsi="Times New Roman"/>
          <w:b/>
          <w:bCs/>
          <w:sz w:val="24"/>
        </w:rPr>
        <w:t>5</w:t>
      </w:r>
      <w:r w:rsidRPr="4F8A9DAA">
        <w:rPr>
          <w:rFonts w:ascii="Times New Roman" w:hAnsi="Times New Roman"/>
          <w:b/>
          <w:bCs/>
          <w:sz w:val="24"/>
        </w:rPr>
        <w:t xml:space="preserve"> lõike</w:t>
      </w:r>
      <w:r w:rsidR="00B010CF" w:rsidRPr="4F8A9DAA">
        <w:rPr>
          <w:rFonts w:ascii="Times New Roman" w:hAnsi="Times New Roman"/>
          <w:b/>
          <w:bCs/>
          <w:sz w:val="24"/>
        </w:rPr>
        <w:t>s</w:t>
      </w:r>
      <w:r w:rsidRPr="4F8A9DAA">
        <w:rPr>
          <w:rFonts w:ascii="Times New Roman" w:hAnsi="Times New Roman"/>
          <w:b/>
          <w:bCs/>
          <w:sz w:val="24"/>
        </w:rPr>
        <w:t xml:space="preserve"> 5</w:t>
      </w:r>
      <w:r w:rsidR="57191523" w:rsidRPr="4F8A9DAA">
        <w:rPr>
          <w:rFonts w:ascii="Times New Roman" w:hAnsi="Times New Roman"/>
          <w:b/>
          <w:bCs/>
          <w:sz w:val="24"/>
        </w:rPr>
        <w:t xml:space="preserve"> </w:t>
      </w:r>
      <w:r w:rsidR="00B010CF" w:rsidRPr="4F8A9DAA">
        <w:rPr>
          <w:rFonts w:ascii="Times New Roman" w:hAnsi="Times New Roman"/>
          <w:sz w:val="24"/>
        </w:rPr>
        <w:t>kehtestatakse</w:t>
      </w:r>
      <w:r w:rsidR="001F0702" w:rsidRPr="4F8A9DAA">
        <w:rPr>
          <w:rFonts w:ascii="Times New Roman" w:hAnsi="Times New Roman"/>
          <w:sz w:val="24"/>
        </w:rPr>
        <w:t xml:space="preserve"> volit</w:t>
      </w:r>
      <w:r w:rsidR="00B010CF" w:rsidRPr="4F8A9DAA">
        <w:rPr>
          <w:rFonts w:ascii="Times New Roman" w:hAnsi="Times New Roman"/>
          <w:sz w:val="24"/>
        </w:rPr>
        <w:t>usnorm</w:t>
      </w:r>
      <w:r w:rsidR="001F0702" w:rsidRPr="4F8A9DAA">
        <w:rPr>
          <w:rFonts w:ascii="Times New Roman" w:hAnsi="Times New Roman"/>
          <w:sz w:val="24"/>
        </w:rPr>
        <w:t xml:space="preserve"> valdkonna eest vastutava</w:t>
      </w:r>
      <w:r w:rsidR="008377A6" w:rsidRPr="4F8A9DAA">
        <w:rPr>
          <w:rFonts w:ascii="Times New Roman" w:hAnsi="Times New Roman"/>
          <w:sz w:val="24"/>
        </w:rPr>
        <w:t>le</w:t>
      </w:r>
      <w:r w:rsidR="001F0702" w:rsidRPr="4F8A9DAA">
        <w:rPr>
          <w:rFonts w:ascii="Times New Roman" w:hAnsi="Times New Roman"/>
          <w:sz w:val="24"/>
        </w:rPr>
        <w:t xml:space="preserve"> ministri</w:t>
      </w:r>
      <w:r w:rsidR="008377A6" w:rsidRPr="4F8A9DAA">
        <w:rPr>
          <w:rFonts w:ascii="Times New Roman" w:hAnsi="Times New Roman"/>
          <w:sz w:val="24"/>
        </w:rPr>
        <w:t>le k</w:t>
      </w:r>
      <w:r w:rsidR="003077B9" w:rsidRPr="4F8A9DAA">
        <w:rPr>
          <w:rFonts w:ascii="Times New Roman" w:hAnsi="Times New Roman"/>
          <w:sz w:val="24"/>
        </w:rPr>
        <w:t>ehtestada</w:t>
      </w:r>
      <w:r w:rsidR="008377A6" w:rsidRPr="4F8A9DAA">
        <w:rPr>
          <w:rFonts w:ascii="Times New Roman" w:hAnsi="Times New Roman"/>
          <w:sz w:val="24"/>
        </w:rPr>
        <w:t xml:space="preserve"> määrusega</w:t>
      </w:r>
      <w:r w:rsidR="57191523" w:rsidRPr="4F8A9DAA">
        <w:rPr>
          <w:rFonts w:ascii="Times New Roman" w:hAnsi="Times New Roman"/>
          <w:sz w:val="24"/>
        </w:rPr>
        <w:t xml:space="preserve"> </w:t>
      </w:r>
      <w:r w:rsidR="00F52462" w:rsidRPr="4F8A9DAA">
        <w:rPr>
          <w:rFonts w:ascii="Times New Roman" w:hAnsi="Times New Roman"/>
          <w:sz w:val="24"/>
        </w:rPr>
        <w:t>u</w:t>
      </w:r>
      <w:r w:rsidR="57191523" w:rsidRPr="4F8A9DAA">
        <w:rPr>
          <w:rFonts w:ascii="Times New Roman" w:hAnsi="Times New Roman"/>
          <w:sz w:val="24"/>
        </w:rPr>
        <w:t>uringueetika komitee moodustami</w:t>
      </w:r>
      <w:r w:rsidR="007A4F61" w:rsidRPr="4F8A9DAA">
        <w:rPr>
          <w:rFonts w:ascii="Times New Roman" w:hAnsi="Times New Roman"/>
          <w:sz w:val="24"/>
        </w:rPr>
        <w:t>ne,</w:t>
      </w:r>
      <w:r w:rsidR="57191523" w:rsidRPr="4F8A9DAA">
        <w:rPr>
          <w:rFonts w:ascii="Times New Roman" w:hAnsi="Times New Roman"/>
          <w:sz w:val="24"/>
        </w:rPr>
        <w:t xml:space="preserve"> selle töökor</w:t>
      </w:r>
      <w:r w:rsidR="007A4F61" w:rsidRPr="4F8A9DAA">
        <w:rPr>
          <w:rFonts w:ascii="Times New Roman" w:hAnsi="Times New Roman"/>
          <w:sz w:val="24"/>
        </w:rPr>
        <w:t>d,</w:t>
      </w:r>
      <w:r w:rsidR="57191523" w:rsidRPr="4F8A9DAA">
        <w:rPr>
          <w:rFonts w:ascii="Times New Roman" w:hAnsi="Times New Roman"/>
          <w:sz w:val="24"/>
        </w:rPr>
        <w:t xml:space="preserve"> liikmete arv ja määramise kor</w:t>
      </w:r>
      <w:r w:rsidR="00F84C5F" w:rsidRPr="4F8A9DAA">
        <w:rPr>
          <w:rFonts w:ascii="Times New Roman" w:hAnsi="Times New Roman"/>
          <w:sz w:val="24"/>
        </w:rPr>
        <w:t>d</w:t>
      </w:r>
      <w:r w:rsidR="57191523" w:rsidRPr="4F8A9DAA">
        <w:rPr>
          <w:rFonts w:ascii="Times New Roman" w:hAnsi="Times New Roman"/>
          <w:sz w:val="24"/>
        </w:rPr>
        <w:t xml:space="preserve"> ning uuringutaotluse läbivaatamise tasumäärad</w:t>
      </w:r>
      <w:r w:rsidR="00907C0B" w:rsidRPr="4F8A9DAA">
        <w:rPr>
          <w:rFonts w:ascii="Times New Roman" w:hAnsi="Times New Roman"/>
          <w:sz w:val="24"/>
        </w:rPr>
        <w:t>.</w:t>
      </w:r>
      <w:r w:rsidR="000A6737" w:rsidRPr="4F8A9DAA">
        <w:rPr>
          <w:rFonts w:ascii="Times New Roman" w:hAnsi="Times New Roman"/>
          <w:sz w:val="24"/>
        </w:rPr>
        <w:t xml:space="preserve"> Nii on see ka täna. </w:t>
      </w:r>
      <w:r w:rsidR="006F5291" w:rsidRPr="4F8A9DAA">
        <w:rPr>
          <w:rFonts w:ascii="Times New Roman" w:hAnsi="Times New Roman"/>
          <w:sz w:val="24"/>
        </w:rPr>
        <w:t>Tegemist on üsna tavapärase sättega, kus valdkonna eest vastutav minister saab täpsem reeglid ette näha rakendusaktiga</w:t>
      </w:r>
      <w:r w:rsidR="000A6737" w:rsidRPr="4F8A9DAA">
        <w:rPr>
          <w:rFonts w:ascii="Times New Roman" w:hAnsi="Times New Roman"/>
          <w:sz w:val="24"/>
        </w:rPr>
        <w:t xml:space="preserve"> (nii on see ka täna). </w:t>
      </w:r>
    </w:p>
    <w:p w14:paraId="04526461" w14:textId="6B7F608F" w:rsidR="3BFCAE6E" w:rsidRDefault="3BFCAE6E" w:rsidP="0016210D">
      <w:pPr>
        <w:rPr>
          <w:rFonts w:ascii="Times New Roman" w:hAnsi="Times New Roman"/>
          <w:sz w:val="24"/>
        </w:rPr>
      </w:pPr>
    </w:p>
    <w:p w14:paraId="66EA6225" w14:textId="0CD76A52" w:rsidR="68274A97" w:rsidRPr="00B15FB8" w:rsidRDefault="68274A97" w:rsidP="4F8A9DAA">
      <w:pPr>
        <w:rPr>
          <w:rFonts w:ascii="Times New Roman" w:hAnsi="Times New Roman"/>
          <w:sz w:val="24"/>
        </w:rPr>
      </w:pPr>
      <w:r w:rsidRPr="4F8A9DAA">
        <w:rPr>
          <w:rFonts w:ascii="Times New Roman" w:hAnsi="Times New Roman"/>
          <w:b/>
          <w:bCs/>
          <w:sz w:val="24"/>
        </w:rPr>
        <w:t>Eelnõu § 2</w:t>
      </w:r>
      <w:r w:rsidR="00A95685" w:rsidRPr="4F8A9DAA">
        <w:rPr>
          <w:rFonts w:ascii="Times New Roman" w:hAnsi="Times New Roman"/>
          <w:b/>
          <w:bCs/>
          <w:sz w:val="24"/>
        </w:rPr>
        <w:t>5</w:t>
      </w:r>
      <w:r w:rsidRPr="4F8A9DAA">
        <w:rPr>
          <w:rFonts w:ascii="Times New Roman" w:hAnsi="Times New Roman"/>
          <w:b/>
          <w:bCs/>
          <w:sz w:val="24"/>
        </w:rPr>
        <w:t xml:space="preserve"> lõike</w:t>
      </w:r>
      <w:r w:rsidR="1C6968AF" w:rsidRPr="4F8A9DAA">
        <w:rPr>
          <w:rFonts w:ascii="Times New Roman" w:hAnsi="Times New Roman"/>
          <w:b/>
          <w:bCs/>
          <w:sz w:val="24"/>
        </w:rPr>
        <w:t>ga</w:t>
      </w:r>
      <w:r w:rsidRPr="4F8A9DAA">
        <w:rPr>
          <w:rFonts w:ascii="Times New Roman" w:hAnsi="Times New Roman"/>
          <w:b/>
          <w:bCs/>
          <w:sz w:val="24"/>
        </w:rPr>
        <w:t xml:space="preserve"> 6</w:t>
      </w:r>
      <w:r w:rsidR="180DA271" w:rsidRPr="4F8A9DAA">
        <w:rPr>
          <w:rFonts w:ascii="Times New Roman" w:hAnsi="Times New Roman"/>
          <w:b/>
          <w:bCs/>
          <w:sz w:val="24"/>
        </w:rPr>
        <w:t xml:space="preserve"> </w:t>
      </w:r>
      <w:r w:rsidR="057A3068" w:rsidRPr="4F8A9DAA">
        <w:rPr>
          <w:rFonts w:ascii="Times New Roman" w:hAnsi="Times New Roman"/>
          <w:sz w:val="24"/>
        </w:rPr>
        <w:t>kehtestatakse uuringutaotluse läbivaatamise</w:t>
      </w:r>
      <w:r w:rsidR="180DA271" w:rsidRPr="4F8A9DAA">
        <w:rPr>
          <w:rFonts w:ascii="Times New Roman" w:hAnsi="Times New Roman"/>
          <w:sz w:val="24"/>
        </w:rPr>
        <w:t xml:space="preserve"> tasu maksimummäär</w:t>
      </w:r>
      <w:r w:rsidR="000A296B" w:rsidRPr="4F8A9DAA">
        <w:rPr>
          <w:rFonts w:ascii="Times New Roman" w:hAnsi="Times New Roman"/>
          <w:sz w:val="24"/>
        </w:rPr>
        <w:t>, mis</w:t>
      </w:r>
      <w:r w:rsidR="00963859" w:rsidRPr="4F8A9DAA">
        <w:rPr>
          <w:rFonts w:ascii="Times New Roman" w:hAnsi="Times New Roman"/>
          <w:sz w:val="24"/>
        </w:rPr>
        <w:t xml:space="preserve"> on</w:t>
      </w:r>
      <w:r w:rsidR="180DA271" w:rsidRPr="4F8A9DAA">
        <w:rPr>
          <w:rFonts w:ascii="Times New Roman" w:hAnsi="Times New Roman"/>
          <w:sz w:val="24"/>
        </w:rPr>
        <w:t xml:space="preserve"> 1000 eurot</w:t>
      </w:r>
      <w:r w:rsidR="40E3ED5C" w:rsidRPr="4F8A9DAA">
        <w:rPr>
          <w:rFonts w:ascii="Times New Roman" w:hAnsi="Times New Roman"/>
          <w:sz w:val="24"/>
        </w:rPr>
        <w:t>. Ettenähtud tasu</w:t>
      </w:r>
      <w:r w:rsidR="180DA271" w:rsidRPr="4F8A9DAA">
        <w:rPr>
          <w:rFonts w:ascii="Times New Roman" w:hAnsi="Times New Roman"/>
          <w:sz w:val="24"/>
        </w:rPr>
        <w:t xml:space="preserve"> tasub taotleja Sotsiaalministeeriumile</w:t>
      </w:r>
      <w:r w:rsidR="00CA3AFC" w:rsidRPr="4F8A9DAA">
        <w:rPr>
          <w:rFonts w:ascii="Times New Roman" w:hAnsi="Times New Roman"/>
          <w:sz w:val="24"/>
        </w:rPr>
        <w:t>, kelle eelarve kaudu</w:t>
      </w:r>
      <w:r w:rsidR="00F00C45" w:rsidRPr="4F8A9DAA">
        <w:rPr>
          <w:rFonts w:ascii="Times New Roman" w:hAnsi="Times New Roman"/>
          <w:sz w:val="24"/>
        </w:rPr>
        <w:t xml:space="preserve"> uuringueetika komiteed rahastatakse</w:t>
      </w:r>
      <w:r w:rsidR="00E4313D">
        <w:rPr>
          <w:rFonts w:ascii="Times New Roman" w:hAnsi="Times New Roman"/>
          <w:sz w:val="24"/>
        </w:rPr>
        <w:t xml:space="preserve"> ning kulusid kaetakse</w:t>
      </w:r>
      <w:r w:rsidR="180DA271" w:rsidRPr="4F8A9DAA">
        <w:rPr>
          <w:rFonts w:ascii="Times New Roman" w:hAnsi="Times New Roman"/>
          <w:sz w:val="24"/>
        </w:rPr>
        <w:t>.</w:t>
      </w:r>
      <w:r w:rsidR="003E3805" w:rsidRPr="4F8A9DAA">
        <w:rPr>
          <w:rFonts w:ascii="Times New Roman" w:hAnsi="Times New Roman"/>
          <w:sz w:val="24"/>
        </w:rPr>
        <w:t xml:space="preserve"> </w:t>
      </w:r>
      <w:r w:rsidR="003E3805" w:rsidRPr="00B15FB8">
        <w:rPr>
          <w:rFonts w:ascii="Times New Roman" w:hAnsi="Times New Roman"/>
          <w:sz w:val="24"/>
        </w:rPr>
        <w:t xml:space="preserve">Tasu maksimaalse määra seab seadusandja, kuid täpsemad tasumäärad täpsustatakse komitee tööd reguleerivas määruses. </w:t>
      </w:r>
      <w:r w:rsidR="00F83523" w:rsidRPr="00B15FB8">
        <w:rPr>
          <w:rFonts w:ascii="Times New Roman" w:hAnsi="Times New Roman"/>
          <w:sz w:val="24"/>
        </w:rPr>
        <w:t>Tänased ja kavandatud tasud jäävad sellele küll alla, võimaldades arvestada võimalikke muutusi ajas</w:t>
      </w:r>
      <w:r w:rsidR="00C62B52" w:rsidRPr="00B15FB8">
        <w:rPr>
          <w:rFonts w:ascii="Times New Roman" w:hAnsi="Times New Roman"/>
          <w:sz w:val="24"/>
        </w:rPr>
        <w:t xml:space="preserve"> (kulude muutused).</w:t>
      </w:r>
    </w:p>
    <w:p w14:paraId="7E0057E2" w14:textId="31A60EC8" w:rsidR="3BFCAE6E" w:rsidRDefault="3BFCAE6E" w:rsidP="0016210D">
      <w:pPr>
        <w:rPr>
          <w:rFonts w:ascii="Times New Roman" w:hAnsi="Times New Roman"/>
          <w:b/>
          <w:bCs/>
          <w:sz w:val="24"/>
        </w:rPr>
      </w:pPr>
    </w:p>
    <w:p w14:paraId="289A76A5" w14:textId="79D46FB2" w:rsidR="50D06991" w:rsidRDefault="50D06991" w:rsidP="0016210D">
      <w:pPr>
        <w:rPr>
          <w:rFonts w:ascii="Times New Roman" w:hAnsi="Times New Roman"/>
          <w:sz w:val="24"/>
        </w:rPr>
      </w:pPr>
      <w:r w:rsidRPr="3BFCAE6E">
        <w:rPr>
          <w:rFonts w:ascii="Times New Roman" w:hAnsi="Times New Roman"/>
          <w:b/>
          <w:bCs/>
          <w:color w:val="000000" w:themeColor="text1"/>
          <w:sz w:val="24"/>
        </w:rPr>
        <w:t xml:space="preserve">Eelnõu </w:t>
      </w:r>
      <w:r w:rsidR="00E23199">
        <w:rPr>
          <w:rFonts w:ascii="Times New Roman" w:hAnsi="Times New Roman"/>
          <w:b/>
          <w:bCs/>
          <w:color w:val="000000" w:themeColor="text1"/>
          <w:sz w:val="24"/>
        </w:rPr>
        <w:t>§-s</w:t>
      </w:r>
      <w:r w:rsidRPr="3BFCAE6E">
        <w:rPr>
          <w:rFonts w:ascii="Times New Roman" w:hAnsi="Times New Roman"/>
          <w:b/>
          <w:bCs/>
          <w:color w:val="000000" w:themeColor="text1"/>
          <w:sz w:val="24"/>
        </w:rPr>
        <w:t xml:space="preserve"> </w:t>
      </w:r>
      <w:r w:rsidRPr="004D7BFE">
        <w:rPr>
          <w:rFonts w:ascii="Times New Roman" w:hAnsi="Times New Roman"/>
          <w:b/>
          <w:bCs/>
          <w:color w:val="000000" w:themeColor="text1"/>
          <w:sz w:val="24"/>
        </w:rPr>
        <w:t>2</w:t>
      </w:r>
      <w:r w:rsidR="00F00C45" w:rsidRPr="004D7BFE">
        <w:rPr>
          <w:rFonts w:ascii="Times New Roman" w:hAnsi="Times New Roman"/>
          <w:b/>
          <w:bCs/>
          <w:color w:val="000000" w:themeColor="text1"/>
          <w:sz w:val="24"/>
        </w:rPr>
        <w:t>6</w:t>
      </w:r>
      <w:r w:rsidRPr="3BFCAE6E">
        <w:rPr>
          <w:rFonts w:ascii="Times New Roman" w:hAnsi="Times New Roman"/>
          <w:b/>
          <w:bCs/>
          <w:color w:val="000000" w:themeColor="text1"/>
          <w:sz w:val="24"/>
        </w:rPr>
        <w:t xml:space="preserve"> </w:t>
      </w:r>
      <w:r w:rsidRPr="3BFCAE6E">
        <w:rPr>
          <w:rFonts w:ascii="Times New Roman" w:hAnsi="Times New Roman"/>
          <w:color w:val="000000" w:themeColor="text1"/>
          <w:sz w:val="24"/>
        </w:rPr>
        <w:t xml:space="preserve">nähakse ette </w:t>
      </w:r>
      <w:r w:rsidR="00E23199">
        <w:rPr>
          <w:rFonts w:ascii="Times New Roman" w:hAnsi="Times New Roman"/>
          <w:color w:val="000000" w:themeColor="text1"/>
          <w:sz w:val="24"/>
        </w:rPr>
        <w:t>g</w:t>
      </w:r>
      <w:r w:rsidRPr="3BFCAE6E">
        <w:rPr>
          <w:rFonts w:ascii="Times New Roman" w:hAnsi="Times New Roman"/>
          <w:color w:val="000000" w:themeColor="text1"/>
          <w:sz w:val="24"/>
        </w:rPr>
        <w:t xml:space="preserve">eenivaramu koeproovide ja andmete kasutamise </w:t>
      </w:r>
      <w:r w:rsidR="000C44E1">
        <w:rPr>
          <w:rFonts w:ascii="Times New Roman" w:hAnsi="Times New Roman"/>
          <w:color w:val="000000" w:themeColor="text1"/>
          <w:sz w:val="24"/>
        </w:rPr>
        <w:t>võimaldamine ja väljastamine ning</w:t>
      </w:r>
      <w:r w:rsidRPr="3BFCAE6E">
        <w:rPr>
          <w:rFonts w:ascii="Times New Roman" w:hAnsi="Times New Roman"/>
          <w:color w:val="000000" w:themeColor="text1"/>
          <w:sz w:val="24"/>
        </w:rPr>
        <w:t xml:space="preserve"> tasu võtmine</w:t>
      </w:r>
      <w:r w:rsidR="00E23199">
        <w:rPr>
          <w:rFonts w:ascii="Times New Roman" w:hAnsi="Times New Roman"/>
          <w:color w:val="000000" w:themeColor="text1"/>
          <w:sz w:val="24"/>
        </w:rPr>
        <w:t>.</w:t>
      </w:r>
    </w:p>
    <w:p w14:paraId="38A41B3D" w14:textId="29EDCD30" w:rsidR="3BFCAE6E" w:rsidRDefault="3BFCAE6E" w:rsidP="0016210D">
      <w:pPr>
        <w:rPr>
          <w:rFonts w:ascii="Times New Roman" w:hAnsi="Times New Roman"/>
          <w:sz w:val="24"/>
        </w:rPr>
      </w:pPr>
    </w:p>
    <w:p w14:paraId="0A08D25C" w14:textId="7B0494FC" w:rsidR="60DD8A3F" w:rsidRDefault="2937EE98" w:rsidP="6E341925">
      <w:pPr>
        <w:rPr>
          <w:rFonts w:ascii="Times New Roman" w:hAnsi="Times New Roman"/>
          <w:b/>
          <w:bCs/>
          <w:sz w:val="24"/>
        </w:rPr>
      </w:pPr>
      <w:r w:rsidRPr="6E341925">
        <w:rPr>
          <w:rFonts w:ascii="Times New Roman" w:hAnsi="Times New Roman"/>
          <w:b/>
          <w:bCs/>
          <w:sz w:val="24"/>
        </w:rPr>
        <w:t>Eelnõu § 2</w:t>
      </w:r>
      <w:r w:rsidR="360B0DA5" w:rsidRPr="6E341925">
        <w:rPr>
          <w:rFonts w:ascii="Times New Roman" w:hAnsi="Times New Roman"/>
          <w:b/>
          <w:bCs/>
          <w:sz w:val="24"/>
        </w:rPr>
        <w:t>6</w:t>
      </w:r>
      <w:r w:rsidRPr="6E341925">
        <w:rPr>
          <w:rFonts w:ascii="Times New Roman" w:hAnsi="Times New Roman"/>
          <w:b/>
          <w:bCs/>
          <w:sz w:val="24"/>
        </w:rPr>
        <w:t xml:space="preserve"> lõike 1 </w:t>
      </w:r>
      <w:r w:rsidR="7221A687" w:rsidRPr="6E341925">
        <w:rPr>
          <w:rFonts w:ascii="Times New Roman" w:hAnsi="Times New Roman"/>
          <w:sz w:val="24"/>
        </w:rPr>
        <w:t>kohaselt</w:t>
      </w:r>
      <w:r w:rsidR="02458439" w:rsidRPr="6E341925">
        <w:rPr>
          <w:rFonts w:ascii="Times New Roman" w:hAnsi="Times New Roman"/>
          <w:sz w:val="24"/>
        </w:rPr>
        <w:t xml:space="preserve"> maksab </w:t>
      </w:r>
      <w:r w:rsidR="64048C21" w:rsidRPr="6E341925">
        <w:rPr>
          <w:rFonts w:ascii="Times New Roman" w:hAnsi="Times New Roman"/>
          <w:sz w:val="24"/>
        </w:rPr>
        <w:t>g</w:t>
      </w:r>
      <w:r w:rsidR="3EC57B8C" w:rsidRPr="6E341925">
        <w:rPr>
          <w:rFonts w:ascii="Times New Roman" w:hAnsi="Times New Roman"/>
          <w:sz w:val="24"/>
        </w:rPr>
        <w:t>eenidoonori koeproovi ja andmete väljastamisega seotud kulupõhise tasu</w:t>
      </w:r>
      <w:r w:rsidR="00E62DF1">
        <w:rPr>
          <w:rStyle w:val="Allmrkuseviide"/>
          <w:rFonts w:ascii="Times New Roman" w:hAnsi="Times New Roman"/>
          <w:sz w:val="24"/>
        </w:rPr>
        <w:footnoteReference w:id="82"/>
      </w:r>
      <w:r w:rsidR="3EC57B8C" w:rsidRPr="6E341925">
        <w:rPr>
          <w:rFonts w:ascii="Times New Roman" w:hAnsi="Times New Roman"/>
          <w:sz w:val="24"/>
        </w:rPr>
        <w:t xml:space="preserve"> väljastustaotluse esitaja</w:t>
      </w:r>
      <w:r w:rsidR="496A5180" w:rsidRPr="6E341925">
        <w:rPr>
          <w:rFonts w:ascii="Times New Roman" w:hAnsi="Times New Roman"/>
          <w:sz w:val="24"/>
        </w:rPr>
        <w:t>, kui õigusaktis ei ole sätestatud teisiti</w:t>
      </w:r>
      <w:r w:rsidR="3D02CFCC" w:rsidRPr="6E341925">
        <w:rPr>
          <w:rFonts w:ascii="Times New Roman" w:hAnsi="Times New Roman"/>
          <w:sz w:val="24"/>
        </w:rPr>
        <w:t>.</w:t>
      </w:r>
    </w:p>
    <w:p w14:paraId="4D70B02D" w14:textId="77777777" w:rsidR="0048464A" w:rsidRDefault="0048464A" w:rsidP="0048464A">
      <w:pPr>
        <w:rPr>
          <w:rFonts w:ascii="Times New Roman" w:hAnsi="Times New Roman"/>
          <w:b/>
          <w:bCs/>
          <w:sz w:val="24"/>
        </w:rPr>
      </w:pPr>
    </w:p>
    <w:p w14:paraId="125D408B" w14:textId="6E92DF17" w:rsidR="0048464A" w:rsidRDefault="001343C4" w:rsidP="25373572">
      <w:pPr>
        <w:rPr>
          <w:rFonts w:ascii="Times New Roman" w:hAnsi="Times New Roman"/>
          <w:b/>
          <w:bCs/>
          <w:sz w:val="24"/>
        </w:rPr>
      </w:pPr>
      <w:r w:rsidRPr="4F8A9DAA">
        <w:rPr>
          <w:rFonts w:ascii="Times New Roman" w:hAnsi="Times New Roman"/>
          <w:sz w:val="24"/>
        </w:rPr>
        <w:t xml:space="preserve">Tasu võtmine on sisuliselt soodustatud mitmes uues otsekohalduvas määruses. Näiteks on  terviseandmeruumi määruses - </w:t>
      </w:r>
      <w:r w:rsidR="0048464A" w:rsidRPr="4F8A9DAA">
        <w:rPr>
          <w:rFonts w:ascii="Times New Roman" w:hAnsi="Times New Roman"/>
          <w:sz w:val="24"/>
        </w:rPr>
        <w:t>EHDS</w:t>
      </w:r>
      <w:r w:rsidR="002C2B75" w:rsidRPr="4F8A9DAA">
        <w:rPr>
          <w:rFonts w:ascii="Times New Roman" w:hAnsi="Times New Roman"/>
          <w:sz w:val="24"/>
        </w:rPr>
        <w:t>-i</w:t>
      </w:r>
      <w:r w:rsidR="0048464A" w:rsidRPr="4F8A9DAA">
        <w:rPr>
          <w:rStyle w:val="Allmrkuseviide"/>
          <w:rFonts w:ascii="Times New Roman" w:hAnsi="Times New Roman"/>
          <w:sz w:val="24"/>
        </w:rPr>
        <w:footnoteReference w:id="83"/>
      </w:r>
      <w:r w:rsidRPr="4F8A9DAA">
        <w:rPr>
          <w:rFonts w:ascii="Times New Roman" w:hAnsi="Times New Roman"/>
          <w:sz w:val="24"/>
        </w:rPr>
        <w:t>- jäetud liikmesriigile õigus kehtestada tasud andmete taaskasutamisel. Selle kohaselt ei tohi tasud olla muidugi põhjendamatud ja takistada andmete taaskasutust</w:t>
      </w:r>
      <w:r w:rsidR="00133234" w:rsidRPr="4F8A9DAA">
        <w:rPr>
          <w:rFonts w:ascii="Times New Roman" w:hAnsi="Times New Roman"/>
          <w:sz w:val="24"/>
        </w:rPr>
        <w:t xml:space="preserve"> ning tasud peavad olema läbipaistvad</w:t>
      </w:r>
      <w:r w:rsidR="00133234" w:rsidRPr="25373572">
        <w:rPr>
          <w:rFonts w:ascii="Times New Roman" w:hAnsi="Times New Roman"/>
          <w:sz w:val="24"/>
        </w:rPr>
        <w:t xml:space="preserve"> </w:t>
      </w:r>
      <w:r w:rsidRPr="25373572">
        <w:rPr>
          <w:rFonts w:ascii="Times New Roman" w:hAnsi="Times New Roman"/>
          <w:sz w:val="24"/>
        </w:rPr>
        <w:t>(</w:t>
      </w:r>
      <w:proofErr w:type="spellStart"/>
      <w:r w:rsidR="006F3DDC" w:rsidRPr="25373572">
        <w:rPr>
          <w:rFonts w:ascii="Times New Roman" w:hAnsi="Times New Roman"/>
          <w:sz w:val="24"/>
        </w:rPr>
        <w:t>pp</w:t>
      </w:r>
      <w:proofErr w:type="spellEnd"/>
      <w:r w:rsidR="006F3DDC" w:rsidRPr="25373572">
        <w:rPr>
          <w:rFonts w:ascii="Times New Roman" w:hAnsi="Times New Roman"/>
          <w:sz w:val="24"/>
        </w:rPr>
        <w:t xml:space="preserve"> 69)</w:t>
      </w:r>
      <w:r w:rsidR="0048464A" w:rsidRPr="4F8A9DAA">
        <w:rPr>
          <w:rFonts w:ascii="Times New Roman" w:hAnsi="Times New Roman"/>
          <w:sz w:val="24"/>
        </w:rPr>
        <w:t>.</w:t>
      </w:r>
      <w:r w:rsidR="002A61CC">
        <w:rPr>
          <w:rFonts w:ascii="Times New Roman" w:hAnsi="Times New Roman"/>
          <w:sz w:val="24"/>
        </w:rPr>
        <w:t xml:space="preserve"> </w:t>
      </w:r>
      <w:r>
        <w:tab/>
      </w:r>
      <w:r w:rsidR="00133234" w:rsidRPr="25373572">
        <w:rPr>
          <w:rFonts w:ascii="Times New Roman" w:hAnsi="Times New Roman"/>
          <w:sz w:val="24"/>
        </w:rPr>
        <w:t xml:space="preserve">Terviseandmetele juurdepääsu asutustel peaks olema lubatud võtta </w:t>
      </w:r>
      <w:r w:rsidR="61F9D019" w:rsidRPr="25373572">
        <w:rPr>
          <w:rFonts w:ascii="Times New Roman" w:hAnsi="Times New Roman"/>
          <w:sz w:val="24"/>
        </w:rPr>
        <w:t xml:space="preserve">tasu ka </w:t>
      </w:r>
      <w:r w:rsidR="00133234" w:rsidRPr="25373572">
        <w:rPr>
          <w:rFonts w:ascii="Times New Roman" w:hAnsi="Times New Roman"/>
          <w:sz w:val="24"/>
        </w:rPr>
        <w:t>seoses oma ülesannete täitmisega, mis võib hõlmata ka kättesaadavaks tegemist (</w:t>
      </w:r>
      <w:proofErr w:type="spellStart"/>
      <w:r w:rsidR="00133234" w:rsidRPr="25373572">
        <w:rPr>
          <w:rFonts w:ascii="Times New Roman" w:hAnsi="Times New Roman"/>
          <w:sz w:val="24"/>
        </w:rPr>
        <w:t>pp</w:t>
      </w:r>
      <w:proofErr w:type="spellEnd"/>
      <w:r w:rsidR="00133234" w:rsidRPr="25373572">
        <w:rPr>
          <w:rFonts w:ascii="Times New Roman" w:hAnsi="Times New Roman"/>
          <w:sz w:val="24"/>
        </w:rPr>
        <w:t xml:space="preserve"> 70). </w:t>
      </w:r>
      <w:r w:rsidR="00057B8A" w:rsidRPr="25373572">
        <w:rPr>
          <w:rFonts w:ascii="Times New Roman" w:hAnsi="Times New Roman"/>
          <w:sz w:val="24"/>
        </w:rPr>
        <w:t xml:space="preserve">Nii sätestab EHDS-i, et tasud võivad katta kõik või osa kuludest, mis on seotud terviseandmetele </w:t>
      </w:r>
      <w:r w:rsidR="00057B8A" w:rsidRPr="009926A0">
        <w:rPr>
          <w:rFonts w:ascii="Times New Roman" w:hAnsi="Times New Roman"/>
          <w:i/>
          <w:iCs/>
          <w:sz w:val="24"/>
        </w:rPr>
        <w:t>juurdepääsu taotluse</w:t>
      </w:r>
      <w:r w:rsidR="00057B8A" w:rsidRPr="25373572">
        <w:rPr>
          <w:rFonts w:ascii="Times New Roman" w:hAnsi="Times New Roman"/>
          <w:sz w:val="24"/>
        </w:rPr>
        <w:t xml:space="preserve"> või terviseandmete </w:t>
      </w:r>
      <w:r w:rsidR="00057B8A" w:rsidRPr="009926A0">
        <w:rPr>
          <w:rFonts w:ascii="Times New Roman" w:hAnsi="Times New Roman"/>
          <w:i/>
          <w:iCs/>
          <w:sz w:val="24"/>
        </w:rPr>
        <w:t>päringu hindamisega</w:t>
      </w:r>
      <w:r w:rsidR="00057B8A" w:rsidRPr="25373572">
        <w:rPr>
          <w:rFonts w:ascii="Times New Roman" w:hAnsi="Times New Roman"/>
          <w:sz w:val="24"/>
        </w:rPr>
        <w:t xml:space="preserve">, </w:t>
      </w:r>
      <w:r w:rsidR="00057B8A" w:rsidRPr="009926A0">
        <w:rPr>
          <w:rFonts w:ascii="Times New Roman" w:hAnsi="Times New Roman"/>
          <w:i/>
          <w:iCs/>
          <w:sz w:val="24"/>
        </w:rPr>
        <w:t>andmeloa väljastamise</w:t>
      </w:r>
      <w:r w:rsidR="00057B8A" w:rsidRPr="25373572">
        <w:rPr>
          <w:rFonts w:ascii="Times New Roman" w:hAnsi="Times New Roman"/>
          <w:sz w:val="24"/>
        </w:rPr>
        <w:t xml:space="preserve">, selle </w:t>
      </w:r>
      <w:r w:rsidR="00057B8A" w:rsidRPr="009926A0">
        <w:rPr>
          <w:rFonts w:ascii="Times New Roman" w:hAnsi="Times New Roman"/>
          <w:i/>
          <w:iCs/>
          <w:sz w:val="24"/>
        </w:rPr>
        <w:t>väljastamisest keeldumise või muutmisega</w:t>
      </w:r>
      <w:r w:rsidR="00057B8A" w:rsidRPr="25373572">
        <w:rPr>
          <w:rFonts w:ascii="Times New Roman" w:hAnsi="Times New Roman"/>
          <w:sz w:val="24"/>
        </w:rPr>
        <w:t xml:space="preserve">, sealhulgas need kulud, mis on seotud elektrooniliste </w:t>
      </w:r>
      <w:r w:rsidR="00057B8A" w:rsidRPr="009926A0">
        <w:rPr>
          <w:rFonts w:ascii="Times New Roman" w:hAnsi="Times New Roman"/>
          <w:i/>
          <w:iCs/>
          <w:sz w:val="24"/>
        </w:rPr>
        <w:t xml:space="preserve">terviseandmete koondamise, ettevalmistamise, </w:t>
      </w:r>
      <w:proofErr w:type="spellStart"/>
      <w:r w:rsidR="00057B8A" w:rsidRPr="009926A0">
        <w:rPr>
          <w:rFonts w:ascii="Times New Roman" w:hAnsi="Times New Roman"/>
          <w:i/>
          <w:iCs/>
          <w:sz w:val="24"/>
        </w:rPr>
        <w:t>pseudonüümimise</w:t>
      </w:r>
      <w:proofErr w:type="spellEnd"/>
      <w:r w:rsidR="00057B8A" w:rsidRPr="009926A0">
        <w:rPr>
          <w:rFonts w:ascii="Times New Roman" w:hAnsi="Times New Roman"/>
          <w:i/>
          <w:iCs/>
          <w:sz w:val="24"/>
        </w:rPr>
        <w:t xml:space="preserve">, </w:t>
      </w:r>
      <w:proofErr w:type="spellStart"/>
      <w:r w:rsidR="00057B8A" w:rsidRPr="009926A0">
        <w:rPr>
          <w:rFonts w:ascii="Times New Roman" w:hAnsi="Times New Roman"/>
          <w:i/>
          <w:iCs/>
          <w:sz w:val="24"/>
        </w:rPr>
        <w:t>anonüümimise</w:t>
      </w:r>
      <w:proofErr w:type="spellEnd"/>
      <w:r w:rsidR="00057B8A" w:rsidRPr="009926A0">
        <w:rPr>
          <w:rFonts w:ascii="Times New Roman" w:hAnsi="Times New Roman"/>
          <w:i/>
          <w:iCs/>
          <w:sz w:val="24"/>
        </w:rPr>
        <w:t xml:space="preserve"> ja pakkumisega</w:t>
      </w:r>
      <w:r w:rsidR="00057B8A" w:rsidRPr="25373572">
        <w:rPr>
          <w:rFonts w:ascii="Times New Roman" w:hAnsi="Times New Roman"/>
          <w:i/>
          <w:iCs/>
          <w:sz w:val="24"/>
        </w:rPr>
        <w:t xml:space="preserve"> </w:t>
      </w:r>
      <w:r w:rsidR="00057B8A" w:rsidRPr="009926A0">
        <w:rPr>
          <w:rFonts w:ascii="Times New Roman" w:hAnsi="Times New Roman"/>
          <w:sz w:val="24"/>
        </w:rPr>
        <w:t>(art 6</w:t>
      </w:r>
      <w:r w:rsidR="00057B8A" w:rsidRPr="25373572">
        <w:rPr>
          <w:rFonts w:ascii="Times New Roman" w:hAnsi="Times New Roman"/>
          <w:sz w:val="24"/>
        </w:rPr>
        <w:t>2 lg 1</w:t>
      </w:r>
      <w:r w:rsidR="00057B8A" w:rsidRPr="009926A0">
        <w:rPr>
          <w:rFonts w:ascii="Times New Roman" w:hAnsi="Times New Roman"/>
          <w:sz w:val="24"/>
        </w:rPr>
        <w:t>).</w:t>
      </w:r>
      <w:r w:rsidR="00057B8A" w:rsidRPr="25373572">
        <w:rPr>
          <w:rFonts w:ascii="Times New Roman" w:hAnsi="Times New Roman"/>
          <w:sz w:val="24"/>
        </w:rPr>
        <w:t xml:space="preserve"> Määruse kohaselt võivad aga liikmesriigid kehtestata </w:t>
      </w:r>
      <w:r w:rsidR="00057B8A" w:rsidRPr="25373572">
        <w:rPr>
          <w:rFonts w:ascii="Times New Roman" w:hAnsi="Times New Roman"/>
          <w:sz w:val="24"/>
        </w:rPr>
        <w:lastRenderedPageBreak/>
        <w:t xml:space="preserve">vähendatud tasusid, näiteks </w:t>
      </w:r>
      <w:r w:rsidR="0048464A" w:rsidRPr="25373572">
        <w:rPr>
          <w:rFonts w:ascii="Times New Roman" w:hAnsi="Times New Roman"/>
          <w:sz w:val="24"/>
        </w:rPr>
        <w:t>avaliku sektori asutus</w:t>
      </w:r>
      <w:r w:rsidR="00057B8A" w:rsidRPr="25373572">
        <w:rPr>
          <w:rFonts w:ascii="Times New Roman" w:hAnsi="Times New Roman"/>
          <w:sz w:val="24"/>
        </w:rPr>
        <w:t>tele</w:t>
      </w:r>
      <w:r w:rsidR="0048464A" w:rsidRPr="25373572">
        <w:rPr>
          <w:rFonts w:ascii="Times New Roman" w:hAnsi="Times New Roman"/>
          <w:sz w:val="24"/>
        </w:rPr>
        <w:t xml:space="preserve"> või liidu institutsioonid</w:t>
      </w:r>
      <w:r w:rsidR="00057B8A" w:rsidRPr="25373572">
        <w:rPr>
          <w:rFonts w:ascii="Times New Roman" w:hAnsi="Times New Roman"/>
          <w:sz w:val="24"/>
        </w:rPr>
        <w:t>ele</w:t>
      </w:r>
      <w:r w:rsidR="0048464A" w:rsidRPr="25373572">
        <w:rPr>
          <w:rFonts w:ascii="Times New Roman" w:hAnsi="Times New Roman"/>
          <w:sz w:val="24"/>
        </w:rPr>
        <w:t>, ülikoolide teadlased või mikroettevõtja</w:t>
      </w:r>
      <w:r w:rsidR="00057B8A" w:rsidRPr="009B3F44">
        <w:rPr>
          <w:rFonts w:ascii="Times New Roman" w:hAnsi="Times New Roman"/>
          <w:sz w:val="24"/>
        </w:rPr>
        <w:t>tele.</w:t>
      </w:r>
      <w:r w:rsidR="00057B8A" w:rsidRPr="25373572">
        <w:rPr>
          <w:rFonts w:ascii="Times New Roman" w:hAnsi="Times New Roman"/>
          <w:b/>
          <w:bCs/>
          <w:sz w:val="24"/>
        </w:rPr>
        <w:t xml:space="preserve"> </w:t>
      </w:r>
      <w:r w:rsidR="00057B8A" w:rsidRPr="009B3F44">
        <w:rPr>
          <w:rFonts w:ascii="Times New Roman" w:hAnsi="Times New Roman"/>
          <w:sz w:val="24"/>
        </w:rPr>
        <w:t>See on aga liikmesriigi valik.</w:t>
      </w:r>
    </w:p>
    <w:p w14:paraId="7368B28F" w14:textId="77777777" w:rsidR="0048464A" w:rsidRPr="00A919AC" w:rsidRDefault="0048464A" w:rsidP="0048464A">
      <w:pPr>
        <w:rPr>
          <w:rFonts w:ascii="Times New Roman" w:hAnsi="Times New Roman"/>
          <w:sz w:val="24"/>
        </w:rPr>
      </w:pPr>
    </w:p>
    <w:p w14:paraId="1C1A6259" w14:textId="5AACF5F6" w:rsidR="0048464A" w:rsidDel="00057B8A" w:rsidRDefault="00057B8A" w:rsidP="4F8A9DAA">
      <w:pPr>
        <w:rPr>
          <w:rFonts w:ascii="Times New Roman" w:hAnsi="Times New Roman"/>
          <w:sz w:val="24"/>
        </w:rPr>
      </w:pPr>
      <w:r w:rsidRPr="4F8A9DAA">
        <w:rPr>
          <w:rFonts w:ascii="Times New Roman" w:hAnsi="Times New Roman"/>
          <w:sz w:val="24"/>
        </w:rPr>
        <w:t xml:space="preserve">Kuigi EHDS-i määruse rakendusküsimusi ei ole veel detailselt Eestis arutletud, siis näitab eelnev, et Euroopa Liit on võtnud suuna, kus andmete taakasutus ei pea olema pakutud tasuta. Kui see spetsiifiline andmeruumi määrus isegi kõrvale jätta, siis </w:t>
      </w:r>
      <w:r w:rsidR="003B1493" w:rsidRPr="4F8A9DAA">
        <w:rPr>
          <w:rFonts w:ascii="Times New Roman" w:hAnsi="Times New Roman"/>
          <w:sz w:val="24"/>
        </w:rPr>
        <w:t>on sama põhimõte esitatud ka jõustunud ja rakendatava andmehalduse määruses (edaspidi DGA</w:t>
      </w:r>
      <w:r w:rsidR="003B1493">
        <w:rPr>
          <w:rStyle w:val="Allmrkuseviide"/>
          <w:rFonts w:ascii="Times New Roman" w:hAnsi="Times New Roman"/>
          <w:sz w:val="24"/>
        </w:rPr>
        <w:footnoteReference w:id="84"/>
      </w:r>
      <w:r w:rsidR="003B1493" w:rsidRPr="4F8A9DAA">
        <w:rPr>
          <w:rFonts w:ascii="Times New Roman" w:hAnsi="Times New Roman"/>
          <w:sz w:val="24"/>
        </w:rPr>
        <w:t>). See võeti juba 2022. a vastu ning seda kohaldatakse alates</w:t>
      </w:r>
      <w:r w:rsidR="0048464A" w:rsidRPr="4F8A9DAA">
        <w:rPr>
          <w:rFonts w:ascii="Times New Roman" w:hAnsi="Times New Roman"/>
          <w:sz w:val="24"/>
        </w:rPr>
        <w:t xml:space="preserve"> 24.09.2023. Andmehalduse määruse eesmärk</w:t>
      </w:r>
      <w:r w:rsidR="0048464A" w:rsidRPr="4F8A9DAA" w:rsidDel="003B1493">
        <w:rPr>
          <w:rFonts w:ascii="Times New Roman" w:hAnsi="Times New Roman"/>
          <w:sz w:val="24"/>
        </w:rPr>
        <w:t xml:space="preserve"> on hõlbustada era- ja avaliku sektori </w:t>
      </w:r>
      <w:r w:rsidR="0048464A" w:rsidRPr="4F8A9DAA">
        <w:rPr>
          <w:rFonts w:ascii="Times New Roman" w:hAnsi="Times New Roman"/>
          <w:sz w:val="24"/>
        </w:rPr>
        <w:t xml:space="preserve">andmete kasutamist </w:t>
      </w:r>
      <w:r w:rsidR="003B1493" w:rsidRPr="4F8A9DAA" w:rsidDel="003B1493">
        <w:rPr>
          <w:rFonts w:ascii="Times New Roman" w:hAnsi="Times New Roman"/>
          <w:sz w:val="24"/>
        </w:rPr>
        <w:t xml:space="preserve">just </w:t>
      </w:r>
      <w:r w:rsidR="0048464A" w:rsidRPr="4F8A9DAA" w:rsidDel="003B1493">
        <w:rPr>
          <w:rFonts w:ascii="Times New Roman" w:hAnsi="Times New Roman"/>
          <w:sz w:val="24"/>
        </w:rPr>
        <w:t xml:space="preserve">teadusuuringute ja innovatsiooni </w:t>
      </w:r>
      <w:r w:rsidR="003B1493" w:rsidRPr="4F8A9DAA" w:rsidDel="003B1493">
        <w:rPr>
          <w:rFonts w:ascii="Times New Roman" w:hAnsi="Times New Roman"/>
          <w:sz w:val="24"/>
        </w:rPr>
        <w:t xml:space="preserve">eesmärgil. See kutsuti ellu lahendama probleemi, kus </w:t>
      </w:r>
      <w:r w:rsidR="0048464A" w:rsidRPr="4F8A9DAA">
        <w:rPr>
          <w:rFonts w:ascii="Times New Roman" w:hAnsi="Times New Roman"/>
          <w:sz w:val="24"/>
        </w:rPr>
        <w:t>avalike andmebaaside</w:t>
      </w:r>
      <w:r w:rsidR="003B1493" w:rsidRPr="4F8A9DAA">
        <w:rPr>
          <w:rFonts w:ascii="Times New Roman" w:hAnsi="Times New Roman"/>
          <w:sz w:val="24"/>
        </w:rPr>
        <w:t xml:space="preserve"> nö teatud andmekate</w:t>
      </w:r>
      <w:r w:rsidR="003B1493" w:rsidRPr="4F8A9DAA" w:rsidDel="003B1493">
        <w:rPr>
          <w:rFonts w:ascii="Times New Roman" w:hAnsi="Times New Roman"/>
          <w:sz w:val="24"/>
        </w:rPr>
        <w:t xml:space="preserve">gooriaid ei tehtud kättesaadavaks – nt </w:t>
      </w:r>
      <w:r w:rsidR="0048464A" w:rsidRPr="4F8A9DAA">
        <w:rPr>
          <w:rFonts w:ascii="Times New Roman" w:hAnsi="Times New Roman"/>
          <w:sz w:val="24"/>
        </w:rPr>
        <w:t>konfidentsiaalsed äriandmed, statistiliselt konfidentsiaalsed andmed ja kolmandate isikute intellektuaalomandi õigustega kaitstud andmed, sealhulgas ärisaladused ja isikuandmed</w:t>
      </w:r>
      <w:r w:rsidR="003B1493" w:rsidRPr="4F8A9DAA" w:rsidDel="003B1493">
        <w:rPr>
          <w:rFonts w:ascii="Times New Roman" w:hAnsi="Times New Roman"/>
          <w:sz w:val="24"/>
        </w:rPr>
        <w:t xml:space="preserve"> kuigi</w:t>
      </w:r>
      <w:r w:rsidR="0048464A" w:rsidRPr="4F8A9DAA" w:rsidDel="003B1493">
        <w:rPr>
          <w:rFonts w:ascii="Times New Roman" w:hAnsi="Times New Roman"/>
          <w:sz w:val="24"/>
        </w:rPr>
        <w:t xml:space="preserve"> </w:t>
      </w:r>
      <w:r w:rsidR="0048464A" w:rsidRPr="4F8A9DAA">
        <w:rPr>
          <w:rFonts w:ascii="Times New Roman" w:hAnsi="Times New Roman"/>
          <w:sz w:val="24"/>
        </w:rPr>
        <w:t xml:space="preserve">teadusuuringute või innovatsiooni </w:t>
      </w:r>
      <w:r w:rsidR="003B1493" w:rsidRPr="4F8A9DAA" w:rsidDel="003B1493">
        <w:rPr>
          <w:rFonts w:ascii="Times New Roman" w:hAnsi="Times New Roman"/>
          <w:sz w:val="24"/>
        </w:rPr>
        <w:t xml:space="preserve">jaoks </w:t>
      </w:r>
      <w:r w:rsidR="0048464A" w:rsidRPr="4F8A9DAA">
        <w:rPr>
          <w:rFonts w:ascii="Times New Roman" w:hAnsi="Times New Roman"/>
          <w:sz w:val="24"/>
        </w:rPr>
        <w:t>liidu õigus</w:t>
      </w:r>
      <w:r w:rsidR="003B1493" w:rsidRPr="4F8A9DAA" w:rsidDel="003B1493">
        <w:rPr>
          <w:rFonts w:ascii="Times New Roman" w:hAnsi="Times New Roman"/>
          <w:sz w:val="24"/>
        </w:rPr>
        <w:t xml:space="preserve"> seda võimaldab (</w:t>
      </w:r>
      <w:proofErr w:type="spellStart"/>
      <w:r w:rsidR="003B1493" w:rsidRPr="4F8A9DAA" w:rsidDel="003B1493">
        <w:rPr>
          <w:rFonts w:ascii="Times New Roman" w:hAnsi="Times New Roman"/>
          <w:sz w:val="24"/>
        </w:rPr>
        <w:t>pp</w:t>
      </w:r>
      <w:proofErr w:type="spellEnd"/>
      <w:r w:rsidR="003B1493" w:rsidRPr="4F8A9DAA">
        <w:rPr>
          <w:rFonts w:ascii="Times New Roman" w:hAnsi="Times New Roman"/>
          <w:sz w:val="24"/>
        </w:rPr>
        <w:t xml:space="preserve"> 6). </w:t>
      </w:r>
    </w:p>
    <w:p w14:paraId="3B3BA95A" w14:textId="77777777" w:rsidR="0048464A" w:rsidRDefault="0048464A" w:rsidP="0048464A">
      <w:pPr>
        <w:rPr>
          <w:rFonts w:ascii="Times New Roman" w:hAnsi="Times New Roman"/>
          <w:sz w:val="24"/>
        </w:rPr>
      </w:pPr>
    </w:p>
    <w:p w14:paraId="7ADCC44C" w14:textId="33BE1618" w:rsidR="0048464A" w:rsidRDefault="5F095FE8" w:rsidP="00516FFA">
      <w:pPr>
        <w:spacing w:line="259" w:lineRule="auto"/>
        <w:rPr>
          <w:rStyle w:val="Allmrkuseviide"/>
          <w:rFonts w:ascii="Times New Roman" w:hAnsi="Times New Roman"/>
          <w:sz w:val="24"/>
        </w:rPr>
      </w:pPr>
      <w:r w:rsidRPr="25373572">
        <w:rPr>
          <w:rFonts w:ascii="Times New Roman" w:hAnsi="Times New Roman"/>
          <w:sz w:val="24"/>
        </w:rPr>
        <w:t>DGA</w:t>
      </w:r>
      <w:r w:rsidR="0048464A" w:rsidRPr="4F8A9DAA">
        <w:rPr>
          <w:rFonts w:ascii="Times New Roman" w:hAnsi="Times New Roman"/>
          <w:sz w:val="24"/>
        </w:rPr>
        <w:t xml:space="preserve"> eesmärk edendab andmete taaskasutust ning sätestab andmete taaskasutuse üldised tingimused, mis peaksid olema mittediskrimineerivad, läbipaistvad, proportsionaalsed ja objektiivselt põhjendatud ega tohiks piirata konkurentsi. Samuti märgitakse, et taaskasutamise tingimused tuleks kavandada teadusuuringuid soodustaval viisil. Määrusandja rõhutab</w:t>
      </w:r>
      <w:r w:rsidR="00030A59" w:rsidRPr="4F8A9DAA">
        <w:rPr>
          <w:rFonts w:ascii="Times New Roman" w:hAnsi="Times New Roman"/>
          <w:sz w:val="24"/>
        </w:rPr>
        <w:t xml:space="preserve">, </w:t>
      </w:r>
      <w:r w:rsidR="0048464A" w:rsidRPr="4F8A9DAA">
        <w:rPr>
          <w:rFonts w:ascii="Times New Roman" w:hAnsi="Times New Roman"/>
          <w:sz w:val="24"/>
        </w:rPr>
        <w:t>et andmete taaskasutamisega seotud tingimused tuleks kavandada nii, et oleksid tagatud mõjusad isikuandmete kaitsmise meetmed</w:t>
      </w:r>
      <w:r w:rsidR="00030A59" w:rsidRPr="4F8A9DAA">
        <w:rPr>
          <w:rFonts w:ascii="Times New Roman" w:hAnsi="Times New Roman"/>
          <w:sz w:val="24"/>
        </w:rPr>
        <w:t xml:space="preserve"> (</w:t>
      </w:r>
      <w:proofErr w:type="spellStart"/>
      <w:r w:rsidR="00030A59" w:rsidRPr="4F8A9DAA">
        <w:rPr>
          <w:rFonts w:ascii="Times New Roman" w:hAnsi="Times New Roman"/>
          <w:sz w:val="24"/>
        </w:rPr>
        <w:t>pp</w:t>
      </w:r>
      <w:proofErr w:type="spellEnd"/>
      <w:r w:rsidR="00030A59" w:rsidRPr="4F8A9DAA">
        <w:rPr>
          <w:rFonts w:ascii="Times New Roman" w:hAnsi="Times New Roman"/>
          <w:sz w:val="24"/>
        </w:rPr>
        <w:t xml:space="preserve"> 15)</w:t>
      </w:r>
      <w:r w:rsidR="0048464A" w:rsidRPr="4F8A9DAA">
        <w:rPr>
          <w:rFonts w:ascii="Times New Roman" w:hAnsi="Times New Roman"/>
          <w:sz w:val="24"/>
        </w:rPr>
        <w:t xml:space="preserve">. </w:t>
      </w:r>
      <w:r w:rsidR="00A10ED8" w:rsidRPr="4F8A9DAA">
        <w:rPr>
          <w:rFonts w:ascii="Times New Roman" w:hAnsi="Times New Roman"/>
          <w:sz w:val="24"/>
        </w:rPr>
        <w:t>Ka siin on lubatud teatav paindlikus, kus avaliku sektori asutustel peaks olema võimalik nõuda tasu andmete taaskasutamise eest ja võimalus teha teatud vähendatud tasu erisusi (kooskõlas riigiabi õigusnormidega</w:t>
      </w:r>
      <w:r w:rsidR="004B05B1" w:rsidRPr="4F8A9DAA">
        <w:rPr>
          <w:rFonts w:ascii="Times New Roman" w:hAnsi="Times New Roman"/>
          <w:sz w:val="24"/>
        </w:rPr>
        <w:t xml:space="preserve">, </w:t>
      </w:r>
      <w:proofErr w:type="spellStart"/>
      <w:r w:rsidR="004B05B1" w:rsidRPr="4F8A9DAA">
        <w:rPr>
          <w:rFonts w:ascii="Times New Roman" w:hAnsi="Times New Roman"/>
          <w:sz w:val="24"/>
        </w:rPr>
        <w:t>pp</w:t>
      </w:r>
      <w:proofErr w:type="spellEnd"/>
      <w:r w:rsidR="004B05B1" w:rsidRPr="4F8A9DAA">
        <w:rPr>
          <w:rFonts w:ascii="Times New Roman" w:hAnsi="Times New Roman"/>
          <w:sz w:val="24"/>
        </w:rPr>
        <w:t xml:space="preserve"> 25</w:t>
      </w:r>
      <w:r w:rsidR="00A10ED8" w:rsidRPr="4F8A9DAA">
        <w:rPr>
          <w:rFonts w:ascii="Times New Roman" w:hAnsi="Times New Roman"/>
          <w:sz w:val="24"/>
        </w:rPr>
        <w:t xml:space="preserve">). </w:t>
      </w:r>
      <w:r w:rsidR="004B05B1" w:rsidRPr="4F8A9DAA">
        <w:rPr>
          <w:rFonts w:ascii="Times New Roman" w:hAnsi="Times New Roman"/>
          <w:sz w:val="24"/>
        </w:rPr>
        <w:t xml:space="preserve">Kuigi DGA ei ole kohustuslik, st et kui  määrusele allutatud avaliku sektori asutused lubavad määruse kohaldamisalasse kuuluvate andmete taaskasutamist, siis võivad nad võtta selle eest tasu (art 6 lg 1). </w:t>
      </w:r>
      <w:r w:rsidR="007362B9" w:rsidRPr="4F8A9DAA">
        <w:rPr>
          <w:rFonts w:ascii="Times New Roman" w:hAnsi="Times New Roman"/>
          <w:sz w:val="24"/>
        </w:rPr>
        <w:t xml:space="preserve">Seega on siingi jäetud tasu rakendamisel valikuvõimalusi. </w:t>
      </w:r>
      <w:r w:rsidR="004B05B1" w:rsidRPr="4F8A9DAA">
        <w:rPr>
          <w:rFonts w:ascii="Times New Roman" w:hAnsi="Times New Roman"/>
          <w:sz w:val="24"/>
        </w:rPr>
        <w:t xml:space="preserve">DGA kohaselt võivad tasud tuleneda kuludest, mis on seotud andmete </w:t>
      </w:r>
      <w:r w:rsidR="004B05B1" w:rsidRPr="25373572">
        <w:rPr>
          <w:rFonts w:ascii="Times New Roman" w:hAnsi="Times New Roman"/>
          <w:i/>
          <w:iCs/>
          <w:sz w:val="24"/>
        </w:rPr>
        <w:t>taaskasutamise taotluste menetlemisega</w:t>
      </w:r>
      <w:r w:rsidR="004B05B1" w:rsidRPr="4F8A9DAA">
        <w:rPr>
          <w:rFonts w:ascii="Times New Roman" w:hAnsi="Times New Roman"/>
          <w:sz w:val="24"/>
        </w:rPr>
        <w:t xml:space="preserve"> ja piirduvad </w:t>
      </w:r>
      <w:r w:rsidR="004B05B1" w:rsidRPr="25373572">
        <w:rPr>
          <w:rFonts w:ascii="Times New Roman" w:hAnsi="Times New Roman"/>
          <w:i/>
          <w:iCs/>
          <w:sz w:val="24"/>
        </w:rPr>
        <w:t>vajalike kuludega</w:t>
      </w:r>
      <w:r w:rsidR="004B05B1" w:rsidRPr="4F8A9DAA">
        <w:rPr>
          <w:rFonts w:ascii="Times New Roman" w:hAnsi="Times New Roman"/>
          <w:sz w:val="24"/>
        </w:rPr>
        <w:t xml:space="preserve"> järgmiste tegevuste lõikes - andmete </w:t>
      </w:r>
      <w:r w:rsidR="004B05B1" w:rsidRPr="25373572">
        <w:rPr>
          <w:rFonts w:ascii="Times New Roman" w:hAnsi="Times New Roman"/>
          <w:i/>
          <w:iCs/>
          <w:sz w:val="24"/>
        </w:rPr>
        <w:t>reprodutseerimine, esitamine ja levitamine</w:t>
      </w:r>
      <w:r w:rsidR="004B05B1" w:rsidRPr="4F8A9DAA">
        <w:rPr>
          <w:rFonts w:ascii="Times New Roman" w:hAnsi="Times New Roman"/>
          <w:sz w:val="24"/>
        </w:rPr>
        <w:t xml:space="preserve">, õiguste saamine, </w:t>
      </w:r>
      <w:proofErr w:type="spellStart"/>
      <w:r w:rsidR="004B05B1" w:rsidRPr="25373572">
        <w:rPr>
          <w:rFonts w:ascii="Times New Roman" w:hAnsi="Times New Roman"/>
          <w:i/>
          <w:iCs/>
          <w:sz w:val="24"/>
        </w:rPr>
        <w:t>anonüümimine</w:t>
      </w:r>
      <w:proofErr w:type="spellEnd"/>
      <w:r w:rsidR="004B05B1" w:rsidRPr="25373572">
        <w:rPr>
          <w:rFonts w:ascii="Times New Roman" w:hAnsi="Times New Roman"/>
          <w:i/>
          <w:iCs/>
          <w:sz w:val="24"/>
        </w:rPr>
        <w:t xml:space="preserve"> </w:t>
      </w:r>
      <w:r w:rsidR="004B05B1" w:rsidRPr="4F8A9DAA">
        <w:rPr>
          <w:rFonts w:ascii="Times New Roman" w:hAnsi="Times New Roman"/>
          <w:sz w:val="24"/>
        </w:rPr>
        <w:t>või muu tegevus, mis on vajalik</w:t>
      </w:r>
      <w:r w:rsidR="004B05B1" w:rsidRPr="25373572">
        <w:rPr>
          <w:rFonts w:ascii="Times New Roman" w:hAnsi="Times New Roman"/>
          <w:i/>
          <w:iCs/>
          <w:sz w:val="24"/>
        </w:rPr>
        <w:t xml:space="preserve"> andmete ettevalmistamiseks</w:t>
      </w:r>
      <w:r w:rsidR="004B05B1" w:rsidRPr="4F8A9DAA">
        <w:rPr>
          <w:rFonts w:ascii="Times New Roman" w:hAnsi="Times New Roman"/>
          <w:sz w:val="24"/>
        </w:rPr>
        <w:t xml:space="preserve">, </w:t>
      </w:r>
      <w:r w:rsidR="004B05B1" w:rsidRPr="25373572">
        <w:rPr>
          <w:rFonts w:ascii="Times New Roman" w:hAnsi="Times New Roman"/>
          <w:i/>
          <w:iCs/>
          <w:sz w:val="24"/>
        </w:rPr>
        <w:t>turvalise töötlemiskeskkonna hooldamine</w:t>
      </w:r>
      <w:r w:rsidR="00D83FC9" w:rsidRPr="25373572">
        <w:rPr>
          <w:rFonts w:ascii="Times New Roman" w:hAnsi="Times New Roman"/>
          <w:i/>
          <w:iCs/>
          <w:sz w:val="24"/>
        </w:rPr>
        <w:t xml:space="preserve"> jne </w:t>
      </w:r>
      <w:r w:rsidR="00D83FC9" w:rsidRPr="4F8A9DAA">
        <w:rPr>
          <w:rFonts w:ascii="Times New Roman" w:hAnsi="Times New Roman"/>
          <w:sz w:val="24"/>
        </w:rPr>
        <w:t>(art 6 lg 5).</w:t>
      </w:r>
      <w:r w:rsidR="00D83FC9" w:rsidRPr="25373572">
        <w:rPr>
          <w:rFonts w:ascii="Times New Roman" w:hAnsi="Times New Roman"/>
          <w:i/>
          <w:iCs/>
          <w:sz w:val="24"/>
        </w:rPr>
        <w:t xml:space="preserve"> </w:t>
      </w:r>
      <w:r w:rsidR="007362B9" w:rsidRPr="4F8A9DAA">
        <w:rPr>
          <w:rFonts w:ascii="Times New Roman" w:hAnsi="Times New Roman"/>
          <w:sz w:val="24"/>
        </w:rPr>
        <w:t xml:space="preserve">Samas on Eesti läbi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-i juba nö avatuse põhimõtte valinud</w:t>
      </w:r>
      <w:r w:rsidR="00D73D02" w:rsidRPr="4F8A9DAA">
        <w:rPr>
          <w:rFonts w:ascii="Times New Roman" w:hAnsi="Times New Roman"/>
          <w:sz w:val="24"/>
        </w:rPr>
        <w:t xml:space="preserve"> (vt DGA art 1 lg 2: määrusega ei panda avaliku sektori asutustele kohustust lubada andmete taaskasutamist </w:t>
      </w:r>
      <w:r w:rsidR="00D73D02" w:rsidRPr="25373572">
        <w:rPr>
          <w:rFonts w:ascii="Times New Roman" w:hAnsi="Times New Roman"/>
          <w:i/>
          <w:iCs/>
          <w:sz w:val="24"/>
        </w:rPr>
        <w:t>ega vabastata neid nende konfidentsiaalsuskohustustest, mis tulenevad liidu või liikmesriigi õigusest)</w:t>
      </w:r>
      <w:r w:rsidR="00D73D02" w:rsidRPr="4F8A9DAA">
        <w:rPr>
          <w:rFonts w:ascii="Times New Roman" w:hAnsi="Times New Roman"/>
          <w:sz w:val="24"/>
        </w:rPr>
        <w:t>.</w:t>
      </w:r>
      <w:r w:rsidR="007362B9" w:rsidRPr="4F8A9DAA">
        <w:rPr>
          <w:rFonts w:ascii="Times New Roman" w:hAnsi="Times New Roman"/>
          <w:sz w:val="24"/>
        </w:rPr>
        <w:t xml:space="preserve"> Seega, kui võimalik, tuleks teabe kättesaadavus tagada võimalikult suures ulatuses, arvestades isiku eraelu puutumatus ja autoriõiguste kaitset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 § 4 lg 3). Sõltumata sellest, kas DGA on konk</w:t>
      </w:r>
      <w:r w:rsidR="3B819F18" w:rsidRPr="4F8A9DAA">
        <w:rPr>
          <w:rFonts w:ascii="Times New Roman" w:hAnsi="Times New Roman"/>
          <w:sz w:val="24"/>
        </w:rPr>
        <w:t>r</w:t>
      </w:r>
      <w:r w:rsidR="007362B9" w:rsidRPr="4F8A9DAA">
        <w:rPr>
          <w:rFonts w:ascii="Times New Roman" w:hAnsi="Times New Roman"/>
          <w:sz w:val="24"/>
        </w:rPr>
        <w:t xml:space="preserve">eetsel juhul kohaldatav, võimaldab tasu võtta ka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 - juurdepääs teabele võimaldatakse tasuta, </w:t>
      </w:r>
      <w:r w:rsidR="007362B9" w:rsidRPr="25373572">
        <w:rPr>
          <w:rFonts w:ascii="Times New Roman" w:hAnsi="Times New Roman"/>
          <w:i/>
          <w:iCs/>
          <w:sz w:val="24"/>
        </w:rPr>
        <w:t>välja arvatud juhul</w:t>
      </w:r>
      <w:r w:rsidR="007362B9" w:rsidRPr="4F8A9DAA">
        <w:rPr>
          <w:rFonts w:ascii="Times New Roman" w:hAnsi="Times New Roman"/>
          <w:sz w:val="24"/>
        </w:rPr>
        <w:t>, kui teabe väljastamisega seotud otseste kulutuste eest maksmine on seadusega ette nähtud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 § 4 lg 4). Kui teabe taaskasutamise eest võetakse tasu, avalikustab teabevaldaja oma veebilehel tasu suuruse, tasu võtmise tingimused ja tasu arvutamise alused ning korraldab vähemalt iga kolme aasta järel vajaduse korral tasude ümberhindamise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 § 25 lg 6). Seega, peab tasu nägema ette seaduses ning sellekohase info peab teabevaldaja avaldama ka oma kodulehel. Kuigi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-i </w:t>
      </w:r>
      <w:proofErr w:type="spellStart"/>
      <w:r w:rsidR="007362B9" w:rsidRPr="4F8A9DAA">
        <w:rPr>
          <w:rFonts w:ascii="Times New Roman" w:hAnsi="Times New Roman"/>
          <w:sz w:val="24"/>
        </w:rPr>
        <w:t>üldnorm</w:t>
      </w:r>
      <w:proofErr w:type="spellEnd"/>
      <w:r w:rsidR="007362B9" w:rsidRPr="4F8A9DAA">
        <w:rPr>
          <w:rFonts w:ascii="Times New Roman" w:hAnsi="Times New Roman"/>
          <w:sz w:val="24"/>
        </w:rPr>
        <w:t xml:space="preserve"> sätestas tasu aluseks vaid kulu (§ 4 lg 4) siis erinorm täpsustab seda mõtet - teabe taaskasutamisse andmise eest </w:t>
      </w:r>
      <w:r w:rsidR="007362B9" w:rsidRPr="25373572">
        <w:rPr>
          <w:rFonts w:ascii="Times New Roman" w:hAnsi="Times New Roman"/>
          <w:i/>
          <w:iCs/>
          <w:sz w:val="24"/>
        </w:rPr>
        <w:t>saadav tulu</w:t>
      </w:r>
      <w:r w:rsidR="007362B9" w:rsidRPr="4F8A9DAA">
        <w:rPr>
          <w:rFonts w:ascii="Times New Roman" w:hAnsi="Times New Roman"/>
          <w:sz w:val="24"/>
        </w:rPr>
        <w:t xml:space="preserve"> ei tohi ületada avaandmete paljundamiseks, esitamiseks ja levitamiseks ning </w:t>
      </w:r>
      <w:r w:rsidR="007362B9" w:rsidRPr="25373572">
        <w:rPr>
          <w:rFonts w:ascii="Times New Roman" w:hAnsi="Times New Roman"/>
          <w:i/>
          <w:iCs/>
          <w:sz w:val="24"/>
        </w:rPr>
        <w:t xml:space="preserve">isikuandmete </w:t>
      </w:r>
      <w:proofErr w:type="spellStart"/>
      <w:r w:rsidR="007362B9" w:rsidRPr="25373572">
        <w:rPr>
          <w:rFonts w:ascii="Times New Roman" w:hAnsi="Times New Roman"/>
          <w:i/>
          <w:iCs/>
          <w:sz w:val="24"/>
        </w:rPr>
        <w:t>anonüümimiseks</w:t>
      </w:r>
      <w:proofErr w:type="spellEnd"/>
      <w:r w:rsidR="007362B9" w:rsidRPr="25373572">
        <w:rPr>
          <w:rFonts w:ascii="Times New Roman" w:hAnsi="Times New Roman"/>
          <w:i/>
          <w:iCs/>
          <w:sz w:val="24"/>
        </w:rPr>
        <w:t xml:space="preserve"> ja ärisaladuse kaitsmiseks tehtud kulusid</w:t>
      </w:r>
      <w:r w:rsidR="007362B9" w:rsidRPr="4F8A9DAA">
        <w:rPr>
          <w:rFonts w:ascii="Times New Roman" w:hAnsi="Times New Roman"/>
          <w:sz w:val="24"/>
        </w:rPr>
        <w:t xml:space="preserve"> ning kui teabevaldaja peab katma olulise osa oma avalike ülesannete täitmisest tulenevatest kuludest, võib teabe taaskasutamisse andmise eest </w:t>
      </w:r>
      <w:r w:rsidR="007362B9" w:rsidRPr="25373572">
        <w:rPr>
          <w:rFonts w:ascii="Times New Roman" w:hAnsi="Times New Roman"/>
          <w:i/>
          <w:iCs/>
          <w:sz w:val="24"/>
        </w:rPr>
        <w:t xml:space="preserve">saadava tulu hulka </w:t>
      </w:r>
      <w:r w:rsidR="007362B9" w:rsidRPr="4F8A9DAA">
        <w:rPr>
          <w:rFonts w:ascii="Times New Roman" w:hAnsi="Times New Roman"/>
          <w:sz w:val="24"/>
        </w:rPr>
        <w:t xml:space="preserve">lisaks käesoleva paragrahvi lõikes 4 nimetatud kuludele </w:t>
      </w:r>
      <w:r w:rsidR="007362B9" w:rsidRPr="25373572">
        <w:rPr>
          <w:rFonts w:ascii="Times New Roman" w:hAnsi="Times New Roman"/>
          <w:i/>
          <w:iCs/>
          <w:sz w:val="24"/>
        </w:rPr>
        <w:t>arvata ka mõistliku investeeringutulu</w:t>
      </w:r>
      <w:r w:rsidR="007362B9" w:rsidRPr="4F8A9DAA">
        <w:rPr>
          <w:rFonts w:ascii="Times New Roman" w:hAnsi="Times New Roman"/>
          <w:sz w:val="24"/>
        </w:rPr>
        <w:t xml:space="preserve">. Mõistlikuks </w:t>
      </w:r>
      <w:r w:rsidR="007362B9" w:rsidRPr="4F8A9DAA">
        <w:rPr>
          <w:rFonts w:ascii="Times New Roman" w:hAnsi="Times New Roman"/>
          <w:sz w:val="24"/>
        </w:rPr>
        <w:lastRenderedPageBreak/>
        <w:t xml:space="preserve">investeeringutuluks on kuni viis protsenti üle Euroopa Keskpanga </w:t>
      </w:r>
      <w:proofErr w:type="spellStart"/>
      <w:r w:rsidR="007362B9" w:rsidRPr="4F8A9DAA">
        <w:rPr>
          <w:rFonts w:ascii="Times New Roman" w:hAnsi="Times New Roman"/>
          <w:sz w:val="24"/>
        </w:rPr>
        <w:t>põhirefinantseerimisoperatsioonidele</w:t>
      </w:r>
      <w:proofErr w:type="spellEnd"/>
      <w:r w:rsidR="007362B9" w:rsidRPr="4F8A9DAA">
        <w:rPr>
          <w:rFonts w:ascii="Times New Roman" w:hAnsi="Times New Roman"/>
          <w:sz w:val="24"/>
        </w:rPr>
        <w:t xml:space="preserve"> kohaldatava fikseeritud intressimäära (</w:t>
      </w:r>
      <w:proofErr w:type="spellStart"/>
      <w:r w:rsidR="007362B9" w:rsidRPr="4F8A9DAA">
        <w:rPr>
          <w:rFonts w:ascii="Times New Roman" w:hAnsi="Times New Roman"/>
          <w:sz w:val="24"/>
        </w:rPr>
        <w:t>AvTS</w:t>
      </w:r>
      <w:proofErr w:type="spellEnd"/>
      <w:r w:rsidR="007362B9" w:rsidRPr="4F8A9DAA">
        <w:rPr>
          <w:rFonts w:ascii="Times New Roman" w:hAnsi="Times New Roman"/>
          <w:sz w:val="24"/>
        </w:rPr>
        <w:t xml:space="preserve"> § 25 lg 4 ja 5).</w:t>
      </w:r>
      <w:r w:rsidR="00A27F84" w:rsidRPr="4F8A9DAA">
        <w:rPr>
          <w:rFonts w:ascii="Times New Roman" w:hAnsi="Times New Roman"/>
          <w:sz w:val="24"/>
        </w:rPr>
        <w:t xml:space="preserve"> Kuna tasu küsimus ja otsekohalduvate määruste omavaheline kooskõla on eraldi analüüsimata</w:t>
      </w:r>
      <w:r w:rsidR="00F910D8" w:rsidRPr="4F8A9DAA">
        <w:rPr>
          <w:rFonts w:ascii="Times New Roman" w:hAnsi="Times New Roman"/>
          <w:sz w:val="24"/>
        </w:rPr>
        <w:t>,</w:t>
      </w:r>
      <w:r w:rsidR="00A27F84">
        <w:rPr>
          <w:rStyle w:val="Allmrkuseviide"/>
          <w:rFonts w:ascii="Times New Roman" w:hAnsi="Times New Roman"/>
          <w:sz w:val="24"/>
        </w:rPr>
        <w:footnoteReference w:id="85"/>
      </w:r>
      <w:r w:rsidR="00F910D8" w:rsidRPr="4F8A9DAA">
        <w:rPr>
          <w:rFonts w:ascii="Times New Roman" w:hAnsi="Times New Roman"/>
          <w:sz w:val="24"/>
        </w:rPr>
        <w:t xml:space="preserve"> on tasude rakendamist praktikas kohaldatud väga paljude asutuste puhul ning seda toetavad ka eelviidatud määrused. </w:t>
      </w:r>
      <w:r w:rsidR="002D6863" w:rsidRPr="4F8A9DAA">
        <w:rPr>
          <w:rFonts w:ascii="Times New Roman" w:hAnsi="Times New Roman"/>
          <w:sz w:val="24"/>
        </w:rPr>
        <w:t>Näiteks pakub teadustööks tasu alusel andmeid Statistikaamet.</w:t>
      </w:r>
      <w:r w:rsidR="002D6863">
        <w:rPr>
          <w:rStyle w:val="Allmrkuseviide"/>
          <w:rFonts w:ascii="Times New Roman" w:hAnsi="Times New Roman"/>
          <w:sz w:val="24"/>
        </w:rPr>
        <w:footnoteReference w:id="86"/>
      </w:r>
      <w:r w:rsidR="00447C97" w:rsidRPr="4F8A9DAA">
        <w:rPr>
          <w:rFonts w:ascii="Times New Roman" w:hAnsi="Times New Roman"/>
          <w:sz w:val="24"/>
        </w:rPr>
        <w:t xml:space="preserve"> Tasu on sätestatud mõnel juhul ka läbi juurdepääsu ja päringupõhiselt, mis tähendab samuti tasu maksmist teabe taaskasutamisel. Nii on see sätestatud näiteks kinnistusraamatu päringute puhul.</w:t>
      </w:r>
      <w:r w:rsidR="00447C97">
        <w:rPr>
          <w:rStyle w:val="Allmrkuseviide"/>
          <w:rFonts w:ascii="Times New Roman" w:hAnsi="Times New Roman"/>
          <w:sz w:val="24"/>
        </w:rPr>
        <w:footnoteReference w:id="87"/>
      </w:r>
      <w:r w:rsidR="00734BEF" w:rsidRPr="4F8A9DAA">
        <w:rPr>
          <w:rFonts w:ascii="Times New Roman" w:hAnsi="Times New Roman"/>
          <w:sz w:val="24"/>
        </w:rPr>
        <w:t xml:space="preserve"> </w:t>
      </w:r>
      <w:r w:rsidR="00973D53" w:rsidRPr="4F8A9DAA">
        <w:rPr>
          <w:rFonts w:ascii="Times New Roman" w:hAnsi="Times New Roman"/>
          <w:sz w:val="24"/>
        </w:rPr>
        <w:t>Seega on tasude võtmist rakendatud praktikas erinevalt</w:t>
      </w:r>
      <w:r w:rsidR="00DA7A14" w:rsidRPr="4F8A9DAA">
        <w:rPr>
          <w:rFonts w:ascii="Times New Roman" w:hAnsi="Times New Roman"/>
          <w:sz w:val="24"/>
        </w:rPr>
        <w:t>, samuti on erinev seadusraamistik, selle õiguse kehtestamisel</w:t>
      </w:r>
      <w:r w:rsidR="31F83278" w:rsidRPr="25373572">
        <w:rPr>
          <w:rFonts w:ascii="Times New Roman" w:hAnsi="Times New Roman"/>
          <w:sz w:val="24"/>
        </w:rPr>
        <w:t xml:space="preserve"> (kus on olemas piirmäärad, kulukomponendid</w:t>
      </w:r>
      <w:r w:rsidR="756DABF2" w:rsidRPr="25373572">
        <w:rPr>
          <w:rFonts w:ascii="Times New Roman" w:hAnsi="Times New Roman"/>
          <w:sz w:val="24"/>
        </w:rPr>
        <w:t xml:space="preserve"> või mõlemad,</w:t>
      </w:r>
      <w:r w:rsidR="01FE2BDD" w:rsidRPr="25373572">
        <w:rPr>
          <w:rFonts w:ascii="Times New Roman" w:hAnsi="Times New Roman"/>
          <w:sz w:val="24"/>
        </w:rPr>
        <w:t xml:space="preserve"> kus</w:t>
      </w:r>
      <w:r w:rsidR="31F83278" w:rsidRPr="25373572">
        <w:rPr>
          <w:rFonts w:ascii="Times New Roman" w:hAnsi="Times New Roman"/>
          <w:sz w:val="24"/>
        </w:rPr>
        <w:t xml:space="preserve"> need puuduvad).</w:t>
      </w:r>
      <w:r w:rsidR="00DA7A14" w:rsidRPr="4F8A9DAA">
        <w:rPr>
          <w:rFonts w:ascii="Times New Roman" w:hAnsi="Times New Roman"/>
          <w:sz w:val="24"/>
        </w:rPr>
        <w:t xml:space="preserve"> Käesolevas eelnõus on valitud vormistus</w:t>
      </w:r>
      <w:r w:rsidR="5434DB92" w:rsidRPr="25373572">
        <w:rPr>
          <w:rFonts w:ascii="Times New Roman" w:hAnsi="Times New Roman"/>
          <w:sz w:val="24"/>
        </w:rPr>
        <w:t>, mis on</w:t>
      </w:r>
      <w:r w:rsidR="00DA7A14" w:rsidRPr="4F8A9DAA">
        <w:rPr>
          <w:rFonts w:ascii="Times New Roman" w:hAnsi="Times New Roman"/>
          <w:sz w:val="24"/>
        </w:rPr>
        <w:t xml:space="preserve"> piisavalt detailne ja raamiv, jättes siiski </w:t>
      </w:r>
      <w:r w:rsidR="4E0974D6" w:rsidRPr="25373572">
        <w:rPr>
          <w:rFonts w:ascii="Times New Roman" w:hAnsi="Times New Roman"/>
          <w:sz w:val="24"/>
        </w:rPr>
        <w:t xml:space="preserve">teatud </w:t>
      </w:r>
      <w:r w:rsidR="43AD1DD1" w:rsidRPr="25373572">
        <w:rPr>
          <w:rFonts w:ascii="Times New Roman" w:hAnsi="Times New Roman"/>
          <w:sz w:val="24"/>
        </w:rPr>
        <w:t>paindlikkuse</w:t>
      </w:r>
      <w:r w:rsidR="00DA7A14" w:rsidRPr="4F8A9DAA">
        <w:rPr>
          <w:rFonts w:ascii="Times New Roman" w:hAnsi="Times New Roman"/>
          <w:sz w:val="24"/>
        </w:rPr>
        <w:t xml:space="preserve"> tingimuste täpsustamiseks</w:t>
      </w:r>
      <w:r w:rsidR="27177723" w:rsidRPr="25373572">
        <w:rPr>
          <w:rFonts w:ascii="Times New Roman" w:hAnsi="Times New Roman"/>
          <w:sz w:val="24"/>
        </w:rPr>
        <w:t>.</w:t>
      </w:r>
    </w:p>
    <w:p w14:paraId="45DF1391" w14:textId="02639950" w:rsidR="60DD8A3F" w:rsidRDefault="60DD8A3F" w:rsidP="0016210D">
      <w:pPr>
        <w:rPr>
          <w:rFonts w:ascii="Times New Roman" w:hAnsi="Times New Roman"/>
          <w:b/>
          <w:bCs/>
          <w:sz w:val="24"/>
        </w:rPr>
      </w:pPr>
    </w:p>
    <w:p w14:paraId="4BA7B683" w14:textId="64506376" w:rsidR="60DD8A3F" w:rsidRDefault="60DD8A3F" w:rsidP="4F8A9DAA">
      <w:pPr>
        <w:rPr>
          <w:rFonts w:ascii="Times New Roman" w:hAnsi="Times New Roman"/>
          <w:sz w:val="24"/>
        </w:rPr>
      </w:pPr>
      <w:r w:rsidRPr="4F8A9DAA">
        <w:rPr>
          <w:rFonts w:ascii="Times New Roman" w:hAnsi="Times New Roman"/>
          <w:b/>
          <w:bCs/>
          <w:sz w:val="24"/>
        </w:rPr>
        <w:t>Eelnõu § 2</w:t>
      </w:r>
      <w:r w:rsidR="00051B8B" w:rsidRPr="4F8A9DAA">
        <w:rPr>
          <w:rFonts w:ascii="Times New Roman" w:hAnsi="Times New Roman"/>
          <w:b/>
          <w:bCs/>
          <w:sz w:val="24"/>
        </w:rPr>
        <w:t>6</w:t>
      </w:r>
      <w:r w:rsidRPr="4F8A9DAA">
        <w:rPr>
          <w:rFonts w:ascii="Times New Roman" w:hAnsi="Times New Roman"/>
          <w:b/>
          <w:bCs/>
          <w:sz w:val="24"/>
        </w:rPr>
        <w:t xml:space="preserve"> lõike 2</w:t>
      </w:r>
      <w:r w:rsidR="56032E07" w:rsidRPr="4F8A9DAA">
        <w:rPr>
          <w:rFonts w:ascii="Times New Roman" w:hAnsi="Times New Roman"/>
          <w:b/>
          <w:bCs/>
          <w:sz w:val="24"/>
        </w:rPr>
        <w:t xml:space="preserve"> </w:t>
      </w:r>
      <w:r w:rsidR="00734AAF" w:rsidRPr="4F8A9DAA">
        <w:rPr>
          <w:rFonts w:ascii="Times New Roman" w:hAnsi="Times New Roman"/>
          <w:sz w:val="24"/>
        </w:rPr>
        <w:t>kohaselt</w:t>
      </w:r>
      <w:r w:rsidRPr="4F8A9DAA">
        <w:rPr>
          <w:rFonts w:ascii="Times New Roman" w:hAnsi="Times New Roman"/>
          <w:sz w:val="24"/>
        </w:rPr>
        <w:t xml:space="preserve"> </w:t>
      </w:r>
      <w:r w:rsidR="08B255B0" w:rsidRPr="4F8A9DAA">
        <w:rPr>
          <w:rFonts w:ascii="Times New Roman" w:hAnsi="Times New Roman"/>
          <w:sz w:val="24"/>
        </w:rPr>
        <w:t xml:space="preserve">kehtestab </w:t>
      </w:r>
      <w:r w:rsidR="7A2A7E29" w:rsidRPr="4F8A9DAA">
        <w:rPr>
          <w:rFonts w:ascii="Times New Roman" w:hAnsi="Times New Roman"/>
          <w:sz w:val="24"/>
        </w:rPr>
        <w:t>v</w:t>
      </w:r>
      <w:r w:rsidR="288A2706" w:rsidRPr="4F8A9DAA">
        <w:rPr>
          <w:rFonts w:ascii="Times New Roman" w:hAnsi="Times New Roman"/>
          <w:sz w:val="24"/>
        </w:rPr>
        <w:t>astutav töötleja geenivaramu koeproov</w:t>
      </w:r>
      <w:r w:rsidR="00053583" w:rsidRPr="4F8A9DAA">
        <w:rPr>
          <w:rFonts w:ascii="Times New Roman" w:hAnsi="Times New Roman"/>
          <w:sz w:val="24"/>
        </w:rPr>
        <w:t>e</w:t>
      </w:r>
      <w:r w:rsidR="288A2706" w:rsidRPr="4F8A9DAA">
        <w:rPr>
          <w:rFonts w:ascii="Times New Roman" w:hAnsi="Times New Roman"/>
          <w:sz w:val="24"/>
        </w:rPr>
        <w:t xml:space="preserve"> ja andme</w:t>
      </w:r>
      <w:r w:rsidR="00506732" w:rsidRPr="4F8A9DAA">
        <w:rPr>
          <w:rFonts w:ascii="Times New Roman" w:hAnsi="Times New Roman"/>
          <w:sz w:val="24"/>
        </w:rPr>
        <w:t>id kasutada sooviva</w:t>
      </w:r>
      <w:r w:rsidR="288A2706" w:rsidRPr="4F8A9DAA">
        <w:rPr>
          <w:rFonts w:ascii="Times New Roman" w:hAnsi="Times New Roman"/>
          <w:sz w:val="24"/>
        </w:rPr>
        <w:t xml:space="preserve"> teadusuuringu taotluse menetlemise korra </w:t>
      </w:r>
      <w:r w:rsidR="002E79D3" w:rsidRPr="4F8A9DAA">
        <w:rPr>
          <w:rFonts w:ascii="Times New Roman" w:hAnsi="Times New Roman"/>
          <w:sz w:val="24"/>
        </w:rPr>
        <w:t>ning võib kehtestada</w:t>
      </w:r>
      <w:r w:rsidR="288A2706" w:rsidRPr="4F8A9DAA">
        <w:rPr>
          <w:rFonts w:ascii="Times New Roman" w:hAnsi="Times New Roman"/>
          <w:sz w:val="24"/>
        </w:rPr>
        <w:t xml:space="preserve"> vastavad tasumäärad</w:t>
      </w:r>
      <w:r w:rsidR="00BA447C" w:rsidRPr="4F8A9DAA">
        <w:rPr>
          <w:rFonts w:ascii="Times New Roman" w:hAnsi="Times New Roman"/>
          <w:sz w:val="24"/>
        </w:rPr>
        <w:t>, mis avaldatakse vastutava töötleja</w:t>
      </w:r>
      <w:r w:rsidR="00940BE0" w:rsidRPr="4F8A9DAA">
        <w:rPr>
          <w:rFonts w:ascii="Times New Roman" w:hAnsi="Times New Roman"/>
          <w:sz w:val="24"/>
        </w:rPr>
        <w:t xml:space="preserve"> </w:t>
      </w:r>
      <w:r w:rsidR="288A2706" w:rsidRPr="4F8A9DAA">
        <w:rPr>
          <w:rFonts w:ascii="Times New Roman" w:hAnsi="Times New Roman"/>
          <w:sz w:val="24"/>
        </w:rPr>
        <w:t>veebilehel.</w:t>
      </w:r>
      <w:r w:rsidR="00A57E21" w:rsidRPr="4F8A9DAA">
        <w:rPr>
          <w:rFonts w:ascii="Times New Roman" w:hAnsi="Times New Roman"/>
          <w:sz w:val="24"/>
        </w:rPr>
        <w:t xml:space="preserve"> See on kooskõlas eelviidatud selgitusega, et täpsustavad nõuded sätestatakse määrusega, tagades regulatsiooni paindlikkuse (vt § 26 lg 1 alt). </w:t>
      </w:r>
    </w:p>
    <w:p w14:paraId="72C1005B" w14:textId="2B97F87F" w:rsidR="60DD8A3F" w:rsidRDefault="60DD8A3F" w:rsidP="0016210D">
      <w:pPr>
        <w:rPr>
          <w:rFonts w:ascii="Times New Roman" w:hAnsi="Times New Roman"/>
          <w:b/>
          <w:bCs/>
          <w:sz w:val="24"/>
        </w:rPr>
      </w:pPr>
    </w:p>
    <w:p w14:paraId="6DC872F2" w14:textId="1E1FC141" w:rsidR="00D64D4E" w:rsidRPr="00D64D4E" w:rsidRDefault="60DD8A3F" w:rsidP="4F8A9DAA">
      <w:pPr>
        <w:rPr>
          <w:rFonts w:ascii="Times New Roman" w:hAnsi="Times New Roman"/>
          <w:sz w:val="24"/>
        </w:rPr>
      </w:pPr>
      <w:r w:rsidRPr="4F8A9DAA">
        <w:rPr>
          <w:rFonts w:ascii="Times New Roman" w:hAnsi="Times New Roman"/>
          <w:b/>
          <w:bCs/>
          <w:sz w:val="24"/>
        </w:rPr>
        <w:t>Eelnõu § 2</w:t>
      </w:r>
      <w:r w:rsidR="00051B8B" w:rsidRPr="4F8A9DAA">
        <w:rPr>
          <w:rFonts w:ascii="Times New Roman" w:hAnsi="Times New Roman"/>
          <w:b/>
          <w:bCs/>
          <w:sz w:val="24"/>
        </w:rPr>
        <w:t>6</w:t>
      </w:r>
      <w:r w:rsidRPr="4F8A9DAA">
        <w:rPr>
          <w:rFonts w:ascii="Times New Roman" w:hAnsi="Times New Roman"/>
          <w:b/>
          <w:bCs/>
          <w:sz w:val="24"/>
        </w:rPr>
        <w:t xml:space="preserve"> lõike 3</w:t>
      </w:r>
      <w:r w:rsidR="4CBCE4BA" w:rsidRPr="4F8A9DAA">
        <w:rPr>
          <w:rFonts w:ascii="Times New Roman" w:hAnsi="Times New Roman"/>
          <w:sz w:val="24"/>
        </w:rPr>
        <w:t xml:space="preserve"> </w:t>
      </w:r>
      <w:r w:rsidR="005D422D" w:rsidRPr="4F8A9DAA">
        <w:rPr>
          <w:rFonts w:ascii="Times New Roman" w:hAnsi="Times New Roman"/>
          <w:sz w:val="24"/>
        </w:rPr>
        <w:t>kohaselt</w:t>
      </w:r>
      <w:r w:rsidR="46CA4AF6" w:rsidRPr="4F8A9DAA">
        <w:rPr>
          <w:rFonts w:ascii="Times New Roman" w:hAnsi="Times New Roman"/>
          <w:sz w:val="24"/>
        </w:rPr>
        <w:t xml:space="preserve"> võib v</w:t>
      </w:r>
      <w:r w:rsidR="4CBCE4BA" w:rsidRPr="4F8A9DAA">
        <w:rPr>
          <w:rFonts w:ascii="Times New Roman" w:hAnsi="Times New Roman"/>
          <w:sz w:val="24"/>
        </w:rPr>
        <w:t xml:space="preserve">astutav töötleja </w:t>
      </w:r>
      <w:r w:rsidR="00315F81" w:rsidRPr="4F8A9DAA">
        <w:rPr>
          <w:rFonts w:ascii="Times New Roman" w:hAnsi="Times New Roman"/>
          <w:sz w:val="24"/>
        </w:rPr>
        <w:t xml:space="preserve">anda õiguse </w:t>
      </w:r>
      <w:r w:rsidR="00C55AB7" w:rsidRPr="4F8A9DAA">
        <w:rPr>
          <w:rFonts w:ascii="Times New Roman" w:hAnsi="Times New Roman"/>
          <w:sz w:val="24"/>
        </w:rPr>
        <w:t xml:space="preserve">kasutada teadusuuringus </w:t>
      </w:r>
      <w:r w:rsidR="007B6954" w:rsidRPr="4F8A9DAA">
        <w:rPr>
          <w:rFonts w:ascii="Times New Roman" w:hAnsi="Times New Roman"/>
          <w:sz w:val="24"/>
        </w:rPr>
        <w:t>teadusuuringu</w:t>
      </w:r>
      <w:r w:rsidR="00EE0ADE" w:rsidRPr="4F8A9DAA">
        <w:rPr>
          <w:rFonts w:ascii="Times New Roman" w:hAnsi="Times New Roman"/>
          <w:sz w:val="24"/>
        </w:rPr>
        <w:t xml:space="preserve"> vastutava töötlejaga sõlmitud </w:t>
      </w:r>
      <w:r w:rsidR="4CBCE4BA" w:rsidRPr="4F8A9DAA">
        <w:rPr>
          <w:rFonts w:ascii="Times New Roman" w:hAnsi="Times New Roman"/>
          <w:sz w:val="24"/>
        </w:rPr>
        <w:t>lepingu</w:t>
      </w:r>
      <w:r w:rsidR="00EE0ADE" w:rsidRPr="4F8A9DAA">
        <w:rPr>
          <w:rFonts w:ascii="Times New Roman" w:hAnsi="Times New Roman"/>
          <w:sz w:val="24"/>
        </w:rPr>
        <w:t>s</w:t>
      </w:r>
      <w:r w:rsidR="00EA3922" w:rsidRPr="4F8A9DAA">
        <w:rPr>
          <w:rFonts w:ascii="Times New Roman" w:hAnsi="Times New Roman"/>
          <w:sz w:val="24"/>
        </w:rPr>
        <w:t xml:space="preserve"> kokku lepitud</w:t>
      </w:r>
      <w:r w:rsidR="4CBCE4BA" w:rsidRPr="4F8A9DAA">
        <w:rPr>
          <w:rFonts w:ascii="Times New Roman" w:hAnsi="Times New Roman"/>
          <w:sz w:val="24"/>
        </w:rPr>
        <w:t xml:space="preserve"> tasu eest geenivaramu andmeid (s</w:t>
      </w:r>
      <w:r w:rsidR="00985595" w:rsidRPr="4F8A9DAA">
        <w:rPr>
          <w:rFonts w:ascii="Times New Roman" w:hAnsi="Times New Roman"/>
          <w:sz w:val="24"/>
        </w:rPr>
        <w:t>h</w:t>
      </w:r>
      <w:r w:rsidR="4CBCE4BA" w:rsidRPr="4F8A9DAA">
        <w:rPr>
          <w:rFonts w:ascii="Times New Roman" w:hAnsi="Times New Roman"/>
          <w:sz w:val="24"/>
        </w:rPr>
        <w:t xml:space="preserve"> geneetilisi andmeid) </w:t>
      </w:r>
      <w:r w:rsidR="00482256" w:rsidRPr="4F8A9DAA">
        <w:rPr>
          <w:rFonts w:ascii="Times New Roman" w:hAnsi="Times New Roman"/>
          <w:sz w:val="24"/>
        </w:rPr>
        <w:t>ning</w:t>
      </w:r>
      <w:r w:rsidR="4CBCE4BA" w:rsidRPr="4F8A9DAA">
        <w:rPr>
          <w:rFonts w:ascii="Times New Roman" w:hAnsi="Times New Roman"/>
          <w:sz w:val="24"/>
        </w:rPr>
        <w:t xml:space="preserve"> vastutava töötleja intellektuaalomandit. </w:t>
      </w:r>
      <w:r w:rsidR="008603AA" w:rsidRPr="4F8A9DAA">
        <w:rPr>
          <w:rFonts w:ascii="Times New Roman" w:hAnsi="Times New Roman"/>
          <w:sz w:val="24"/>
        </w:rPr>
        <w:t>E</w:t>
      </w:r>
      <w:r w:rsidR="00D64D4E" w:rsidRPr="4F8A9DAA">
        <w:rPr>
          <w:rFonts w:ascii="Times New Roman" w:hAnsi="Times New Roman"/>
          <w:sz w:val="24"/>
        </w:rPr>
        <w:t xml:space="preserve">elnõusse </w:t>
      </w:r>
      <w:r w:rsidR="008603AA" w:rsidRPr="4F8A9DAA">
        <w:rPr>
          <w:rFonts w:ascii="Times New Roman" w:hAnsi="Times New Roman"/>
          <w:sz w:val="24"/>
        </w:rPr>
        <w:t xml:space="preserve">on lisatud ka </w:t>
      </w:r>
      <w:r w:rsidR="00D64D4E" w:rsidRPr="4F8A9DAA">
        <w:rPr>
          <w:rFonts w:ascii="Times New Roman" w:hAnsi="Times New Roman"/>
          <w:sz w:val="24"/>
        </w:rPr>
        <w:t xml:space="preserve">kehtiva IGUS § 19 geeniuuringu tulemustega seotud </w:t>
      </w:r>
      <w:r w:rsidR="00245074" w:rsidRPr="4F8A9DAA">
        <w:rPr>
          <w:rFonts w:ascii="Times New Roman" w:hAnsi="Times New Roman"/>
          <w:sz w:val="24"/>
        </w:rPr>
        <w:t>intellektuaalomandi</w:t>
      </w:r>
      <w:r w:rsidR="00D64D4E" w:rsidRPr="4F8A9DAA">
        <w:rPr>
          <w:rFonts w:ascii="Times New Roman" w:hAnsi="Times New Roman"/>
          <w:sz w:val="24"/>
        </w:rPr>
        <w:t xml:space="preserve"> õiguste üleandmine geenivaramule. Lisaks, kehtiva IGUS § 19 kohaselt võib vastutav töötleja </w:t>
      </w:r>
      <w:r w:rsidR="00CF5C50" w:rsidRPr="4F8A9DAA">
        <w:rPr>
          <w:rFonts w:ascii="Times New Roman" w:hAnsi="Times New Roman"/>
          <w:sz w:val="24"/>
        </w:rPr>
        <w:t>muu hulgas</w:t>
      </w:r>
      <w:r w:rsidR="00D64D4E" w:rsidRPr="4F8A9DAA">
        <w:rPr>
          <w:rFonts w:ascii="Times New Roman" w:hAnsi="Times New Roman"/>
          <w:sz w:val="24"/>
        </w:rPr>
        <w:t xml:space="preserve"> anda </w:t>
      </w:r>
      <w:r w:rsidR="00695359" w:rsidRPr="4F8A9DAA">
        <w:rPr>
          <w:rFonts w:ascii="Times New Roman" w:hAnsi="Times New Roman"/>
          <w:sz w:val="24"/>
        </w:rPr>
        <w:t xml:space="preserve">tasu eest </w:t>
      </w:r>
      <w:r w:rsidR="00D64D4E" w:rsidRPr="4F8A9DAA">
        <w:rPr>
          <w:rFonts w:ascii="Times New Roman" w:hAnsi="Times New Roman"/>
          <w:sz w:val="24"/>
        </w:rPr>
        <w:t xml:space="preserve">DNA või </w:t>
      </w:r>
      <w:r w:rsidR="003F548B" w:rsidRPr="4F8A9DAA">
        <w:rPr>
          <w:rFonts w:ascii="Times New Roman" w:hAnsi="Times New Roman"/>
          <w:sz w:val="24"/>
        </w:rPr>
        <w:t>selle osa</w:t>
      </w:r>
      <w:r w:rsidR="00D64D4E" w:rsidRPr="4F8A9DAA">
        <w:rPr>
          <w:rFonts w:ascii="Times New Roman" w:hAnsi="Times New Roman"/>
          <w:sz w:val="24"/>
        </w:rPr>
        <w:t xml:space="preserve"> kirjelduse kasutamise õiguse. Erandiks </w:t>
      </w:r>
      <w:r w:rsidR="00B57218" w:rsidRPr="4F8A9DAA">
        <w:rPr>
          <w:rFonts w:ascii="Times New Roman" w:hAnsi="Times New Roman"/>
          <w:sz w:val="24"/>
        </w:rPr>
        <w:t>on avalik-</w:t>
      </w:r>
      <w:r w:rsidR="00D64D4E" w:rsidRPr="4F8A9DAA">
        <w:rPr>
          <w:rFonts w:ascii="Times New Roman" w:hAnsi="Times New Roman"/>
          <w:sz w:val="24"/>
        </w:rPr>
        <w:t>õiguslikud juriidilised isikud ja riigiasutused, kelle puhul on tasu piiratud väljastamise kuludega</w:t>
      </w:r>
      <w:r w:rsidR="66B66385" w:rsidRPr="4F8A9DAA">
        <w:rPr>
          <w:rFonts w:ascii="Times New Roman" w:hAnsi="Times New Roman"/>
          <w:sz w:val="24"/>
        </w:rPr>
        <w:t xml:space="preserve">. </w:t>
      </w:r>
      <w:r w:rsidR="00715C0D" w:rsidRPr="4F8A9DAA">
        <w:rPr>
          <w:rFonts w:ascii="Times New Roman" w:hAnsi="Times New Roman"/>
          <w:sz w:val="24"/>
        </w:rPr>
        <w:t xml:space="preserve">Geenivaramu vastutav töötleja </w:t>
      </w:r>
      <w:r w:rsidR="00051B8B" w:rsidRPr="4F8A9DAA">
        <w:rPr>
          <w:rFonts w:ascii="Times New Roman" w:hAnsi="Times New Roman"/>
          <w:sz w:val="24"/>
        </w:rPr>
        <w:t xml:space="preserve">kehtestab </w:t>
      </w:r>
      <w:r w:rsidR="00715C0D" w:rsidRPr="4F8A9DAA">
        <w:rPr>
          <w:rFonts w:ascii="Times New Roman" w:hAnsi="Times New Roman"/>
          <w:sz w:val="24"/>
        </w:rPr>
        <w:t xml:space="preserve">lõikes 3 nimetatud tasu võtmiseks intellektuaalomandi loetelu </w:t>
      </w:r>
      <w:r w:rsidR="004C1002" w:rsidRPr="4F8A9DAA">
        <w:rPr>
          <w:rFonts w:ascii="Times New Roman" w:hAnsi="Times New Roman"/>
          <w:sz w:val="24"/>
        </w:rPr>
        <w:t xml:space="preserve">ja avaldab selle </w:t>
      </w:r>
      <w:r w:rsidR="00C37BDC" w:rsidRPr="4F8A9DAA">
        <w:rPr>
          <w:rFonts w:ascii="Times New Roman" w:hAnsi="Times New Roman"/>
          <w:sz w:val="24"/>
        </w:rPr>
        <w:t>oma</w:t>
      </w:r>
      <w:r w:rsidR="00715C0D" w:rsidRPr="4F8A9DAA">
        <w:rPr>
          <w:rFonts w:ascii="Times New Roman" w:hAnsi="Times New Roman"/>
          <w:sz w:val="24"/>
        </w:rPr>
        <w:t xml:space="preserve"> veebilehel.</w:t>
      </w:r>
      <w:r w:rsidR="001D04A7" w:rsidRPr="4F8A9DAA">
        <w:rPr>
          <w:rFonts w:ascii="Times New Roman" w:hAnsi="Times New Roman"/>
          <w:sz w:val="24"/>
        </w:rPr>
        <w:t xml:space="preserve"> Viimane on tugevalt seotud teabevaldaja hinnanguga ning tingib vajaduse tagada piisav autonoomia sisuliste otsuste tegemiseks</w:t>
      </w:r>
      <w:r w:rsidR="00782E57" w:rsidRPr="4F8A9DAA">
        <w:rPr>
          <w:rFonts w:ascii="Times New Roman" w:hAnsi="Times New Roman"/>
          <w:sz w:val="24"/>
        </w:rPr>
        <w:t>. Kuna sisuline teave võib varieeruda laias ulatuses (mis teave, kui suures mahus jne), jäetakse selles osas seadus võimalikult paindlikuks.</w:t>
      </w:r>
    </w:p>
    <w:p w14:paraId="0FB1B4A1" w14:textId="16AC1FC0" w:rsidR="3BFCAE6E" w:rsidRDefault="3BFCAE6E" w:rsidP="0016210D">
      <w:pPr>
        <w:rPr>
          <w:rFonts w:ascii="Times New Roman" w:hAnsi="Times New Roman"/>
          <w:b/>
          <w:bCs/>
          <w:sz w:val="24"/>
        </w:rPr>
      </w:pPr>
    </w:p>
    <w:p w14:paraId="7B4A6B12" w14:textId="4A508D03" w:rsidR="60DD8A3F" w:rsidRDefault="60DD8A3F" w:rsidP="0016210D">
      <w:pPr>
        <w:rPr>
          <w:rFonts w:ascii="Times New Roman" w:hAnsi="Times New Roman"/>
          <w:sz w:val="24"/>
        </w:rPr>
      </w:pPr>
      <w:r w:rsidRPr="3BFCAE6E">
        <w:rPr>
          <w:rFonts w:ascii="Times New Roman" w:hAnsi="Times New Roman"/>
          <w:b/>
          <w:bCs/>
          <w:sz w:val="24"/>
        </w:rPr>
        <w:t>Eelnõu § 2</w:t>
      </w:r>
      <w:r w:rsidR="00051B8B">
        <w:rPr>
          <w:rFonts w:ascii="Times New Roman" w:hAnsi="Times New Roman"/>
          <w:b/>
          <w:bCs/>
          <w:sz w:val="24"/>
        </w:rPr>
        <w:t>6</w:t>
      </w:r>
      <w:r w:rsidRPr="3BFCAE6E">
        <w:rPr>
          <w:rFonts w:ascii="Times New Roman" w:hAnsi="Times New Roman"/>
          <w:b/>
          <w:bCs/>
          <w:sz w:val="24"/>
        </w:rPr>
        <w:t xml:space="preserve"> lõike 4</w:t>
      </w:r>
      <w:r w:rsidR="3C80CD09" w:rsidRPr="3BFCAE6E">
        <w:rPr>
          <w:rFonts w:ascii="Times New Roman" w:hAnsi="Times New Roman"/>
          <w:b/>
          <w:bCs/>
          <w:sz w:val="24"/>
        </w:rPr>
        <w:t xml:space="preserve"> </w:t>
      </w:r>
      <w:r w:rsidR="001E5DEC">
        <w:rPr>
          <w:rFonts w:ascii="Times New Roman" w:hAnsi="Times New Roman"/>
          <w:sz w:val="24"/>
        </w:rPr>
        <w:t>kohaselt</w:t>
      </w:r>
      <w:r w:rsidR="3C80CD09" w:rsidRPr="3BFCAE6E">
        <w:rPr>
          <w:rFonts w:ascii="Times New Roman" w:hAnsi="Times New Roman"/>
          <w:sz w:val="24"/>
        </w:rPr>
        <w:t xml:space="preserve"> võib vastutav töötleja kehtestada </w:t>
      </w:r>
      <w:r w:rsidR="001E5DEC">
        <w:rPr>
          <w:rFonts w:ascii="Times New Roman" w:hAnsi="Times New Roman"/>
          <w:sz w:val="24"/>
        </w:rPr>
        <w:t>sama</w:t>
      </w:r>
      <w:r w:rsidR="3C80CD09" w:rsidRPr="3BFCAE6E">
        <w:rPr>
          <w:rFonts w:ascii="Times New Roman" w:hAnsi="Times New Roman"/>
          <w:sz w:val="24"/>
        </w:rPr>
        <w:t xml:space="preserve"> paragrahvi lõigetes 2 ja 3 </w:t>
      </w:r>
      <w:r w:rsidR="00A64639">
        <w:rPr>
          <w:rFonts w:ascii="Times New Roman" w:hAnsi="Times New Roman"/>
          <w:sz w:val="24"/>
        </w:rPr>
        <w:t>nime</w:t>
      </w:r>
      <w:r w:rsidR="001E5DEC">
        <w:rPr>
          <w:rFonts w:ascii="Times New Roman" w:hAnsi="Times New Roman"/>
          <w:sz w:val="24"/>
        </w:rPr>
        <w:t>tatud</w:t>
      </w:r>
      <w:r w:rsidR="3C80CD09" w:rsidRPr="3BFCAE6E">
        <w:rPr>
          <w:rFonts w:ascii="Times New Roman" w:hAnsi="Times New Roman"/>
          <w:sz w:val="24"/>
        </w:rPr>
        <w:t xml:space="preserve"> tasu</w:t>
      </w:r>
      <w:r w:rsidR="00B83B7D">
        <w:rPr>
          <w:rFonts w:ascii="Times New Roman" w:hAnsi="Times New Roman"/>
          <w:sz w:val="24"/>
        </w:rPr>
        <w:t>st väiksema</w:t>
      </w:r>
      <w:r w:rsidR="00903EF2">
        <w:rPr>
          <w:rFonts w:ascii="Times New Roman" w:hAnsi="Times New Roman"/>
          <w:sz w:val="24"/>
        </w:rPr>
        <w:t xml:space="preserve"> tasu</w:t>
      </w:r>
      <w:r w:rsidR="3C80CD09" w:rsidRPr="3BFCAE6E">
        <w:rPr>
          <w:rFonts w:ascii="Times New Roman" w:hAnsi="Times New Roman"/>
          <w:sz w:val="24"/>
        </w:rPr>
        <w:t xml:space="preserve"> teadusuuringu </w:t>
      </w:r>
      <w:r w:rsidR="00A64639">
        <w:rPr>
          <w:rFonts w:ascii="Times New Roman" w:hAnsi="Times New Roman"/>
          <w:sz w:val="24"/>
        </w:rPr>
        <w:t>vastutavale töötlejale</w:t>
      </w:r>
      <w:r w:rsidR="3C80CD09" w:rsidRPr="3BFCAE6E">
        <w:rPr>
          <w:rFonts w:ascii="Times New Roman" w:hAnsi="Times New Roman"/>
          <w:sz w:val="24"/>
        </w:rPr>
        <w:t xml:space="preserve">, kes on: </w:t>
      </w:r>
    </w:p>
    <w:p w14:paraId="78BE87B1" w14:textId="609B1204" w:rsidR="3C80CD09" w:rsidRDefault="3C80CD09" w:rsidP="0016210D">
      <w:pPr>
        <w:rPr>
          <w:rFonts w:ascii="Times New Roman" w:hAnsi="Times New Roman"/>
          <w:sz w:val="24"/>
        </w:rPr>
      </w:pPr>
      <w:r w:rsidRPr="3BFCAE6E">
        <w:rPr>
          <w:rFonts w:ascii="Times New Roman" w:hAnsi="Times New Roman"/>
          <w:sz w:val="24"/>
        </w:rPr>
        <w:t xml:space="preserve">1) avalik-õiguslik juriidiline isik või riigiasutus; </w:t>
      </w:r>
    </w:p>
    <w:p w14:paraId="18A7E6B4" w14:textId="3895159E" w:rsidR="3C80CD09" w:rsidRDefault="3C80CD09" w:rsidP="0016210D">
      <w:pPr>
        <w:rPr>
          <w:rFonts w:ascii="Times New Roman" w:hAnsi="Times New Roman"/>
          <w:sz w:val="24"/>
        </w:rPr>
      </w:pPr>
      <w:r w:rsidRPr="3BFCAE6E">
        <w:rPr>
          <w:rFonts w:ascii="Times New Roman" w:hAnsi="Times New Roman"/>
          <w:sz w:val="24"/>
        </w:rPr>
        <w:t>2) juriidiline isik, kes täidab rahvatervishoiu valdkonna avalikke ülesandeid.</w:t>
      </w:r>
    </w:p>
    <w:p w14:paraId="18E8F73A" w14:textId="14BBC29D" w:rsidR="3BFCAE6E" w:rsidRDefault="3BFCAE6E" w:rsidP="4F8A9DAA">
      <w:pPr>
        <w:rPr>
          <w:rFonts w:ascii="Times New Roman" w:hAnsi="Times New Roman"/>
          <w:b/>
          <w:bCs/>
          <w:sz w:val="24"/>
        </w:rPr>
      </w:pPr>
    </w:p>
    <w:p w14:paraId="4A402859" w14:textId="4DEA9972" w:rsidR="00046F89" w:rsidRPr="00967429" w:rsidRDefault="00046F89" w:rsidP="4F8A9DAA">
      <w:pPr>
        <w:rPr>
          <w:rFonts w:ascii="Times New Roman" w:hAnsi="Times New Roman"/>
          <w:sz w:val="24"/>
        </w:rPr>
      </w:pPr>
      <w:r w:rsidRPr="4F8A9DAA">
        <w:rPr>
          <w:rFonts w:ascii="Times New Roman" w:hAnsi="Times New Roman"/>
          <w:sz w:val="24"/>
        </w:rPr>
        <w:t xml:space="preserve">Seega on siin arvestatud võimalusi, sätestada väiksem tasumäär teatud gruppidele. Sellise võimaluse näevad ette nii DGA kui ka EHDS-i. Seega lähtutakse siin nö Euroopa Liidu suundadest. </w:t>
      </w:r>
    </w:p>
    <w:p w14:paraId="5804D307" w14:textId="77777777" w:rsidR="00046F89" w:rsidRDefault="00046F89" w:rsidP="0016210D">
      <w:pPr>
        <w:rPr>
          <w:rFonts w:ascii="Times New Roman" w:hAnsi="Times New Roman"/>
          <w:b/>
          <w:bCs/>
          <w:sz w:val="24"/>
        </w:rPr>
      </w:pPr>
    </w:p>
    <w:p w14:paraId="62F6F38D" w14:textId="667D0DD2" w:rsidR="60DD8A3F" w:rsidRDefault="60DD8A3F" w:rsidP="4F8A9DAA">
      <w:pPr>
        <w:rPr>
          <w:rFonts w:ascii="Times New Roman" w:hAnsi="Times New Roman"/>
          <w:sz w:val="24"/>
        </w:rPr>
      </w:pPr>
      <w:r w:rsidRPr="4F8A9DAA">
        <w:rPr>
          <w:rFonts w:ascii="Times New Roman" w:hAnsi="Times New Roman"/>
          <w:b/>
          <w:bCs/>
          <w:sz w:val="24"/>
        </w:rPr>
        <w:t>Eelnõu § 2</w:t>
      </w:r>
      <w:r w:rsidR="007F4834" w:rsidRPr="4F8A9DAA">
        <w:rPr>
          <w:rFonts w:ascii="Times New Roman" w:hAnsi="Times New Roman"/>
          <w:b/>
          <w:bCs/>
          <w:sz w:val="24"/>
        </w:rPr>
        <w:t>6</w:t>
      </w:r>
      <w:r w:rsidRPr="4F8A9DAA">
        <w:rPr>
          <w:rFonts w:ascii="Times New Roman" w:hAnsi="Times New Roman"/>
          <w:b/>
          <w:bCs/>
          <w:sz w:val="24"/>
        </w:rPr>
        <w:t xml:space="preserve"> lõike 5</w:t>
      </w:r>
      <w:r w:rsidR="58BE9ED8" w:rsidRPr="4F8A9DAA">
        <w:rPr>
          <w:rFonts w:ascii="Times New Roman" w:hAnsi="Times New Roman"/>
          <w:b/>
          <w:bCs/>
          <w:sz w:val="24"/>
        </w:rPr>
        <w:t xml:space="preserve"> </w:t>
      </w:r>
      <w:r w:rsidR="58BE9ED8" w:rsidRPr="4F8A9DAA">
        <w:rPr>
          <w:rFonts w:ascii="Times New Roman" w:hAnsi="Times New Roman"/>
          <w:sz w:val="24"/>
        </w:rPr>
        <w:t xml:space="preserve">kohaselt maksab </w:t>
      </w:r>
      <w:r w:rsidR="007F4834" w:rsidRPr="4F8A9DAA">
        <w:rPr>
          <w:rFonts w:ascii="Times New Roman" w:hAnsi="Times New Roman"/>
          <w:sz w:val="24"/>
        </w:rPr>
        <w:t>v</w:t>
      </w:r>
      <w:r w:rsidR="58BE9ED8" w:rsidRPr="4F8A9DAA">
        <w:rPr>
          <w:rFonts w:ascii="Times New Roman" w:hAnsi="Times New Roman"/>
          <w:sz w:val="24"/>
        </w:rPr>
        <w:t xml:space="preserve">äljastustaotluse </w:t>
      </w:r>
      <w:r w:rsidR="00E42807" w:rsidRPr="4F8A9DAA">
        <w:rPr>
          <w:rFonts w:ascii="Times New Roman" w:hAnsi="Times New Roman"/>
          <w:sz w:val="24"/>
        </w:rPr>
        <w:t xml:space="preserve">esitaja </w:t>
      </w:r>
      <w:r w:rsidR="001826A6" w:rsidRPr="4F8A9DAA">
        <w:rPr>
          <w:rFonts w:ascii="Times New Roman" w:hAnsi="Times New Roman"/>
          <w:sz w:val="24"/>
        </w:rPr>
        <w:t>samas</w:t>
      </w:r>
      <w:r w:rsidR="58BE9ED8" w:rsidRPr="4F8A9DAA">
        <w:rPr>
          <w:rFonts w:ascii="Times New Roman" w:hAnsi="Times New Roman"/>
          <w:sz w:val="24"/>
        </w:rPr>
        <w:t xml:space="preserve"> paragrahvis nimetatud tasud geenivaramu vastutavale töötlejale.</w:t>
      </w:r>
      <w:r w:rsidR="005C4637" w:rsidRPr="4F8A9DAA">
        <w:rPr>
          <w:rFonts w:ascii="Times New Roman" w:hAnsi="Times New Roman"/>
          <w:sz w:val="24"/>
        </w:rPr>
        <w:t xml:space="preserve"> </w:t>
      </w:r>
    </w:p>
    <w:p w14:paraId="39C5F6B9" w14:textId="048A3C3D" w:rsidR="6B304D56" w:rsidRDefault="6B304D56" w:rsidP="0016210D">
      <w:pPr>
        <w:rPr>
          <w:rFonts w:ascii="Times New Roman" w:hAnsi="Times New Roman"/>
          <w:sz w:val="24"/>
        </w:rPr>
      </w:pPr>
    </w:p>
    <w:p w14:paraId="785A64E0" w14:textId="5F723570" w:rsidR="60DD8A3F" w:rsidRPr="001C3EC5" w:rsidRDefault="25BD2C44" w:rsidP="0016210D">
      <w:pPr>
        <w:rPr>
          <w:rFonts w:ascii="Times New Roman" w:hAnsi="Times New Roman"/>
          <w:color w:val="000000" w:themeColor="text1"/>
          <w:sz w:val="24"/>
        </w:rPr>
      </w:pPr>
      <w:r w:rsidRPr="75CF7F17">
        <w:rPr>
          <w:rFonts w:ascii="Times New Roman" w:hAnsi="Times New Roman"/>
          <w:b/>
          <w:bCs/>
          <w:color w:val="000000" w:themeColor="text1"/>
          <w:sz w:val="24"/>
        </w:rPr>
        <w:t xml:space="preserve">Eelnõu </w:t>
      </w:r>
      <w:r w:rsidR="00715F56">
        <w:rPr>
          <w:rFonts w:ascii="Times New Roman" w:hAnsi="Times New Roman"/>
          <w:b/>
          <w:bCs/>
          <w:color w:val="000000" w:themeColor="text1"/>
          <w:sz w:val="24"/>
        </w:rPr>
        <w:t>§-s</w:t>
      </w:r>
      <w:r w:rsidRPr="75CF7F17">
        <w:rPr>
          <w:rFonts w:ascii="Times New Roman" w:hAnsi="Times New Roman"/>
          <w:b/>
          <w:bCs/>
          <w:color w:val="000000" w:themeColor="text1"/>
          <w:sz w:val="24"/>
        </w:rPr>
        <w:t xml:space="preserve"> 2</w:t>
      </w:r>
      <w:r w:rsidR="003A0F24">
        <w:rPr>
          <w:rFonts w:ascii="Times New Roman" w:hAnsi="Times New Roman"/>
          <w:b/>
          <w:bCs/>
          <w:color w:val="000000" w:themeColor="text1"/>
          <w:sz w:val="24"/>
        </w:rPr>
        <w:t>7</w:t>
      </w:r>
      <w:r w:rsidRPr="75CF7F17">
        <w:rPr>
          <w:rFonts w:ascii="Times New Roman" w:hAnsi="Times New Roman"/>
          <w:b/>
          <w:bCs/>
          <w:color w:val="000000" w:themeColor="text1"/>
          <w:sz w:val="24"/>
        </w:rPr>
        <w:t xml:space="preserve"> </w:t>
      </w:r>
      <w:r w:rsidR="00715F56" w:rsidRPr="00437FD6">
        <w:rPr>
          <w:rFonts w:ascii="Times New Roman" w:hAnsi="Times New Roman"/>
          <w:color w:val="000000" w:themeColor="text1"/>
          <w:sz w:val="24"/>
        </w:rPr>
        <w:t xml:space="preserve">sätestatakse </w:t>
      </w:r>
      <w:proofErr w:type="spellStart"/>
      <w:r w:rsidR="00715F56" w:rsidRPr="00437FD6">
        <w:rPr>
          <w:rFonts w:ascii="Times New Roman" w:hAnsi="Times New Roman"/>
          <w:color w:val="000000" w:themeColor="text1"/>
          <w:sz w:val="24"/>
        </w:rPr>
        <w:t>d</w:t>
      </w:r>
      <w:r w:rsidRPr="00437FD6">
        <w:rPr>
          <w:rFonts w:ascii="Times New Roman" w:hAnsi="Times New Roman"/>
          <w:color w:val="000000" w:themeColor="text1"/>
          <w:sz w:val="24"/>
        </w:rPr>
        <w:t>epseudonüümimist</w:t>
      </w:r>
      <w:proofErr w:type="spellEnd"/>
      <w:r w:rsidRPr="00437FD6">
        <w:rPr>
          <w:rFonts w:ascii="Times New Roman" w:hAnsi="Times New Roman"/>
          <w:color w:val="000000" w:themeColor="text1"/>
          <w:sz w:val="24"/>
        </w:rPr>
        <w:t xml:space="preserve"> võimaldavate andmete, koeproovi ja isikuandmete hävitamine</w:t>
      </w:r>
      <w:r w:rsidR="00715F56" w:rsidRPr="00437FD6">
        <w:rPr>
          <w:rFonts w:ascii="Times New Roman" w:hAnsi="Times New Roman"/>
          <w:color w:val="000000" w:themeColor="text1"/>
          <w:sz w:val="24"/>
        </w:rPr>
        <w:t>.</w:t>
      </w:r>
    </w:p>
    <w:p w14:paraId="0CCA13AD" w14:textId="3D8B6463" w:rsidR="3BFCAE6E" w:rsidRDefault="3BFCAE6E" w:rsidP="0016210D">
      <w:pPr>
        <w:rPr>
          <w:rFonts w:ascii="Times New Roman" w:hAnsi="Times New Roman"/>
          <w:b/>
          <w:bCs/>
          <w:color w:val="000000" w:themeColor="text1"/>
          <w:sz w:val="24"/>
        </w:rPr>
      </w:pPr>
    </w:p>
    <w:p w14:paraId="4DC8D80A" w14:textId="29169BDD" w:rsidR="60DD8A3F" w:rsidRPr="00DF2B2B" w:rsidRDefault="064D5886" w:rsidP="4F8A9DAA">
      <w:pPr>
        <w:rPr>
          <w:rFonts w:ascii="Times New Roman" w:hAnsi="Times New Roman"/>
          <w:color w:val="000000" w:themeColor="text1"/>
          <w:sz w:val="24"/>
        </w:rPr>
      </w:pPr>
      <w:r w:rsidRPr="4F8A9DAA">
        <w:rPr>
          <w:rFonts w:ascii="Times New Roman" w:hAnsi="Times New Roman"/>
          <w:b/>
          <w:bCs/>
          <w:color w:val="000000" w:themeColor="text1"/>
          <w:sz w:val="24"/>
        </w:rPr>
        <w:lastRenderedPageBreak/>
        <w:t>Eelnõu § 2</w:t>
      </w:r>
      <w:r w:rsidR="1C8CFE2A" w:rsidRPr="4F8A9DAA">
        <w:rPr>
          <w:rFonts w:ascii="Times New Roman" w:hAnsi="Times New Roman"/>
          <w:b/>
          <w:bCs/>
          <w:color w:val="000000" w:themeColor="text1"/>
          <w:sz w:val="24"/>
        </w:rPr>
        <w:t>7</w:t>
      </w:r>
      <w:r w:rsidRPr="4F8A9DAA">
        <w:rPr>
          <w:rFonts w:ascii="Times New Roman" w:hAnsi="Times New Roman"/>
          <w:b/>
          <w:bCs/>
          <w:color w:val="000000" w:themeColor="text1"/>
          <w:sz w:val="24"/>
        </w:rPr>
        <w:t xml:space="preserve"> </w:t>
      </w:r>
      <w:r w:rsidR="2DBC9D44" w:rsidRPr="4F8A9DAA">
        <w:rPr>
          <w:rFonts w:ascii="Times New Roman" w:hAnsi="Times New Roman"/>
          <w:color w:val="000000" w:themeColor="text1"/>
          <w:sz w:val="24"/>
        </w:rPr>
        <w:t>nä</w:t>
      </w:r>
      <w:r w:rsidR="1C8CFE2A" w:rsidRPr="4F8A9DAA">
        <w:rPr>
          <w:rFonts w:ascii="Times New Roman" w:hAnsi="Times New Roman"/>
          <w:color w:val="000000" w:themeColor="text1"/>
          <w:sz w:val="24"/>
        </w:rPr>
        <w:t>eb</w:t>
      </w:r>
      <w:r w:rsidR="2DBC9D44" w:rsidRPr="4F8A9DAA">
        <w:rPr>
          <w:rFonts w:ascii="Times New Roman" w:hAnsi="Times New Roman"/>
          <w:color w:val="000000" w:themeColor="text1"/>
          <w:sz w:val="24"/>
        </w:rPr>
        <w:t xml:space="preserve"> ette nõu</w:t>
      </w:r>
      <w:r w:rsidR="1C8CFE2A" w:rsidRPr="4F8A9DAA">
        <w:rPr>
          <w:rFonts w:ascii="Times New Roman" w:hAnsi="Times New Roman"/>
          <w:color w:val="000000" w:themeColor="text1"/>
          <w:sz w:val="24"/>
        </w:rPr>
        <w:t>d</w:t>
      </w:r>
      <w:r w:rsidR="2DBC9D44" w:rsidRPr="4F8A9DAA">
        <w:rPr>
          <w:rFonts w:ascii="Times New Roman" w:hAnsi="Times New Roman"/>
          <w:color w:val="000000" w:themeColor="text1"/>
          <w:sz w:val="24"/>
        </w:rPr>
        <w:t xml:space="preserve">e, et kui </w:t>
      </w:r>
      <w:r w:rsidR="2ACAE95E" w:rsidRPr="4F8A9DAA">
        <w:rPr>
          <w:rFonts w:ascii="Times New Roman" w:hAnsi="Times New Roman"/>
          <w:color w:val="000000" w:themeColor="text1"/>
          <w:sz w:val="24"/>
        </w:rPr>
        <w:t xml:space="preserve">isik või geenidoonor teostab oma õigusi käesoleva seaduse § 16 lõigete 2 ja 3 alusel ning esitab sellekohase kirjaliku tahteavalduse, hävitab geenivaramu vastutav töötleja vastavad andmed ja koeproovi 30 kalendripäeva jooksul tahteavalduse kättesaamisest arvates. </w:t>
      </w:r>
      <w:r w:rsidR="4BDAD418" w:rsidRPr="4F8A9DAA">
        <w:rPr>
          <w:rFonts w:ascii="Times New Roman" w:hAnsi="Times New Roman"/>
          <w:color w:val="000000" w:themeColor="text1"/>
          <w:sz w:val="24"/>
        </w:rPr>
        <w:t xml:space="preserve">Kui geenidoonor taotleb vastutavalt töötlejalt koeproovi ja isikuandmete hävitamist tema isiku salastatuse õigusvastase avalikustamise </w:t>
      </w:r>
      <w:r w:rsidR="2D4CF606" w:rsidRPr="4F8A9DAA">
        <w:rPr>
          <w:rFonts w:ascii="Times New Roman" w:hAnsi="Times New Roman"/>
          <w:color w:val="000000" w:themeColor="text1"/>
          <w:sz w:val="24"/>
        </w:rPr>
        <w:t xml:space="preserve">tõttu </w:t>
      </w:r>
      <w:r w:rsidR="4BDAD418" w:rsidRPr="4F8A9DAA">
        <w:rPr>
          <w:rFonts w:ascii="Times New Roman" w:hAnsi="Times New Roman"/>
          <w:color w:val="000000" w:themeColor="text1"/>
          <w:sz w:val="24"/>
        </w:rPr>
        <w:t xml:space="preserve">või </w:t>
      </w:r>
      <w:r w:rsidR="2D4CF606" w:rsidRPr="4F8A9DAA">
        <w:rPr>
          <w:rFonts w:ascii="Times New Roman" w:hAnsi="Times New Roman"/>
          <w:color w:val="000000" w:themeColor="text1"/>
          <w:sz w:val="24"/>
        </w:rPr>
        <w:t xml:space="preserve">kui </w:t>
      </w:r>
      <w:r w:rsidR="4BDAD418" w:rsidRPr="4F8A9DAA">
        <w:rPr>
          <w:rFonts w:ascii="Times New Roman" w:hAnsi="Times New Roman"/>
          <w:color w:val="000000" w:themeColor="text1"/>
          <w:sz w:val="24"/>
        </w:rPr>
        <w:t xml:space="preserve">isik on saanud õigusvastaselt geenidoonoriks, on vastutav töötleja kohustatud korraldama koeproovi ja isikuandmete hävitamise </w:t>
      </w:r>
      <w:r w:rsidR="0C3D66C0" w:rsidRPr="4F8A9DAA">
        <w:rPr>
          <w:rFonts w:ascii="Times New Roman" w:hAnsi="Times New Roman"/>
          <w:color w:val="000000" w:themeColor="text1"/>
          <w:sz w:val="24"/>
        </w:rPr>
        <w:t xml:space="preserve">v.a </w:t>
      </w:r>
      <w:r w:rsidR="4BDAD418" w:rsidRPr="4F8A9DAA">
        <w:rPr>
          <w:rFonts w:ascii="Times New Roman" w:hAnsi="Times New Roman"/>
          <w:color w:val="000000" w:themeColor="text1"/>
          <w:sz w:val="24"/>
        </w:rPr>
        <w:t xml:space="preserve"> kui ta ei tõenda, et geenidoonori isik on avalikustatud geenidoonori enda käitumise tulemusena või isik ei ole õigusvastaselt saanud geenidoonoriks.</w:t>
      </w:r>
      <w:r w:rsidR="51FBE17D" w:rsidRPr="4F8A9DAA">
        <w:rPr>
          <w:rFonts w:ascii="Times New Roman" w:hAnsi="Times New Roman"/>
          <w:color w:val="000000" w:themeColor="text1"/>
          <w:sz w:val="24"/>
        </w:rPr>
        <w:t xml:space="preserve"> Ka täna on geenidoonoril õigus nõuda kas </w:t>
      </w:r>
      <w:proofErr w:type="spellStart"/>
      <w:r w:rsidR="51FBE17D" w:rsidRPr="4F8A9DAA">
        <w:rPr>
          <w:rFonts w:ascii="Times New Roman" w:hAnsi="Times New Roman"/>
          <w:color w:val="000000" w:themeColor="text1"/>
          <w:sz w:val="24"/>
        </w:rPr>
        <w:t>depseudonüümimist</w:t>
      </w:r>
      <w:proofErr w:type="spellEnd"/>
      <w:r w:rsidR="51FBE17D" w:rsidRPr="4F8A9DAA">
        <w:rPr>
          <w:rFonts w:ascii="Times New Roman" w:hAnsi="Times New Roman"/>
          <w:color w:val="000000" w:themeColor="text1"/>
          <w:sz w:val="24"/>
        </w:rPr>
        <w:t xml:space="preserve"> võimaldavate andmete või koeproovi, DNA kirjelduse ja terviseseisundi kirjelduse hävitamist (IGUS §10). </w:t>
      </w:r>
      <w:proofErr w:type="spellStart"/>
      <w:r w:rsidR="51FBE17D" w:rsidRPr="4F8A9DAA">
        <w:rPr>
          <w:rFonts w:ascii="Times New Roman" w:hAnsi="Times New Roman"/>
          <w:color w:val="000000" w:themeColor="text1"/>
          <w:sz w:val="24"/>
        </w:rPr>
        <w:t>Depseudonüümimist</w:t>
      </w:r>
      <w:proofErr w:type="spellEnd"/>
      <w:r w:rsidR="51FBE17D" w:rsidRPr="4F8A9DAA">
        <w:rPr>
          <w:rFonts w:ascii="Times New Roman" w:hAnsi="Times New Roman"/>
          <w:color w:val="000000" w:themeColor="text1"/>
          <w:sz w:val="24"/>
        </w:rPr>
        <w:t xml:space="preserve"> võimaldavate andmete osas ei kehti ka täna ühtegi lisa eeldust. Teabe  kustutamist saab </w:t>
      </w:r>
      <w:proofErr w:type="spellStart"/>
      <w:r w:rsidR="51FBE17D" w:rsidRPr="4F8A9DAA">
        <w:rPr>
          <w:rFonts w:ascii="Times New Roman" w:hAnsi="Times New Roman"/>
          <w:color w:val="000000" w:themeColor="text1"/>
          <w:sz w:val="24"/>
        </w:rPr>
        <w:t>geenidoor</w:t>
      </w:r>
      <w:proofErr w:type="spellEnd"/>
      <w:r w:rsidR="51FBE17D" w:rsidRPr="4F8A9DAA">
        <w:rPr>
          <w:rFonts w:ascii="Times New Roman" w:hAnsi="Times New Roman"/>
          <w:color w:val="000000" w:themeColor="text1"/>
          <w:sz w:val="24"/>
        </w:rPr>
        <w:t xml:space="preserve"> ka täna nõuda juhul, kui tema isik on avalikustatud õigusvastaselt.</w:t>
      </w:r>
    </w:p>
    <w:p w14:paraId="5B2B0B18" w14:textId="77777777" w:rsidR="00E86589" w:rsidRDefault="00E86589" w:rsidP="0016210D">
      <w:pPr>
        <w:pStyle w:val="Loendilik"/>
        <w:ind w:left="0"/>
        <w:rPr>
          <w:rFonts w:ascii="Times New Roman" w:hAnsi="Times New Roman"/>
          <w:b/>
          <w:bCs/>
          <w:sz w:val="24"/>
        </w:rPr>
      </w:pPr>
    </w:p>
    <w:p w14:paraId="46B56266" w14:textId="6BD7EEA1" w:rsidR="007A110D" w:rsidRDefault="33FD160D" w:rsidP="004A7050">
      <w:pPr>
        <w:pStyle w:val="Loendilik"/>
        <w:ind w:left="0"/>
        <w:rPr>
          <w:rFonts w:ascii="Times New Roman" w:hAnsi="Times New Roman"/>
          <w:b/>
          <w:bCs/>
          <w:sz w:val="24"/>
        </w:rPr>
      </w:pPr>
      <w:r w:rsidRPr="3BFCAE6E">
        <w:rPr>
          <w:rFonts w:ascii="Times New Roman" w:hAnsi="Times New Roman"/>
          <w:b/>
          <w:bCs/>
          <w:sz w:val="24"/>
        </w:rPr>
        <w:t>6</w:t>
      </w:r>
      <w:r w:rsidR="32999780" w:rsidRPr="3BFCAE6E">
        <w:rPr>
          <w:rFonts w:ascii="Times New Roman" w:hAnsi="Times New Roman"/>
          <w:b/>
          <w:bCs/>
          <w:sz w:val="24"/>
        </w:rPr>
        <w:t xml:space="preserve">. </w:t>
      </w:r>
      <w:r w:rsidR="00CF5C50">
        <w:rPr>
          <w:rFonts w:ascii="Times New Roman" w:hAnsi="Times New Roman"/>
          <w:b/>
          <w:bCs/>
          <w:sz w:val="24"/>
        </w:rPr>
        <w:t>j</w:t>
      </w:r>
      <w:r w:rsidR="384CEAE9" w:rsidRPr="3BFCAE6E">
        <w:rPr>
          <w:rFonts w:ascii="Times New Roman" w:hAnsi="Times New Roman"/>
          <w:b/>
          <w:bCs/>
          <w:sz w:val="24"/>
        </w:rPr>
        <w:t xml:space="preserve">aos nähakse ette geenivaramu vastutava töötleja </w:t>
      </w:r>
      <w:r w:rsidR="009C676A">
        <w:rPr>
          <w:rFonts w:ascii="Times New Roman" w:hAnsi="Times New Roman"/>
          <w:b/>
          <w:bCs/>
          <w:sz w:val="24"/>
        </w:rPr>
        <w:t xml:space="preserve">tegevuse </w:t>
      </w:r>
      <w:r w:rsidR="384CEAE9" w:rsidRPr="3BFCAE6E">
        <w:rPr>
          <w:rFonts w:ascii="Times New Roman" w:hAnsi="Times New Roman"/>
          <w:b/>
          <w:bCs/>
          <w:sz w:val="24"/>
        </w:rPr>
        <w:t>rahastamine</w:t>
      </w:r>
      <w:r w:rsidR="300E9D7F" w:rsidRPr="3BFCAE6E">
        <w:rPr>
          <w:rFonts w:ascii="Times New Roman" w:hAnsi="Times New Roman"/>
          <w:b/>
          <w:bCs/>
          <w:sz w:val="24"/>
        </w:rPr>
        <w:t xml:space="preserve"> ja muutmine</w:t>
      </w:r>
      <w:r w:rsidR="008E2B4D">
        <w:rPr>
          <w:rFonts w:ascii="Times New Roman" w:hAnsi="Times New Roman"/>
          <w:b/>
          <w:bCs/>
          <w:sz w:val="24"/>
        </w:rPr>
        <w:t>.</w:t>
      </w:r>
    </w:p>
    <w:p w14:paraId="3E1A87BB" w14:textId="77777777" w:rsidR="009656F0" w:rsidRDefault="009656F0" w:rsidP="0016210D">
      <w:pPr>
        <w:pStyle w:val="Loendilik"/>
        <w:ind w:left="0"/>
        <w:rPr>
          <w:rFonts w:ascii="Times New Roman" w:hAnsi="Times New Roman"/>
          <w:b/>
          <w:bCs/>
          <w:sz w:val="24"/>
        </w:rPr>
      </w:pPr>
    </w:p>
    <w:p w14:paraId="45682E73" w14:textId="61F2B2C9" w:rsidR="00E86589" w:rsidRPr="00936399" w:rsidRDefault="2727E51F" w:rsidP="0016210D">
      <w:pPr>
        <w:pStyle w:val="Loendilik"/>
        <w:ind w:left="0"/>
        <w:rPr>
          <w:rFonts w:ascii="Times New Roman" w:hAnsi="Times New Roman"/>
          <w:sz w:val="24"/>
        </w:rPr>
      </w:pPr>
      <w:r w:rsidRPr="3BFCAE6E">
        <w:rPr>
          <w:rFonts w:ascii="Times New Roman" w:hAnsi="Times New Roman"/>
          <w:b/>
          <w:bCs/>
          <w:sz w:val="24"/>
        </w:rPr>
        <w:t xml:space="preserve">Eelnõu </w:t>
      </w:r>
      <w:r w:rsidR="00F575EF">
        <w:rPr>
          <w:rFonts w:ascii="Times New Roman" w:hAnsi="Times New Roman"/>
          <w:b/>
          <w:bCs/>
          <w:sz w:val="24"/>
        </w:rPr>
        <w:t>§-s</w:t>
      </w:r>
      <w:r w:rsidR="37DA594F" w:rsidRPr="3BFCAE6E">
        <w:rPr>
          <w:rFonts w:ascii="Times New Roman" w:hAnsi="Times New Roman"/>
          <w:b/>
          <w:bCs/>
          <w:sz w:val="24"/>
        </w:rPr>
        <w:t xml:space="preserve"> </w:t>
      </w:r>
      <w:r w:rsidR="00AF16E5">
        <w:rPr>
          <w:rFonts w:ascii="Times New Roman" w:hAnsi="Times New Roman"/>
          <w:b/>
          <w:bCs/>
          <w:sz w:val="24"/>
        </w:rPr>
        <w:t>28</w:t>
      </w:r>
      <w:r w:rsidR="310840BC" w:rsidRPr="3BFCAE6E">
        <w:rPr>
          <w:rFonts w:ascii="Times New Roman" w:hAnsi="Times New Roman"/>
          <w:b/>
          <w:bCs/>
          <w:sz w:val="24"/>
        </w:rPr>
        <w:t xml:space="preserve"> </w:t>
      </w:r>
      <w:r w:rsidR="310840BC" w:rsidRPr="00936399">
        <w:rPr>
          <w:rFonts w:ascii="Times New Roman" w:hAnsi="Times New Roman"/>
          <w:sz w:val="24"/>
        </w:rPr>
        <w:t xml:space="preserve">nähakse ette </w:t>
      </w:r>
      <w:r w:rsidR="5E7F4157" w:rsidRPr="00936399">
        <w:rPr>
          <w:rFonts w:ascii="Times New Roman" w:hAnsi="Times New Roman"/>
          <w:sz w:val="24"/>
        </w:rPr>
        <w:t xml:space="preserve">geenivaramu vastutava töötleja </w:t>
      </w:r>
      <w:r w:rsidR="00C6706B">
        <w:rPr>
          <w:rFonts w:ascii="Times New Roman" w:hAnsi="Times New Roman"/>
          <w:sz w:val="24"/>
        </w:rPr>
        <w:t xml:space="preserve">tegevuse </w:t>
      </w:r>
      <w:r w:rsidR="5E7F4157" w:rsidRPr="00936399">
        <w:rPr>
          <w:rFonts w:ascii="Times New Roman" w:hAnsi="Times New Roman"/>
          <w:sz w:val="24"/>
        </w:rPr>
        <w:t>rahastamine</w:t>
      </w:r>
      <w:r w:rsidR="008E2B4D" w:rsidRPr="00936399">
        <w:rPr>
          <w:rFonts w:ascii="Times New Roman" w:hAnsi="Times New Roman"/>
          <w:sz w:val="24"/>
        </w:rPr>
        <w:t>.</w:t>
      </w:r>
    </w:p>
    <w:p w14:paraId="57297FFA" w14:textId="49CCA9AF" w:rsidR="6018E984" w:rsidRDefault="6018E984" w:rsidP="0016210D">
      <w:pPr>
        <w:rPr>
          <w:rFonts w:ascii="Times New Roman" w:hAnsi="Times New Roman"/>
          <w:sz w:val="24"/>
        </w:rPr>
      </w:pPr>
    </w:p>
    <w:p w14:paraId="6FF4209E" w14:textId="1E37B16B" w:rsidR="002B392C" w:rsidRDefault="5443FA71" w:rsidP="6E341925">
      <w:pPr>
        <w:rPr>
          <w:rFonts w:ascii="Times New Roman" w:hAnsi="Times New Roman"/>
          <w:sz w:val="24"/>
        </w:rPr>
      </w:pPr>
      <w:r w:rsidRPr="6E341925">
        <w:rPr>
          <w:rFonts w:ascii="Times New Roman" w:hAnsi="Times New Roman"/>
          <w:b/>
          <w:bCs/>
          <w:sz w:val="24"/>
        </w:rPr>
        <w:t xml:space="preserve">Eelnõu § </w:t>
      </w:r>
      <w:r w:rsidR="495CEBD7" w:rsidRPr="6E341925">
        <w:rPr>
          <w:rFonts w:ascii="Times New Roman" w:hAnsi="Times New Roman"/>
          <w:b/>
          <w:bCs/>
          <w:sz w:val="24"/>
        </w:rPr>
        <w:t>28</w:t>
      </w:r>
      <w:r w:rsidRPr="6E341925">
        <w:rPr>
          <w:rFonts w:ascii="Times New Roman" w:hAnsi="Times New Roman"/>
          <w:b/>
          <w:bCs/>
          <w:sz w:val="24"/>
        </w:rPr>
        <w:t xml:space="preserve"> lõike 1</w:t>
      </w:r>
      <w:r w:rsidR="006C6062" w:rsidRPr="6E341925">
        <w:rPr>
          <w:rFonts w:ascii="Times New Roman" w:hAnsi="Times New Roman"/>
          <w:b/>
          <w:bCs/>
          <w:sz w:val="24"/>
        </w:rPr>
        <w:t xml:space="preserve"> </w:t>
      </w:r>
      <w:r w:rsidR="006C6062" w:rsidRPr="6E341925">
        <w:rPr>
          <w:rFonts w:ascii="Times New Roman" w:hAnsi="Times New Roman"/>
          <w:sz w:val="24"/>
        </w:rPr>
        <w:t xml:space="preserve">kohaselt </w:t>
      </w:r>
      <w:r w:rsidR="006C6062" w:rsidRPr="6E341925">
        <w:rPr>
          <w:rFonts w:ascii="Times New Roman" w:hAnsi="Times New Roman"/>
          <w:color w:val="000000" w:themeColor="text1"/>
          <w:sz w:val="24"/>
        </w:rPr>
        <w:t>rahastatakse</w:t>
      </w:r>
      <w:r w:rsidR="006C6062" w:rsidRPr="6E341925">
        <w:rPr>
          <w:rFonts w:ascii="Times New Roman" w:hAnsi="Times New Roman"/>
          <w:sz w:val="24"/>
        </w:rPr>
        <w:t xml:space="preserve"> g</w:t>
      </w:r>
      <w:r w:rsidR="006C6062" w:rsidRPr="6E341925">
        <w:rPr>
          <w:rFonts w:ascii="Times New Roman" w:hAnsi="Times New Roman"/>
          <w:color w:val="000000" w:themeColor="text1"/>
          <w:sz w:val="24"/>
        </w:rPr>
        <w:t xml:space="preserve">eenivaramu vastutava töötleja tegevust geenivaramu pidamisel ja säilitamisel riigieelarvest </w:t>
      </w:r>
      <w:r w:rsidR="0776CDA4" w:rsidRPr="6E341925">
        <w:rPr>
          <w:rFonts w:ascii="Times New Roman" w:hAnsi="Times New Roman"/>
          <w:color w:val="000000" w:themeColor="text1"/>
          <w:sz w:val="24"/>
        </w:rPr>
        <w:t>S</w:t>
      </w:r>
      <w:r w:rsidR="006C6062" w:rsidRPr="6E341925">
        <w:rPr>
          <w:rFonts w:ascii="Times New Roman" w:hAnsi="Times New Roman"/>
          <w:color w:val="000000" w:themeColor="text1"/>
          <w:sz w:val="24"/>
        </w:rPr>
        <w:t>otsiaalministeeriumi eelarve kaudu</w:t>
      </w:r>
      <w:r w:rsidR="0776CDA4" w:rsidRPr="6E341925">
        <w:rPr>
          <w:rFonts w:ascii="Times New Roman" w:hAnsi="Times New Roman"/>
          <w:color w:val="000000" w:themeColor="text1"/>
          <w:sz w:val="24"/>
        </w:rPr>
        <w:t>.</w:t>
      </w:r>
      <w:r w:rsidR="65F70CD5" w:rsidRPr="6E341925">
        <w:rPr>
          <w:rFonts w:ascii="Times New Roman" w:hAnsi="Times New Roman"/>
          <w:color w:val="000000" w:themeColor="text1"/>
          <w:sz w:val="24"/>
        </w:rPr>
        <w:t xml:space="preserve"> </w:t>
      </w:r>
      <w:r w:rsidR="65F70CD5" w:rsidRPr="6E341925">
        <w:rPr>
          <w:rFonts w:ascii="Times New Roman" w:hAnsi="Times New Roman"/>
          <w:sz w:val="24"/>
        </w:rPr>
        <w:t>Muudatusi varasema seadusega ei ole.</w:t>
      </w:r>
    </w:p>
    <w:p w14:paraId="33DDE56F" w14:textId="3E012300" w:rsidR="3BFCAE6E" w:rsidRDefault="3BFCAE6E" w:rsidP="0016210D">
      <w:pPr>
        <w:rPr>
          <w:rFonts w:ascii="Times New Roman" w:hAnsi="Times New Roman"/>
          <w:b/>
          <w:bCs/>
          <w:sz w:val="24"/>
        </w:rPr>
      </w:pPr>
    </w:p>
    <w:p w14:paraId="56DCBAFA" w14:textId="55E15072" w:rsidR="002B392C" w:rsidRDefault="51B96F66" w:rsidP="6E341925">
      <w:pPr>
        <w:rPr>
          <w:rFonts w:ascii="Times New Roman" w:hAnsi="Times New Roman"/>
          <w:sz w:val="24"/>
        </w:rPr>
      </w:pPr>
      <w:r w:rsidRPr="6E341925">
        <w:rPr>
          <w:rFonts w:ascii="Times New Roman" w:hAnsi="Times New Roman"/>
          <w:b/>
          <w:bCs/>
          <w:sz w:val="24"/>
        </w:rPr>
        <w:t xml:space="preserve">Eelnõu § </w:t>
      </w:r>
      <w:r w:rsidR="495CEBD7" w:rsidRPr="6E341925">
        <w:rPr>
          <w:rFonts w:ascii="Times New Roman" w:hAnsi="Times New Roman"/>
          <w:b/>
          <w:bCs/>
          <w:sz w:val="24"/>
        </w:rPr>
        <w:t>28</w:t>
      </w:r>
      <w:r w:rsidRPr="6E341925">
        <w:rPr>
          <w:rFonts w:ascii="Times New Roman" w:hAnsi="Times New Roman"/>
          <w:b/>
          <w:bCs/>
          <w:sz w:val="24"/>
        </w:rPr>
        <w:t xml:space="preserve"> lõike 2</w:t>
      </w:r>
      <w:r w:rsidR="3F19AB63" w:rsidRPr="6E341925">
        <w:rPr>
          <w:rFonts w:ascii="Times New Roman" w:hAnsi="Times New Roman"/>
          <w:b/>
          <w:bCs/>
          <w:sz w:val="24"/>
        </w:rPr>
        <w:t xml:space="preserve"> </w:t>
      </w:r>
      <w:r w:rsidR="3F19AB63" w:rsidRPr="6E341925">
        <w:rPr>
          <w:rFonts w:ascii="Times New Roman" w:hAnsi="Times New Roman"/>
          <w:sz w:val="24"/>
        </w:rPr>
        <w:t xml:space="preserve">kohaselt rahastatakse </w:t>
      </w:r>
      <w:r w:rsidR="0776CDA4" w:rsidRPr="6E341925">
        <w:rPr>
          <w:rFonts w:ascii="Times New Roman" w:hAnsi="Times New Roman"/>
          <w:sz w:val="24"/>
        </w:rPr>
        <w:t>g</w:t>
      </w:r>
      <w:r w:rsidR="3F19AB63" w:rsidRPr="6E341925">
        <w:rPr>
          <w:rFonts w:ascii="Times New Roman" w:hAnsi="Times New Roman"/>
          <w:sz w:val="24"/>
        </w:rPr>
        <w:t xml:space="preserve">eenivaramu vastutava töötleja tegevust koeproovide võtmisel, isikuandmete kogumisel, nende </w:t>
      </w:r>
      <w:r w:rsidR="495CEBD7" w:rsidRPr="6E341925">
        <w:rPr>
          <w:rFonts w:ascii="Times New Roman" w:hAnsi="Times New Roman"/>
          <w:sz w:val="24"/>
        </w:rPr>
        <w:t xml:space="preserve">edasisel töötlemisel </w:t>
      </w:r>
      <w:r w:rsidR="6D7E6573" w:rsidRPr="6E341925">
        <w:rPr>
          <w:rFonts w:ascii="Times New Roman" w:hAnsi="Times New Roman"/>
          <w:sz w:val="24"/>
        </w:rPr>
        <w:t>ja</w:t>
      </w:r>
      <w:r w:rsidR="3F19AB63" w:rsidRPr="6E341925">
        <w:rPr>
          <w:rFonts w:ascii="Times New Roman" w:hAnsi="Times New Roman"/>
          <w:sz w:val="24"/>
        </w:rPr>
        <w:t xml:space="preserve"> teadusuuringute tegemisel riigieelarvest ja muudest vahenditest</w:t>
      </w:r>
      <w:r w:rsidR="0776CDA4" w:rsidRPr="6E341925">
        <w:rPr>
          <w:rFonts w:ascii="Times New Roman" w:hAnsi="Times New Roman"/>
          <w:sz w:val="24"/>
        </w:rPr>
        <w:t>.</w:t>
      </w:r>
    </w:p>
    <w:p w14:paraId="1DE94A92" w14:textId="7D949694" w:rsidR="3BFCAE6E" w:rsidRDefault="3BFCAE6E" w:rsidP="0016210D">
      <w:pPr>
        <w:rPr>
          <w:rFonts w:ascii="Times New Roman" w:hAnsi="Times New Roman"/>
          <w:sz w:val="24"/>
        </w:rPr>
      </w:pPr>
    </w:p>
    <w:p w14:paraId="668ECDB1" w14:textId="747AF316" w:rsidR="002B392C" w:rsidRDefault="5443FA71" w:rsidP="4F8A9DAA">
      <w:pPr>
        <w:rPr>
          <w:rFonts w:ascii="Times New Roman" w:hAnsi="Times New Roman"/>
          <w:b/>
          <w:bCs/>
          <w:sz w:val="24"/>
        </w:rPr>
      </w:pPr>
      <w:r w:rsidRPr="4F8A9DAA">
        <w:rPr>
          <w:rFonts w:ascii="Times New Roman" w:hAnsi="Times New Roman"/>
          <w:b/>
          <w:bCs/>
          <w:sz w:val="24"/>
        </w:rPr>
        <w:t xml:space="preserve">Eelnõu § </w:t>
      </w:r>
      <w:r w:rsidR="495CEBD7" w:rsidRPr="4F8A9DAA">
        <w:rPr>
          <w:rFonts w:ascii="Times New Roman" w:hAnsi="Times New Roman"/>
          <w:b/>
          <w:bCs/>
          <w:sz w:val="24"/>
        </w:rPr>
        <w:t>28</w:t>
      </w:r>
      <w:r w:rsidRPr="4F8A9DAA">
        <w:rPr>
          <w:rFonts w:ascii="Times New Roman" w:hAnsi="Times New Roman"/>
          <w:b/>
          <w:bCs/>
          <w:sz w:val="24"/>
        </w:rPr>
        <w:t xml:space="preserve"> lõike 3</w:t>
      </w:r>
      <w:r w:rsidR="615ED502" w:rsidRPr="4F8A9DAA">
        <w:rPr>
          <w:rFonts w:ascii="Times New Roman" w:hAnsi="Times New Roman"/>
          <w:b/>
          <w:bCs/>
          <w:sz w:val="24"/>
        </w:rPr>
        <w:t xml:space="preserve"> </w:t>
      </w:r>
      <w:r w:rsidR="615ED502" w:rsidRPr="4F8A9DAA">
        <w:rPr>
          <w:rFonts w:ascii="Times New Roman" w:hAnsi="Times New Roman"/>
          <w:sz w:val="24"/>
        </w:rPr>
        <w:t xml:space="preserve">kohaselt rahastatakse </w:t>
      </w:r>
      <w:r w:rsidR="551CAB2C" w:rsidRPr="4F8A9DAA">
        <w:rPr>
          <w:rFonts w:ascii="Times New Roman" w:hAnsi="Times New Roman"/>
          <w:sz w:val="24"/>
        </w:rPr>
        <w:t>g</w:t>
      </w:r>
      <w:r w:rsidR="615ED502" w:rsidRPr="4F8A9DAA">
        <w:rPr>
          <w:rFonts w:ascii="Times New Roman" w:hAnsi="Times New Roman"/>
          <w:sz w:val="24"/>
        </w:rPr>
        <w:t xml:space="preserve">eenivaramu vastutava töötleja tegevust geenivaramu arendamisel ja täiendamisel riigieelarvest ja muudest vahenditest, </w:t>
      </w:r>
      <w:r w:rsidR="551CAB2C" w:rsidRPr="4F8A9DAA">
        <w:rPr>
          <w:rFonts w:ascii="Times New Roman" w:hAnsi="Times New Roman"/>
          <w:sz w:val="24"/>
        </w:rPr>
        <w:t>sealhulgas</w:t>
      </w:r>
      <w:r w:rsidR="615ED502" w:rsidRPr="4F8A9DAA">
        <w:rPr>
          <w:rFonts w:ascii="Times New Roman" w:hAnsi="Times New Roman"/>
          <w:sz w:val="24"/>
        </w:rPr>
        <w:t xml:space="preserve"> seaduse </w:t>
      </w:r>
      <w:r w:rsidR="551CAB2C" w:rsidRPr="4F8A9DAA">
        <w:rPr>
          <w:rFonts w:ascii="Times New Roman" w:hAnsi="Times New Roman"/>
          <w:sz w:val="24"/>
        </w:rPr>
        <w:t>§-s</w:t>
      </w:r>
      <w:r w:rsidR="615ED502" w:rsidRPr="4F8A9DAA">
        <w:rPr>
          <w:rFonts w:ascii="Times New Roman" w:hAnsi="Times New Roman"/>
          <w:sz w:val="24"/>
        </w:rPr>
        <w:t xml:space="preserve"> 2</w:t>
      </w:r>
      <w:r w:rsidR="495CEBD7" w:rsidRPr="4F8A9DAA">
        <w:rPr>
          <w:rFonts w:ascii="Times New Roman" w:hAnsi="Times New Roman"/>
          <w:sz w:val="24"/>
        </w:rPr>
        <w:t>6</w:t>
      </w:r>
      <w:r w:rsidR="615ED502" w:rsidRPr="4F8A9DAA">
        <w:rPr>
          <w:rFonts w:ascii="Times New Roman" w:hAnsi="Times New Roman"/>
          <w:sz w:val="24"/>
        </w:rPr>
        <w:t xml:space="preserve"> </w:t>
      </w:r>
      <w:r w:rsidR="562F0541" w:rsidRPr="4F8A9DAA">
        <w:rPr>
          <w:rFonts w:ascii="Times New Roman" w:hAnsi="Times New Roman"/>
          <w:sz w:val="24"/>
        </w:rPr>
        <w:t>nimetatud</w:t>
      </w:r>
      <w:r w:rsidR="615ED502" w:rsidRPr="4F8A9DAA">
        <w:rPr>
          <w:rFonts w:ascii="Times New Roman" w:hAnsi="Times New Roman"/>
          <w:sz w:val="24"/>
        </w:rPr>
        <w:t xml:space="preserve"> tasudest.</w:t>
      </w:r>
    </w:p>
    <w:p w14:paraId="427AC2A2" w14:textId="5EAB9AE1" w:rsidR="3BFCAE6E" w:rsidRDefault="3BFCAE6E" w:rsidP="0016210D">
      <w:pPr>
        <w:rPr>
          <w:rFonts w:ascii="Times New Roman" w:hAnsi="Times New Roman"/>
          <w:b/>
          <w:bCs/>
          <w:sz w:val="24"/>
        </w:rPr>
      </w:pPr>
    </w:p>
    <w:p w14:paraId="7F937872" w14:textId="2C90384F" w:rsidR="002B392C" w:rsidRDefault="5443FA71" w:rsidP="6E341925">
      <w:pPr>
        <w:rPr>
          <w:rFonts w:ascii="Times New Roman" w:hAnsi="Times New Roman"/>
          <w:b/>
          <w:bCs/>
          <w:sz w:val="24"/>
        </w:rPr>
      </w:pPr>
      <w:r w:rsidRPr="6E341925">
        <w:rPr>
          <w:rFonts w:ascii="Times New Roman" w:hAnsi="Times New Roman"/>
          <w:b/>
          <w:bCs/>
          <w:sz w:val="24"/>
        </w:rPr>
        <w:t xml:space="preserve">Eelnõu § </w:t>
      </w:r>
      <w:r w:rsidR="495CEBD7" w:rsidRPr="6E341925">
        <w:rPr>
          <w:rFonts w:ascii="Times New Roman" w:hAnsi="Times New Roman"/>
          <w:b/>
          <w:bCs/>
          <w:sz w:val="24"/>
        </w:rPr>
        <w:t>28</w:t>
      </w:r>
      <w:r w:rsidRPr="6E341925">
        <w:rPr>
          <w:rFonts w:ascii="Times New Roman" w:hAnsi="Times New Roman"/>
          <w:b/>
          <w:bCs/>
          <w:sz w:val="24"/>
        </w:rPr>
        <w:t xml:space="preserve"> lõike 4</w:t>
      </w:r>
      <w:r w:rsidR="19890E49" w:rsidRPr="6E341925">
        <w:rPr>
          <w:rFonts w:ascii="Times New Roman" w:hAnsi="Times New Roman"/>
          <w:b/>
          <w:bCs/>
          <w:sz w:val="24"/>
        </w:rPr>
        <w:t xml:space="preserve"> </w:t>
      </w:r>
      <w:r w:rsidR="19890E49" w:rsidRPr="6E341925">
        <w:rPr>
          <w:rFonts w:ascii="Times New Roman" w:hAnsi="Times New Roman"/>
          <w:sz w:val="24"/>
        </w:rPr>
        <w:t>kohaselt rahastatakse g</w:t>
      </w:r>
      <w:r w:rsidR="19890E49" w:rsidRPr="6E341925">
        <w:rPr>
          <w:rFonts w:ascii="Times New Roman" w:hAnsi="Times New Roman"/>
          <w:color w:val="000000" w:themeColor="text1"/>
          <w:sz w:val="24"/>
        </w:rPr>
        <w:t xml:space="preserve">eenidoonori </w:t>
      </w:r>
      <w:r w:rsidR="1E5FCF3D" w:rsidRPr="6E341925">
        <w:rPr>
          <w:rFonts w:ascii="Times New Roman" w:hAnsi="Times New Roman"/>
          <w:color w:val="000000" w:themeColor="text1"/>
          <w:sz w:val="24"/>
        </w:rPr>
        <w:t>isiku</w:t>
      </w:r>
      <w:r w:rsidR="19890E49" w:rsidRPr="6E341925">
        <w:rPr>
          <w:rFonts w:ascii="Times New Roman" w:hAnsi="Times New Roman"/>
          <w:color w:val="000000" w:themeColor="text1"/>
          <w:sz w:val="24"/>
        </w:rPr>
        <w:t xml:space="preserve">andmete </w:t>
      </w:r>
      <w:proofErr w:type="spellStart"/>
      <w:r w:rsidR="0DCF8ED9" w:rsidRPr="6E341925">
        <w:rPr>
          <w:rFonts w:ascii="Times New Roman" w:hAnsi="Times New Roman"/>
          <w:color w:val="000000" w:themeColor="text1"/>
          <w:sz w:val="24"/>
        </w:rPr>
        <w:t>TIS-i</w:t>
      </w:r>
      <w:proofErr w:type="spellEnd"/>
      <w:r w:rsidR="19890E49" w:rsidRPr="6E341925">
        <w:rPr>
          <w:rFonts w:ascii="Times New Roman" w:hAnsi="Times New Roman"/>
          <w:color w:val="000000" w:themeColor="text1"/>
          <w:sz w:val="24"/>
        </w:rPr>
        <w:t xml:space="preserve"> kandmist ning selleks põhjendatud ja vajalikke geenivaramu vastutava töötleja tegevusi riigieelarvest ja muudest vahenditest.</w:t>
      </w:r>
      <w:r w:rsidR="193127A1" w:rsidRPr="6E341925">
        <w:rPr>
          <w:rFonts w:ascii="Times New Roman" w:hAnsi="Times New Roman"/>
          <w:color w:val="000000" w:themeColor="text1"/>
          <w:sz w:val="24"/>
        </w:rPr>
        <w:t xml:space="preserve"> </w:t>
      </w:r>
    </w:p>
    <w:p w14:paraId="7C79A659" w14:textId="5847AD58" w:rsidR="3BFCAE6E" w:rsidRDefault="3BFCAE6E" w:rsidP="0016210D">
      <w:pPr>
        <w:rPr>
          <w:rFonts w:ascii="Times New Roman" w:hAnsi="Times New Roman"/>
          <w:b/>
          <w:bCs/>
          <w:sz w:val="24"/>
        </w:rPr>
      </w:pPr>
    </w:p>
    <w:p w14:paraId="737EA475" w14:textId="2008A34A" w:rsidR="002B392C" w:rsidRDefault="6E0ECCDC" w:rsidP="0016210D">
      <w:pPr>
        <w:rPr>
          <w:rFonts w:ascii="Times New Roman" w:hAnsi="Times New Roman"/>
          <w:b/>
          <w:bCs/>
          <w:sz w:val="24"/>
        </w:rPr>
      </w:pPr>
      <w:r w:rsidRPr="75CF7F17">
        <w:rPr>
          <w:rFonts w:ascii="Times New Roman" w:hAnsi="Times New Roman"/>
          <w:b/>
          <w:bCs/>
          <w:sz w:val="24"/>
        </w:rPr>
        <w:t xml:space="preserve">Eelnõu </w:t>
      </w:r>
      <w:r w:rsidR="00D64F7A">
        <w:rPr>
          <w:rFonts w:ascii="Times New Roman" w:hAnsi="Times New Roman"/>
          <w:b/>
          <w:bCs/>
          <w:sz w:val="24"/>
        </w:rPr>
        <w:t>§-s</w:t>
      </w:r>
      <w:r w:rsidRPr="75CF7F17">
        <w:rPr>
          <w:rFonts w:ascii="Times New Roman" w:hAnsi="Times New Roman"/>
          <w:b/>
          <w:bCs/>
          <w:sz w:val="24"/>
        </w:rPr>
        <w:t xml:space="preserve"> </w:t>
      </w:r>
      <w:r w:rsidR="00477BB1">
        <w:rPr>
          <w:rFonts w:ascii="Times New Roman" w:hAnsi="Times New Roman"/>
          <w:b/>
          <w:bCs/>
          <w:sz w:val="24"/>
        </w:rPr>
        <w:t>29</w:t>
      </w:r>
      <w:r w:rsidRPr="75CF7F17">
        <w:rPr>
          <w:rFonts w:ascii="Times New Roman" w:hAnsi="Times New Roman"/>
          <w:b/>
          <w:bCs/>
          <w:sz w:val="24"/>
        </w:rPr>
        <w:t xml:space="preserve"> </w:t>
      </w:r>
      <w:r w:rsidR="00D64F7A" w:rsidRPr="00936399">
        <w:rPr>
          <w:rFonts w:ascii="Times New Roman" w:hAnsi="Times New Roman"/>
          <w:sz w:val="24"/>
        </w:rPr>
        <w:t xml:space="preserve">sätestatakse </w:t>
      </w:r>
      <w:r w:rsidRPr="00936399">
        <w:rPr>
          <w:rFonts w:ascii="Times New Roman" w:hAnsi="Times New Roman"/>
          <w:sz w:val="24"/>
        </w:rPr>
        <w:t>vastutava töötleja muutus</w:t>
      </w:r>
      <w:r w:rsidR="006D7DA1" w:rsidRPr="00936399">
        <w:rPr>
          <w:rFonts w:ascii="Times New Roman" w:hAnsi="Times New Roman"/>
          <w:sz w:val="24"/>
        </w:rPr>
        <w:t xml:space="preserve"> ja andmete </w:t>
      </w:r>
      <w:proofErr w:type="spellStart"/>
      <w:r w:rsidR="006D7DA1" w:rsidRPr="00936399">
        <w:rPr>
          <w:rFonts w:ascii="Times New Roman" w:hAnsi="Times New Roman"/>
          <w:sz w:val="24"/>
        </w:rPr>
        <w:t>võõrandatavus</w:t>
      </w:r>
      <w:proofErr w:type="spellEnd"/>
      <w:r w:rsidR="00586C3F" w:rsidRPr="00936399">
        <w:rPr>
          <w:rFonts w:ascii="Times New Roman" w:hAnsi="Times New Roman"/>
          <w:sz w:val="24"/>
        </w:rPr>
        <w:t>.</w:t>
      </w:r>
    </w:p>
    <w:p w14:paraId="453B5FDF" w14:textId="5825D8A4" w:rsidR="3BFCAE6E" w:rsidRDefault="3BFCAE6E" w:rsidP="0016210D">
      <w:pPr>
        <w:rPr>
          <w:rFonts w:ascii="Times New Roman" w:hAnsi="Times New Roman"/>
          <w:b/>
          <w:bCs/>
          <w:sz w:val="24"/>
        </w:rPr>
      </w:pPr>
    </w:p>
    <w:p w14:paraId="66D732CA" w14:textId="6619D9CF" w:rsidR="495B567B" w:rsidRDefault="495B567B"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 </w:t>
      </w:r>
      <w:r w:rsidR="00890C95">
        <w:rPr>
          <w:rFonts w:ascii="Times New Roman" w:hAnsi="Times New Roman"/>
          <w:b/>
          <w:bCs/>
          <w:color w:val="000000" w:themeColor="text1"/>
          <w:sz w:val="24"/>
        </w:rPr>
        <w:t>29</w:t>
      </w:r>
      <w:r w:rsidRPr="3BFCAE6E">
        <w:rPr>
          <w:rFonts w:ascii="Times New Roman" w:hAnsi="Times New Roman"/>
          <w:b/>
          <w:bCs/>
          <w:color w:val="000000" w:themeColor="text1"/>
          <w:sz w:val="24"/>
        </w:rPr>
        <w:t xml:space="preserve"> lõike 1 </w:t>
      </w:r>
      <w:r w:rsidR="6B2C7CDE" w:rsidRPr="3BFCAE6E">
        <w:rPr>
          <w:rFonts w:ascii="Times New Roman" w:hAnsi="Times New Roman"/>
          <w:color w:val="000000" w:themeColor="text1"/>
          <w:sz w:val="24"/>
        </w:rPr>
        <w:t>kohaselt ei ole</w:t>
      </w:r>
      <w:r w:rsidR="6B2C7CDE" w:rsidRPr="3BFCAE6E">
        <w:rPr>
          <w:rFonts w:ascii="Times New Roman" w:hAnsi="Times New Roman"/>
          <w:b/>
          <w:bCs/>
          <w:color w:val="000000" w:themeColor="text1"/>
          <w:sz w:val="24"/>
        </w:rPr>
        <w:t xml:space="preserve"> </w:t>
      </w:r>
      <w:r w:rsidR="0092757A">
        <w:rPr>
          <w:rFonts w:ascii="Times New Roman" w:hAnsi="Times New Roman"/>
          <w:color w:val="000000" w:themeColor="text1"/>
          <w:sz w:val="24"/>
        </w:rPr>
        <w:t>g</w:t>
      </w:r>
      <w:r w:rsidRPr="3BFCAE6E">
        <w:rPr>
          <w:rFonts w:ascii="Times New Roman" w:hAnsi="Times New Roman"/>
          <w:color w:val="000000" w:themeColor="text1"/>
          <w:sz w:val="24"/>
        </w:rPr>
        <w:t>eenivaramu vastutava töötleja valduses olevad geenivaramu andmed, sealhulgas koeproov</w:t>
      </w:r>
      <w:r w:rsidR="0050347C">
        <w:rPr>
          <w:rFonts w:ascii="Times New Roman" w:hAnsi="Times New Roman"/>
          <w:color w:val="000000" w:themeColor="text1"/>
          <w:sz w:val="24"/>
        </w:rPr>
        <w:t>id</w:t>
      </w:r>
      <w:r w:rsidRPr="3BFCAE6E">
        <w:rPr>
          <w:rFonts w:ascii="Times New Roman" w:hAnsi="Times New Roman"/>
          <w:color w:val="000000" w:themeColor="text1"/>
          <w:sz w:val="24"/>
        </w:rPr>
        <w:t xml:space="preserve">, võõrandatavad. Geenivaramu vastutava töötleja tegevuse </w:t>
      </w:r>
      <w:r w:rsidR="002F2F26">
        <w:rPr>
          <w:rFonts w:ascii="Times New Roman" w:hAnsi="Times New Roman"/>
          <w:color w:val="000000" w:themeColor="text1"/>
          <w:sz w:val="24"/>
        </w:rPr>
        <w:t>lõppemisel</w:t>
      </w:r>
      <w:r w:rsidR="004D734F">
        <w:rPr>
          <w:rFonts w:ascii="Times New Roman" w:hAnsi="Times New Roman"/>
          <w:color w:val="000000" w:themeColor="text1"/>
          <w:sz w:val="24"/>
        </w:rPr>
        <w:t xml:space="preserve"> või </w:t>
      </w:r>
      <w:r w:rsidRPr="3BFCAE6E">
        <w:rPr>
          <w:rFonts w:ascii="Times New Roman" w:hAnsi="Times New Roman"/>
          <w:color w:val="000000" w:themeColor="text1"/>
          <w:sz w:val="24"/>
        </w:rPr>
        <w:t xml:space="preserve">lõpetamisel </w:t>
      </w:r>
      <w:r w:rsidRPr="004D734F">
        <w:rPr>
          <w:rFonts w:ascii="Times New Roman" w:hAnsi="Times New Roman"/>
          <w:color w:val="000000" w:themeColor="text1"/>
          <w:sz w:val="24"/>
        </w:rPr>
        <w:t>lähe</w:t>
      </w:r>
      <w:r w:rsidR="00001A4B" w:rsidRPr="004D734F">
        <w:rPr>
          <w:rFonts w:ascii="Times New Roman" w:hAnsi="Times New Roman"/>
          <w:color w:val="000000" w:themeColor="text1"/>
          <w:sz w:val="24"/>
        </w:rPr>
        <w:t>vad</w:t>
      </w:r>
      <w:r w:rsidRPr="3BFCAE6E">
        <w:rPr>
          <w:rFonts w:ascii="Times New Roman" w:hAnsi="Times New Roman"/>
          <w:color w:val="000000" w:themeColor="text1"/>
          <w:sz w:val="24"/>
        </w:rPr>
        <w:t xml:space="preserve"> </w:t>
      </w:r>
      <w:r w:rsidR="004D734F">
        <w:rPr>
          <w:rFonts w:ascii="Times New Roman" w:hAnsi="Times New Roman"/>
          <w:color w:val="000000" w:themeColor="text1"/>
          <w:sz w:val="24"/>
        </w:rPr>
        <w:t>tema</w:t>
      </w:r>
      <w:r w:rsidRPr="3BFCAE6E">
        <w:rPr>
          <w:rFonts w:ascii="Times New Roman" w:hAnsi="Times New Roman"/>
          <w:color w:val="000000" w:themeColor="text1"/>
          <w:sz w:val="24"/>
        </w:rPr>
        <w:t xml:space="preserve"> valduses </w:t>
      </w:r>
      <w:r w:rsidRPr="00321D8A">
        <w:rPr>
          <w:rFonts w:ascii="Times New Roman" w:hAnsi="Times New Roman"/>
          <w:color w:val="000000" w:themeColor="text1"/>
          <w:sz w:val="24"/>
        </w:rPr>
        <w:t>olev</w:t>
      </w:r>
      <w:r w:rsidR="00321D8A" w:rsidRPr="00321D8A">
        <w:rPr>
          <w:rFonts w:ascii="Times New Roman" w:hAnsi="Times New Roman"/>
          <w:color w:val="000000" w:themeColor="text1"/>
          <w:sz w:val="24"/>
        </w:rPr>
        <w:t>ad</w:t>
      </w:r>
      <w:r w:rsidRPr="00321D8A">
        <w:rPr>
          <w:rFonts w:ascii="Times New Roman" w:hAnsi="Times New Roman"/>
          <w:color w:val="000000" w:themeColor="text1"/>
          <w:sz w:val="24"/>
        </w:rPr>
        <w:t xml:space="preserve"> koeproov</w:t>
      </w:r>
      <w:r w:rsidR="00321D8A">
        <w:rPr>
          <w:rFonts w:ascii="Times New Roman" w:hAnsi="Times New Roman"/>
          <w:color w:val="000000" w:themeColor="text1"/>
          <w:sz w:val="24"/>
        </w:rPr>
        <w:t>id</w:t>
      </w:r>
      <w:r w:rsidRPr="00321D8A">
        <w:rPr>
          <w:rFonts w:ascii="Times New Roman" w:hAnsi="Times New Roman"/>
          <w:color w:val="000000" w:themeColor="text1"/>
          <w:sz w:val="24"/>
        </w:rPr>
        <w:t>,</w:t>
      </w:r>
      <w:r w:rsidRPr="3BFCAE6E">
        <w:rPr>
          <w:rFonts w:ascii="Times New Roman" w:hAnsi="Times New Roman"/>
          <w:color w:val="000000" w:themeColor="text1"/>
          <w:sz w:val="24"/>
        </w:rPr>
        <w:t xml:space="preserve"> koeproovi</w:t>
      </w:r>
      <w:r w:rsidR="00321D8A">
        <w:rPr>
          <w:rFonts w:ascii="Times New Roman" w:hAnsi="Times New Roman"/>
          <w:color w:val="000000" w:themeColor="text1"/>
          <w:sz w:val="24"/>
        </w:rPr>
        <w:t>de</w:t>
      </w:r>
      <w:r w:rsidRPr="3BFCAE6E">
        <w:rPr>
          <w:rFonts w:ascii="Times New Roman" w:hAnsi="Times New Roman"/>
          <w:color w:val="000000" w:themeColor="text1"/>
          <w:sz w:val="24"/>
        </w:rPr>
        <w:t>ga seotud andmed, isikuandmed, sugupuu</w:t>
      </w:r>
      <w:r w:rsidR="00335888">
        <w:rPr>
          <w:rFonts w:ascii="Times New Roman" w:hAnsi="Times New Roman"/>
          <w:color w:val="000000" w:themeColor="text1"/>
          <w:sz w:val="24"/>
        </w:rPr>
        <w:t>d,</w:t>
      </w:r>
      <w:r w:rsidRPr="3BFCAE6E">
        <w:rPr>
          <w:rFonts w:ascii="Times New Roman" w:hAnsi="Times New Roman"/>
          <w:color w:val="000000" w:themeColor="text1"/>
          <w:sz w:val="24"/>
        </w:rPr>
        <w:t xml:space="preserve"> geenidoonori</w:t>
      </w:r>
      <w:r w:rsidR="00E26C03">
        <w:rPr>
          <w:rFonts w:ascii="Times New Roman" w:hAnsi="Times New Roman"/>
          <w:color w:val="000000" w:themeColor="text1"/>
          <w:sz w:val="24"/>
        </w:rPr>
        <w:t>te</w:t>
      </w:r>
      <w:r w:rsidRPr="3BFCAE6E">
        <w:rPr>
          <w:rFonts w:ascii="Times New Roman" w:hAnsi="Times New Roman"/>
          <w:color w:val="000000" w:themeColor="text1"/>
          <w:sz w:val="24"/>
        </w:rPr>
        <w:t xml:space="preserve"> kirjaliku</w:t>
      </w:r>
      <w:r w:rsidR="00E26C03">
        <w:rPr>
          <w:rFonts w:ascii="Times New Roman" w:hAnsi="Times New Roman"/>
          <w:color w:val="000000" w:themeColor="text1"/>
          <w:sz w:val="24"/>
        </w:rPr>
        <w:t>d</w:t>
      </w:r>
      <w:r w:rsidRPr="3BFCAE6E">
        <w:rPr>
          <w:rFonts w:ascii="Times New Roman" w:hAnsi="Times New Roman"/>
          <w:color w:val="000000" w:themeColor="text1"/>
          <w:sz w:val="24"/>
        </w:rPr>
        <w:t xml:space="preserve"> tahteavalduse</w:t>
      </w:r>
      <w:r w:rsidR="00E26C03">
        <w:rPr>
          <w:rFonts w:ascii="Times New Roman" w:hAnsi="Times New Roman"/>
          <w:color w:val="000000" w:themeColor="text1"/>
          <w:sz w:val="24"/>
        </w:rPr>
        <w:t>d</w:t>
      </w:r>
      <w:r w:rsidRPr="3BFCAE6E">
        <w:rPr>
          <w:rFonts w:ascii="Times New Roman" w:hAnsi="Times New Roman"/>
          <w:color w:val="000000" w:themeColor="text1"/>
          <w:sz w:val="24"/>
        </w:rPr>
        <w:t xml:space="preserve"> ja muud geenivaramus töödeldavad </w:t>
      </w:r>
      <w:r w:rsidRPr="00C702F7">
        <w:rPr>
          <w:rFonts w:ascii="Times New Roman" w:hAnsi="Times New Roman"/>
          <w:color w:val="000000" w:themeColor="text1"/>
          <w:sz w:val="24"/>
        </w:rPr>
        <w:t>andmed</w:t>
      </w:r>
      <w:r w:rsidRPr="00E26C03">
        <w:rPr>
          <w:rFonts w:ascii="Times New Roman" w:hAnsi="Times New Roman"/>
          <w:color w:val="000000" w:themeColor="text1"/>
          <w:sz w:val="24"/>
        </w:rPr>
        <w:t xml:space="preserve"> ni</w:t>
      </w:r>
      <w:r w:rsidRPr="3BFCAE6E">
        <w:rPr>
          <w:rFonts w:ascii="Times New Roman" w:hAnsi="Times New Roman"/>
          <w:color w:val="000000" w:themeColor="text1"/>
          <w:sz w:val="24"/>
        </w:rPr>
        <w:t xml:space="preserve">ng nende andmete </w:t>
      </w:r>
      <w:r w:rsidRPr="00C702F7">
        <w:rPr>
          <w:rFonts w:ascii="Times New Roman" w:hAnsi="Times New Roman"/>
          <w:color w:val="000000" w:themeColor="text1"/>
          <w:sz w:val="24"/>
        </w:rPr>
        <w:t>töötlemise õigus üle Eesti</w:t>
      </w:r>
      <w:r w:rsidRPr="3BFCAE6E">
        <w:rPr>
          <w:rFonts w:ascii="Times New Roman" w:hAnsi="Times New Roman"/>
          <w:color w:val="000000" w:themeColor="text1"/>
          <w:sz w:val="24"/>
        </w:rPr>
        <w:t xml:space="preserve"> Vabariigile.</w:t>
      </w:r>
    </w:p>
    <w:p w14:paraId="60943CA6" w14:textId="03FF6BE4" w:rsidR="3BFCAE6E" w:rsidRDefault="3BFCAE6E" w:rsidP="0016210D">
      <w:pPr>
        <w:rPr>
          <w:rFonts w:ascii="Times New Roman" w:hAnsi="Times New Roman"/>
          <w:b/>
          <w:bCs/>
          <w:color w:val="000000" w:themeColor="text1"/>
          <w:sz w:val="24"/>
        </w:rPr>
      </w:pPr>
    </w:p>
    <w:p w14:paraId="7D1DDD21" w14:textId="6F32B924" w:rsidR="495B567B" w:rsidRDefault="495B567B" w:rsidP="0016210D">
      <w:pPr>
        <w:rPr>
          <w:rFonts w:ascii="Times New Roman" w:hAnsi="Times New Roman"/>
          <w:color w:val="000000" w:themeColor="text1"/>
          <w:sz w:val="24"/>
        </w:rPr>
      </w:pPr>
      <w:r w:rsidRPr="3BFCAE6E">
        <w:rPr>
          <w:rFonts w:ascii="Times New Roman" w:hAnsi="Times New Roman"/>
          <w:b/>
          <w:bCs/>
          <w:color w:val="000000" w:themeColor="text1"/>
          <w:sz w:val="24"/>
        </w:rPr>
        <w:t xml:space="preserve">Eelnõu </w:t>
      </w:r>
      <w:r w:rsidRPr="00DC1A31">
        <w:rPr>
          <w:rFonts w:ascii="Times New Roman" w:hAnsi="Times New Roman"/>
          <w:b/>
          <w:bCs/>
          <w:color w:val="000000" w:themeColor="text1"/>
          <w:sz w:val="24"/>
        </w:rPr>
        <w:t xml:space="preserve">§ </w:t>
      </w:r>
      <w:r w:rsidR="00DC1A31" w:rsidRPr="00DC1A31">
        <w:rPr>
          <w:rFonts w:ascii="Times New Roman" w:hAnsi="Times New Roman"/>
          <w:b/>
          <w:bCs/>
          <w:color w:val="000000" w:themeColor="text1"/>
          <w:sz w:val="24"/>
        </w:rPr>
        <w:t>29</w:t>
      </w:r>
      <w:r w:rsidRPr="00DC1A31">
        <w:rPr>
          <w:rFonts w:ascii="Times New Roman" w:hAnsi="Times New Roman"/>
          <w:b/>
          <w:bCs/>
          <w:color w:val="000000" w:themeColor="text1"/>
          <w:sz w:val="24"/>
        </w:rPr>
        <w:t xml:space="preserve"> </w:t>
      </w:r>
      <w:r w:rsidRPr="3BFCAE6E">
        <w:rPr>
          <w:rFonts w:ascii="Times New Roman" w:hAnsi="Times New Roman"/>
          <w:b/>
          <w:bCs/>
          <w:color w:val="000000" w:themeColor="text1"/>
          <w:sz w:val="24"/>
        </w:rPr>
        <w:t xml:space="preserve">lõike 2 </w:t>
      </w:r>
      <w:r w:rsidR="2AD7CECD" w:rsidRPr="3BFCAE6E">
        <w:rPr>
          <w:rFonts w:ascii="Times New Roman" w:hAnsi="Times New Roman"/>
          <w:color w:val="000000" w:themeColor="text1"/>
          <w:sz w:val="24"/>
        </w:rPr>
        <w:t xml:space="preserve">kohaselt teavitab </w:t>
      </w:r>
      <w:r w:rsidR="006E3699">
        <w:rPr>
          <w:rFonts w:ascii="Times New Roman" w:hAnsi="Times New Roman"/>
          <w:color w:val="000000" w:themeColor="text1"/>
          <w:sz w:val="24"/>
        </w:rPr>
        <w:t>g</w:t>
      </w:r>
      <w:r w:rsidRPr="3BFCAE6E">
        <w:rPr>
          <w:rFonts w:ascii="Times New Roman" w:hAnsi="Times New Roman"/>
          <w:color w:val="000000" w:themeColor="text1"/>
          <w:sz w:val="24"/>
        </w:rPr>
        <w:t xml:space="preserve">eenivaramu vastutav töötleja enne </w:t>
      </w:r>
      <w:r w:rsidR="004A3E93">
        <w:rPr>
          <w:rFonts w:ascii="Times New Roman" w:hAnsi="Times New Roman"/>
          <w:color w:val="000000" w:themeColor="text1"/>
          <w:sz w:val="24"/>
        </w:rPr>
        <w:t>sama</w:t>
      </w:r>
      <w:r w:rsidRPr="3BFCAE6E">
        <w:rPr>
          <w:rFonts w:ascii="Times New Roman" w:hAnsi="Times New Roman"/>
          <w:color w:val="000000" w:themeColor="text1"/>
          <w:sz w:val="24"/>
        </w:rPr>
        <w:t xml:space="preserve"> paragrahvi lõikes 1 nimetatud õiguste üleminekut geenidoonorit uuest vastutavast töötlejast, kasutades selleks geenidoonori kontaktandmeid või avaldades </w:t>
      </w:r>
      <w:r w:rsidR="00561909">
        <w:rPr>
          <w:rFonts w:ascii="Times New Roman" w:hAnsi="Times New Roman"/>
          <w:color w:val="000000" w:themeColor="text1"/>
          <w:sz w:val="24"/>
        </w:rPr>
        <w:t>sellekohase</w:t>
      </w:r>
      <w:r w:rsidRPr="3BFCAE6E">
        <w:rPr>
          <w:rFonts w:ascii="Times New Roman" w:hAnsi="Times New Roman"/>
          <w:color w:val="000000" w:themeColor="text1"/>
          <w:sz w:val="24"/>
        </w:rPr>
        <w:t xml:space="preserve"> teate Ametlikes Teadaannetes või üleriigilise levikuga meediaväljaan</w:t>
      </w:r>
      <w:r w:rsidR="002768AE">
        <w:rPr>
          <w:rFonts w:ascii="Times New Roman" w:hAnsi="Times New Roman"/>
          <w:color w:val="000000" w:themeColor="text1"/>
          <w:sz w:val="24"/>
        </w:rPr>
        <w:t>des.</w:t>
      </w:r>
    </w:p>
    <w:p w14:paraId="3CC8FB2A" w14:textId="07F579FD" w:rsidR="3BFCAE6E" w:rsidRPr="00355B19" w:rsidRDefault="00355B19" w:rsidP="0016210D">
      <w:pPr>
        <w:rPr>
          <w:rFonts w:ascii="Times New Roman" w:hAnsi="Times New Roman"/>
          <w:sz w:val="24"/>
        </w:rPr>
      </w:pPr>
      <w:r w:rsidRPr="00355B19">
        <w:rPr>
          <w:rFonts w:ascii="Times New Roman" w:hAnsi="Times New Roman"/>
          <w:sz w:val="24"/>
        </w:rPr>
        <w:t xml:space="preserve">Nimetatud säte on </w:t>
      </w:r>
      <w:r w:rsidR="00C74D57">
        <w:rPr>
          <w:rFonts w:ascii="Times New Roman" w:hAnsi="Times New Roman"/>
          <w:sz w:val="24"/>
        </w:rPr>
        <w:t xml:space="preserve">olemas </w:t>
      </w:r>
      <w:r w:rsidRPr="00355B19">
        <w:rPr>
          <w:rFonts w:ascii="Times New Roman" w:hAnsi="Times New Roman"/>
          <w:sz w:val="24"/>
        </w:rPr>
        <w:t>ka kehtivas IGUS</w:t>
      </w:r>
      <w:r w:rsidR="006E3699">
        <w:rPr>
          <w:rFonts w:ascii="Times New Roman" w:hAnsi="Times New Roman"/>
          <w:sz w:val="24"/>
        </w:rPr>
        <w:t>-</w:t>
      </w:r>
      <w:proofErr w:type="spellStart"/>
      <w:r w:rsidR="006E3699">
        <w:rPr>
          <w:rFonts w:ascii="Times New Roman" w:hAnsi="Times New Roman"/>
          <w:sz w:val="24"/>
        </w:rPr>
        <w:t>is</w:t>
      </w:r>
      <w:proofErr w:type="spellEnd"/>
      <w:r w:rsidRPr="00355B19">
        <w:rPr>
          <w:rFonts w:ascii="Times New Roman" w:hAnsi="Times New Roman"/>
          <w:sz w:val="24"/>
        </w:rPr>
        <w:t xml:space="preserve"> </w:t>
      </w:r>
      <w:r w:rsidRPr="003137E1">
        <w:rPr>
          <w:rFonts w:ascii="Times New Roman" w:hAnsi="Times New Roman"/>
          <w:sz w:val="24"/>
        </w:rPr>
        <w:t xml:space="preserve">ning </w:t>
      </w:r>
      <w:r w:rsidR="002768AE" w:rsidRPr="003137E1">
        <w:rPr>
          <w:rFonts w:ascii="Times New Roman" w:hAnsi="Times New Roman"/>
          <w:sz w:val="24"/>
        </w:rPr>
        <w:t xml:space="preserve">sisuliselt </w:t>
      </w:r>
      <w:r w:rsidRPr="003137E1">
        <w:rPr>
          <w:rFonts w:ascii="Times New Roman" w:hAnsi="Times New Roman"/>
          <w:sz w:val="24"/>
        </w:rPr>
        <w:t>regulatsioon selles osas ei muutu.</w:t>
      </w:r>
    </w:p>
    <w:p w14:paraId="1B13AD15" w14:textId="302190B0" w:rsidR="3BFCAE6E" w:rsidRDefault="3BFCAE6E" w:rsidP="0016210D">
      <w:pPr>
        <w:rPr>
          <w:rFonts w:ascii="Times New Roman" w:hAnsi="Times New Roman"/>
          <w:b/>
          <w:bCs/>
          <w:sz w:val="24"/>
        </w:rPr>
      </w:pPr>
    </w:p>
    <w:p w14:paraId="5463D604" w14:textId="5A5E77C3" w:rsidR="007A110D" w:rsidRPr="004A7050" w:rsidRDefault="00035DF5" w:rsidP="004A7050">
      <w:pPr>
        <w:rPr>
          <w:rFonts w:ascii="Times New Roman" w:hAnsi="Times New Roman"/>
          <w:b/>
          <w:bCs/>
          <w:sz w:val="24"/>
        </w:rPr>
      </w:pPr>
      <w:r>
        <w:rPr>
          <w:rFonts w:ascii="Times New Roman" w:hAnsi="Times New Roman"/>
          <w:b/>
          <w:bCs/>
          <w:sz w:val="24"/>
        </w:rPr>
        <w:t>3. p</w:t>
      </w:r>
      <w:r w:rsidR="0E98960C" w:rsidRPr="004A7050">
        <w:rPr>
          <w:rFonts w:ascii="Times New Roman" w:hAnsi="Times New Roman"/>
          <w:b/>
          <w:bCs/>
          <w:sz w:val="24"/>
        </w:rPr>
        <w:t xml:space="preserve">eatükis kehtestatakse </w:t>
      </w:r>
      <w:r w:rsidR="00735858" w:rsidRPr="004A7050">
        <w:rPr>
          <w:rFonts w:ascii="Times New Roman" w:hAnsi="Times New Roman"/>
          <w:b/>
          <w:bCs/>
          <w:sz w:val="24"/>
        </w:rPr>
        <w:t xml:space="preserve">nõuded </w:t>
      </w:r>
      <w:r w:rsidR="0E98960C" w:rsidRPr="004A7050">
        <w:rPr>
          <w:rFonts w:ascii="Times New Roman" w:hAnsi="Times New Roman"/>
          <w:b/>
          <w:bCs/>
          <w:sz w:val="24"/>
        </w:rPr>
        <w:t>teadusuuringu eesmärgil te</w:t>
      </w:r>
      <w:r w:rsidR="007A5DB6">
        <w:rPr>
          <w:rFonts w:ascii="Times New Roman" w:hAnsi="Times New Roman"/>
          <w:b/>
          <w:bCs/>
          <w:sz w:val="24"/>
        </w:rPr>
        <w:t>htava</w:t>
      </w:r>
      <w:r w:rsidR="0E98960C" w:rsidRPr="004A7050">
        <w:rPr>
          <w:rFonts w:ascii="Times New Roman" w:hAnsi="Times New Roman"/>
          <w:b/>
          <w:bCs/>
          <w:sz w:val="24"/>
        </w:rPr>
        <w:t xml:space="preserve"> </w:t>
      </w:r>
      <w:proofErr w:type="spellStart"/>
      <w:r w:rsidR="0E98960C" w:rsidRPr="004A7050">
        <w:rPr>
          <w:rFonts w:ascii="Times New Roman" w:hAnsi="Times New Roman"/>
          <w:b/>
          <w:bCs/>
          <w:sz w:val="24"/>
        </w:rPr>
        <w:t>inimgeeniuuringu</w:t>
      </w:r>
      <w:proofErr w:type="spellEnd"/>
      <w:r w:rsidR="00C408C6">
        <w:rPr>
          <w:rFonts w:ascii="Times New Roman" w:hAnsi="Times New Roman"/>
          <w:b/>
          <w:bCs/>
          <w:sz w:val="24"/>
        </w:rPr>
        <w:t xml:space="preserve"> käigus</w:t>
      </w:r>
      <w:r w:rsidR="007E7C82">
        <w:rPr>
          <w:rFonts w:ascii="Times New Roman" w:hAnsi="Times New Roman"/>
          <w:b/>
          <w:bCs/>
          <w:sz w:val="24"/>
        </w:rPr>
        <w:t xml:space="preserve"> </w:t>
      </w:r>
      <w:r w:rsidR="007E7C82" w:rsidRPr="004A7050">
        <w:rPr>
          <w:rFonts w:ascii="Times New Roman" w:hAnsi="Times New Roman"/>
          <w:b/>
          <w:bCs/>
          <w:sz w:val="24"/>
        </w:rPr>
        <w:t>geneetiliste andmete töötlemise</w:t>
      </w:r>
      <w:r w:rsidR="0001571C">
        <w:rPr>
          <w:rFonts w:ascii="Times New Roman" w:hAnsi="Times New Roman"/>
          <w:b/>
          <w:bCs/>
          <w:sz w:val="24"/>
        </w:rPr>
        <w:t>le</w:t>
      </w:r>
      <w:r w:rsidR="00FC5671">
        <w:rPr>
          <w:rFonts w:ascii="Times New Roman" w:hAnsi="Times New Roman"/>
          <w:b/>
          <w:bCs/>
          <w:sz w:val="24"/>
        </w:rPr>
        <w:t>.</w:t>
      </w:r>
    </w:p>
    <w:p w14:paraId="70F0824A" w14:textId="60881CF9" w:rsidR="6018E984" w:rsidRDefault="6018E984" w:rsidP="0016210D">
      <w:pPr>
        <w:pStyle w:val="Loendilik"/>
        <w:ind w:left="0"/>
        <w:rPr>
          <w:rFonts w:ascii="Times New Roman" w:hAnsi="Times New Roman"/>
          <w:b/>
          <w:bCs/>
          <w:sz w:val="24"/>
        </w:rPr>
      </w:pPr>
    </w:p>
    <w:p w14:paraId="520CCD40" w14:textId="62B121A0" w:rsidR="51ABC911" w:rsidRDefault="648A0A49" w:rsidP="0016210D">
      <w:pPr>
        <w:pStyle w:val="Loendilik"/>
        <w:ind w:left="0"/>
        <w:rPr>
          <w:rFonts w:ascii="Times New Roman" w:hAnsi="Times New Roman"/>
          <w:sz w:val="24"/>
        </w:rPr>
      </w:pPr>
      <w:r w:rsidRPr="584505C9">
        <w:rPr>
          <w:rFonts w:ascii="Times New Roman" w:hAnsi="Times New Roman"/>
          <w:b/>
          <w:bCs/>
          <w:sz w:val="24"/>
        </w:rPr>
        <w:lastRenderedPageBreak/>
        <w:t xml:space="preserve">Eelnõu </w:t>
      </w:r>
      <w:r w:rsidR="007A5DB6">
        <w:rPr>
          <w:rFonts w:ascii="Times New Roman" w:hAnsi="Times New Roman"/>
          <w:b/>
          <w:bCs/>
          <w:sz w:val="24"/>
        </w:rPr>
        <w:t>§-s</w:t>
      </w:r>
      <w:r w:rsidRPr="584505C9">
        <w:rPr>
          <w:rFonts w:ascii="Times New Roman" w:hAnsi="Times New Roman"/>
          <w:b/>
          <w:bCs/>
          <w:sz w:val="24"/>
        </w:rPr>
        <w:t xml:space="preserve"> </w:t>
      </w:r>
      <w:r w:rsidRPr="006B6BF3">
        <w:rPr>
          <w:rFonts w:ascii="Times New Roman" w:hAnsi="Times New Roman"/>
          <w:b/>
          <w:bCs/>
          <w:sz w:val="24"/>
        </w:rPr>
        <w:t>3</w:t>
      </w:r>
      <w:r w:rsidR="00355B19" w:rsidRPr="006B6BF3">
        <w:rPr>
          <w:rFonts w:ascii="Times New Roman" w:hAnsi="Times New Roman"/>
          <w:b/>
          <w:bCs/>
          <w:sz w:val="24"/>
        </w:rPr>
        <w:t>0</w:t>
      </w:r>
      <w:r w:rsidR="0023158A">
        <w:rPr>
          <w:rFonts w:ascii="Times New Roman" w:hAnsi="Times New Roman"/>
          <w:b/>
          <w:bCs/>
          <w:sz w:val="24"/>
        </w:rPr>
        <w:t xml:space="preserve"> </w:t>
      </w:r>
      <w:r w:rsidR="00530638">
        <w:rPr>
          <w:rFonts w:ascii="Times New Roman" w:hAnsi="Times New Roman"/>
          <w:sz w:val="24"/>
        </w:rPr>
        <w:t>sätestatakse</w:t>
      </w:r>
      <w:r w:rsidRPr="584505C9">
        <w:rPr>
          <w:rFonts w:ascii="Times New Roman" w:hAnsi="Times New Roman"/>
          <w:sz w:val="24"/>
        </w:rPr>
        <w:t xml:space="preserve"> </w:t>
      </w:r>
      <w:r w:rsidR="007F5D32">
        <w:rPr>
          <w:rFonts w:ascii="Times New Roman" w:hAnsi="Times New Roman"/>
          <w:sz w:val="24"/>
        </w:rPr>
        <w:t xml:space="preserve">nõuded </w:t>
      </w:r>
      <w:r w:rsidR="00AB54F7" w:rsidRPr="00AB54F7">
        <w:rPr>
          <w:rFonts w:ascii="Times New Roman" w:hAnsi="Times New Roman"/>
          <w:sz w:val="24"/>
        </w:rPr>
        <w:t>teadusuuringu eesmärgil te</w:t>
      </w:r>
      <w:r w:rsidR="00530638">
        <w:rPr>
          <w:rFonts w:ascii="Times New Roman" w:hAnsi="Times New Roman"/>
          <w:sz w:val="24"/>
        </w:rPr>
        <w:t>htava</w:t>
      </w:r>
      <w:r w:rsidR="00AB54F7" w:rsidRPr="00AB54F7">
        <w:rPr>
          <w:rFonts w:ascii="Times New Roman" w:hAnsi="Times New Roman"/>
          <w:sz w:val="24"/>
        </w:rPr>
        <w:t xml:space="preserve"> </w:t>
      </w:r>
      <w:proofErr w:type="spellStart"/>
      <w:r w:rsidR="00AB54F7" w:rsidRPr="00AB54F7">
        <w:rPr>
          <w:rFonts w:ascii="Times New Roman" w:hAnsi="Times New Roman"/>
          <w:sz w:val="24"/>
        </w:rPr>
        <w:t>inimgeeniuuringu</w:t>
      </w:r>
      <w:proofErr w:type="spellEnd"/>
      <w:r w:rsidR="00BB2A9D">
        <w:rPr>
          <w:rFonts w:ascii="Times New Roman" w:hAnsi="Times New Roman"/>
          <w:sz w:val="24"/>
        </w:rPr>
        <w:t xml:space="preserve"> käigus</w:t>
      </w:r>
      <w:r w:rsidR="007E7C82">
        <w:rPr>
          <w:rFonts w:ascii="Times New Roman" w:hAnsi="Times New Roman"/>
          <w:sz w:val="24"/>
        </w:rPr>
        <w:t xml:space="preserve"> </w:t>
      </w:r>
      <w:r w:rsidR="007E7C82" w:rsidRPr="00AB54F7">
        <w:rPr>
          <w:rFonts w:ascii="Times New Roman" w:hAnsi="Times New Roman"/>
          <w:sz w:val="24"/>
        </w:rPr>
        <w:t>geneetiliste andmete töötlemise</w:t>
      </w:r>
      <w:r w:rsidR="007F5D32">
        <w:rPr>
          <w:rFonts w:ascii="Times New Roman" w:hAnsi="Times New Roman"/>
          <w:sz w:val="24"/>
        </w:rPr>
        <w:t>le</w:t>
      </w:r>
      <w:r w:rsidR="0090420F">
        <w:rPr>
          <w:rFonts w:ascii="Times New Roman" w:hAnsi="Times New Roman"/>
          <w:sz w:val="24"/>
        </w:rPr>
        <w:t xml:space="preserve"> ja</w:t>
      </w:r>
      <w:r w:rsidRPr="584505C9">
        <w:rPr>
          <w:rFonts w:ascii="Times New Roman" w:hAnsi="Times New Roman"/>
          <w:sz w:val="24"/>
        </w:rPr>
        <w:t xml:space="preserve"> geneetiliste andmete töötlejale. </w:t>
      </w:r>
      <w:r w:rsidR="00FD17AB">
        <w:rPr>
          <w:rFonts w:ascii="Times New Roman" w:hAnsi="Times New Roman"/>
          <w:sz w:val="24"/>
        </w:rPr>
        <w:t>3. </w:t>
      </w:r>
      <w:r w:rsidR="7C62D937" w:rsidRPr="584505C9">
        <w:rPr>
          <w:rFonts w:ascii="Times New Roman" w:hAnsi="Times New Roman"/>
          <w:sz w:val="24"/>
        </w:rPr>
        <w:t>peatükis sätestatu</w:t>
      </w:r>
      <w:r w:rsidR="00284435">
        <w:rPr>
          <w:rFonts w:ascii="Times New Roman" w:hAnsi="Times New Roman"/>
          <w:sz w:val="24"/>
        </w:rPr>
        <w:t>t</w:t>
      </w:r>
      <w:r w:rsidR="7C62D937" w:rsidRPr="584505C9">
        <w:rPr>
          <w:rFonts w:ascii="Times New Roman" w:hAnsi="Times New Roman"/>
          <w:sz w:val="24"/>
        </w:rPr>
        <w:t xml:space="preserve"> kohald</w:t>
      </w:r>
      <w:r w:rsidR="00284435">
        <w:rPr>
          <w:rFonts w:ascii="Times New Roman" w:hAnsi="Times New Roman"/>
          <w:sz w:val="24"/>
        </w:rPr>
        <w:t>atakse</w:t>
      </w:r>
      <w:r w:rsidR="7C62D937" w:rsidRPr="584505C9">
        <w:rPr>
          <w:rFonts w:ascii="Times New Roman" w:hAnsi="Times New Roman"/>
          <w:sz w:val="24"/>
        </w:rPr>
        <w:t xml:space="preserve"> geneetiliste andmete töötlejale</w:t>
      </w:r>
      <w:r w:rsidR="415D7AC4" w:rsidRPr="584505C9">
        <w:rPr>
          <w:rFonts w:ascii="Times New Roman" w:hAnsi="Times New Roman"/>
          <w:sz w:val="24"/>
        </w:rPr>
        <w:t>,</w:t>
      </w:r>
      <w:r w:rsidR="7C62D937" w:rsidRPr="584505C9">
        <w:rPr>
          <w:rFonts w:ascii="Times New Roman" w:hAnsi="Times New Roman"/>
          <w:sz w:val="24"/>
        </w:rPr>
        <w:t xml:space="preserve"> kes töötleb geneetilisi andmeid teadusuuringu eesmärgil</w:t>
      </w:r>
      <w:r w:rsidR="00725742">
        <w:rPr>
          <w:rFonts w:ascii="Times New Roman" w:hAnsi="Times New Roman"/>
          <w:sz w:val="24"/>
        </w:rPr>
        <w:t xml:space="preserve"> tehtavas uuringus,</w:t>
      </w:r>
      <w:r w:rsidR="0023158A" w:rsidRPr="0023158A">
        <w:rPr>
          <w:rFonts w:ascii="Times New Roman" w:hAnsi="Times New Roman"/>
          <w:sz w:val="24"/>
        </w:rPr>
        <w:t xml:space="preserve"> mille </w:t>
      </w:r>
      <w:r w:rsidR="00AE7EE1">
        <w:rPr>
          <w:rFonts w:ascii="Times New Roman" w:hAnsi="Times New Roman"/>
          <w:sz w:val="24"/>
        </w:rPr>
        <w:t>tarb</w:t>
      </w:r>
      <w:r w:rsidR="0023158A" w:rsidRPr="0023158A">
        <w:rPr>
          <w:rFonts w:ascii="Times New Roman" w:hAnsi="Times New Roman"/>
          <w:sz w:val="24"/>
        </w:rPr>
        <w:t>eks kogu</w:t>
      </w:r>
      <w:r w:rsidR="00C90276">
        <w:rPr>
          <w:rFonts w:ascii="Times New Roman" w:hAnsi="Times New Roman"/>
          <w:sz w:val="24"/>
        </w:rPr>
        <w:t>takse</w:t>
      </w:r>
      <w:r w:rsidR="0023158A" w:rsidRPr="0023158A">
        <w:rPr>
          <w:rFonts w:ascii="Times New Roman" w:hAnsi="Times New Roman"/>
          <w:sz w:val="24"/>
        </w:rPr>
        <w:t xml:space="preserve"> või töö</w:t>
      </w:r>
      <w:r w:rsidR="00BE316D">
        <w:rPr>
          <w:rFonts w:ascii="Times New Roman" w:hAnsi="Times New Roman"/>
          <w:sz w:val="24"/>
        </w:rPr>
        <w:t>deldakse andmeid</w:t>
      </w:r>
      <w:r w:rsidR="0023158A" w:rsidRPr="0023158A">
        <w:rPr>
          <w:rFonts w:ascii="Times New Roman" w:hAnsi="Times New Roman"/>
          <w:sz w:val="24"/>
        </w:rPr>
        <w:t xml:space="preserve"> Eestis</w:t>
      </w:r>
      <w:r w:rsidR="00F420F3">
        <w:rPr>
          <w:rFonts w:ascii="Times New Roman" w:hAnsi="Times New Roman"/>
          <w:sz w:val="24"/>
        </w:rPr>
        <w:t>.  3. </w:t>
      </w:r>
      <w:r w:rsidR="00F420F3" w:rsidRPr="584505C9">
        <w:rPr>
          <w:rFonts w:ascii="Times New Roman" w:hAnsi="Times New Roman"/>
          <w:sz w:val="24"/>
        </w:rPr>
        <w:t>peatükis sätestatu</w:t>
      </w:r>
      <w:r w:rsidR="00F420F3">
        <w:rPr>
          <w:rFonts w:ascii="Times New Roman" w:hAnsi="Times New Roman"/>
          <w:sz w:val="24"/>
        </w:rPr>
        <w:t>t</w:t>
      </w:r>
      <w:r w:rsidR="00F420F3" w:rsidRPr="584505C9">
        <w:rPr>
          <w:rFonts w:ascii="Times New Roman" w:hAnsi="Times New Roman"/>
          <w:sz w:val="24"/>
        </w:rPr>
        <w:t xml:space="preserve"> </w:t>
      </w:r>
      <w:r w:rsidR="00F420F3">
        <w:rPr>
          <w:rFonts w:ascii="Times New Roman" w:hAnsi="Times New Roman"/>
          <w:sz w:val="24"/>
        </w:rPr>
        <w:t xml:space="preserve">ei </w:t>
      </w:r>
      <w:r w:rsidR="00F420F3" w:rsidRPr="584505C9">
        <w:rPr>
          <w:rFonts w:ascii="Times New Roman" w:hAnsi="Times New Roman"/>
          <w:sz w:val="24"/>
        </w:rPr>
        <w:t>kohald</w:t>
      </w:r>
      <w:r w:rsidR="00F420F3">
        <w:rPr>
          <w:rFonts w:ascii="Times New Roman" w:hAnsi="Times New Roman"/>
          <w:sz w:val="24"/>
        </w:rPr>
        <w:t>ata</w:t>
      </w:r>
      <w:r w:rsidR="008309BD">
        <w:rPr>
          <w:rFonts w:ascii="Times New Roman" w:hAnsi="Times New Roman"/>
          <w:sz w:val="24"/>
        </w:rPr>
        <w:t>, kui</w:t>
      </w:r>
      <w:r w:rsidR="00CD2ED8" w:rsidRPr="00CD2ED8">
        <w:t xml:space="preserve"> </w:t>
      </w:r>
      <w:r w:rsidR="00CD2ED8" w:rsidRPr="00CD2ED8">
        <w:rPr>
          <w:rFonts w:ascii="Times New Roman" w:hAnsi="Times New Roman"/>
          <w:sz w:val="24"/>
        </w:rPr>
        <w:t>geeniandmeid töödeldakse riigi infosüsteemi kuuluvas andmekogus või andmekogu pidaja pakutavas keskkonnas või</w:t>
      </w:r>
      <w:r w:rsidR="7C62D937" w:rsidRPr="584505C9">
        <w:rPr>
          <w:rFonts w:ascii="Times New Roman" w:hAnsi="Times New Roman"/>
          <w:sz w:val="24"/>
        </w:rPr>
        <w:t xml:space="preserve"> </w:t>
      </w:r>
      <w:r w:rsidR="00897F25">
        <w:rPr>
          <w:rFonts w:ascii="Times New Roman" w:hAnsi="Times New Roman"/>
          <w:sz w:val="24"/>
        </w:rPr>
        <w:t>kui</w:t>
      </w:r>
      <w:r w:rsidR="00827818">
        <w:rPr>
          <w:rFonts w:ascii="Times New Roman" w:hAnsi="Times New Roman"/>
          <w:sz w:val="24"/>
        </w:rPr>
        <w:t xml:space="preserve"> kohustus töödelda andmeid</w:t>
      </w:r>
      <w:r w:rsidR="7C62D937" w:rsidRPr="584505C9">
        <w:rPr>
          <w:rFonts w:ascii="Times New Roman" w:hAnsi="Times New Roman"/>
          <w:sz w:val="24"/>
        </w:rPr>
        <w:t xml:space="preserve"> teadusuuringu</w:t>
      </w:r>
      <w:r w:rsidR="00AC2167">
        <w:rPr>
          <w:rFonts w:ascii="Times New Roman" w:hAnsi="Times New Roman"/>
          <w:sz w:val="24"/>
        </w:rPr>
        <w:t xml:space="preserve"> tegemise eesmärgil</w:t>
      </w:r>
      <w:r w:rsidR="7C62D937" w:rsidRPr="584505C9">
        <w:rPr>
          <w:rFonts w:ascii="Times New Roman" w:hAnsi="Times New Roman"/>
          <w:sz w:val="24"/>
        </w:rPr>
        <w:t xml:space="preserve"> tuleneb seadusest.</w:t>
      </w:r>
    </w:p>
    <w:p w14:paraId="0A58274C" w14:textId="406AD834" w:rsidR="4466B85B" w:rsidRDefault="4466B85B" w:rsidP="0016210D">
      <w:pPr>
        <w:pStyle w:val="Loendilik"/>
        <w:ind w:left="0"/>
      </w:pPr>
      <w:r w:rsidRPr="6018E984">
        <w:rPr>
          <w:rFonts w:ascii="Times New Roman" w:hAnsi="Times New Roman"/>
          <w:sz w:val="24"/>
        </w:rPr>
        <w:t xml:space="preserve"> </w:t>
      </w:r>
    </w:p>
    <w:p w14:paraId="1DD941F7" w14:textId="51C67A40" w:rsidR="4466B85B" w:rsidRDefault="493976C1" w:rsidP="4F8A9DAA">
      <w:pPr>
        <w:pStyle w:val="Loendilik"/>
        <w:ind w:left="0"/>
        <w:rPr>
          <w:rFonts w:ascii="Times New Roman" w:hAnsi="Times New Roman"/>
          <w:sz w:val="24"/>
        </w:rPr>
      </w:pPr>
      <w:r w:rsidRPr="4F8A9DAA">
        <w:rPr>
          <w:rFonts w:ascii="Times New Roman" w:hAnsi="Times New Roman"/>
          <w:sz w:val="24"/>
        </w:rPr>
        <w:t>Teadusuuringuna käsit</w:t>
      </w:r>
      <w:r w:rsidR="2E0FB114" w:rsidRPr="4F8A9DAA">
        <w:rPr>
          <w:rFonts w:ascii="Times New Roman" w:hAnsi="Times New Roman"/>
          <w:sz w:val="24"/>
        </w:rPr>
        <w:t>atakse</w:t>
      </w:r>
      <w:r w:rsidRPr="4F8A9DAA">
        <w:rPr>
          <w:rFonts w:ascii="Times New Roman" w:hAnsi="Times New Roman"/>
          <w:sz w:val="24"/>
        </w:rPr>
        <w:t xml:space="preserve"> nii </w:t>
      </w:r>
      <w:r w:rsidR="350899A2" w:rsidRPr="4F8A9DAA">
        <w:rPr>
          <w:rFonts w:ascii="Times New Roman" w:hAnsi="Times New Roman"/>
          <w:sz w:val="24"/>
        </w:rPr>
        <w:t xml:space="preserve">isiku nõusolekuta </w:t>
      </w:r>
      <w:r w:rsidR="7AB6AE64" w:rsidRPr="4F8A9DAA">
        <w:rPr>
          <w:rFonts w:ascii="Times New Roman" w:hAnsi="Times New Roman"/>
          <w:sz w:val="24"/>
        </w:rPr>
        <w:t xml:space="preserve">tehtavat teadusuuringut </w:t>
      </w:r>
      <w:r w:rsidR="658083DB" w:rsidRPr="4F8A9DAA">
        <w:rPr>
          <w:rFonts w:ascii="Times New Roman" w:hAnsi="Times New Roman"/>
          <w:sz w:val="24"/>
        </w:rPr>
        <w:t>IKS</w:t>
      </w:r>
      <w:r w:rsidRPr="4F8A9DAA">
        <w:rPr>
          <w:rFonts w:ascii="Times New Roman" w:hAnsi="Times New Roman"/>
          <w:sz w:val="24"/>
        </w:rPr>
        <w:t xml:space="preserve"> § 6 </w:t>
      </w:r>
      <w:r w:rsidR="350899A2" w:rsidRPr="4F8A9DAA">
        <w:rPr>
          <w:rFonts w:ascii="Times New Roman" w:hAnsi="Times New Roman"/>
          <w:sz w:val="24"/>
        </w:rPr>
        <w:t>tähenduses</w:t>
      </w:r>
      <w:r w:rsidRPr="4F8A9DAA">
        <w:rPr>
          <w:rFonts w:ascii="Times New Roman" w:hAnsi="Times New Roman"/>
          <w:sz w:val="24"/>
        </w:rPr>
        <w:t xml:space="preserve"> kui ka isiku nõusoleku alusel </w:t>
      </w:r>
      <w:r w:rsidR="658083DB" w:rsidRPr="4F8A9DAA">
        <w:rPr>
          <w:rFonts w:ascii="Times New Roman" w:hAnsi="Times New Roman"/>
          <w:sz w:val="24"/>
        </w:rPr>
        <w:t>tehtava</w:t>
      </w:r>
      <w:r w:rsidR="65D79FCE" w:rsidRPr="4F8A9DAA">
        <w:rPr>
          <w:rFonts w:ascii="Times New Roman" w:hAnsi="Times New Roman"/>
          <w:sz w:val="24"/>
        </w:rPr>
        <w:t>t</w:t>
      </w:r>
      <w:r w:rsidRPr="4F8A9DAA">
        <w:rPr>
          <w:rFonts w:ascii="Times New Roman" w:hAnsi="Times New Roman"/>
          <w:sz w:val="24"/>
        </w:rPr>
        <w:t xml:space="preserve"> uuringu</w:t>
      </w:r>
      <w:r w:rsidR="65D79FCE" w:rsidRPr="4F8A9DAA">
        <w:rPr>
          <w:rFonts w:ascii="Times New Roman" w:hAnsi="Times New Roman"/>
          <w:sz w:val="24"/>
        </w:rPr>
        <w:t>t.</w:t>
      </w:r>
      <w:r w:rsidRPr="4F8A9DAA">
        <w:rPr>
          <w:rFonts w:ascii="Times New Roman" w:hAnsi="Times New Roman"/>
          <w:sz w:val="24"/>
        </w:rPr>
        <w:t xml:space="preserve"> </w:t>
      </w:r>
      <w:r w:rsidR="3CF99275" w:rsidRPr="4F8A9DAA">
        <w:rPr>
          <w:rFonts w:ascii="Times New Roman" w:hAnsi="Times New Roman"/>
          <w:sz w:val="24"/>
        </w:rPr>
        <w:t>Selles mõttes on käesoleva seadus laiem, kui IKS § 6, mis käsitleb andmesubjekti nõusolekuta andmetöötlust.</w:t>
      </w:r>
    </w:p>
    <w:p w14:paraId="7921FC1F" w14:textId="12CE0DC4" w:rsidR="4466B85B" w:rsidRDefault="4466B85B" w:rsidP="0016210D">
      <w:pPr>
        <w:pStyle w:val="Loendilik"/>
        <w:ind w:left="0"/>
      </w:pPr>
    </w:p>
    <w:p w14:paraId="0169DD90" w14:textId="5E002EA8" w:rsidR="4466B85B" w:rsidRDefault="1A7671F7" w:rsidP="4F8A9DAA">
      <w:pPr>
        <w:pStyle w:val="Loendilik"/>
        <w:ind w:left="0"/>
        <w:rPr>
          <w:rFonts w:ascii="Times New Roman" w:hAnsi="Times New Roman"/>
          <w:sz w:val="24"/>
        </w:rPr>
      </w:pPr>
      <w:r w:rsidRPr="4F8A9DAA">
        <w:rPr>
          <w:rFonts w:ascii="Times New Roman" w:hAnsi="Times New Roman"/>
          <w:b/>
          <w:bCs/>
          <w:sz w:val="24"/>
        </w:rPr>
        <w:t xml:space="preserve">Eelnõu </w:t>
      </w:r>
      <w:r w:rsidR="658083DB" w:rsidRPr="4F8A9DAA">
        <w:rPr>
          <w:rFonts w:ascii="Times New Roman" w:hAnsi="Times New Roman"/>
          <w:b/>
          <w:bCs/>
          <w:sz w:val="24"/>
        </w:rPr>
        <w:t>§-s</w:t>
      </w:r>
      <w:r w:rsidRPr="4F8A9DAA">
        <w:rPr>
          <w:rFonts w:ascii="Times New Roman" w:hAnsi="Times New Roman"/>
          <w:b/>
          <w:bCs/>
          <w:sz w:val="24"/>
        </w:rPr>
        <w:t xml:space="preserve"> 3</w:t>
      </w:r>
      <w:r w:rsidR="7834F270" w:rsidRPr="4F8A9DAA">
        <w:rPr>
          <w:rFonts w:ascii="Times New Roman" w:hAnsi="Times New Roman"/>
          <w:b/>
          <w:bCs/>
          <w:sz w:val="24"/>
        </w:rPr>
        <w:t>1</w:t>
      </w:r>
      <w:r w:rsidRPr="4F8A9DAA">
        <w:rPr>
          <w:rFonts w:ascii="Times New Roman" w:hAnsi="Times New Roman"/>
          <w:sz w:val="24"/>
        </w:rPr>
        <w:t xml:space="preserve"> sätestatakse, et e</w:t>
      </w:r>
      <w:r w:rsidR="7A0DF8C9" w:rsidRPr="4F8A9DAA">
        <w:rPr>
          <w:rFonts w:ascii="Times New Roman" w:hAnsi="Times New Roman"/>
          <w:sz w:val="24"/>
        </w:rPr>
        <w:t xml:space="preserve">nne andmetöötluse algust tuleb </w:t>
      </w:r>
      <w:r w:rsidR="7E4F5F63" w:rsidRPr="4F8A9DAA">
        <w:rPr>
          <w:rFonts w:ascii="Times New Roman" w:hAnsi="Times New Roman"/>
          <w:sz w:val="24"/>
        </w:rPr>
        <w:t>saada</w:t>
      </w:r>
      <w:r w:rsidR="74E2507C" w:rsidRPr="4F8A9DAA">
        <w:rPr>
          <w:rFonts w:ascii="Times New Roman" w:hAnsi="Times New Roman"/>
          <w:sz w:val="24"/>
        </w:rPr>
        <w:t xml:space="preserve"> </w:t>
      </w:r>
      <w:r w:rsidR="7A0DF8C9" w:rsidRPr="4F8A9DAA">
        <w:rPr>
          <w:rFonts w:ascii="Times New Roman" w:hAnsi="Times New Roman"/>
          <w:sz w:val="24"/>
        </w:rPr>
        <w:t xml:space="preserve">sõltumatu eetikakomitee </w:t>
      </w:r>
      <w:r w:rsidR="7E4F5F63" w:rsidRPr="4F8A9DAA">
        <w:rPr>
          <w:rFonts w:ascii="Times New Roman" w:hAnsi="Times New Roman"/>
          <w:sz w:val="24"/>
        </w:rPr>
        <w:t>heakskiit</w:t>
      </w:r>
      <w:r w:rsidR="7A0DF8C9" w:rsidRPr="4F8A9DAA">
        <w:rPr>
          <w:rFonts w:ascii="Times New Roman" w:hAnsi="Times New Roman"/>
          <w:sz w:val="24"/>
        </w:rPr>
        <w:t xml:space="preserve">, milleks on seaduse § </w:t>
      </w:r>
      <w:r w:rsidR="0342D05C" w:rsidRPr="4F8A9DAA">
        <w:rPr>
          <w:rFonts w:ascii="Times New Roman" w:hAnsi="Times New Roman"/>
          <w:sz w:val="24"/>
        </w:rPr>
        <w:t>2</w:t>
      </w:r>
      <w:r w:rsidR="1A131FB3" w:rsidRPr="4F8A9DAA">
        <w:rPr>
          <w:rFonts w:ascii="Times New Roman" w:hAnsi="Times New Roman"/>
          <w:sz w:val="24"/>
        </w:rPr>
        <w:t>5</w:t>
      </w:r>
      <w:r w:rsidR="7A0DF8C9" w:rsidRPr="4F8A9DAA">
        <w:rPr>
          <w:rFonts w:ascii="Times New Roman" w:hAnsi="Times New Roman"/>
          <w:sz w:val="24"/>
        </w:rPr>
        <w:t xml:space="preserve"> alusel nimetatud uuringueetika komitee. </w:t>
      </w:r>
      <w:r w:rsidR="00C0705D" w:rsidRPr="4F8A9DAA">
        <w:rPr>
          <w:rFonts w:ascii="Times New Roman" w:hAnsi="Times New Roman"/>
          <w:sz w:val="24"/>
        </w:rPr>
        <w:t xml:space="preserve">Seega tuleb eetikakomiteest saada heakskiit ka teadusuuringutes, kus andmed saadakse isiku nõusolekul. </w:t>
      </w:r>
    </w:p>
    <w:p w14:paraId="6789C0F5" w14:textId="709B1681" w:rsidR="6E341925" w:rsidRDefault="6E341925" w:rsidP="6E341925">
      <w:pPr>
        <w:pStyle w:val="Loendilik"/>
        <w:ind w:left="0"/>
        <w:rPr>
          <w:rFonts w:ascii="Times New Roman" w:hAnsi="Times New Roman"/>
          <w:sz w:val="24"/>
        </w:rPr>
      </w:pPr>
    </w:p>
    <w:p w14:paraId="194AA578" w14:textId="73C4E25E" w:rsidR="6018E984" w:rsidRDefault="44F6C8F9" w:rsidP="4F8A9DAA">
      <w:pPr>
        <w:pStyle w:val="Loendilik"/>
        <w:widowControl w:val="0"/>
        <w:ind w:left="0"/>
        <w:rPr>
          <w:rFonts w:ascii="Times New Roman" w:hAnsi="Times New Roman"/>
          <w:sz w:val="24"/>
        </w:rPr>
      </w:pPr>
      <w:r w:rsidRPr="4F8A9DAA">
        <w:rPr>
          <w:rFonts w:ascii="Times New Roman" w:hAnsi="Times New Roman"/>
          <w:color w:val="000000" w:themeColor="text1"/>
          <w:sz w:val="24"/>
        </w:rPr>
        <w:t xml:space="preserve">Muudatus on ajendatud muutuvast maailmast, kus väga tundlike andmete töötlemisel eeldatakse kõrgendatud nõudeid. </w:t>
      </w:r>
      <w:r w:rsidR="3DD2E4F3" w:rsidRPr="4F8A9DAA">
        <w:rPr>
          <w:rFonts w:ascii="Times New Roman" w:hAnsi="Times New Roman"/>
          <w:color w:val="000000" w:themeColor="text1"/>
          <w:sz w:val="24"/>
        </w:rPr>
        <w:t>Nii suurenenud terviseandmete lekete valguses kui ka eraettevõtjate üha suurenev soov oma äriideena geeniandeid erinevatel eesmärkidel töödelda on tekitanud küsimuse</w:t>
      </w:r>
      <w:r w:rsidR="5ABBFA71" w:rsidRPr="4F8A9DAA">
        <w:rPr>
          <w:rFonts w:ascii="Times New Roman" w:hAnsi="Times New Roman"/>
          <w:color w:val="000000" w:themeColor="text1"/>
          <w:sz w:val="24"/>
        </w:rPr>
        <w:t xml:space="preserve"> –</w:t>
      </w:r>
      <w:r w:rsidR="3DD2E4F3" w:rsidRPr="4F8A9DAA">
        <w:rPr>
          <w:rFonts w:ascii="Times New Roman" w:hAnsi="Times New Roman"/>
          <w:color w:val="000000" w:themeColor="text1"/>
          <w:sz w:val="24"/>
        </w:rPr>
        <w:t xml:space="preserve">kas väga tundlike andmete </w:t>
      </w:r>
      <w:r w:rsidR="5424B1C6" w:rsidRPr="4F8A9DAA">
        <w:rPr>
          <w:rFonts w:ascii="Times New Roman" w:hAnsi="Times New Roman"/>
          <w:color w:val="000000" w:themeColor="text1"/>
          <w:sz w:val="24"/>
        </w:rPr>
        <w:t>(</w:t>
      </w:r>
      <w:r w:rsidR="3DD2E4F3" w:rsidRPr="4F8A9DAA">
        <w:rPr>
          <w:rFonts w:ascii="Times New Roman" w:hAnsi="Times New Roman"/>
          <w:color w:val="000000" w:themeColor="text1"/>
          <w:sz w:val="24"/>
        </w:rPr>
        <w:t>nagu geeniandmed</w:t>
      </w:r>
      <w:r w:rsidR="5424B1C6" w:rsidRPr="4F8A9DAA">
        <w:rPr>
          <w:rFonts w:ascii="Times New Roman" w:hAnsi="Times New Roman"/>
          <w:color w:val="000000" w:themeColor="text1"/>
          <w:sz w:val="24"/>
        </w:rPr>
        <w:t>) töötlejate</w:t>
      </w:r>
      <w:r w:rsidR="3DD2E4F3" w:rsidRPr="4F8A9DAA">
        <w:rPr>
          <w:rFonts w:ascii="Times New Roman" w:hAnsi="Times New Roman"/>
          <w:color w:val="000000" w:themeColor="text1"/>
          <w:sz w:val="24"/>
        </w:rPr>
        <w:t xml:space="preserve"> kohustused </w:t>
      </w:r>
      <w:r w:rsidR="18D5170F" w:rsidRPr="4F8A9DAA">
        <w:rPr>
          <w:rFonts w:ascii="Times New Roman" w:hAnsi="Times New Roman"/>
          <w:color w:val="000000" w:themeColor="text1"/>
          <w:sz w:val="24"/>
        </w:rPr>
        <w:t xml:space="preserve">on </w:t>
      </w:r>
      <w:r w:rsidR="3DD2E4F3" w:rsidRPr="4F8A9DAA">
        <w:rPr>
          <w:rFonts w:ascii="Times New Roman" w:hAnsi="Times New Roman"/>
          <w:color w:val="000000" w:themeColor="text1"/>
          <w:sz w:val="24"/>
        </w:rPr>
        <w:t>sätestatud piisaval määral või mitte.</w:t>
      </w:r>
      <w:r w:rsidR="3AEF8BCF" w:rsidRPr="4F8A9DAA">
        <w:rPr>
          <w:rFonts w:ascii="Times New Roman" w:hAnsi="Times New Roman"/>
          <w:color w:val="000000" w:themeColor="text1"/>
          <w:sz w:val="24"/>
        </w:rPr>
        <w:t xml:space="preserve"> </w:t>
      </w:r>
      <w:r w:rsidR="60AC6268" w:rsidRPr="4F8A9DAA">
        <w:rPr>
          <w:rFonts w:ascii="Times New Roman" w:hAnsi="Times New Roman"/>
          <w:color w:val="000000" w:themeColor="text1"/>
          <w:sz w:val="24"/>
        </w:rPr>
        <w:t>Geeniandmed on kõige tundlikumad andmed üldse</w:t>
      </w:r>
      <w:r w:rsidR="2617586E" w:rsidRPr="25373572">
        <w:rPr>
          <w:rFonts w:ascii="Times New Roman" w:hAnsi="Times New Roman"/>
          <w:color w:val="000000" w:themeColor="text1"/>
          <w:sz w:val="24"/>
        </w:rPr>
        <w:t xml:space="preserve">. </w:t>
      </w:r>
      <w:r w:rsidR="60AC6268" w:rsidRPr="4F8A9DAA">
        <w:rPr>
          <w:rFonts w:ascii="Times New Roman" w:hAnsi="Times New Roman"/>
          <w:color w:val="000000" w:themeColor="text1"/>
          <w:sz w:val="24"/>
        </w:rPr>
        <w:t xml:space="preserve">Samas on elanikkonnal endal selge huvi oma tervise ja võimalike kaasnevate terviseriskide vastu – seega on ühiskond </w:t>
      </w:r>
      <w:r w:rsidR="3119FAAC" w:rsidRPr="25373572">
        <w:rPr>
          <w:rFonts w:ascii="Times New Roman" w:hAnsi="Times New Roman"/>
          <w:color w:val="000000" w:themeColor="text1"/>
          <w:sz w:val="24"/>
        </w:rPr>
        <w:t xml:space="preserve">samas </w:t>
      </w:r>
      <w:r w:rsidR="60AC6268" w:rsidRPr="4F8A9DAA">
        <w:rPr>
          <w:rFonts w:ascii="Times New Roman" w:hAnsi="Times New Roman"/>
          <w:color w:val="000000" w:themeColor="text1"/>
          <w:sz w:val="24"/>
        </w:rPr>
        <w:t>huvitatud sellistest teenustest.</w:t>
      </w:r>
      <w:r w:rsidR="7CC1EA93" w:rsidRPr="4F8A9DAA">
        <w:rPr>
          <w:rStyle w:val="Allmrkuseviide"/>
          <w:rFonts w:ascii="Times New Roman" w:hAnsi="Times New Roman"/>
          <w:color w:val="000000" w:themeColor="text1"/>
          <w:sz w:val="24"/>
        </w:rPr>
        <w:footnoteReference w:id="88"/>
      </w:r>
      <w:r w:rsidR="60AC6268" w:rsidRPr="4F8A9DAA">
        <w:rPr>
          <w:rFonts w:ascii="Times New Roman" w:hAnsi="Times New Roman"/>
          <w:color w:val="000000" w:themeColor="text1"/>
          <w:sz w:val="24"/>
        </w:rPr>
        <w:t xml:space="preserve"> </w:t>
      </w:r>
      <w:r w:rsidR="60AC6268" w:rsidRPr="4F8A9DAA">
        <w:rPr>
          <w:rFonts w:ascii="Times New Roman" w:hAnsi="Times New Roman"/>
          <w:sz w:val="24"/>
        </w:rPr>
        <w:t xml:space="preserve"> </w:t>
      </w:r>
      <w:r w:rsidR="169669EF" w:rsidRPr="4F8A9DAA">
        <w:rPr>
          <w:rFonts w:ascii="Times New Roman" w:hAnsi="Times New Roman"/>
          <w:sz w:val="24"/>
        </w:rPr>
        <w:t>Samuti on lubatud IKS § 6 alusel teadustööde tegemine isikuandmetega, sh eriliigiliste isikuandmetega, mille hulka kuuluvad ka väga tundlikud geneetilised andmed, kus kogu andm</w:t>
      </w:r>
      <w:r w:rsidR="343C6ED0" w:rsidRPr="4F8A9DAA">
        <w:rPr>
          <w:rFonts w:ascii="Times New Roman" w:hAnsi="Times New Roman"/>
          <w:sz w:val="24"/>
        </w:rPr>
        <w:t>evaramu potentsiaal ja seega mõju, on veel avastamata.</w:t>
      </w:r>
    </w:p>
    <w:p w14:paraId="0C0EDB34" w14:textId="77777777" w:rsidR="00A607A2" w:rsidRDefault="00A607A2" w:rsidP="4F8A9DAA">
      <w:pPr>
        <w:pStyle w:val="Loendilik"/>
        <w:widowControl w:val="0"/>
        <w:ind w:left="0"/>
        <w:rPr>
          <w:rFonts w:ascii="Times New Roman" w:hAnsi="Times New Roman"/>
          <w:b/>
          <w:bCs/>
          <w:color w:val="000000" w:themeColor="text1"/>
          <w:sz w:val="24"/>
        </w:rPr>
      </w:pPr>
    </w:p>
    <w:p w14:paraId="663D9444" w14:textId="77777777" w:rsidR="00A607A2" w:rsidRDefault="4F8F6C52" w:rsidP="01E08069">
      <w:pPr>
        <w:pStyle w:val="Loendilik"/>
        <w:widowControl w:val="0"/>
        <w:ind w:left="0"/>
        <w:rPr>
          <w:rFonts w:ascii="Times New Roman" w:hAnsi="Times New Roman"/>
          <w:sz w:val="24"/>
        </w:rPr>
      </w:pPr>
      <w:r w:rsidRPr="25373572">
        <w:rPr>
          <w:rFonts w:ascii="Times New Roman" w:hAnsi="Times New Roman"/>
          <w:sz w:val="24"/>
        </w:rPr>
        <w:t>Nii Geenivaramu kui ka näiteks geneetilisi andmeid töötlevad tervishoiuteenuse osutajad või andmeid töötlevad kolmandad ettevõtted (sh teadustöö tegijad), vastutavad andmesubjekti ees sarnaselt</w:t>
      </w:r>
      <w:r w:rsidR="4CE9B0D6" w:rsidRPr="01E08069">
        <w:rPr>
          <w:rFonts w:ascii="Times New Roman" w:hAnsi="Times New Roman"/>
          <w:sz w:val="24"/>
          <w:vertAlign w:val="superscript"/>
        </w:rPr>
        <w:footnoteReference w:id="89"/>
      </w:r>
      <w:r w:rsidRPr="25373572">
        <w:rPr>
          <w:rFonts w:ascii="Times New Roman" w:hAnsi="Times New Roman"/>
          <w:sz w:val="24"/>
        </w:rPr>
        <w:t>.</w:t>
      </w:r>
      <w:r w:rsidR="52CA5702" w:rsidRPr="25373572">
        <w:rPr>
          <w:rFonts w:ascii="Times New Roman" w:hAnsi="Times New Roman"/>
          <w:sz w:val="24"/>
        </w:rPr>
        <w:t xml:space="preserve"> </w:t>
      </w:r>
      <w:r w:rsidRPr="25373572">
        <w:rPr>
          <w:rFonts w:ascii="Times New Roman" w:hAnsi="Times New Roman"/>
          <w:sz w:val="24"/>
        </w:rPr>
        <w:t>IKÜM sätestab mitmeid nõudeid, mida peab tagama vastutav töötleja</w:t>
      </w:r>
      <w:r w:rsidR="59368AAA" w:rsidRPr="25373572">
        <w:rPr>
          <w:rFonts w:ascii="Times New Roman" w:hAnsi="Times New Roman"/>
          <w:sz w:val="24"/>
        </w:rPr>
        <w:t>.</w:t>
      </w:r>
      <w:r w:rsidRPr="25373572">
        <w:rPr>
          <w:rFonts w:ascii="Times New Roman" w:hAnsi="Times New Roman"/>
          <w:sz w:val="24"/>
        </w:rPr>
        <w:t xml:space="preserve"> Nii sätestab IKÜM üldpõhimõtte, et isikuandmeid töödeldakse viisil, mis tagab isikuandmete </w:t>
      </w:r>
      <w:r w:rsidRPr="003004E0">
        <w:rPr>
          <w:rFonts w:ascii="Times New Roman" w:hAnsi="Times New Roman"/>
          <w:sz w:val="24"/>
        </w:rPr>
        <w:t xml:space="preserve">asjakohase turvalisuse, </w:t>
      </w:r>
      <w:r w:rsidRPr="25373572">
        <w:rPr>
          <w:rFonts w:ascii="Times New Roman" w:hAnsi="Times New Roman"/>
          <w:sz w:val="24"/>
        </w:rPr>
        <w:t xml:space="preserve">sealhulgas kaitseb loata või ebaseadusliku töötlemise eest ning juhusliku kaotamise, hävitamise või kahjustumise eest, </w:t>
      </w:r>
      <w:r w:rsidRPr="003004E0">
        <w:rPr>
          <w:rFonts w:ascii="Times New Roman" w:hAnsi="Times New Roman"/>
          <w:sz w:val="24"/>
        </w:rPr>
        <w:t>kasutades asjakohaseid tehnilisi või korralduslikke meetmeid</w:t>
      </w:r>
      <w:r w:rsidRPr="25373572">
        <w:rPr>
          <w:rFonts w:ascii="Times New Roman" w:hAnsi="Times New Roman"/>
          <w:sz w:val="24"/>
        </w:rPr>
        <w:t xml:space="preserve"> („usaldusväärsus ja konfidentsiaalsus“</w:t>
      </w:r>
      <w:r w:rsidR="12A39DE8" w:rsidRPr="25373572">
        <w:rPr>
          <w:rFonts w:ascii="Times New Roman" w:hAnsi="Times New Roman"/>
          <w:sz w:val="24"/>
        </w:rPr>
        <w:t>, IKÜM art 5 lg 1 p f).</w:t>
      </w:r>
      <w:r w:rsidRPr="25373572">
        <w:rPr>
          <w:rFonts w:ascii="Times New Roman" w:hAnsi="Times New Roman"/>
          <w:sz w:val="24"/>
        </w:rPr>
        <w:t xml:space="preserve"> Selle põhimõtte täitmise eest ja seega tõendamise eest, vastutabki vastustav töötleja</w:t>
      </w:r>
      <w:r w:rsidR="58AD1532" w:rsidRPr="25373572">
        <w:rPr>
          <w:rFonts w:ascii="Times New Roman" w:hAnsi="Times New Roman"/>
          <w:sz w:val="24"/>
        </w:rPr>
        <w:t xml:space="preserve"> (IKÜM art 5 lg 2, art 24). </w:t>
      </w:r>
    </w:p>
    <w:p w14:paraId="0B95C2C0" w14:textId="77777777" w:rsidR="00A607A2" w:rsidRDefault="00A607A2" w:rsidP="01E08069">
      <w:pPr>
        <w:pStyle w:val="Loendilik"/>
        <w:widowControl w:val="0"/>
        <w:ind w:left="0"/>
        <w:rPr>
          <w:rFonts w:ascii="Times New Roman" w:hAnsi="Times New Roman"/>
          <w:sz w:val="24"/>
        </w:rPr>
      </w:pPr>
    </w:p>
    <w:p w14:paraId="099AF659" w14:textId="77777777" w:rsidR="00A607A2" w:rsidRDefault="4F8F6C52" w:rsidP="01E08069">
      <w:pPr>
        <w:pStyle w:val="Loendilik"/>
        <w:widowControl w:val="0"/>
        <w:ind w:left="0"/>
        <w:rPr>
          <w:rFonts w:ascii="Times New Roman" w:hAnsi="Times New Roman"/>
          <w:sz w:val="24"/>
        </w:rPr>
      </w:pPr>
      <w:r w:rsidRPr="25373572">
        <w:rPr>
          <w:rFonts w:ascii="Times New Roman" w:hAnsi="Times New Roman"/>
          <w:sz w:val="24"/>
        </w:rPr>
        <w:t>Eriline koht on pühendatud IKÜM-</w:t>
      </w:r>
      <w:proofErr w:type="spellStart"/>
      <w:r w:rsidRPr="25373572">
        <w:rPr>
          <w:rFonts w:ascii="Times New Roman" w:hAnsi="Times New Roman"/>
          <w:sz w:val="24"/>
        </w:rPr>
        <w:t>is</w:t>
      </w:r>
      <w:proofErr w:type="spellEnd"/>
      <w:r w:rsidRPr="25373572">
        <w:rPr>
          <w:rFonts w:ascii="Times New Roman" w:hAnsi="Times New Roman"/>
          <w:sz w:val="24"/>
        </w:rPr>
        <w:t xml:space="preserve"> andmete turvalisuse tagamisele, sh kohustusele rakendada lähtuvalt ohust </w:t>
      </w:r>
      <w:r w:rsidRPr="003004E0">
        <w:rPr>
          <w:rFonts w:ascii="Times New Roman" w:hAnsi="Times New Roman"/>
          <w:sz w:val="24"/>
        </w:rPr>
        <w:t>asjakohaseid meetmeid</w:t>
      </w:r>
      <w:r w:rsidRPr="25373572">
        <w:rPr>
          <w:rFonts w:ascii="Times New Roman" w:hAnsi="Times New Roman"/>
          <w:sz w:val="24"/>
        </w:rPr>
        <w:t xml:space="preserve">, sh </w:t>
      </w:r>
      <w:proofErr w:type="spellStart"/>
      <w:r w:rsidRPr="25373572">
        <w:rPr>
          <w:rFonts w:ascii="Times New Roman" w:hAnsi="Times New Roman"/>
          <w:sz w:val="24"/>
        </w:rPr>
        <w:t>pseudonüümimist</w:t>
      </w:r>
      <w:proofErr w:type="spellEnd"/>
      <w:r w:rsidRPr="25373572">
        <w:rPr>
          <w:rFonts w:ascii="Times New Roman" w:hAnsi="Times New Roman"/>
          <w:sz w:val="24"/>
        </w:rPr>
        <w:t xml:space="preserve">, </w:t>
      </w:r>
      <w:r w:rsidRPr="003004E0">
        <w:rPr>
          <w:rFonts w:ascii="Times New Roman" w:hAnsi="Times New Roman"/>
          <w:sz w:val="24"/>
        </w:rPr>
        <w:t>krüpteerimist ning korrapärast testimist</w:t>
      </w:r>
      <w:r w:rsidR="2D64E9C4" w:rsidRPr="25373572">
        <w:rPr>
          <w:rFonts w:ascii="Times New Roman" w:hAnsi="Times New Roman"/>
          <w:sz w:val="24"/>
        </w:rPr>
        <w:t xml:space="preserve"> (art 32). </w:t>
      </w:r>
      <w:r w:rsidR="560A1887" w:rsidRPr="25373572">
        <w:rPr>
          <w:rFonts w:ascii="Times New Roman" w:hAnsi="Times New Roman"/>
          <w:sz w:val="24"/>
        </w:rPr>
        <w:t>S</w:t>
      </w:r>
      <w:r w:rsidRPr="25373572">
        <w:rPr>
          <w:rFonts w:ascii="Times New Roman" w:hAnsi="Times New Roman"/>
          <w:sz w:val="24"/>
        </w:rPr>
        <w:t>eda, kas rakendatud olid asjakohased meetmed, saab lõppastmes hinnata kohus</w:t>
      </w:r>
      <w:r w:rsidR="4CE9B0D6" w:rsidRPr="01E08069">
        <w:rPr>
          <w:rFonts w:ascii="Times New Roman" w:hAnsi="Times New Roman"/>
          <w:sz w:val="24"/>
          <w:vertAlign w:val="superscript"/>
        </w:rPr>
        <w:footnoteReference w:id="90"/>
      </w:r>
      <w:r w:rsidR="2AF0E8D3" w:rsidRPr="25373572">
        <w:rPr>
          <w:rFonts w:ascii="Times New Roman" w:hAnsi="Times New Roman"/>
          <w:sz w:val="24"/>
        </w:rPr>
        <w:t>.</w:t>
      </w:r>
      <w:r w:rsidR="54E97DBB" w:rsidRPr="25373572">
        <w:rPr>
          <w:rFonts w:ascii="Times New Roman" w:hAnsi="Times New Roman"/>
          <w:sz w:val="24"/>
        </w:rPr>
        <w:t xml:space="preserve"> </w:t>
      </w:r>
    </w:p>
    <w:p w14:paraId="4C884A26" w14:textId="77777777" w:rsidR="00A607A2" w:rsidRDefault="00A607A2" w:rsidP="01E08069">
      <w:pPr>
        <w:pStyle w:val="Loendilik"/>
        <w:widowControl w:val="0"/>
        <w:ind w:left="0"/>
        <w:rPr>
          <w:rFonts w:ascii="Times New Roman" w:hAnsi="Times New Roman"/>
          <w:sz w:val="24"/>
        </w:rPr>
      </w:pPr>
    </w:p>
    <w:p w14:paraId="2987430B" w14:textId="2C4B2FE5" w:rsidR="7015ABD9" w:rsidRDefault="54E97DBB" w:rsidP="01E08069">
      <w:pPr>
        <w:pStyle w:val="Loendilik"/>
        <w:widowControl w:val="0"/>
        <w:ind w:left="0"/>
        <w:rPr>
          <w:rFonts w:ascii="Times New Roman" w:hAnsi="Times New Roman"/>
          <w:sz w:val="24"/>
        </w:rPr>
      </w:pPr>
      <w:r w:rsidRPr="25373572">
        <w:rPr>
          <w:rFonts w:ascii="Times New Roman" w:hAnsi="Times New Roman"/>
          <w:sz w:val="24"/>
        </w:rPr>
        <w:t>Riigi infosüsteemi kuuluv andmekogu eesmärk, andmed ja selle vastutav töötleja sätestatakse seaduses</w:t>
      </w:r>
      <w:r w:rsidR="015EEA97" w:rsidRPr="25373572">
        <w:rPr>
          <w:rFonts w:ascii="Times New Roman" w:hAnsi="Times New Roman"/>
          <w:sz w:val="24"/>
        </w:rPr>
        <w:t xml:space="preserve"> ning andmekogu registreeritakse riigi infosüsteemi haldussüsteemis (</w:t>
      </w:r>
      <w:proofErr w:type="spellStart"/>
      <w:r w:rsidR="015EEA97" w:rsidRPr="25373572">
        <w:rPr>
          <w:rFonts w:ascii="Times New Roman" w:hAnsi="Times New Roman"/>
          <w:sz w:val="24"/>
        </w:rPr>
        <w:t>AvTS</w:t>
      </w:r>
      <w:proofErr w:type="spellEnd"/>
      <w:r w:rsidR="015EEA97" w:rsidRPr="25373572">
        <w:rPr>
          <w:rFonts w:ascii="Times New Roman" w:hAnsi="Times New Roman"/>
          <w:sz w:val="24"/>
        </w:rPr>
        <w:t xml:space="preserve"> §</w:t>
      </w:r>
      <w:r w:rsidR="5E235B4A" w:rsidRPr="25373572">
        <w:rPr>
          <w:rFonts w:ascii="Times New Roman" w:hAnsi="Times New Roman"/>
          <w:sz w:val="24"/>
        </w:rPr>
        <w:t xml:space="preserve"> 43</w:t>
      </w:r>
      <w:r w:rsidR="5E235B4A" w:rsidRPr="003004E0">
        <w:rPr>
          <w:rFonts w:ascii="Times New Roman" w:hAnsi="Times New Roman"/>
          <w:sz w:val="24"/>
          <w:vertAlign w:val="superscript"/>
        </w:rPr>
        <w:t>3</w:t>
      </w:r>
      <w:r w:rsidR="015EEA97" w:rsidRPr="25373572">
        <w:rPr>
          <w:rFonts w:ascii="Times New Roman" w:hAnsi="Times New Roman"/>
          <w:sz w:val="24"/>
        </w:rPr>
        <w:t>).</w:t>
      </w:r>
      <w:r w:rsidR="58862593" w:rsidRPr="25373572">
        <w:rPr>
          <w:rFonts w:ascii="Times New Roman" w:hAnsi="Times New Roman"/>
          <w:sz w:val="24"/>
        </w:rPr>
        <w:t xml:space="preserve"> Seega on tundlike andmete töötlemine selle kaudu alati läbipaistev.</w:t>
      </w:r>
      <w:r w:rsidR="3CDD25E5" w:rsidRPr="25373572">
        <w:rPr>
          <w:rFonts w:ascii="Times New Roman" w:hAnsi="Times New Roman"/>
          <w:sz w:val="24"/>
        </w:rPr>
        <w:t xml:space="preserve"> </w:t>
      </w:r>
      <w:r w:rsidR="58862593" w:rsidRPr="25373572">
        <w:rPr>
          <w:rFonts w:ascii="Times New Roman" w:hAnsi="Times New Roman"/>
          <w:sz w:val="24"/>
        </w:rPr>
        <w:t>Tundlikke andmeid töötlevad tervishoiuteenuse osutaja</w:t>
      </w:r>
      <w:r w:rsidR="43E3741E" w:rsidRPr="25373572">
        <w:rPr>
          <w:rFonts w:ascii="Times New Roman" w:hAnsi="Times New Roman"/>
          <w:sz w:val="24"/>
        </w:rPr>
        <w:t>d</w:t>
      </w:r>
      <w:r w:rsidR="58862593" w:rsidRPr="25373572">
        <w:rPr>
          <w:rFonts w:ascii="Times New Roman" w:hAnsi="Times New Roman"/>
          <w:sz w:val="24"/>
        </w:rPr>
        <w:t xml:space="preserve"> </w:t>
      </w:r>
      <w:r w:rsidR="71D65F98" w:rsidRPr="25373572">
        <w:rPr>
          <w:rFonts w:ascii="Times New Roman" w:hAnsi="Times New Roman"/>
          <w:sz w:val="24"/>
        </w:rPr>
        <w:t>või</w:t>
      </w:r>
      <w:r w:rsidR="58862593" w:rsidRPr="25373572">
        <w:rPr>
          <w:rFonts w:ascii="Times New Roman" w:hAnsi="Times New Roman"/>
          <w:sz w:val="24"/>
        </w:rPr>
        <w:t xml:space="preserve"> rakkude ja kudede käitlejad</w:t>
      </w:r>
      <w:r w:rsidR="0295AD0D" w:rsidRPr="25373572">
        <w:rPr>
          <w:rFonts w:ascii="Times New Roman" w:hAnsi="Times New Roman"/>
          <w:sz w:val="24"/>
        </w:rPr>
        <w:t xml:space="preserve">, peavad samuti omama vastavaid </w:t>
      </w:r>
      <w:r w:rsidR="0295AD0D" w:rsidRPr="25373572">
        <w:rPr>
          <w:rFonts w:ascii="Times New Roman" w:hAnsi="Times New Roman"/>
          <w:sz w:val="24"/>
        </w:rPr>
        <w:lastRenderedPageBreak/>
        <w:t>tegevuslube</w:t>
      </w:r>
      <w:r w:rsidR="42099391" w:rsidRPr="25373572">
        <w:rPr>
          <w:rFonts w:ascii="Times New Roman" w:hAnsi="Times New Roman"/>
          <w:sz w:val="24"/>
        </w:rPr>
        <w:t xml:space="preserve"> (TTKS § </w:t>
      </w:r>
      <w:r w:rsidR="2326737F" w:rsidRPr="25373572">
        <w:rPr>
          <w:rFonts w:ascii="Times New Roman" w:hAnsi="Times New Roman"/>
          <w:sz w:val="24"/>
        </w:rPr>
        <w:t>40, RKESS</w:t>
      </w:r>
      <w:r w:rsidR="4CE9B0D6" w:rsidRPr="01E08069">
        <w:rPr>
          <w:rFonts w:ascii="Times New Roman" w:hAnsi="Times New Roman"/>
          <w:sz w:val="24"/>
          <w:vertAlign w:val="superscript"/>
        </w:rPr>
        <w:footnoteReference w:id="91"/>
      </w:r>
      <w:r w:rsidR="2326737F" w:rsidRPr="25373572">
        <w:rPr>
          <w:rFonts w:ascii="Times New Roman" w:hAnsi="Times New Roman"/>
          <w:sz w:val="24"/>
        </w:rPr>
        <w:t xml:space="preserve"> § 2 lg 10, 11</w:t>
      </w:r>
      <w:r w:rsidR="42099391" w:rsidRPr="25373572">
        <w:rPr>
          <w:rFonts w:ascii="Times New Roman" w:hAnsi="Times New Roman"/>
          <w:sz w:val="24"/>
        </w:rPr>
        <w:t>)</w:t>
      </w:r>
      <w:r w:rsidR="50F07F27" w:rsidRPr="25373572">
        <w:rPr>
          <w:rFonts w:ascii="Times New Roman" w:hAnsi="Times New Roman"/>
          <w:sz w:val="24"/>
        </w:rPr>
        <w:t>.</w:t>
      </w:r>
      <w:r w:rsidR="1ABF478E" w:rsidRPr="25373572">
        <w:rPr>
          <w:rFonts w:ascii="Times New Roman" w:hAnsi="Times New Roman"/>
          <w:sz w:val="24"/>
        </w:rPr>
        <w:t xml:space="preserve"> Nendegi tegevuslubade alusel on võimalik välja selgitada, kes riigis tundlikke andmeid</w:t>
      </w:r>
      <w:r w:rsidR="261826D8" w:rsidRPr="25373572">
        <w:rPr>
          <w:rFonts w:ascii="Times New Roman" w:hAnsi="Times New Roman"/>
          <w:sz w:val="24"/>
        </w:rPr>
        <w:t>, sh geneetilisi andmeid võivad töödelda. Sellist läbipaistvust ei ole</w:t>
      </w:r>
      <w:r w:rsidR="25D0D921" w:rsidRPr="25373572">
        <w:rPr>
          <w:rFonts w:ascii="Times New Roman" w:hAnsi="Times New Roman"/>
          <w:sz w:val="24"/>
        </w:rPr>
        <w:t xml:space="preserve"> riigi tasandil</w:t>
      </w:r>
      <w:r w:rsidR="261826D8" w:rsidRPr="25373572">
        <w:rPr>
          <w:rFonts w:ascii="Times New Roman" w:hAnsi="Times New Roman"/>
          <w:sz w:val="24"/>
        </w:rPr>
        <w:t xml:space="preserve"> aga teadusuuringute puhul, </w:t>
      </w:r>
      <w:r w:rsidR="59E68861" w:rsidRPr="25373572">
        <w:rPr>
          <w:rFonts w:ascii="Times New Roman" w:hAnsi="Times New Roman"/>
          <w:sz w:val="24"/>
        </w:rPr>
        <w:t xml:space="preserve">kus töödeldakse tundlikke andmeid. </w:t>
      </w:r>
    </w:p>
    <w:p w14:paraId="323EA930" w14:textId="1504F1ED" w:rsidR="7015ABD9" w:rsidRDefault="7015ABD9" w:rsidP="01E08069">
      <w:pPr>
        <w:pStyle w:val="Loendilik"/>
        <w:widowControl w:val="0"/>
        <w:ind w:left="0"/>
        <w:rPr>
          <w:rFonts w:ascii="Times New Roman" w:hAnsi="Times New Roman"/>
          <w:sz w:val="24"/>
        </w:rPr>
      </w:pPr>
    </w:p>
    <w:p w14:paraId="271B36E8" w14:textId="607C19BA" w:rsidR="7015ABD9" w:rsidRDefault="6BD7561F" w:rsidP="01E08069">
      <w:pPr>
        <w:pStyle w:val="Loendilik"/>
        <w:widowControl w:val="0"/>
        <w:ind w:left="0"/>
        <w:rPr>
          <w:rStyle w:val="Allmrkuseviide"/>
          <w:rFonts w:ascii="Times New Roman" w:hAnsi="Times New Roman"/>
          <w:color w:val="000000" w:themeColor="text1"/>
          <w:sz w:val="24"/>
          <w:vertAlign w:val="baseline"/>
        </w:rPr>
      </w:pPr>
      <w:r w:rsidRPr="25373572">
        <w:rPr>
          <w:rFonts w:ascii="Times New Roman" w:hAnsi="Times New Roman"/>
          <w:color w:val="000000" w:themeColor="text1"/>
          <w:sz w:val="24"/>
        </w:rPr>
        <w:t>Ka k</w:t>
      </w:r>
      <w:r w:rsidR="4CE9B0D6" w:rsidRPr="4F8A9DAA">
        <w:rPr>
          <w:rFonts w:ascii="Times New Roman" w:hAnsi="Times New Roman"/>
          <w:color w:val="000000" w:themeColor="text1"/>
          <w:sz w:val="24"/>
        </w:rPr>
        <w:t xml:space="preserve">ehtiv </w:t>
      </w:r>
      <w:proofErr w:type="spellStart"/>
      <w:r w:rsidR="3285E50B" w:rsidRPr="4F8A9DAA">
        <w:rPr>
          <w:rFonts w:ascii="Times New Roman" w:hAnsi="Times New Roman"/>
          <w:sz w:val="24"/>
        </w:rPr>
        <w:t>KüTS</w:t>
      </w:r>
      <w:proofErr w:type="spellEnd"/>
      <w:r w:rsidR="4CE9B0D6" w:rsidRPr="4F8A9DAA">
        <w:rPr>
          <w:rFonts w:ascii="Times New Roman" w:hAnsi="Times New Roman"/>
          <w:color w:val="000000" w:themeColor="text1"/>
          <w:sz w:val="24"/>
        </w:rPr>
        <w:t xml:space="preserve"> (nn NIS1 direktiivi alusel) sätestab isikud, kes on allutatud </w:t>
      </w:r>
      <w:proofErr w:type="spellStart"/>
      <w:r w:rsidR="52F0A8BE" w:rsidRPr="4F8A9DAA">
        <w:rPr>
          <w:rFonts w:ascii="Times New Roman" w:hAnsi="Times New Roman"/>
          <w:sz w:val="24"/>
        </w:rPr>
        <w:t>KüTS</w:t>
      </w:r>
      <w:r w:rsidR="52F0A8BE" w:rsidRPr="4F8A9DAA">
        <w:rPr>
          <w:rFonts w:ascii="Times New Roman" w:hAnsi="Times New Roman"/>
          <w:color w:val="000000" w:themeColor="text1"/>
          <w:sz w:val="24"/>
        </w:rPr>
        <w:t>-is</w:t>
      </w:r>
      <w:proofErr w:type="spellEnd"/>
      <w:r w:rsidR="4CE9B0D6" w:rsidRPr="4F8A9DAA">
        <w:rPr>
          <w:rFonts w:ascii="Times New Roman" w:hAnsi="Times New Roman"/>
          <w:color w:val="000000" w:themeColor="text1"/>
          <w:sz w:val="24"/>
        </w:rPr>
        <w:t xml:space="preserve"> sätestatud nõuetele</w:t>
      </w:r>
      <w:r w:rsidR="457D95B0" w:rsidRPr="4F8A9DAA">
        <w:rPr>
          <w:rFonts w:ascii="Times New Roman" w:hAnsi="Times New Roman"/>
          <w:color w:val="000000" w:themeColor="text1"/>
          <w:sz w:val="24"/>
        </w:rPr>
        <w:t>.</w:t>
      </w:r>
      <w:r w:rsidR="4CE9B0D6" w:rsidRPr="4F8A9DAA">
        <w:rPr>
          <w:rFonts w:ascii="Times New Roman" w:hAnsi="Times New Roman"/>
          <w:color w:val="000000" w:themeColor="text1"/>
          <w:sz w:val="24"/>
        </w:rPr>
        <w:t xml:space="preserve"> </w:t>
      </w:r>
      <w:proofErr w:type="spellStart"/>
      <w:r w:rsidR="5F07BC03" w:rsidRPr="4F8A9DAA">
        <w:rPr>
          <w:rFonts w:ascii="Times New Roman" w:hAnsi="Times New Roman"/>
          <w:color w:val="000000" w:themeColor="text1"/>
          <w:sz w:val="24"/>
        </w:rPr>
        <w:t>Kü</w:t>
      </w:r>
      <w:r w:rsidR="4CE9B0D6" w:rsidRPr="4F8A9DAA">
        <w:rPr>
          <w:rFonts w:ascii="Times New Roman" w:hAnsi="Times New Roman"/>
          <w:color w:val="000000" w:themeColor="text1"/>
          <w:sz w:val="24"/>
        </w:rPr>
        <w:t>TS-i</w:t>
      </w:r>
      <w:r w:rsidR="2872D912" w:rsidRPr="4F8A9DAA">
        <w:rPr>
          <w:rFonts w:ascii="Times New Roman" w:hAnsi="Times New Roman"/>
          <w:color w:val="000000" w:themeColor="text1"/>
          <w:sz w:val="24"/>
        </w:rPr>
        <w:t>s</w:t>
      </w:r>
      <w:proofErr w:type="spellEnd"/>
      <w:r w:rsidR="4CE9B0D6" w:rsidRPr="4F8A9DAA">
        <w:rPr>
          <w:rFonts w:ascii="Times New Roman" w:hAnsi="Times New Roman"/>
          <w:color w:val="000000" w:themeColor="text1"/>
          <w:sz w:val="24"/>
        </w:rPr>
        <w:t xml:space="preserve"> </w:t>
      </w:r>
      <w:r w:rsidR="3939F3DC" w:rsidRPr="25373572">
        <w:rPr>
          <w:rFonts w:ascii="Times New Roman" w:hAnsi="Times New Roman"/>
          <w:color w:val="000000" w:themeColor="text1"/>
          <w:sz w:val="24"/>
        </w:rPr>
        <w:t xml:space="preserve">on </w:t>
      </w:r>
      <w:r w:rsidR="4CE9B0D6" w:rsidRPr="4F8A9DAA">
        <w:rPr>
          <w:rFonts w:ascii="Times New Roman" w:hAnsi="Times New Roman"/>
          <w:color w:val="000000" w:themeColor="text1"/>
          <w:sz w:val="24"/>
        </w:rPr>
        <w:t>sätesta</w:t>
      </w:r>
      <w:r w:rsidR="0A5DD7E5" w:rsidRPr="25373572">
        <w:rPr>
          <w:rFonts w:ascii="Times New Roman" w:hAnsi="Times New Roman"/>
          <w:color w:val="000000" w:themeColor="text1"/>
          <w:sz w:val="24"/>
        </w:rPr>
        <w:t>tud</w:t>
      </w:r>
      <w:r w:rsidR="4CE9B0D6" w:rsidRPr="4F8A9DAA">
        <w:rPr>
          <w:rFonts w:ascii="Times New Roman" w:hAnsi="Times New Roman"/>
          <w:color w:val="000000" w:themeColor="text1"/>
          <w:sz w:val="24"/>
        </w:rPr>
        <w:t xml:space="preserve"> kohustused küberturvalisuse tagamiseks just ühiskondliku ja majandustegevuse säilitamise seisukohast elutähtsate </w:t>
      </w:r>
      <w:r w:rsidR="38059C3C" w:rsidRPr="4F8A9DAA">
        <w:rPr>
          <w:rFonts w:ascii="Times New Roman" w:hAnsi="Times New Roman"/>
          <w:color w:val="000000" w:themeColor="text1"/>
          <w:sz w:val="24"/>
        </w:rPr>
        <w:t>ja</w:t>
      </w:r>
      <w:r w:rsidR="4CE9B0D6" w:rsidRPr="4F8A9DAA">
        <w:rPr>
          <w:rFonts w:ascii="Times New Roman" w:hAnsi="Times New Roman"/>
          <w:color w:val="000000" w:themeColor="text1"/>
          <w:sz w:val="24"/>
        </w:rPr>
        <w:t xml:space="preserve"> oluliste </w:t>
      </w:r>
      <w:r w:rsidR="38059C3C" w:rsidRPr="4F8A9DAA">
        <w:rPr>
          <w:rFonts w:ascii="Times New Roman" w:hAnsi="Times New Roman"/>
          <w:color w:val="000000" w:themeColor="text1"/>
          <w:sz w:val="24"/>
        </w:rPr>
        <w:t>ning</w:t>
      </w:r>
      <w:r w:rsidR="4CE9B0D6" w:rsidRPr="4F8A9DAA">
        <w:rPr>
          <w:rFonts w:ascii="Times New Roman" w:hAnsi="Times New Roman"/>
          <w:color w:val="000000" w:themeColor="text1"/>
          <w:sz w:val="24"/>
        </w:rPr>
        <w:t xml:space="preserve"> võrgu- ja infosüsteemidest sõltuvate teenuste osutamisel. S</w:t>
      </w:r>
      <w:r w:rsidR="68B03D4F" w:rsidRPr="25373572">
        <w:rPr>
          <w:rFonts w:ascii="Times New Roman" w:hAnsi="Times New Roman"/>
          <w:color w:val="000000" w:themeColor="text1"/>
          <w:sz w:val="24"/>
        </w:rPr>
        <w:t>elles on</w:t>
      </w:r>
      <w:r w:rsidR="4CE9B0D6" w:rsidRPr="4F8A9DAA">
        <w:rPr>
          <w:rFonts w:ascii="Times New Roman" w:hAnsi="Times New Roman"/>
          <w:color w:val="000000" w:themeColor="text1"/>
          <w:sz w:val="24"/>
        </w:rPr>
        <w:t xml:space="preserve"> sätesta</w:t>
      </w:r>
      <w:r w:rsidR="73C3BD57" w:rsidRPr="25373572">
        <w:rPr>
          <w:rFonts w:ascii="Times New Roman" w:hAnsi="Times New Roman"/>
          <w:color w:val="000000" w:themeColor="text1"/>
          <w:sz w:val="24"/>
        </w:rPr>
        <w:t>tud ka</w:t>
      </w:r>
      <w:r w:rsidR="4CE9B0D6" w:rsidRPr="4F8A9DAA">
        <w:rPr>
          <w:rFonts w:ascii="Times New Roman" w:hAnsi="Times New Roman"/>
          <w:color w:val="000000" w:themeColor="text1"/>
          <w:sz w:val="24"/>
        </w:rPr>
        <w:t xml:space="preserve"> pädeva asutuse ehk R</w:t>
      </w:r>
      <w:r w:rsidR="00852466">
        <w:rPr>
          <w:rFonts w:ascii="Times New Roman" w:hAnsi="Times New Roman"/>
          <w:color w:val="000000" w:themeColor="text1"/>
          <w:sz w:val="24"/>
        </w:rPr>
        <w:t>iigi Infosüsteemi Ameti</w:t>
      </w:r>
      <w:r w:rsidR="4CE9B0D6" w:rsidRPr="4F8A9DAA">
        <w:rPr>
          <w:rFonts w:ascii="Times New Roman" w:hAnsi="Times New Roman"/>
          <w:color w:val="000000" w:themeColor="text1"/>
          <w:sz w:val="24"/>
        </w:rPr>
        <w:t xml:space="preserve"> teavitamine olulistest </w:t>
      </w:r>
      <w:proofErr w:type="spellStart"/>
      <w:r w:rsidR="4CE9B0D6" w:rsidRPr="4F8A9DAA">
        <w:rPr>
          <w:rFonts w:ascii="Times New Roman" w:hAnsi="Times New Roman"/>
          <w:color w:val="000000" w:themeColor="text1"/>
          <w:sz w:val="24"/>
        </w:rPr>
        <w:t>küberintsidentidest</w:t>
      </w:r>
      <w:proofErr w:type="spellEnd"/>
      <w:r w:rsidR="4CE9B0D6" w:rsidRPr="4F8A9DAA">
        <w:rPr>
          <w:rFonts w:ascii="Times New Roman" w:hAnsi="Times New Roman"/>
          <w:color w:val="000000" w:themeColor="text1"/>
          <w:sz w:val="24"/>
        </w:rPr>
        <w:t xml:space="preserve"> ja</w:t>
      </w:r>
      <w:r w:rsidR="7E2756CF" w:rsidRPr="25373572">
        <w:rPr>
          <w:rFonts w:ascii="Times New Roman" w:hAnsi="Times New Roman"/>
          <w:color w:val="000000" w:themeColor="text1"/>
          <w:sz w:val="24"/>
        </w:rPr>
        <w:t xml:space="preserve"> –</w:t>
      </w:r>
      <w:r w:rsidR="4CE9B0D6" w:rsidRPr="4F8A9DAA">
        <w:rPr>
          <w:rFonts w:ascii="Times New Roman" w:hAnsi="Times New Roman"/>
          <w:color w:val="000000" w:themeColor="text1"/>
          <w:sz w:val="24"/>
        </w:rPr>
        <w:t>ohtudest</w:t>
      </w:r>
      <w:r w:rsidR="6E68F94B" w:rsidRPr="25373572">
        <w:rPr>
          <w:rFonts w:ascii="Times New Roman" w:hAnsi="Times New Roman"/>
          <w:color w:val="000000" w:themeColor="text1"/>
          <w:sz w:val="24"/>
        </w:rPr>
        <w:t xml:space="preserve">, </w:t>
      </w:r>
      <w:r w:rsidR="4CE9B0D6" w:rsidRPr="4F8A9DAA">
        <w:rPr>
          <w:rFonts w:ascii="Times New Roman" w:hAnsi="Times New Roman"/>
          <w:color w:val="000000" w:themeColor="text1"/>
          <w:sz w:val="24"/>
        </w:rPr>
        <w:t>et parandada ühiskonna ja majanduse toimimist ja ennetada intsidente</w:t>
      </w:r>
      <w:r w:rsidR="7015ABD9" w:rsidRPr="4F8A9DAA">
        <w:rPr>
          <w:rStyle w:val="Allmrkuseviide"/>
          <w:rFonts w:ascii="Times New Roman" w:hAnsi="Times New Roman"/>
          <w:color w:val="000000" w:themeColor="text1"/>
          <w:sz w:val="24"/>
        </w:rPr>
        <w:footnoteReference w:id="92"/>
      </w:r>
      <w:r w:rsidR="3EF251F4" w:rsidRPr="25373572">
        <w:rPr>
          <w:rStyle w:val="Allmrkuseviide"/>
          <w:rFonts w:ascii="Times New Roman" w:hAnsi="Times New Roman"/>
          <w:color w:val="000000" w:themeColor="text1"/>
          <w:sz w:val="24"/>
          <w:vertAlign w:val="baseline"/>
        </w:rPr>
        <w:t xml:space="preserve">. </w:t>
      </w:r>
      <w:proofErr w:type="spellStart"/>
      <w:r w:rsidR="3EF251F4" w:rsidRPr="25373572">
        <w:rPr>
          <w:rStyle w:val="Allmrkuseviide"/>
          <w:rFonts w:ascii="Times New Roman" w:hAnsi="Times New Roman"/>
          <w:color w:val="000000" w:themeColor="text1"/>
          <w:sz w:val="24"/>
          <w:vertAlign w:val="baseline"/>
        </w:rPr>
        <w:t>KüTS-i</w:t>
      </w:r>
      <w:proofErr w:type="spellEnd"/>
      <w:r w:rsidR="3EF251F4" w:rsidRPr="25373572">
        <w:rPr>
          <w:rStyle w:val="Allmrkuseviide"/>
          <w:rFonts w:ascii="Times New Roman" w:hAnsi="Times New Roman"/>
          <w:color w:val="000000" w:themeColor="text1"/>
          <w:sz w:val="24"/>
          <w:vertAlign w:val="baseline"/>
        </w:rPr>
        <w:t xml:space="preserve"> subjektide hulka kuuluvad riigi infosüsteemi kuuluva andmekogu pidajad (st ka geenivaramu)</w:t>
      </w:r>
      <w:r w:rsidR="3A60F8BE" w:rsidRPr="25373572">
        <w:rPr>
          <w:rStyle w:val="Allmrkuseviide"/>
          <w:rFonts w:ascii="Times New Roman" w:hAnsi="Times New Roman"/>
          <w:color w:val="000000" w:themeColor="text1"/>
          <w:sz w:val="24"/>
          <w:vertAlign w:val="baseline"/>
        </w:rPr>
        <w:t>,</w:t>
      </w:r>
      <w:r w:rsidR="3EF251F4" w:rsidRPr="25373572">
        <w:rPr>
          <w:rStyle w:val="Allmrkuseviide"/>
          <w:rFonts w:ascii="Times New Roman" w:hAnsi="Times New Roman"/>
          <w:color w:val="000000" w:themeColor="text1"/>
          <w:sz w:val="24"/>
          <w:vertAlign w:val="baseline"/>
        </w:rPr>
        <w:t xml:space="preserve"> </w:t>
      </w:r>
      <w:r w:rsidR="7015ABD9" w:rsidRPr="4F8A9DAA">
        <w:rPr>
          <w:rStyle w:val="Allmrkuseviide"/>
          <w:rFonts w:ascii="Times New Roman" w:hAnsi="Times New Roman"/>
          <w:color w:val="000000" w:themeColor="text1"/>
          <w:sz w:val="24"/>
        </w:rPr>
        <w:footnoteReference w:id="93"/>
      </w:r>
      <w:r w:rsidR="14560C32" w:rsidRPr="25373572">
        <w:rPr>
          <w:rFonts w:ascii="Times New Roman" w:hAnsi="Times New Roman"/>
          <w:color w:val="000000" w:themeColor="text1"/>
          <w:sz w:val="24"/>
        </w:rPr>
        <w:t xml:space="preserve"> seaduse alusel asutatud avalik-õiguslikud juriidilise</w:t>
      </w:r>
      <w:r w:rsidR="51F9A9D2" w:rsidRPr="25373572">
        <w:rPr>
          <w:rFonts w:ascii="Times New Roman" w:hAnsi="Times New Roman"/>
          <w:color w:val="000000" w:themeColor="text1"/>
          <w:sz w:val="24"/>
        </w:rPr>
        <w:t>d</w:t>
      </w:r>
      <w:r w:rsidR="14560C32" w:rsidRPr="25373572">
        <w:rPr>
          <w:rFonts w:ascii="Times New Roman" w:hAnsi="Times New Roman"/>
          <w:color w:val="000000" w:themeColor="text1"/>
          <w:sz w:val="24"/>
        </w:rPr>
        <w:t xml:space="preserve"> isiku</w:t>
      </w:r>
      <w:r w:rsidR="46D23BDA" w:rsidRPr="25373572">
        <w:rPr>
          <w:rFonts w:ascii="Times New Roman" w:hAnsi="Times New Roman"/>
          <w:color w:val="000000" w:themeColor="text1"/>
          <w:sz w:val="24"/>
        </w:rPr>
        <w:t>d, elutähtsa teenuse osutajad aga ka paljud teised isikud ja asutused (</w:t>
      </w:r>
      <w:proofErr w:type="spellStart"/>
      <w:r w:rsidR="46D23BDA" w:rsidRPr="25373572">
        <w:rPr>
          <w:rFonts w:ascii="Times New Roman" w:hAnsi="Times New Roman"/>
          <w:color w:val="000000" w:themeColor="text1"/>
          <w:sz w:val="24"/>
        </w:rPr>
        <w:t>KüTS</w:t>
      </w:r>
      <w:proofErr w:type="spellEnd"/>
      <w:r w:rsidR="46D23BDA" w:rsidRPr="25373572">
        <w:rPr>
          <w:rFonts w:ascii="Times New Roman" w:hAnsi="Times New Roman"/>
          <w:color w:val="000000" w:themeColor="text1"/>
          <w:sz w:val="24"/>
        </w:rPr>
        <w:t xml:space="preserve"> § 3). </w:t>
      </w:r>
      <w:r w:rsidR="554F743B" w:rsidRPr="25373572">
        <w:rPr>
          <w:rFonts w:ascii="Times New Roman" w:hAnsi="Times New Roman"/>
          <w:color w:val="000000" w:themeColor="text1"/>
          <w:sz w:val="24"/>
        </w:rPr>
        <w:t xml:space="preserve">Kehtivas seaduses ei ole eraldi välja toodud teadusasutusi ega teadustöö läbiviijaid. Uus </w:t>
      </w:r>
      <w:r w:rsidR="55AE8861" w:rsidRPr="25373572">
        <w:rPr>
          <w:rFonts w:ascii="Times New Roman" w:hAnsi="Times New Roman"/>
          <w:color w:val="000000" w:themeColor="text1"/>
          <w:sz w:val="24"/>
        </w:rPr>
        <w:t>NIS2 direktiiv küll laiendab subjektide ringi (haridusasutused</w:t>
      </w:r>
      <w:r w:rsidR="4CE9B0D6" w:rsidRPr="01E08069">
        <w:rPr>
          <w:rStyle w:val="Allmrkuseviide"/>
          <w:rFonts w:ascii="Times New Roman" w:hAnsi="Times New Roman"/>
          <w:color w:val="000000" w:themeColor="text1"/>
          <w:sz w:val="24"/>
        </w:rPr>
        <w:footnoteReference w:id="94"/>
      </w:r>
      <w:r w:rsidR="55AE8861" w:rsidRPr="25373572">
        <w:rPr>
          <w:rFonts w:ascii="Times New Roman" w:hAnsi="Times New Roman"/>
          <w:color w:val="000000" w:themeColor="text1"/>
          <w:sz w:val="24"/>
        </w:rPr>
        <w:t xml:space="preserve"> ja teadusasutused</w:t>
      </w:r>
      <w:r w:rsidR="4CE9B0D6" w:rsidRPr="01E08069">
        <w:rPr>
          <w:rStyle w:val="Allmrkuseviide"/>
          <w:rFonts w:ascii="Times New Roman" w:hAnsi="Times New Roman"/>
          <w:color w:val="000000" w:themeColor="text1"/>
          <w:sz w:val="24"/>
        </w:rPr>
        <w:footnoteReference w:id="95"/>
      </w:r>
      <w:r w:rsidR="1272F9AA" w:rsidRPr="25373572">
        <w:rPr>
          <w:rStyle w:val="Allmrkuseviide"/>
          <w:rFonts w:ascii="Times New Roman" w:hAnsi="Times New Roman"/>
          <w:color w:val="000000" w:themeColor="text1"/>
          <w:sz w:val="24"/>
          <w:vertAlign w:val="baseline"/>
        </w:rPr>
        <w:t>), kuid</w:t>
      </w:r>
      <w:r w:rsidR="77CF505E" w:rsidRPr="25373572">
        <w:rPr>
          <w:rStyle w:val="Allmrkuseviide"/>
          <w:rFonts w:ascii="Times New Roman" w:hAnsi="Times New Roman"/>
          <w:color w:val="000000" w:themeColor="text1"/>
          <w:sz w:val="24"/>
          <w:vertAlign w:val="baseline"/>
        </w:rPr>
        <w:t xml:space="preserve"> </w:t>
      </w:r>
      <w:r w:rsidR="31F8BCBD" w:rsidRPr="25373572">
        <w:rPr>
          <w:rStyle w:val="Allmrkuseviide"/>
          <w:rFonts w:ascii="Times New Roman" w:hAnsi="Times New Roman"/>
          <w:color w:val="000000" w:themeColor="text1"/>
          <w:sz w:val="24"/>
          <w:vertAlign w:val="baseline"/>
        </w:rPr>
        <w:t xml:space="preserve">see ei võimalda ülevaadet, kes neist geneetilisi isikuandmeid töötlevad, samuti ei kata see ära </w:t>
      </w:r>
      <w:r w:rsidR="3305E74A" w:rsidRPr="25373572">
        <w:rPr>
          <w:rStyle w:val="Allmrkuseviide"/>
          <w:rFonts w:ascii="Times New Roman" w:hAnsi="Times New Roman"/>
          <w:color w:val="000000" w:themeColor="text1"/>
          <w:sz w:val="24"/>
          <w:vertAlign w:val="baseline"/>
        </w:rPr>
        <w:t xml:space="preserve">ettevõtted, kes IKS § 6 alusel geneetilisi isikuandmeid </w:t>
      </w:r>
      <w:r w:rsidR="6DB0F0A4" w:rsidRPr="25373572">
        <w:rPr>
          <w:rStyle w:val="Allmrkuseviide"/>
          <w:rFonts w:ascii="Times New Roman" w:hAnsi="Times New Roman"/>
          <w:color w:val="000000" w:themeColor="text1"/>
          <w:sz w:val="24"/>
          <w:vertAlign w:val="baseline"/>
        </w:rPr>
        <w:t xml:space="preserve">võivad </w:t>
      </w:r>
      <w:r w:rsidR="3305E74A" w:rsidRPr="25373572">
        <w:rPr>
          <w:rStyle w:val="Allmrkuseviide"/>
          <w:rFonts w:ascii="Times New Roman" w:hAnsi="Times New Roman"/>
          <w:color w:val="000000" w:themeColor="text1"/>
          <w:sz w:val="24"/>
          <w:vertAlign w:val="baseline"/>
        </w:rPr>
        <w:t>töö</w:t>
      </w:r>
      <w:r w:rsidR="23950006" w:rsidRPr="25373572">
        <w:rPr>
          <w:rStyle w:val="Allmrkuseviide"/>
          <w:rFonts w:ascii="Times New Roman" w:hAnsi="Times New Roman"/>
          <w:color w:val="000000" w:themeColor="text1"/>
          <w:sz w:val="24"/>
          <w:vertAlign w:val="baseline"/>
        </w:rPr>
        <w:t>delda</w:t>
      </w:r>
      <w:r w:rsidR="63C36B6C" w:rsidRPr="25373572">
        <w:rPr>
          <w:rStyle w:val="Allmrkuseviide"/>
          <w:rFonts w:ascii="Times New Roman" w:hAnsi="Times New Roman"/>
          <w:color w:val="000000" w:themeColor="text1"/>
          <w:sz w:val="24"/>
          <w:vertAlign w:val="baseline"/>
        </w:rPr>
        <w:t xml:space="preserve">. </w:t>
      </w:r>
    </w:p>
    <w:p w14:paraId="03CC39B0" w14:textId="4E04FA91" w:rsidR="6018E984" w:rsidRDefault="6018E984" w:rsidP="0016210D">
      <w:pPr>
        <w:pStyle w:val="Loendilik"/>
        <w:widowControl w:val="0"/>
        <w:ind w:left="0"/>
        <w:rPr>
          <w:rFonts w:ascii="Times New Roman" w:hAnsi="Times New Roman"/>
          <w:color w:val="000000" w:themeColor="text1"/>
          <w:sz w:val="24"/>
        </w:rPr>
      </w:pPr>
    </w:p>
    <w:p w14:paraId="38A76BDA" w14:textId="37FF22FF" w:rsidR="01E08069" w:rsidRDefault="55FEE81B" w:rsidP="01E08069">
      <w:pPr>
        <w:pStyle w:val="Loendilik"/>
        <w:widowControl w:val="0"/>
        <w:ind w:left="0"/>
        <w:rPr>
          <w:rFonts w:ascii="Times New Roman" w:hAnsi="Times New Roman"/>
          <w:color w:val="000000" w:themeColor="text1"/>
          <w:sz w:val="24"/>
        </w:rPr>
      </w:pPr>
      <w:r w:rsidRPr="25373572">
        <w:rPr>
          <w:rFonts w:ascii="Times New Roman" w:hAnsi="Times New Roman"/>
          <w:color w:val="000000" w:themeColor="text1"/>
          <w:sz w:val="24"/>
        </w:rPr>
        <w:t>Kuigi nõudeid on kehtestatud nii IKÜM-</w:t>
      </w:r>
      <w:proofErr w:type="spellStart"/>
      <w:r w:rsidRPr="25373572">
        <w:rPr>
          <w:rFonts w:ascii="Times New Roman" w:hAnsi="Times New Roman"/>
          <w:color w:val="000000" w:themeColor="text1"/>
          <w:sz w:val="24"/>
        </w:rPr>
        <w:t>is</w:t>
      </w:r>
      <w:proofErr w:type="spellEnd"/>
      <w:r w:rsidRPr="25373572">
        <w:rPr>
          <w:rFonts w:ascii="Times New Roman" w:hAnsi="Times New Roman"/>
          <w:color w:val="000000" w:themeColor="text1"/>
          <w:sz w:val="24"/>
        </w:rPr>
        <w:t xml:space="preserve">, </w:t>
      </w:r>
      <w:proofErr w:type="spellStart"/>
      <w:r w:rsidRPr="25373572">
        <w:rPr>
          <w:rFonts w:ascii="Times New Roman" w:hAnsi="Times New Roman"/>
          <w:color w:val="000000" w:themeColor="text1"/>
          <w:sz w:val="24"/>
        </w:rPr>
        <w:t>KüTS-is</w:t>
      </w:r>
      <w:proofErr w:type="spellEnd"/>
      <w:r w:rsidRPr="25373572">
        <w:rPr>
          <w:rFonts w:ascii="Times New Roman" w:hAnsi="Times New Roman"/>
          <w:color w:val="000000" w:themeColor="text1"/>
          <w:sz w:val="24"/>
        </w:rPr>
        <w:t xml:space="preserve"> kui ka v</w:t>
      </w:r>
      <w:r w:rsidR="2CFA25E6" w:rsidRPr="4F8A9DAA">
        <w:rPr>
          <w:rFonts w:ascii="Times New Roman" w:hAnsi="Times New Roman"/>
          <w:color w:val="000000" w:themeColor="text1"/>
          <w:sz w:val="24"/>
        </w:rPr>
        <w:t xml:space="preserve">astu </w:t>
      </w:r>
      <w:r w:rsidR="7D7DAFDF" w:rsidRPr="4F8A9DAA">
        <w:rPr>
          <w:rFonts w:ascii="Times New Roman" w:hAnsi="Times New Roman"/>
          <w:color w:val="000000" w:themeColor="text1"/>
          <w:sz w:val="24"/>
        </w:rPr>
        <w:t>võet</w:t>
      </w:r>
      <w:r w:rsidR="58052D8D" w:rsidRPr="4F8A9DAA">
        <w:rPr>
          <w:rFonts w:ascii="Times New Roman" w:hAnsi="Times New Roman"/>
          <w:color w:val="000000" w:themeColor="text1"/>
          <w:sz w:val="24"/>
        </w:rPr>
        <w:t>ud</w:t>
      </w:r>
      <w:r w:rsidR="7D7DAFDF" w:rsidRPr="4F8A9DAA">
        <w:rPr>
          <w:rFonts w:ascii="Times New Roman" w:hAnsi="Times New Roman"/>
          <w:color w:val="000000" w:themeColor="text1"/>
          <w:sz w:val="24"/>
        </w:rPr>
        <w:t xml:space="preserve"> ja otsekohalduv</w:t>
      </w:r>
      <w:r w:rsidR="094EE563" w:rsidRPr="4F8A9DAA">
        <w:rPr>
          <w:rFonts w:ascii="Times New Roman" w:hAnsi="Times New Roman"/>
          <w:color w:val="000000" w:themeColor="text1"/>
          <w:sz w:val="24"/>
        </w:rPr>
        <w:t>as</w:t>
      </w:r>
      <w:r w:rsidR="58052D8D" w:rsidRPr="4F8A9DAA">
        <w:rPr>
          <w:rFonts w:ascii="Times New Roman" w:hAnsi="Times New Roman"/>
          <w:color w:val="000000" w:themeColor="text1"/>
          <w:sz w:val="24"/>
        </w:rPr>
        <w:t xml:space="preserve">, kuid </w:t>
      </w:r>
      <w:r w:rsidR="3E867B96" w:rsidRPr="4F8A9DAA">
        <w:rPr>
          <w:rFonts w:ascii="Times New Roman" w:hAnsi="Times New Roman"/>
          <w:color w:val="000000" w:themeColor="text1"/>
          <w:sz w:val="24"/>
        </w:rPr>
        <w:t>üleminekuajaga</w:t>
      </w:r>
      <w:r w:rsidR="41E747C5" w:rsidRPr="4F8A9DAA">
        <w:rPr>
          <w:rFonts w:ascii="Times New Roman" w:hAnsi="Times New Roman"/>
          <w:color w:val="000000" w:themeColor="text1"/>
          <w:sz w:val="24"/>
        </w:rPr>
        <w:t xml:space="preserve"> rakendatav</w:t>
      </w:r>
      <w:r w:rsidR="7F6747FD" w:rsidRPr="25373572">
        <w:rPr>
          <w:rFonts w:ascii="Times New Roman" w:hAnsi="Times New Roman"/>
          <w:color w:val="000000" w:themeColor="text1"/>
          <w:sz w:val="24"/>
        </w:rPr>
        <w:t>as</w:t>
      </w:r>
      <w:r w:rsidR="41E747C5" w:rsidRPr="4F8A9DAA">
        <w:rPr>
          <w:rFonts w:ascii="Times New Roman" w:hAnsi="Times New Roman"/>
          <w:color w:val="000000" w:themeColor="text1"/>
          <w:sz w:val="24"/>
        </w:rPr>
        <w:t xml:space="preserve"> EHDS</w:t>
      </w:r>
      <w:r w:rsidR="57A0E687" w:rsidRPr="25373572">
        <w:rPr>
          <w:rFonts w:ascii="Times New Roman" w:hAnsi="Times New Roman"/>
          <w:color w:val="000000" w:themeColor="text1"/>
          <w:sz w:val="24"/>
        </w:rPr>
        <w:t>-s</w:t>
      </w:r>
      <w:r w:rsidR="693BC1BE" w:rsidRPr="4F8A9DAA">
        <w:rPr>
          <w:rStyle w:val="Allmrkuseviide"/>
          <w:rFonts w:ascii="Times New Roman" w:hAnsi="Times New Roman"/>
          <w:color w:val="000000" w:themeColor="text1"/>
          <w:sz w:val="24"/>
        </w:rPr>
        <w:footnoteReference w:id="96"/>
      </w:r>
      <w:r w:rsidR="15FA4B52" w:rsidRPr="25373572">
        <w:rPr>
          <w:rStyle w:val="Allmrkuseviide"/>
          <w:rFonts w:ascii="Times New Roman" w:hAnsi="Times New Roman"/>
          <w:color w:val="000000" w:themeColor="text1"/>
          <w:sz w:val="24"/>
          <w:vertAlign w:val="baseline"/>
        </w:rPr>
        <w:t>, puudub teadustöö raames geneetiliste andmete töötlejatest tervikpilt</w:t>
      </w:r>
      <w:r w:rsidR="723345C0" w:rsidRPr="25373572">
        <w:rPr>
          <w:rStyle w:val="Allmrkuseviide"/>
          <w:rFonts w:ascii="Times New Roman" w:hAnsi="Times New Roman"/>
          <w:color w:val="000000" w:themeColor="text1"/>
          <w:sz w:val="24"/>
          <w:vertAlign w:val="baseline"/>
        </w:rPr>
        <w:t>,</w:t>
      </w:r>
      <w:r w:rsidR="15FA4B52" w:rsidRPr="25373572">
        <w:rPr>
          <w:rStyle w:val="Allmrkuseviide"/>
          <w:rFonts w:ascii="Times New Roman" w:hAnsi="Times New Roman"/>
          <w:color w:val="000000" w:themeColor="text1"/>
          <w:sz w:val="24"/>
          <w:vertAlign w:val="baseline"/>
        </w:rPr>
        <w:t xml:space="preserve"> kes ei ole allutatud </w:t>
      </w:r>
      <w:proofErr w:type="spellStart"/>
      <w:r w:rsidR="15FA4B52" w:rsidRPr="25373572">
        <w:rPr>
          <w:rStyle w:val="Allmrkuseviide"/>
          <w:rFonts w:ascii="Times New Roman" w:hAnsi="Times New Roman"/>
          <w:color w:val="000000" w:themeColor="text1"/>
          <w:sz w:val="24"/>
          <w:vertAlign w:val="baseline"/>
        </w:rPr>
        <w:t>KüTS-i</w:t>
      </w:r>
      <w:proofErr w:type="spellEnd"/>
      <w:r w:rsidR="15FA4B52" w:rsidRPr="25373572">
        <w:rPr>
          <w:rStyle w:val="Allmrkuseviide"/>
          <w:rFonts w:ascii="Times New Roman" w:hAnsi="Times New Roman"/>
          <w:color w:val="000000" w:themeColor="text1"/>
          <w:sz w:val="24"/>
          <w:vertAlign w:val="baseline"/>
        </w:rPr>
        <w:t xml:space="preserve"> nõuetele - tagada in</w:t>
      </w:r>
      <w:r w:rsidR="54091DE5" w:rsidRPr="25373572">
        <w:rPr>
          <w:rStyle w:val="Allmrkuseviide"/>
          <w:rFonts w:ascii="Times New Roman" w:hAnsi="Times New Roman"/>
          <w:color w:val="000000" w:themeColor="text1"/>
          <w:sz w:val="24"/>
          <w:vertAlign w:val="baseline"/>
        </w:rPr>
        <w:t>fosüsteemide turvalisus, milles andmeid töödeldakse</w:t>
      </w:r>
      <w:r w:rsidR="2E7D3E08" w:rsidRPr="25373572">
        <w:rPr>
          <w:rStyle w:val="Allmrkuseviide"/>
          <w:rFonts w:ascii="Times New Roman" w:hAnsi="Times New Roman"/>
          <w:color w:val="000000" w:themeColor="text1"/>
          <w:sz w:val="24"/>
          <w:vertAlign w:val="baseline"/>
        </w:rPr>
        <w:t>.</w:t>
      </w:r>
      <w:r w:rsidR="744F42F7" w:rsidRPr="25373572">
        <w:rPr>
          <w:rFonts w:ascii="Times New Roman" w:hAnsi="Times New Roman"/>
          <w:color w:val="000000" w:themeColor="text1"/>
          <w:sz w:val="24"/>
        </w:rPr>
        <w:t xml:space="preserve"> </w:t>
      </w:r>
      <w:r w:rsidR="5BE683D8" w:rsidRPr="25373572">
        <w:rPr>
          <w:rFonts w:ascii="Times New Roman" w:hAnsi="Times New Roman"/>
          <w:color w:val="000000" w:themeColor="text1"/>
          <w:sz w:val="24"/>
        </w:rPr>
        <w:t xml:space="preserve">Kehtiva IKS § 6 alla ei paigutu ka need uuringud, kus andmeid töödeldakse nõusoleku alusel. </w:t>
      </w:r>
    </w:p>
    <w:p w14:paraId="0E11037D" w14:textId="77777777" w:rsidR="00852466" w:rsidRDefault="00852466" w:rsidP="01E08069">
      <w:pPr>
        <w:pStyle w:val="Loendilik"/>
        <w:widowControl w:val="0"/>
        <w:ind w:left="0"/>
        <w:rPr>
          <w:rFonts w:ascii="Times New Roman" w:hAnsi="Times New Roman"/>
          <w:color w:val="000000" w:themeColor="text1"/>
          <w:sz w:val="24"/>
        </w:rPr>
      </w:pPr>
    </w:p>
    <w:p w14:paraId="27D0DCDE" w14:textId="3DBF8AFB" w:rsidR="725A5F2A" w:rsidRDefault="725A5F2A" w:rsidP="01E08069">
      <w:pPr>
        <w:pStyle w:val="Loendilik"/>
        <w:widowControl w:val="0"/>
        <w:ind w:left="0"/>
        <w:rPr>
          <w:rStyle w:val="Allmrkuseviide"/>
          <w:rFonts w:ascii="Times New Roman" w:hAnsi="Times New Roman"/>
          <w:color w:val="000000" w:themeColor="text1"/>
          <w:sz w:val="24"/>
          <w:vertAlign w:val="baseline"/>
        </w:rPr>
      </w:pPr>
      <w:r w:rsidRPr="25373572">
        <w:rPr>
          <w:rFonts w:ascii="Times New Roman" w:hAnsi="Times New Roman"/>
          <w:color w:val="000000" w:themeColor="text1"/>
          <w:sz w:val="24"/>
        </w:rPr>
        <w:t xml:space="preserve">Alternatiiv oleks olnud lähtuda </w:t>
      </w:r>
      <w:proofErr w:type="spellStart"/>
      <w:r w:rsidRPr="25373572">
        <w:rPr>
          <w:rFonts w:ascii="Times New Roman" w:hAnsi="Times New Roman"/>
          <w:color w:val="000000" w:themeColor="text1"/>
          <w:sz w:val="24"/>
        </w:rPr>
        <w:t>biopankadest</w:t>
      </w:r>
      <w:proofErr w:type="spellEnd"/>
      <w:r w:rsidRPr="25373572">
        <w:rPr>
          <w:rFonts w:ascii="Times New Roman" w:hAnsi="Times New Roman"/>
          <w:color w:val="000000" w:themeColor="text1"/>
          <w:sz w:val="24"/>
        </w:rPr>
        <w:t xml:space="preserve">, kus teadustööks kogutakse proove ja seejärel tekitatakse andmed. </w:t>
      </w:r>
      <w:r w:rsidR="280DEAE3" w:rsidRPr="25373572">
        <w:rPr>
          <w:rFonts w:ascii="Times New Roman" w:hAnsi="Times New Roman"/>
          <w:color w:val="000000" w:themeColor="text1"/>
          <w:sz w:val="24"/>
        </w:rPr>
        <w:t>Näiteks on ka UK-s eraldi geneetiliste ja terviseandmete kogum, mida kogutakse ja kasutatakse samuti teadustöö eesmärgil</w:t>
      </w:r>
      <w:r w:rsidRPr="01E08069">
        <w:rPr>
          <w:rStyle w:val="Allmrkuseviide"/>
          <w:rFonts w:ascii="Times New Roman" w:hAnsi="Times New Roman"/>
          <w:color w:val="000000" w:themeColor="text1"/>
          <w:sz w:val="24"/>
        </w:rPr>
        <w:footnoteReference w:id="97"/>
      </w:r>
      <w:r w:rsidR="280DEAE3" w:rsidRPr="25373572">
        <w:rPr>
          <w:rStyle w:val="Allmrkuseviide"/>
          <w:rFonts w:ascii="Times New Roman" w:hAnsi="Times New Roman"/>
          <w:color w:val="000000" w:themeColor="text1"/>
          <w:sz w:val="24"/>
          <w:vertAlign w:val="baseline"/>
        </w:rPr>
        <w:t>. Biopangal on eraldi nii eetika</w:t>
      </w:r>
      <w:r w:rsidRPr="01E08069">
        <w:rPr>
          <w:rStyle w:val="Allmrkuseviide"/>
          <w:rFonts w:ascii="Times New Roman" w:hAnsi="Times New Roman"/>
          <w:color w:val="000000" w:themeColor="text1"/>
          <w:sz w:val="24"/>
        </w:rPr>
        <w:footnoteReference w:id="98"/>
      </w:r>
      <w:r w:rsidR="280DEAE3" w:rsidRPr="25373572">
        <w:rPr>
          <w:rFonts w:ascii="Times New Roman" w:hAnsi="Times New Roman"/>
          <w:color w:val="000000" w:themeColor="text1"/>
          <w:sz w:val="24"/>
        </w:rPr>
        <w:t xml:space="preserve"> kui ka juurdepääsukomitee, kehtestatud eraldi juurdepääsuprotseduur ning omatakse näiteks analüüsiplatvormi. Rootsi </w:t>
      </w:r>
      <w:proofErr w:type="spellStart"/>
      <w:r w:rsidR="280DEAE3" w:rsidRPr="25373572">
        <w:rPr>
          <w:rFonts w:ascii="Times New Roman" w:hAnsi="Times New Roman"/>
          <w:color w:val="000000" w:themeColor="text1"/>
          <w:sz w:val="24"/>
        </w:rPr>
        <w:t>biopank</w:t>
      </w:r>
      <w:proofErr w:type="spellEnd"/>
      <w:r w:rsidR="280DEAE3" w:rsidRPr="25373572">
        <w:rPr>
          <w:rFonts w:ascii="Times New Roman" w:hAnsi="Times New Roman"/>
          <w:color w:val="000000" w:themeColor="text1"/>
          <w:sz w:val="24"/>
        </w:rPr>
        <w:t xml:space="preserve"> on pigem nagu taristu, mille kaudu on ühendatud tervishoiuteenuse osutajad ja teadustöö tegijad.</w:t>
      </w:r>
      <w:r w:rsidRPr="01E08069">
        <w:rPr>
          <w:rStyle w:val="Allmrkuseviide"/>
          <w:rFonts w:ascii="Times New Roman" w:hAnsi="Times New Roman"/>
          <w:color w:val="000000" w:themeColor="text1"/>
          <w:sz w:val="24"/>
        </w:rPr>
        <w:footnoteReference w:id="99"/>
      </w:r>
      <w:r w:rsidR="280DEAE3" w:rsidRPr="25373572">
        <w:rPr>
          <w:rFonts w:ascii="Times New Roman" w:hAnsi="Times New Roman"/>
          <w:color w:val="000000" w:themeColor="text1"/>
          <w:sz w:val="24"/>
        </w:rPr>
        <w:t xml:space="preserve"> Taani omab ka keskset taristut, mille kaudu on loodud n-ö kesksed tööriistad, et koondada ja pärida infot erinevatest registritest – omavahel on ühendatud nii keskne </w:t>
      </w:r>
      <w:proofErr w:type="spellStart"/>
      <w:r w:rsidR="280DEAE3" w:rsidRPr="25373572">
        <w:rPr>
          <w:rFonts w:ascii="Times New Roman" w:hAnsi="Times New Roman"/>
          <w:color w:val="000000" w:themeColor="text1"/>
          <w:sz w:val="24"/>
        </w:rPr>
        <w:t>biopank</w:t>
      </w:r>
      <w:proofErr w:type="spellEnd"/>
      <w:r w:rsidR="280DEAE3" w:rsidRPr="25373572">
        <w:rPr>
          <w:rFonts w:ascii="Times New Roman" w:hAnsi="Times New Roman"/>
          <w:color w:val="000000" w:themeColor="text1"/>
          <w:sz w:val="24"/>
        </w:rPr>
        <w:t xml:space="preserve"> kui ka teised </w:t>
      </w:r>
      <w:proofErr w:type="spellStart"/>
      <w:r w:rsidR="280DEAE3" w:rsidRPr="25373572">
        <w:rPr>
          <w:rFonts w:ascii="Times New Roman" w:hAnsi="Times New Roman"/>
          <w:color w:val="000000" w:themeColor="text1"/>
          <w:sz w:val="24"/>
        </w:rPr>
        <w:t>biopangad</w:t>
      </w:r>
      <w:proofErr w:type="spellEnd"/>
      <w:r w:rsidR="280DEAE3" w:rsidRPr="25373572">
        <w:rPr>
          <w:rFonts w:ascii="Times New Roman" w:hAnsi="Times New Roman"/>
          <w:color w:val="000000" w:themeColor="text1"/>
          <w:sz w:val="24"/>
        </w:rPr>
        <w:t>.</w:t>
      </w:r>
      <w:r w:rsidRPr="01E08069">
        <w:rPr>
          <w:rStyle w:val="Allmrkuseviide"/>
          <w:rFonts w:ascii="Times New Roman" w:hAnsi="Times New Roman"/>
          <w:color w:val="000000" w:themeColor="text1"/>
          <w:sz w:val="24"/>
        </w:rPr>
        <w:footnoteReference w:id="100"/>
      </w:r>
      <w:r w:rsidR="280DEAE3" w:rsidRPr="25373572">
        <w:rPr>
          <w:rStyle w:val="Allmrkuseviide"/>
          <w:rFonts w:ascii="Times New Roman" w:hAnsi="Times New Roman"/>
          <w:color w:val="000000" w:themeColor="text1"/>
          <w:sz w:val="24"/>
        </w:rPr>
        <w:t xml:space="preserve"> </w:t>
      </w:r>
      <w:r w:rsidR="2C9F843B" w:rsidRPr="25373572">
        <w:rPr>
          <w:rStyle w:val="Allmrkuseviide"/>
          <w:rFonts w:ascii="Times New Roman" w:hAnsi="Times New Roman"/>
          <w:color w:val="000000" w:themeColor="text1"/>
          <w:sz w:val="24"/>
          <w:vertAlign w:val="baseline"/>
        </w:rPr>
        <w:t xml:space="preserve">Eeltoodud </w:t>
      </w:r>
      <w:proofErr w:type="spellStart"/>
      <w:r w:rsidR="2C9F843B" w:rsidRPr="25373572">
        <w:rPr>
          <w:rStyle w:val="Allmrkuseviide"/>
          <w:rFonts w:ascii="Times New Roman" w:hAnsi="Times New Roman"/>
          <w:color w:val="000000" w:themeColor="text1"/>
          <w:sz w:val="24"/>
          <w:vertAlign w:val="baseline"/>
        </w:rPr>
        <w:t>biopangad</w:t>
      </w:r>
      <w:proofErr w:type="spellEnd"/>
      <w:r w:rsidR="2C9F843B" w:rsidRPr="25373572">
        <w:rPr>
          <w:rStyle w:val="Allmrkuseviide"/>
          <w:rFonts w:ascii="Times New Roman" w:hAnsi="Times New Roman"/>
          <w:color w:val="000000" w:themeColor="text1"/>
          <w:sz w:val="24"/>
          <w:vertAlign w:val="baseline"/>
        </w:rPr>
        <w:t xml:space="preserve"> on seega pigem sarnased geenivaramule, kus võivad olla nii koeproovid kui ka andmed kuid ei pruugi. Nendega piirdudes aga jääksid välja need teadusuuringud, kus proove ei koguta, kuid andmeid töödeldakse. Seetõttu ei sobinud ka </w:t>
      </w:r>
      <w:proofErr w:type="spellStart"/>
      <w:r w:rsidR="2C9F843B" w:rsidRPr="25373572">
        <w:rPr>
          <w:rStyle w:val="Allmrkuseviide"/>
          <w:rFonts w:ascii="Times New Roman" w:hAnsi="Times New Roman"/>
          <w:color w:val="000000" w:themeColor="text1"/>
          <w:sz w:val="24"/>
          <w:vertAlign w:val="baseline"/>
        </w:rPr>
        <w:t>biopanka</w:t>
      </w:r>
      <w:r w:rsidR="58376ACA" w:rsidRPr="25373572">
        <w:rPr>
          <w:rStyle w:val="Allmrkuseviide"/>
          <w:rFonts w:ascii="Times New Roman" w:hAnsi="Times New Roman"/>
          <w:color w:val="000000" w:themeColor="text1"/>
          <w:sz w:val="24"/>
          <w:vertAlign w:val="baseline"/>
        </w:rPr>
        <w:t>d</w:t>
      </w:r>
      <w:r w:rsidR="2C9F843B" w:rsidRPr="25373572">
        <w:rPr>
          <w:rStyle w:val="Allmrkuseviide"/>
          <w:rFonts w:ascii="Times New Roman" w:hAnsi="Times New Roman"/>
          <w:color w:val="000000" w:themeColor="text1"/>
          <w:sz w:val="24"/>
          <w:vertAlign w:val="baseline"/>
        </w:rPr>
        <w:t>est</w:t>
      </w:r>
      <w:proofErr w:type="spellEnd"/>
      <w:r w:rsidR="2C9F843B" w:rsidRPr="25373572">
        <w:rPr>
          <w:rStyle w:val="Allmrkuseviide"/>
          <w:rFonts w:ascii="Times New Roman" w:hAnsi="Times New Roman"/>
          <w:color w:val="000000" w:themeColor="text1"/>
          <w:sz w:val="24"/>
          <w:vertAlign w:val="baseline"/>
        </w:rPr>
        <w:t xml:space="preserve"> lähtuv alternatiiv</w:t>
      </w:r>
      <w:r w:rsidR="1CB8C9D6" w:rsidRPr="25373572">
        <w:rPr>
          <w:rStyle w:val="Allmrkuseviide"/>
          <w:rFonts w:ascii="Times New Roman" w:hAnsi="Times New Roman"/>
          <w:color w:val="000000" w:themeColor="text1"/>
          <w:sz w:val="24"/>
          <w:vertAlign w:val="baseline"/>
        </w:rPr>
        <w:t>.</w:t>
      </w:r>
    </w:p>
    <w:p w14:paraId="6D24FE76" w14:textId="1B557CBC" w:rsidR="01E08069" w:rsidRDefault="01E08069" w:rsidP="01E08069">
      <w:pPr>
        <w:pStyle w:val="Loendilik"/>
        <w:widowControl w:val="0"/>
        <w:ind w:left="0"/>
        <w:rPr>
          <w:rStyle w:val="Allmrkuseviide"/>
          <w:rFonts w:ascii="Times New Roman" w:hAnsi="Times New Roman"/>
          <w:color w:val="000000" w:themeColor="text1"/>
          <w:sz w:val="24"/>
          <w:vertAlign w:val="baseline"/>
        </w:rPr>
      </w:pPr>
    </w:p>
    <w:p w14:paraId="7589116F" w14:textId="09E27EE7" w:rsidR="3BA9BBAB" w:rsidRDefault="3BA9BBAB" w:rsidP="00BD2965">
      <w:pPr>
        <w:widowControl w:val="0"/>
        <w:rPr>
          <w:rFonts w:ascii="Times New Roman" w:hAnsi="Times New Roman"/>
          <w:b/>
          <w:bCs/>
          <w:szCs w:val="22"/>
        </w:rPr>
      </w:pPr>
      <w:r w:rsidRPr="25373572">
        <w:rPr>
          <w:rFonts w:ascii="Times New Roman" w:hAnsi="Times New Roman"/>
          <w:sz w:val="24"/>
        </w:rPr>
        <w:t>Kohustatud subjektidena kaaluti, et t</w:t>
      </w:r>
      <w:r w:rsidRPr="25373572">
        <w:rPr>
          <w:rFonts w:ascii="Times New Roman" w:hAnsi="Times New Roman"/>
          <w:color w:val="000000" w:themeColor="text1"/>
          <w:sz w:val="24"/>
        </w:rPr>
        <w:t>eavitamiskohustus oleks</w:t>
      </w:r>
      <w:r w:rsidR="6EE04A1B" w:rsidRPr="25373572">
        <w:rPr>
          <w:rFonts w:ascii="Times New Roman" w:hAnsi="Times New Roman"/>
          <w:color w:val="000000" w:themeColor="text1"/>
          <w:sz w:val="24"/>
        </w:rPr>
        <w:t xml:space="preserve"> näiteks laiemalt ettevõtetel, kes töötlevad eriliigilisi isikuandmetest terviseandmeid</w:t>
      </w:r>
      <w:r w:rsidRPr="25373572">
        <w:rPr>
          <w:rStyle w:val="Allmrkuseviide"/>
          <w:rFonts w:ascii="Times New Roman" w:hAnsi="Times New Roman"/>
          <w:color w:val="000000" w:themeColor="text1"/>
          <w:sz w:val="24"/>
        </w:rPr>
        <w:footnoteReference w:id="101"/>
      </w:r>
      <w:r w:rsidR="08BD5CF1" w:rsidRPr="25373572">
        <w:rPr>
          <w:rStyle w:val="Allmrkuseviide"/>
          <w:rFonts w:ascii="Times New Roman" w:hAnsi="Times New Roman"/>
          <w:color w:val="000000" w:themeColor="text1"/>
          <w:sz w:val="24"/>
          <w:vertAlign w:val="baseline"/>
        </w:rPr>
        <w:t xml:space="preserve">. </w:t>
      </w:r>
      <w:r w:rsidR="4DDC46D2" w:rsidRPr="25373572">
        <w:rPr>
          <w:rStyle w:val="Allmrkuseviide"/>
          <w:rFonts w:ascii="Times New Roman" w:hAnsi="Times New Roman"/>
          <w:color w:val="000000" w:themeColor="text1"/>
          <w:sz w:val="24"/>
          <w:vertAlign w:val="baseline"/>
        </w:rPr>
        <w:t xml:space="preserve">Nii see kui ka </w:t>
      </w:r>
      <w:proofErr w:type="spellStart"/>
      <w:r w:rsidR="4DDC46D2" w:rsidRPr="25373572">
        <w:rPr>
          <w:rStyle w:val="Allmrkuseviide"/>
          <w:rFonts w:ascii="Times New Roman" w:hAnsi="Times New Roman"/>
          <w:color w:val="000000" w:themeColor="text1"/>
          <w:sz w:val="24"/>
          <w:vertAlign w:val="baseline"/>
        </w:rPr>
        <w:t>biopankasid</w:t>
      </w:r>
      <w:proofErr w:type="spellEnd"/>
      <w:r w:rsidR="4DDC46D2" w:rsidRPr="25373572">
        <w:rPr>
          <w:rStyle w:val="Allmrkuseviide"/>
          <w:rFonts w:ascii="Times New Roman" w:hAnsi="Times New Roman"/>
          <w:color w:val="000000" w:themeColor="text1"/>
          <w:sz w:val="24"/>
          <w:vertAlign w:val="baseline"/>
        </w:rPr>
        <w:t xml:space="preserve"> reguleeriv alternatiiv  kattuks mitme teise tegevusega, mistõttu puuduks soovitud läbip</w:t>
      </w:r>
      <w:r w:rsidR="3A46E817" w:rsidRPr="25373572">
        <w:rPr>
          <w:rStyle w:val="Allmrkuseviide"/>
          <w:rFonts w:ascii="Times New Roman" w:hAnsi="Times New Roman"/>
          <w:color w:val="000000" w:themeColor="text1"/>
          <w:sz w:val="24"/>
          <w:vertAlign w:val="baseline"/>
        </w:rPr>
        <w:t xml:space="preserve">aistvus. </w:t>
      </w:r>
      <w:r w:rsidRPr="01E08069">
        <w:rPr>
          <w:rFonts w:ascii="Times New Roman" w:hAnsi="Times New Roman"/>
          <w:b/>
          <w:bCs/>
          <w:color w:val="000000" w:themeColor="text1"/>
          <w:sz w:val="24"/>
        </w:rPr>
        <w:t xml:space="preserve"> </w:t>
      </w:r>
      <w:r w:rsidR="6F105497" w:rsidRPr="00BD2965">
        <w:rPr>
          <w:rFonts w:ascii="Times New Roman" w:hAnsi="Times New Roman"/>
          <w:sz w:val="24"/>
        </w:rPr>
        <w:t xml:space="preserve">Geeniandmete </w:t>
      </w:r>
      <w:r w:rsidR="6F105497" w:rsidRPr="00BD2965">
        <w:rPr>
          <w:rFonts w:ascii="Times New Roman" w:hAnsi="Times New Roman"/>
          <w:sz w:val="24"/>
        </w:rPr>
        <w:lastRenderedPageBreak/>
        <w:t xml:space="preserve">töötlemisel ei  pruugi olla tegemist labori või </w:t>
      </w:r>
      <w:r w:rsidR="6F105497" w:rsidRPr="25373572">
        <w:rPr>
          <w:rFonts w:ascii="Times New Roman" w:hAnsi="Times New Roman"/>
          <w:sz w:val="24"/>
        </w:rPr>
        <w:t>muu ter</w:t>
      </w:r>
      <w:r w:rsidR="5D8E02ED" w:rsidRPr="25373572">
        <w:rPr>
          <w:rFonts w:ascii="Times New Roman" w:hAnsi="Times New Roman"/>
          <w:sz w:val="24"/>
        </w:rPr>
        <w:t>v</w:t>
      </w:r>
      <w:r w:rsidR="6F105497" w:rsidRPr="25373572">
        <w:rPr>
          <w:rFonts w:ascii="Times New Roman" w:hAnsi="Times New Roman"/>
          <w:sz w:val="24"/>
        </w:rPr>
        <w:t xml:space="preserve">ishoiuteenuseid osutavate </w:t>
      </w:r>
      <w:r w:rsidR="6F105497" w:rsidRPr="00BD2965">
        <w:rPr>
          <w:rFonts w:ascii="Times New Roman" w:hAnsi="Times New Roman"/>
          <w:sz w:val="24"/>
        </w:rPr>
        <w:t>ettevõt</w:t>
      </w:r>
      <w:r w:rsidR="6F105497" w:rsidRPr="25373572">
        <w:rPr>
          <w:rFonts w:ascii="Times New Roman" w:hAnsi="Times New Roman"/>
          <w:sz w:val="24"/>
        </w:rPr>
        <w:t>jatega</w:t>
      </w:r>
      <w:r w:rsidR="6F105497" w:rsidRPr="00BD2965">
        <w:rPr>
          <w:rFonts w:ascii="Times New Roman" w:hAnsi="Times New Roman"/>
          <w:sz w:val="24"/>
        </w:rPr>
        <w:t>, kus on meditsiinitöötajad</w:t>
      </w:r>
      <w:r w:rsidR="6F105497" w:rsidRPr="25373572">
        <w:rPr>
          <w:rFonts w:ascii="Times New Roman" w:hAnsi="Times New Roman"/>
          <w:sz w:val="24"/>
        </w:rPr>
        <w:t xml:space="preserve">, mistõttu ei ole teadusuuringuid tegevad </w:t>
      </w:r>
      <w:r w:rsidR="6F105497" w:rsidRPr="00BD2965">
        <w:rPr>
          <w:rFonts w:ascii="Times New Roman" w:hAnsi="Times New Roman"/>
          <w:sz w:val="24"/>
        </w:rPr>
        <w:t>ettevõ</w:t>
      </w:r>
      <w:r w:rsidR="6F105497" w:rsidRPr="25373572">
        <w:rPr>
          <w:rFonts w:ascii="Times New Roman" w:hAnsi="Times New Roman"/>
          <w:sz w:val="24"/>
        </w:rPr>
        <w:t>tjad</w:t>
      </w:r>
      <w:r w:rsidR="6F105497" w:rsidRPr="00BD2965">
        <w:rPr>
          <w:rFonts w:ascii="Times New Roman" w:hAnsi="Times New Roman"/>
          <w:sz w:val="24"/>
        </w:rPr>
        <w:t xml:space="preserve"> nn äratuntav</w:t>
      </w:r>
      <w:r w:rsidR="650F4F48" w:rsidRPr="25373572">
        <w:rPr>
          <w:rFonts w:ascii="Times New Roman" w:hAnsi="Times New Roman"/>
          <w:sz w:val="24"/>
        </w:rPr>
        <w:t>ad</w:t>
      </w:r>
      <w:r w:rsidR="6F105497" w:rsidRPr="00BD2965">
        <w:rPr>
          <w:rFonts w:ascii="Times New Roman" w:hAnsi="Times New Roman"/>
          <w:sz w:val="24"/>
        </w:rPr>
        <w:t>, seega ülevaade puudub</w:t>
      </w:r>
      <w:r w:rsidR="75E9090E" w:rsidRPr="25373572">
        <w:rPr>
          <w:rFonts w:ascii="Times New Roman" w:hAnsi="Times New Roman"/>
          <w:sz w:val="24"/>
        </w:rPr>
        <w:t xml:space="preserve">. Nii ei teata ka seda, keda eriti tundlike andmete töötlemisel </w:t>
      </w:r>
      <w:r w:rsidR="6F105497" w:rsidRPr="00BD2965">
        <w:rPr>
          <w:rFonts w:ascii="Times New Roman" w:hAnsi="Times New Roman"/>
          <w:sz w:val="24"/>
        </w:rPr>
        <w:t>kontrollida.</w:t>
      </w:r>
    </w:p>
    <w:p w14:paraId="0739C11B" w14:textId="198BC411" w:rsidR="01E08069" w:rsidRDefault="01E08069" w:rsidP="25373572">
      <w:pPr>
        <w:widowControl w:val="0"/>
      </w:pPr>
    </w:p>
    <w:p w14:paraId="01ADD62E" w14:textId="7040B749" w:rsidR="6018E984" w:rsidRDefault="3BA9BBAB" w:rsidP="4F8A9DAA">
      <w:pPr>
        <w:pStyle w:val="Loendilik"/>
        <w:widowControl w:val="0"/>
        <w:ind w:left="0"/>
        <w:rPr>
          <w:rFonts w:ascii="Times New Roman" w:hAnsi="Times New Roman"/>
          <w:color w:val="000000" w:themeColor="text1"/>
          <w:sz w:val="24"/>
        </w:rPr>
      </w:pPr>
      <w:r w:rsidRPr="25373572">
        <w:rPr>
          <w:rFonts w:ascii="Times New Roman" w:hAnsi="Times New Roman"/>
          <w:color w:val="000000" w:themeColor="text1"/>
          <w:sz w:val="24"/>
        </w:rPr>
        <w:t xml:space="preserve">Lisaks kaaluti alternatiivina võimalust sätestada </w:t>
      </w:r>
      <w:proofErr w:type="spellStart"/>
      <w:r w:rsidRPr="25373572">
        <w:rPr>
          <w:rFonts w:ascii="Times New Roman" w:hAnsi="Times New Roman"/>
          <w:color w:val="000000" w:themeColor="text1"/>
          <w:sz w:val="24"/>
        </w:rPr>
        <w:t>biopankade</w:t>
      </w:r>
      <w:proofErr w:type="spellEnd"/>
      <w:r w:rsidRPr="25373572">
        <w:rPr>
          <w:rFonts w:ascii="Times New Roman" w:hAnsi="Times New Roman"/>
          <w:color w:val="000000" w:themeColor="text1"/>
          <w:sz w:val="24"/>
        </w:rPr>
        <w:t xml:space="preserve"> pidamisele lisanõudeid, samuti neist tuletatud andmetele, sõltumata sellest, kas </w:t>
      </w:r>
      <w:proofErr w:type="spellStart"/>
      <w:r w:rsidRPr="25373572">
        <w:rPr>
          <w:rFonts w:ascii="Times New Roman" w:hAnsi="Times New Roman"/>
          <w:color w:val="000000" w:themeColor="text1"/>
          <w:sz w:val="24"/>
        </w:rPr>
        <w:t>biopanka</w:t>
      </w:r>
      <w:proofErr w:type="spellEnd"/>
      <w:r w:rsidRPr="25373572">
        <w:rPr>
          <w:rFonts w:ascii="Times New Roman" w:hAnsi="Times New Roman"/>
          <w:color w:val="000000" w:themeColor="text1"/>
          <w:sz w:val="24"/>
        </w:rPr>
        <w:t xml:space="preserve"> peetakse tervishoiuteenuse osutamise, teadustöö või ärilisel eesmärgil</w:t>
      </w:r>
      <w:r w:rsidR="355D5967" w:rsidRPr="25373572">
        <w:rPr>
          <w:rFonts w:ascii="Times New Roman" w:hAnsi="Times New Roman"/>
          <w:color w:val="000000" w:themeColor="text1"/>
          <w:sz w:val="24"/>
        </w:rPr>
        <w:t xml:space="preserve">, kuid see väljunuks IGUS-i kohaldamisalast ja oleks jätnud pildi siiski killustatuks. Seetõttu </w:t>
      </w:r>
      <w:r w:rsidRPr="25373572">
        <w:rPr>
          <w:rFonts w:ascii="Times New Roman" w:hAnsi="Times New Roman"/>
          <w:color w:val="000000" w:themeColor="text1"/>
          <w:sz w:val="24"/>
        </w:rPr>
        <w:t xml:space="preserve">jõuti järeldusele, et geneetiliste andmete teadusuuringu eesmärgil töötlemisel oleks esmalt oluline suurendada teadlikkust ja tagada jälgitavus, et nii </w:t>
      </w:r>
      <w:r w:rsidR="00852466">
        <w:rPr>
          <w:rFonts w:ascii="Times New Roman" w:hAnsi="Times New Roman"/>
          <w:color w:val="000000" w:themeColor="text1"/>
          <w:sz w:val="24"/>
        </w:rPr>
        <w:t xml:space="preserve">Riigi Infosüsteemi Ametil kui Andmekaitse Inspektsioonil </w:t>
      </w:r>
      <w:r w:rsidRPr="25373572">
        <w:rPr>
          <w:rFonts w:ascii="Times New Roman" w:hAnsi="Times New Roman"/>
          <w:color w:val="000000" w:themeColor="text1"/>
          <w:sz w:val="24"/>
        </w:rPr>
        <w:t xml:space="preserve">oleks võimalik vajaduse korral kasvõi pisteliselt andmetöötlustoimingute andmekaitse ja -turbe nõuetest kinnipidamist ning majandustegevusteate esitamise kohustuse täitmist </w:t>
      </w:r>
      <w:r w:rsidR="00852466" w:rsidRPr="25373572">
        <w:rPr>
          <w:rFonts w:ascii="Times New Roman" w:hAnsi="Times New Roman"/>
          <w:color w:val="000000" w:themeColor="text1"/>
          <w:sz w:val="24"/>
        </w:rPr>
        <w:t>majandustegevuse registris</w:t>
      </w:r>
      <w:r w:rsidR="00852466">
        <w:rPr>
          <w:rFonts w:ascii="Times New Roman" w:hAnsi="Times New Roman"/>
          <w:color w:val="000000" w:themeColor="text1"/>
          <w:sz w:val="24"/>
        </w:rPr>
        <w:t>t</w:t>
      </w:r>
      <w:r w:rsidR="00852466" w:rsidRPr="25373572">
        <w:rPr>
          <w:rFonts w:ascii="Times New Roman" w:hAnsi="Times New Roman"/>
          <w:color w:val="000000" w:themeColor="text1"/>
          <w:sz w:val="24"/>
        </w:rPr>
        <w:t xml:space="preserve"> </w:t>
      </w:r>
      <w:r w:rsidR="00852466">
        <w:rPr>
          <w:rFonts w:ascii="Times New Roman" w:hAnsi="Times New Roman"/>
          <w:color w:val="000000" w:themeColor="text1"/>
          <w:sz w:val="24"/>
        </w:rPr>
        <w:t xml:space="preserve">ehk </w:t>
      </w:r>
      <w:r w:rsidRPr="25373572">
        <w:rPr>
          <w:rFonts w:ascii="Times New Roman" w:hAnsi="Times New Roman"/>
          <w:color w:val="000000" w:themeColor="text1"/>
          <w:sz w:val="24"/>
        </w:rPr>
        <w:t>MTR-ist</w:t>
      </w:r>
      <w:r w:rsidRPr="01E08069">
        <w:rPr>
          <w:rStyle w:val="Allmrkuseviide"/>
          <w:rFonts w:ascii="Times New Roman" w:hAnsi="Times New Roman"/>
          <w:color w:val="000000" w:themeColor="text1"/>
          <w:sz w:val="24"/>
        </w:rPr>
        <w:footnoteReference w:id="102"/>
      </w:r>
      <w:r w:rsidRPr="25373572">
        <w:rPr>
          <w:rFonts w:ascii="Times New Roman" w:hAnsi="Times New Roman"/>
          <w:color w:val="000000" w:themeColor="text1"/>
          <w:sz w:val="24"/>
        </w:rPr>
        <w:t xml:space="preserve"> kontrollida.</w:t>
      </w:r>
      <w:r w:rsidR="4F494B47" w:rsidRPr="25373572">
        <w:rPr>
          <w:rFonts w:ascii="Times New Roman" w:hAnsi="Times New Roman"/>
          <w:color w:val="000000" w:themeColor="text1"/>
          <w:sz w:val="24"/>
        </w:rPr>
        <w:t xml:space="preserve"> </w:t>
      </w:r>
      <w:r w:rsidR="34F9E771" w:rsidRPr="4F8A9DAA">
        <w:rPr>
          <w:rFonts w:ascii="Times New Roman" w:hAnsi="Times New Roman"/>
          <w:color w:val="000000" w:themeColor="text1"/>
          <w:sz w:val="24"/>
        </w:rPr>
        <w:t xml:space="preserve">Seetõttu valiti lähtekohaks kesktee, kus </w:t>
      </w:r>
      <w:r w:rsidR="48368DEC" w:rsidRPr="25373572">
        <w:rPr>
          <w:rFonts w:ascii="Times New Roman" w:hAnsi="Times New Roman"/>
          <w:color w:val="000000" w:themeColor="text1"/>
          <w:sz w:val="24"/>
        </w:rPr>
        <w:t>ei kehtestata üh</w:t>
      </w:r>
      <w:r w:rsidR="2591E209" w:rsidRPr="25373572">
        <w:rPr>
          <w:rFonts w:ascii="Times New Roman" w:hAnsi="Times New Roman"/>
          <w:color w:val="000000" w:themeColor="text1"/>
          <w:sz w:val="24"/>
        </w:rPr>
        <w:t>t</w:t>
      </w:r>
      <w:r w:rsidR="48368DEC" w:rsidRPr="25373572">
        <w:rPr>
          <w:rFonts w:ascii="Times New Roman" w:hAnsi="Times New Roman"/>
          <w:color w:val="000000" w:themeColor="text1"/>
          <w:sz w:val="24"/>
        </w:rPr>
        <w:t>egi</w:t>
      </w:r>
      <w:r w:rsidR="48368DEC" w:rsidRPr="4F8A9DAA">
        <w:rPr>
          <w:rFonts w:ascii="Times New Roman" w:hAnsi="Times New Roman"/>
          <w:color w:val="000000" w:themeColor="text1"/>
          <w:sz w:val="24"/>
        </w:rPr>
        <w:t xml:space="preserve"> uut tegevusluba,</w:t>
      </w:r>
      <w:r w:rsidR="34F9E771" w:rsidRPr="4F8A9DAA">
        <w:rPr>
          <w:rFonts w:ascii="Times New Roman" w:hAnsi="Times New Roman"/>
          <w:color w:val="000000" w:themeColor="text1"/>
          <w:sz w:val="24"/>
        </w:rPr>
        <w:t xml:space="preserve"> mis</w:t>
      </w:r>
      <w:r w:rsidR="1DE166EA" w:rsidRPr="4F8A9DAA">
        <w:rPr>
          <w:rFonts w:ascii="Times New Roman" w:hAnsi="Times New Roman"/>
          <w:color w:val="000000" w:themeColor="text1"/>
          <w:sz w:val="24"/>
        </w:rPr>
        <w:t xml:space="preserve"> ka</w:t>
      </w:r>
      <w:r w:rsidR="34F9E771" w:rsidRPr="4F8A9DAA">
        <w:rPr>
          <w:rFonts w:ascii="Times New Roman" w:hAnsi="Times New Roman"/>
          <w:color w:val="000000" w:themeColor="text1"/>
          <w:sz w:val="24"/>
        </w:rPr>
        <w:t xml:space="preserve"> kattuks teatud teenuse osutajate tegevuslubadega</w:t>
      </w:r>
      <w:r w:rsidR="05970316" w:rsidRPr="01E08069" w:rsidDel="05970316">
        <w:rPr>
          <w:rFonts w:ascii="Times New Roman" w:hAnsi="Times New Roman"/>
          <w:color w:val="000000" w:themeColor="text1"/>
          <w:sz w:val="24"/>
        </w:rPr>
        <w:t xml:space="preserve">, vaid teadustöö läbiviija ehk vastutav töötleja peab esitama geneetiliste isikuandmete töötlemisel sellekohase </w:t>
      </w:r>
      <w:r w:rsidR="5394ED2E" w:rsidRPr="4F8A9DAA">
        <w:rPr>
          <w:rFonts w:ascii="Times New Roman" w:hAnsi="Times New Roman"/>
          <w:color w:val="000000" w:themeColor="text1"/>
          <w:sz w:val="24"/>
        </w:rPr>
        <w:t>tegevus</w:t>
      </w:r>
      <w:r w:rsidR="05970316" w:rsidRPr="4F8A9DAA">
        <w:rPr>
          <w:rFonts w:ascii="Times New Roman" w:hAnsi="Times New Roman"/>
          <w:color w:val="000000" w:themeColor="text1"/>
          <w:sz w:val="24"/>
        </w:rPr>
        <w:t>teate.</w:t>
      </w:r>
      <w:r w:rsidR="34F9E771" w:rsidRPr="4F8A9DAA">
        <w:rPr>
          <w:rFonts w:ascii="Times New Roman" w:hAnsi="Times New Roman"/>
          <w:color w:val="000000" w:themeColor="text1"/>
          <w:sz w:val="24"/>
        </w:rPr>
        <w:t xml:space="preserve"> </w:t>
      </w:r>
      <w:r w:rsidR="4728FACF" w:rsidRPr="4F8A9DAA">
        <w:rPr>
          <w:rFonts w:ascii="Times New Roman" w:hAnsi="Times New Roman"/>
          <w:color w:val="000000" w:themeColor="text1"/>
          <w:sz w:val="24"/>
        </w:rPr>
        <w:t xml:space="preserve">Nii näiteks kehtis </w:t>
      </w:r>
      <w:r w:rsidR="084F74C5" w:rsidRPr="4F8A9DAA">
        <w:rPr>
          <w:rFonts w:ascii="Times New Roman" w:hAnsi="Times New Roman"/>
          <w:color w:val="000000" w:themeColor="text1"/>
          <w:sz w:val="24"/>
        </w:rPr>
        <w:t xml:space="preserve">varasema </w:t>
      </w:r>
      <w:proofErr w:type="spellStart"/>
      <w:r w:rsidR="084F74C5" w:rsidRPr="01E08069" w:rsidDel="4728FACF">
        <w:rPr>
          <w:rFonts w:ascii="Times New Roman" w:hAnsi="Times New Roman"/>
          <w:color w:val="000000" w:themeColor="text1"/>
          <w:sz w:val="24"/>
        </w:rPr>
        <w:t>IKS-i</w:t>
      </w:r>
      <w:proofErr w:type="spellEnd"/>
      <w:r w:rsidR="084F74C5" w:rsidRPr="4F8A9DAA">
        <w:rPr>
          <w:rFonts w:ascii="Times New Roman" w:hAnsi="Times New Roman"/>
          <w:color w:val="000000" w:themeColor="text1"/>
          <w:sz w:val="24"/>
        </w:rPr>
        <w:t xml:space="preserve"> alusel </w:t>
      </w:r>
      <w:r w:rsidR="4728FACF" w:rsidRPr="4F8A9DAA">
        <w:rPr>
          <w:rFonts w:ascii="Times New Roman" w:hAnsi="Times New Roman"/>
          <w:color w:val="000000" w:themeColor="text1"/>
          <w:sz w:val="24"/>
        </w:rPr>
        <w:t>kohustus eriliigiliste andmete töötlus</w:t>
      </w:r>
      <w:r w:rsidR="3D50C1DD" w:rsidRPr="4F8A9DAA">
        <w:rPr>
          <w:rStyle w:val="Allmrkuseviide"/>
          <w:rFonts w:ascii="Times New Roman" w:hAnsi="Times New Roman"/>
          <w:color w:val="000000" w:themeColor="text1"/>
          <w:sz w:val="24"/>
        </w:rPr>
        <w:footnoteReference w:id="103"/>
      </w:r>
      <w:r w:rsidR="00852466">
        <w:rPr>
          <w:rFonts w:ascii="Times New Roman" w:hAnsi="Times New Roman"/>
          <w:color w:val="000000" w:themeColor="text1"/>
          <w:sz w:val="24"/>
        </w:rPr>
        <w:t xml:space="preserve"> </w:t>
      </w:r>
      <w:r w:rsidR="00852466" w:rsidRPr="4F8A9DAA">
        <w:rPr>
          <w:rFonts w:ascii="Times New Roman" w:hAnsi="Times New Roman"/>
          <w:color w:val="000000" w:themeColor="text1"/>
          <w:sz w:val="24"/>
        </w:rPr>
        <w:t xml:space="preserve"> </w:t>
      </w:r>
      <w:r w:rsidR="00852466">
        <w:rPr>
          <w:rFonts w:ascii="Times New Roman" w:hAnsi="Times New Roman"/>
          <w:color w:val="000000" w:themeColor="text1"/>
          <w:sz w:val="24"/>
        </w:rPr>
        <w:t>Andmekaitse Inspektsiooni</w:t>
      </w:r>
      <w:r w:rsidR="6A8BC754" w:rsidRPr="4F8A9DAA">
        <w:rPr>
          <w:rFonts w:ascii="Times New Roman" w:hAnsi="Times New Roman"/>
          <w:color w:val="000000" w:themeColor="text1"/>
          <w:sz w:val="24"/>
        </w:rPr>
        <w:t>s registreerida</w:t>
      </w:r>
      <w:r w:rsidR="00FC7614">
        <w:t>.</w:t>
      </w:r>
      <w:r w:rsidR="4728FACF" w:rsidRPr="4F8A9DAA">
        <w:rPr>
          <w:rFonts w:ascii="Times New Roman" w:hAnsi="Times New Roman"/>
          <w:color w:val="000000" w:themeColor="text1"/>
          <w:sz w:val="24"/>
        </w:rPr>
        <w:t xml:space="preserve"> </w:t>
      </w:r>
      <w:r w:rsidR="139E6205" w:rsidRPr="4F8A9DAA">
        <w:rPr>
          <w:rFonts w:ascii="Times New Roman" w:hAnsi="Times New Roman"/>
          <w:color w:val="000000" w:themeColor="text1"/>
          <w:sz w:val="24"/>
        </w:rPr>
        <w:t xml:space="preserve">Kuna see oli kohmakas ja aeganõudev tegevus ning uue jõustunud </w:t>
      </w:r>
      <w:proofErr w:type="spellStart"/>
      <w:r w:rsidR="139E6205" w:rsidRPr="01E08069" w:rsidDel="139E6205">
        <w:rPr>
          <w:rFonts w:ascii="Times New Roman" w:hAnsi="Times New Roman"/>
          <w:color w:val="000000" w:themeColor="text1"/>
          <w:sz w:val="24"/>
        </w:rPr>
        <w:t>IKS-iga</w:t>
      </w:r>
      <w:proofErr w:type="spellEnd"/>
      <w:r w:rsidR="139E6205" w:rsidRPr="4F8A9DAA">
        <w:rPr>
          <w:rFonts w:ascii="Times New Roman" w:hAnsi="Times New Roman"/>
          <w:color w:val="000000" w:themeColor="text1"/>
          <w:sz w:val="24"/>
        </w:rPr>
        <w:t xml:space="preserve"> see kohustus kadus, siis tehti käesoleva eelnõu raames valik, kasutada teatise esitamis</w:t>
      </w:r>
      <w:r w:rsidR="5EE69CB2" w:rsidRPr="25373572">
        <w:rPr>
          <w:rFonts w:ascii="Times New Roman" w:hAnsi="Times New Roman"/>
          <w:color w:val="000000" w:themeColor="text1"/>
          <w:sz w:val="24"/>
        </w:rPr>
        <w:t>e</w:t>
      </w:r>
      <w:r w:rsidR="139E6205" w:rsidRPr="4F8A9DAA">
        <w:rPr>
          <w:rFonts w:ascii="Times New Roman" w:hAnsi="Times New Roman"/>
          <w:color w:val="000000" w:themeColor="text1"/>
          <w:sz w:val="24"/>
        </w:rPr>
        <w:t xml:space="preserve"> kohustust</w:t>
      </w:r>
      <w:r w:rsidR="6AE3EB0D" w:rsidRPr="4F8A9DAA">
        <w:rPr>
          <w:rFonts w:ascii="Times New Roman" w:hAnsi="Times New Roman"/>
          <w:color w:val="000000" w:themeColor="text1"/>
          <w:sz w:val="24"/>
        </w:rPr>
        <w:t xml:space="preserve">, </w:t>
      </w:r>
      <w:r w:rsidR="51501C53" w:rsidRPr="4F8A9DAA">
        <w:rPr>
          <w:rFonts w:ascii="Times New Roman" w:hAnsi="Times New Roman"/>
          <w:color w:val="000000" w:themeColor="text1"/>
          <w:sz w:val="24"/>
        </w:rPr>
        <w:t>kasutades selleks olemasolevaid ja lihtsaid vahendeid</w:t>
      </w:r>
      <w:r w:rsidR="51501C53" w:rsidRPr="01E08069" w:rsidDel="7BFD8AB9">
        <w:rPr>
          <w:rFonts w:ascii="Times New Roman" w:hAnsi="Times New Roman"/>
          <w:color w:val="000000" w:themeColor="text1"/>
          <w:sz w:val="24"/>
        </w:rPr>
        <w:t xml:space="preserve"> - </w:t>
      </w:r>
      <w:r w:rsidR="31083C31" w:rsidRPr="4F8A9DAA">
        <w:rPr>
          <w:rFonts w:ascii="Times New Roman" w:hAnsi="Times New Roman"/>
          <w:color w:val="000000" w:themeColor="text1"/>
          <w:sz w:val="24"/>
        </w:rPr>
        <w:t>võimalus esitada lihtsustatud korras</w:t>
      </w:r>
      <w:r w:rsidR="7BFD8AB9" w:rsidRPr="4F8A9DAA">
        <w:rPr>
          <w:rFonts w:ascii="Times New Roman" w:hAnsi="Times New Roman"/>
          <w:color w:val="000000" w:themeColor="text1"/>
          <w:sz w:val="24"/>
        </w:rPr>
        <w:t xml:space="preserve"> </w:t>
      </w:r>
      <w:r w:rsidR="78B7C23A" w:rsidRPr="4F8A9DAA">
        <w:rPr>
          <w:rFonts w:ascii="Times New Roman" w:hAnsi="Times New Roman"/>
          <w:color w:val="000000" w:themeColor="text1"/>
          <w:sz w:val="24"/>
        </w:rPr>
        <w:t>teatise</w:t>
      </w:r>
      <w:r w:rsidR="78B7C23A" w:rsidRPr="25373572">
        <w:rPr>
          <w:rFonts w:ascii="Times New Roman" w:hAnsi="Times New Roman"/>
          <w:color w:val="000000" w:themeColor="text1"/>
          <w:sz w:val="24"/>
        </w:rPr>
        <w:t xml:space="preserve"> M</w:t>
      </w:r>
      <w:r w:rsidR="006C73B0">
        <w:rPr>
          <w:rFonts w:ascii="Times New Roman" w:hAnsi="Times New Roman"/>
          <w:color w:val="000000" w:themeColor="text1"/>
          <w:sz w:val="24"/>
        </w:rPr>
        <w:t>T</w:t>
      </w:r>
      <w:r w:rsidR="00852466">
        <w:rPr>
          <w:rFonts w:ascii="Times New Roman" w:hAnsi="Times New Roman"/>
          <w:color w:val="000000" w:themeColor="text1"/>
          <w:sz w:val="24"/>
        </w:rPr>
        <w:t>R-i</w:t>
      </w:r>
      <w:r w:rsidR="128FFCDF" w:rsidRPr="25373572">
        <w:rPr>
          <w:rStyle w:val="Allmrkuseviide"/>
          <w:rFonts w:ascii="Times New Roman" w:hAnsi="Times New Roman"/>
          <w:color w:val="000000" w:themeColor="text1"/>
          <w:sz w:val="24"/>
          <w:vertAlign w:val="baseline"/>
        </w:rPr>
        <w:t>.</w:t>
      </w:r>
    </w:p>
    <w:p w14:paraId="5EA6520B" w14:textId="77777777" w:rsidR="00FC7614" w:rsidRDefault="00FC7614" w:rsidP="4F8A9DAA">
      <w:pPr>
        <w:pStyle w:val="Loendilik"/>
        <w:widowControl w:val="0"/>
        <w:ind w:left="0"/>
        <w:rPr>
          <w:rFonts w:ascii="Times New Roman" w:hAnsi="Times New Roman"/>
          <w:color w:val="000000" w:themeColor="text1"/>
          <w:sz w:val="24"/>
        </w:rPr>
      </w:pPr>
    </w:p>
    <w:p w14:paraId="17A27032" w14:textId="5192AE66" w:rsidR="63A0CA5D" w:rsidRDefault="22504930" w:rsidP="25373572">
      <w:pPr>
        <w:pStyle w:val="Loendilik"/>
        <w:widowControl w:val="0"/>
        <w:ind w:left="0"/>
        <w:rPr>
          <w:rFonts w:ascii="Times New Roman" w:hAnsi="Times New Roman"/>
          <w:sz w:val="24"/>
        </w:rPr>
      </w:pPr>
      <w:r w:rsidRPr="4F8A9DAA">
        <w:rPr>
          <w:rFonts w:ascii="Times New Roman" w:hAnsi="Times New Roman"/>
          <w:color w:val="000000" w:themeColor="text1"/>
          <w:sz w:val="24"/>
        </w:rPr>
        <w:t>Teavitamiskohustus on leebem kui tegevusloa kohustus, sest viima</w:t>
      </w:r>
      <w:r w:rsidR="45B013CA" w:rsidRPr="4F8A9DAA">
        <w:rPr>
          <w:rFonts w:ascii="Times New Roman" w:hAnsi="Times New Roman"/>
          <w:color w:val="000000" w:themeColor="text1"/>
          <w:sz w:val="24"/>
        </w:rPr>
        <w:t>ti nimetatu</w:t>
      </w:r>
      <w:r w:rsidRPr="4F8A9DAA">
        <w:rPr>
          <w:rFonts w:ascii="Times New Roman" w:hAnsi="Times New Roman"/>
          <w:color w:val="000000" w:themeColor="text1"/>
          <w:sz w:val="24"/>
        </w:rPr>
        <w:t xml:space="preserve"> tähendab kindlate nõuete kontrolli ja seda enne loa andmist.</w:t>
      </w:r>
      <w:r w:rsidR="63A0CA5D" w:rsidRPr="4F8A9DAA">
        <w:rPr>
          <w:rStyle w:val="Allmrkuseviide"/>
          <w:rFonts w:ascii="Times New Roman" w:hAnsi="Times New Roman"/>
          <w:color w:val="000000" w:themeColor="text1"/>
          <w:sz w:val="24"/>
        </w:rPr>
        <w:footnoteReference w:id="104"/>
      </w:r>
      <w:r w:rsidRPr="4F8A9DAA">
        <w:rPr>
          <w:rFonts w:ascii="Times New Roman" w:hAnsi="Times New Roman"/>
          <w:color w:val="000000" w:themeColor="text1"/>
          <w:sz w:val="24"/>
        </w:rPr>
        <w:t xml:space="preserve"> Teatis võimaldab aga </w:t>
      </w:r>
      <w:r w:rsidR="31362E78" w:rsidRPr="4F8A9DAA">
        <w:rPr>
          <w:rFonts w:ascii="Times New Roman" w:hAnsi="Times New Roman"/>
          <w:color w:val="000000" w:themeColor="text1"/>
          <w:sz w:val="24"/>
        </w:rPr>
        <w:t xml:space="preserve">kindlaks </w:t>
      </w:r>
      <w:r w:rsidRPr="4F8A9DAA">
        <w:rPr>
          <w:rFonts w:ascii="Times New Roman" w:hAnsi="Times New Roman"/>
          <w:color w:val="000000" w:themeColor="text1"/>
          <w:sz w:val="24"/>
        </w:rPr>
        <w:t>määrat</w:t>
      </w:r>
      <w:r w:rsidR="31362E78" w:rsidRPr="4F8A9DAA">
        <w:rPr>
          <w:rFonts w:ascii="Times New Roman" w:hAnsi="Times New Roman"/>
          <w:color w:val="000000" w:themeColor="text1"/>
          <w:sz w:val="24"/>
        </w:rPr>
        <w:t>a</w:t>
      </w:r>
      <w:r w:rsidRPr="4F8A9DAA">
        <w:rPr>
          <w:rFonts w:ascii="Times New Roman" w:hAnsi="Times New Roman"/>
          <w:color w:val="000000" w:themeColor="text1"/>
          <w:sz w:val="24"/>
        </w:rPr>
        <w:t xml:space="preserve"> spetsiifilised subjektid ja saada neist ülevaade majandustegevuse registrist ilma, et selleks tuleks koormata haldusorgani ressursse enne tegevuse alustamist.</w:t>
      </w:r>
      <w:r w:rsidR="63A0CA5D" w:rsidRPr="4F8A9DAA">
        <w:rPr>
          <w:rStyle w:val="Allmrkuseviide"/>
          <w:rFonts w:ascii="Times New Roman" w:hAnsi="Times New Roman"/>
          <w:color w:val="000000" w:themeColor="text1"/>
          <w:sz w:val="24"/>
        </w:rPr>
        <w:footnoteReference w:id="105"/>
      </w:r>
      <w:r w:rsidRPr="4F8A9DAA">
        <w:rPr>
          <w:rFonts w:ascii="Times New Roman" w:hAnsi="Times New Roman"/>
          <w:color w:val="000000" w:themeColor="text1"/>
          <w:sz w:val="24"/>
        </w:rPr>
        <w:t xml:space="preserve"> Teatamiskohustust ei saa rakendada, kui samal tegevusalal kehtib loakohustus.</w:t>
      </w:r>
      <w:r w:rsidR="63A0CA5D" w:rsidRPr="4F8A9DAA">
        <w:rPr>
          <w:rStyle w:val="Allmrkuseviide"/>
          <w:rFonts w:ascii="Times New Roman" w:hAnsi="Times New Roman"/>
          <w:color w:val="000000" w:themeColor="text1"/>
          <w:sz w:val="24"/>
        </w:rPr>
        <w:footnoteReference w:id="106"/>
      </w:r>
      <w:r w:rsidRPr="4F8A9DAA">
        <w:rPr>
          <w:rFonts w:ascii="Times New Roman" w:hAnsi="Times New Roman"/>
          <w:color w:val="000000" w:themeColor="text1"/>
          <w:sz w:val="24"/>
        </w:rPr>
        <w:t xml:space="preserve">  </w:t>
      </w:r>
      <w:r w:rsidR="47C7E923" w:rsidRPr="25373572">
        <w:rPr>
          <w:rFonts w:ascii="Times New Roman" w:hAnsi="Times New Roman"/>
          <w:sz w:val="24"/>
        </w:rPr>
        <w:t>Majandustegevusteade on isiku ühepoolne tahteavaldus, millega ei ole seotud majandustegevuse teostamise õiguse tekkimine, vaid see tõendab majandustegevuse tegelikku alustamist. Teatamiskohustus puudub, kui ettevõtjal tuleb enne alustamist hankida tegevusluba. Teatamiskohustuse ülesanne on majandustegevuse kohta info kogumine „tegevusaladel, millest lähtuv oht ei ole nii suur, et õigustada neile loakohustuse kehtestamist, ent siiski piisavalt suur selleks, et oleks vaja lihtsustada ja tõhustada riikliku järelevalve teostamist“</w:t>
      </w:r>
      <w:r w:rsidRPr="25373572">
        <w:rPr>
          <w:rStyle w:val="Allmrkuseviide"/>
          <w:rFonts w:ascii="Times New Roman" w:hAnsi="Times New Roman"/>
          <w:sz w:val="24"/>
        </w:rPr>
        <w:footnoteReference w:id="107"/>
      </w:r>
      <w:r w:rsidR="47C7E923" w:rsidRPr="25373572">
        <w:rPr>
          <w:rFonts w:ascii="Times New Roman" w:hAnsi="Times New Roman"/>
          <w:sz w:val="24"/>
        </w:rPr>
        <w:t>.</w:t>
      </w:r>
    </w:p>
    <w:p w14:paraId="1290C310" w14:textId="318CB68F" w:rsidR="1133555A" w:rsidRDefault="1133555A" w:rsidP="01E08069">
      <w:pPr>
        <w:pStyle w:val="Loendilik"/>
        <w:widowControl w:val="0"/>
        <w:ind w:left="0"/>
        <w:rPr>
          <w:rFonts w:ascii="Times New Roman" w:hAnsi="Times New Roman"/>
          <w:color w:val="000000" w:themeColor="text1"/>
          <w:sz w:val="24"/>
        </w:rPr>
      </w:pPr>
    </w:p>
    <w:p w14:paraId="54A4F64B" w14:textId="55902095" w:rsidR="6018E984" w:rsidRDefault="4301B906" w:rsidP="01E08069">
      <w:pPr>
        <w:pStyle w:val="Loendilik"/>
        <w:widowControl w:val="0"/>
        <w:ind w:left="0"/>
        <w:rPr>
          <w:rFonts w:ascii="Times New Roman" w:hAnsi="Times New Roman"/>
          <w:color w:val="000000" w:themeColor="text1"/>
          <w:sz w:val="24"/>
        </w:rPr>
      </w:pPr>
      <w:r w:rsidRPr="01E08069">
        <w:rPr>
          <w:rFonts w:ascii="Times New Roman" w:hAnsi="Times New Roman"/>
          <w:color w:val="000000" w:themeColor="text1"/>
          <w:sz w:val="24"/>
        </w:rPr>
        <w:t xml:space="preserve">Käesoleva eelnõu raames ei mindud reguleerima </w:t>
      </w:r>
      <w:proofErr w:type="spellStart"/>
      <w:r w:rsidRPr="01E08069">
        <w:rPr>
          <w:rFonts w:ascii="Times New Roman" w:hAnsi="Times New Roman"/>
          <w:color w:val="000000" w:themeColor="text1"/>
          <w:sz w:val="24"/>
        </w:rPr>
        <w:t>biopankasid</w:t>
      </w:r>
      <w:proofErr w:type="spellEnd"/>
      <w:r w:rsidRPr="01E08069">
        <w:rPr>
          <w:rFonts w:ascii="Times New Roman" w:hAnsi="Times New Roman"/>
          <w:color w:val="000000" w:themeColor="text1"/>
          <w:sz w:val="24"/>
        </w:rPr>
        <w:t xml:space="preserve"> vaid lähtutakse geneetiliste isikuandmete töötlemisest ja siit jäävad välja need juhud, mil töötlus toimub seaduse alusel – kas riigi infosüsteemi kuuluvas andmekogus või seaduses sätestatud muul alusel.</w:t>
      </w:r>
    </w:p>
    <w:p w14:paraId="77CEE926" w14:textId="53DD4B9C" w:rsidR="6018E984" w:rsidRDefault="6018E984" w:rsidP="01E08069">
      <w:pPr>
        <w:pStyle w:val="Loendilik"/>
        <w:widowControl w:val="0"/>
        <w:ind w:left="0"/>
        <w:rPr>
          <w:rFonts w:ascii="Times New Roman" w:hAnsi="Times New Roman"/>
          <w:color w:val="000000" w:themeColor="text1"/>
          <w:sz w:val="24"/>
        </w:rPr>
      </w:pPr>
    </w:p>
    <w:p w14:paraId="4A71AF2F" w14:textId="6417B4D2" w:rsidR="675C8144" w:rsidRDefault="73B4B1A2" w:rsidP="4F8A9DAA">
      <w:pPr>
        <w:pStyle w:val="Loendilik"/>
        <w:widowControl w:val="0"/>
        <w:ind w:left="0"/>
        <w:rPr>
          <w:rFonts w:ascii="Times New Roman" w:hAnsi="Times New Roman"/>
          <w:sz w:val="24"/>
        </w:rPr>
      </w:pPr>
      <w:hyperlink r:id="rId56">
        <w:r w:rsidRPr="4F8A9DAA">
          <w:rPr>
            <w:rStyle w:val="Hperlink"/>
            <w:rFonts w:ascii="Times New Roman" w:hAnsi="Times New Roman"/>
            <w:sz w:val="24"/>
          </w:rPr>
          <w:t>Eesti Vabariigi põhiseaduse</w:t>
        </w:r>
      </w:hyperlink>
      <w:r w:rsidR="001648B3" w:rsidRPr="4F8A9DAA">
        <w:rPr>
          <w:rFonts w:ascii="Times New Roman" w:hAnsi="Times New Roman"/>
          <w:color w:val="000000" w:themeColor="text1"/>
          <w:sz w:val="24"/>
          <w:vertAlign w:val="superscript"/>
        </w:rPr>
        <w:footnoteReference w:id="108"/>
      </w:r>
      <w:r w:rsidRPr="4F8A9DAA">
        <w:rPr>
          <w:rFonts w:ascii="Times New Roman" w:hAnsi="Times New Roman"/>
          <w:color w:val="000000" w:themeColor="text1"/>
          <w:sz w:val="24"/>
        </w:rPr>
        <w:t xml:space="preserve"> (PS) </w:t>
      </w:r>
      <w:r w:rsidR="2AD1AB65" w:rsidRPr="4F8A9DAA">
        <w:rPr>
          <w:rFonts w:ascii="Times New Roman" w:hAnsi="Times New Roman"/>
          <w:color w:val="000000" w:themeColor="text1"/>
          <w:sz w:val="24"/>
        </w:rPr>
        <w:t xml:space="preserve">PS § 31 kaitseala on ettevõtlusvabadus, mis on seotud ja kattub osaliselt PS §-s 29 sätestatud õigusega valida tegevusala, elukutset ja töökohta. PS §-d 29 ja 31 tagavad mõlemad inimesele põhiõiguse olla oma valitud tegevusalal ja elukutsel majanduslikult aktiivne. Olenevalt majandusliku aktiivsuse vormist ja sisust on see kaitstav kas PS § 29 või 31 alusel. Alustamispiirangute puhul </w:t>
      </w:r>
      <w:r w:rsidR="5CF1E308" w:rsidRPr="4F8A9DAA">
        <w:rPr>
          <w:rFonts w:ascii="Times New Roman" w:hAnsi="Times New Roman"/>
          <w:color w:val="000000" w:themeColor="text1"/>
          <w:sz w:val="24"/>
        </w:rPr>
        <w:t xml:space="preserve">on </w:t>
      </w:r>
      <w:r w:rsidR="2AD1AB65" w:rsidRPr="4F8A9DAA">
        <w:rPr>
          <w:rFonts w:ascii="Times New Roman" w:hAnsi="Times New Roman"/>
          <w:color w:val="000000" w:themeColor="text1"/>
          <w:sz w:val="24"/>
        </w:rPr>
        <w:t>tegu PS §-de 29 ja 31 kaitseala</w:t>
      </w:r>
      <w:r w:rsidR="3F65D14C" w:rsidRPr="4F8A9DAA">
        <w:rPr>
          <w:rFonts w:ascii="Times New Roman" w:hAnsi="Times New Roman"/>
          <w:color w:val="000000" w:themeColor="text1"/>
          <w:sz w:val="24"/>
        </w:rPr>
        <w:t>ga</w:t>
      </w:r>
      <w:r w:rsidR="2B375735" w:rsidRPr="4F8A9DAA">
        <w:rPr>
          <w:rFonts w:ascii="Times New Roman" w:hAnsi="Times New Roman"/>
          <w:color w:val="000000" w:themeColor="text1"/>
          <w:sz w:val="24"/>
        </w:rPr>
        <w:t>. Riigikohtu selgituse kohaselt annab PS § 31 teine lause</w:t>
      </w:r>
      <w:r w:rsidR="53E63E3D" w:rsidRPr="4F8A9DAA">
        <w:rPr>
          <w:rFonts w:ascii="Times New Roman" w:hAnsi="Times New Roman"/>
          <w:color w:val="000000" w:themeColor="text1"/>
          <w:sz w:val="24"/>
        </w:rPr>
        <w:t xml:space="preserve"> võimaluse</w:t>
      </w:r>
      <w:r w:rsidR="2B375735" w:rsidRPr="4F8A9DAA">
        <w:rPr>
          <w:rFonts w:ascii="Times New Roman" w:hAnsi="Times New Roman"/>
          <w:color w:val="000000" w:themeColor="text1"/>
          <w:sz w:val="24"/>
        </w:rPr>
        <w:t xml:space="preserve"> seadus</w:t>
      </w:r>
      <w:r w:rsidR="2B3FAE93" w:rsidRPr="4F8A9DAA">
        <w:rPr>
          <w:rFonts w:ascii="Times New Roman" w:hAnsi="Times New Roman"/>
          <w:color w:val="000000" w:themeColor="text1"/>
          <w:sz w:val="24"/>
        </w:rPr>
        <w:t>ega</w:t>
      </w:r>
      <w:r w:rsidR="2B375735" w:rsidRPr="4F8A9DAA">
        <w:rPr>
          <w:rFonts w:ascii="Times New Roman" w:hAnsi="Times New Roman"/>
          <w:color w:val="000000" w:themeColor="text1"/>
          <w:sz w:val="24"/>
        </w:rPr>
        <w:t xml:space="preserve"> sätestada ettevõtlusvabaduse kasutamise tingimused ja korra, seadusandjale suure vabaduse reguleerida ettevõtlusvabaduse kasutamise tingimusi ja seada </w:t>
      </w:r>
      <w:r w:rsidR="2B375735" w:rsidRPr="4F8A9DAA">
        <w:rPr>
          <w:rFonts w:ascii="Times New Roman" w:hAnsi="Times New Roman"/>
          <w:color w:val="000000" w:themeColor="text1"/>
          <w:sz w:val="24"/>
        </w:rPr>
        <w:lastRenderedPageBreak/>
        <w:t>sellele piiranguid. Ettevõtlusvabaduse piiramiseks piisab igast mõistlikust põhjusest.</w:t>
      </w:r>
      <w:r w:rsidR="675C8144" w:rsidRPr="4F8A9DAA">
        <w:rPr>
          <w:rStyle w:val="Allmrkuseviide"/>
          <w:rFonts w:ascii="Times New Roman" w:hAnsi="Times New Roman"/>
          <w:color w:val="000000" w:themeColor="text1"/>
          <w:sz w:val="24"/>
        </w:rPr>
        <w:footnoteReference w:id="109"/>
      </w:r>
      <w:r w:rsidR="2B375735" w:rsidRPr="4F8A9DAA">
        <w:rPr>
          <w:rFonts w:ascii="Times New Roman" w:hAnsi="Times New Roman"/>
          <w:color w:val="000000" w:themeColor="text1"/>
          <w:sz w:val="24"/>
        </w:rPr>
        <w:t xml:space="preserve"> See põhjus peab johtuma avalikust huvist või teiste isikute õiguste ja vabaduste kaitse vajadusest, olema kaalukas ja enesestmõistetavalt</w:t>
      </w:r>
      <w:r w:rsidR="44CC627E" w:rsidRPr="4F8A9DAA">
        <w:rPr>
          <w:rFonts w:ascii="Times New Roman" w:hAnsi="Times New Roman"/>
          <w:color w:val="000000" w:themeColor="text1"/>
          <w:sz w:val="24"/>
        </w:rPr>
        <w:t xml:space="preserve"> </w:t>
      </w:r>
      <w:r w:rsidR="44CC627E" w:rsidRPr="4F8A9DAA">
        <w:rPr>
          <w:rFonts w:ascii="Times New Roman" w:hAnsi="Times New Roman"/>
          <w:sz w:val="24"/>
        </w:rPr>
        <w:t>õiguspärane. Mida intensiivsem on ettevõtlusvabadusse sekkumine, seda mõjuvamad peavad olema sekkumist õigustavad põhjused</w:t>
      </w:r>
      <w:r w:rsidR="675C8144" w:rsidRPr="4F8A9DAA">
        <w:rPr>
          <w:rStyle w:val="Allmrkuseviide"/>
          <w:rFonts w:ascii="Times New Roman" w:hAnsi="Times New Roman"/>
          <w:sz w:val="24"/>
        </w:rPr>
        <w:footnoteReference w:id="110"/>
      </w:r>
      <w:r w:rsidR="6A83C45A" w:rsidRPr="4F8A9DAA">
        <w:rPr>
          <w:rFonts w:ascii="Times New Roman" w:hAnsi="Times New Roman"/>
          <w:sz w:val="24"/>
        </w:rPr>
        <w:t xml:space="preserve"> Seega tuleb majandustegevuse alustamise puhul leida avaliku ja erahuvi vahel õiglane tasakaal, piirangud peavad olema üheselt mõistetavad, selged ja piiritletud ning riivama õiguseid ja vabadusi minimaalselt.</w:t>
      </w:r>
      <w:r w:rsidR="675C8144" w:rsidRPr="4F8A9DAA">
        <w:rPr>
          <w:rStyle w:val="Allmrkuseviide"/>
          <w:rFonts w:ascii="Times New Roman" w:hAnsi="Times New Roman"/>
          <w:sz w:val="24"/>
        </w:rPr>
        <w:footnoteReference w:id="111"/>
      </w:r>
    </w:p>
    <w:p w14:paraId="4342785D" w14:textId="116F6010" w:rsidR="6018E984" w:rsidRDefault="6018E984" w:rsidP="0016210D">
      <w:pPr>
        <w:pStyle w:val="Loendilik"/>
        <w:widowControl w:val="0"/>
        <w:ind w:left="0"/>
        <w:rPr>
          <w:rFonts w:ascii="Times New Roman" w:hAnsi="Times New Roman"/>
          <w:sz w:val="24"/>
        </w:rPr>
      </w:pPr>
    </w:p>
    <w:p w14:paraId="6F5AEB2B" w14:textId="25A6EE51" w:rsidR="7197ABDA" w:rsidRDefault="7197ABDA" w:rsidP="25373572">
      <w:pPr>
        <w:pStyle w:val="Loendilik"/>
        <w:widowControl w:val="0"/>
        <w:ind w:left="0"/>
        <w:rPr>
          <w:rFonts w:ascii="Times New Roman" w:hAnsi="Times New Roman"/>
          <w:color w:val="000000" w:themeColor="text1"/>
          <w:sz w:val="24"/>
        </w:rPr>
      </w:pPr>
      <w:r w:rsidRPr="25373572">
        <w:rPr>
          <w:rFonts w:ascii="Times New Roman" w:hAnsi="Times New Roman"/>
          <w:color w:val="000000" w:themeColor="text1"/>
          <w:sz w:val="24"/>
        </w:rPr>
        <w:t>Oluline on rõhutada, et teatamiskohustus ei piira majandustegevuse alustamist, kuna majandustegevuse alustamise lubatavus ei sõltu majandustegevusteate esitamisest. Samas võib olukorras, kus ettevõtja teatamiskohustust ei täida, teha talle ettekirjutuse (MSÜS § 68). Teatamiskohustusega majandustegevusele võivad kehtida ka muud majandustegevuse nõude</w:t>
      </w:r>
      <w:r w:rsidR="00CC4642" w:rsidRPr="25373572">
        <w:rPr>
          <w:rFonts w:ascii="Times New Roman" w:hAnsi="Times New Roman"/>
          <w:color w:val="000000" w:themeColor="text1"/>
          <w:sz w:val="24"/>
        </w:rPr>
        <w:t>d,</w:t>
      </w:r>
      <w:r w:rsidRPr="25373572">
        <w:rPr>
          <w:rFonts w:ascii="Times New Roman" w:hAnsi="Times New Roman"/>
          <w:color w:val="000000" w:themeColor="text1"/>
          <w:sz w:val="24"/>
        </w:rPr>
        <w:t xml:space="preserve"> ent nende eelnevast kontrollimisest ei sõltu majandustegevusega alustamise lubatavus. Majandustegevuse nõuete täitmise üle võib te</w:t>
      </w:r>
      <w:r w:rsidR="001A03B6" w:rsidRPr="25373572">
        <w:rPr>
          <w:rFonts w:ascii="Times New Roman" w:hAnsi="Times New Roman"/>
          <w:color w:val="000000" w:themeColor="text1"/>
          <w:sz w:val="24"/>
        </w:rPr>
        <w:t>ha</w:t>
      </w:r>
      <w:r w:rsidRPr="25373572">
        <w:rPr>
          <w:rFonts w:ascii="Times New Roman" w:hAnsi="Times New Roman"/>
          <w:color w:val="000000" w:themeColor="text1"/>
          <w:sz w:val="24"/>
        </w:rPr>
        <w:t xml:space="preserve"> järelevalvet üksnes tagantjärele.</w:t>
      </w:r>
    </w:p>
    <w:p w14:paraId="02EE27A1" w14:textId="0D416605" w:rsidR="25373572" w:rsidRDefault="25373572" w:rsidP="25373572">
      <w:pPr>
        <w:pStyle w:val="Loendilik"/>
        <w:widowControl w:val="0"/>
        <w:ind w:left="0"/>
        <w:rPr>
          <w:rFonts w:ascii="Times New Roman" w:hAnsi="Times New Roman"/>
          <w:color w:val="000000" w:themeColor="text1"/>
          <w:sz w:val="24"/>
        </w:rPr>
      </w:pPr>
    </w:p>
    <w:p w14:paraId="4A628F18" w14:textId="2A0FB1F3" w:rsidR="2079DE4B" w:rsidRDefault="2079DE4B" w:rsidP="25373572">
      <w:pPr>
        <w:pStyle w:val="Loendilik"/>
        <w:widowControl w:val="0"/>
        <w:ind w:left="0"/>
        <w:rPr>
          <w:rFonts w:ascii="Times New Roman" w:hAnsi="Times New Roman"/>
          <w:color w:val="000000" w:themeColor="text1"/>
          <w:sz w:val="24"/>
        </w:rPr>
      </w:pPr>
      <w:r w:rsidRPr="25373572">
        <w:rPr>
          <w:rFonts w:ascii="Times New Roman" w:hAnsi="Times New Roman"/>
          <w:color w:val="000000" w:themeColor="text1"/>
          <w:sz w:val="24"/>
        </w:rPr>
        <w:t>Oluline on märkida, et nimetatud säte on seotud ka eraldi järelmõju hindamisega, et analüüsida rakendatud praktika mõju (vt eelnõu § 37).</w:t>
      </w:r>
    </w:p>
    <w:p w14:paraId="1FEC96D1" w14:textId="764B7F33" w:rsidR="1471AA26" w:rsidRDefault="1471AA26" w:rsidP="0016210D">
      <w:pPr>
        <w:pStyle w:val="Loendilik"/>
        <w:ind w:left="0"/>
        <w:rPr>
          <w:rFonts w:ascii="Times New Roman" w:hAnsi="Times New Roman"/>
          <w:b/>
          <w:bCs/>
          <w:sz w:val="24"/>
        </w:rPr>
      </w:pPr>
    </w:p>
    <w:p w14:paraId="5C24BCB2" w14:textId="424E9AD7" w:rsidR="00205747" w:rsidRPr="00205747" w:rsidRDefault="37B5B32D" w:rsidP="0587DCE9">
      <w:pPr>
        <w:pStyle w:val="Loendilik"/>
        <w:ind w:left="0"/>
        <w:rPr>
          <w:rFonts w:ascii="Times New Roman" w:hAnsi="Times New Roman"/>
          <w:sz w:val="24"/>
        </w:rPr>
      </w:pPr>
      <w:r w:rsidRPr="0587DCE9">
        <w:rPr>
          <w:rFonts w:ascii="Times New Roman" w:hAnsi="Times New Roman"/>
          <w:b/>
          <w:bCs/>
          <w:sz w:val="24"/>
        </w:rPr>
        <w:t xml:space="preserve">Eelnõu </w:t>
      </w:r>
      <w:r w:rsidR="00DF557B" w:rsidRPr="0587DCE9">
        <w:rPr>
          <w:rFonts w:ascii="Times New Roman" w:hAnsi="Times New Roman"/>
          <w:b/>
          <w:bCs/>
          <w:sz w:val="24"/>
        </w:rPr>
        <w:t>§-s</w:t>
      </w:r>
      <w:r w:rsidR="2DC8C1E5" w:rsidRPr="0587DCE9">
        <w:rPr>
          <w:rFonts w:ascii="Times New Roman" w:hAnsi="Times New Roman"/>
          <w:b/>
          <w:bCs/>
          <w:sz w:val="24"/>
        </w:rPr>
        <w:t xml:space="preserve"> 3</w:t>
      </w:r>
      <w:r w:rsidR="00CE3FD1" w:rsidRPr="0587DCE9">
        <w:rPr>
          <w:rFonts w:ascii="Times New Roman" w:hAnsi="Times New Roman"/>
          <w:b/>
          <w:bCs/>
          <w:sz w:val="24"/>
        </w:rPr>
        <w:t>2</w:t>
      </w:r>
      <w:r w:rsidR="13A3A76A" w:rsidRPr="0587DCE9">
        <w:rPr>
          <w:rFonts w:ascii="Times New Roman" w:hAnsi="Times New Roman"/>
          <w:b/>
          <w:bCs/>
          <w:sz w:val="24"/>
        </w:rPr>
        <w:t xml:space="preserve"> </w:t>
      </w:r>
      <w:r w:rsidR="004845EC" w:rsidRPr="0587DCE9">
        <w:rPr>
          <w:rFonts w:ascii="Times New Roman" w:hAnsi="Times New Roman"/>
          <w:sz w:val="24"/>
        </w:rPr>
        <w:t>sätestatakse</w:t>
      </w:r>
      <w:r w:rsidR="13A3A76A" w:rsidRPr="0587DCE9">
        <w:rPr>
          <w:rFonts w:ascii="Times New Roman" w:hAnsi="Times New Roman"/>
          <w:sz w:val="24"/>
        </w:rPr>
        <w:t xml:space="preserve"> majandustegevus</w:t>
      </w:r>
      <w:r w:rsidR="00057BFD" w:rsidRPr="0587DCE9">
        <w:rPr>
          <w:rFonts w:ascii="Times New Roman" w:hAnsi="Times New Roman"/>
          <w:sz w:val="24"/>
        </w:rPr>
        <w:t>teate</w:t>
      </w:r>
      <w:r w:rsidR="007C1EB8" w:rsidRPr="0587DCE9">
        <w:rPr>
          <w:rFonts w:ascii="Times New Roman" w:hAnsi="Times New Roman"/>
          <w:sz w:val="24"/>
        </w:rPr>
        <w:t xml:space="preserve"> esitamise</w:t>
      </w:r>
      <w:r w:rsidR="004845EC" w:rsidRPr="0587DCE9">
        <w:rPr>
          <w:rFonts w:ascii="Times New Roman" w:hAnsi="Times New Roman"/>
          <w:sz w:val="24"/>
        </w:rPr>
        <w:t xml:space="preserve"> kohustus</w:t>
      </w:r>
      <w:r w:rsidR="00F83843" w:rsidRPr="0587DCE9">
        <w:rPr>
          <w:rFonts w:ascii="Times New Roman" w:hAnsi="Times New Roman"/>
          <w:sz w:val="24"/>
        </w:rPr>
        <w:t>.</w:t>
      </w:r>
      <w:r w:rsidR="00467434">
        <w:t xml:space="preserve"> </w:t>
      </w:r>
      <w:r w:rsidR="00467434" w:rsidRPr="0587DCE9">
        <w:rPr>
          <w:rFonts w:ascii="Times New Roman" w:hAnsi="Times New Roman"/>
          <w:sz w:val="24"/>
        </w:rPr>
        <w:t>K</w:t>
      </w:r>
      <w:r w:rsidR="00697B24" w:rsidRPr="0587DCE9">
        <w:rPr>
          <w:rFonts w:ascii="Times New Roman" w:hAnsi="Times New Roman"/>
          <w:sz w:val="24"/>
        </w:rPr>
        <w:t>olmandas</w:t>
      </w:r>
      <w:r w:rsidR="00467434" w:rsidRPr="0587DCE9">
        <w:rPr>
          <w:rFonts w:ascii="Times New Roman" w:hAnsi="Times New Roman"/>
          <w:sz w:val="24"/>
        </w:rPr>
        <w:t xml:space="preserve"> peatükis sätestatu</w:t>
      </w:r>
      <w:r w:rsidR="005E216C" w:rsidRPr="0587DCE9">
        <w:rPr>
          <w:rFonts w:ascii="Times New Roman" w:hAnsi="Times New Roman"/>
          <w:sz w:val="24"/>
        </w:rPr>
        <w:t>t</w:t>
      </w:r>
      <w:r w:rsidR="00467434" w:rsidRPr="0587DCE9">
        <w:rPr>
          <w:rFonts w:ascii="Times New Roman" w:hAnsi="Times New Roman"/>
          <w:sz w:val="24"/>
        </w:rPr>
        <w:t xml:space="preserve"> kohald</w:t>
      </w:r>
      <w:r w:rsidR="005E216C" w:rsidRPr="0587DCE9">
        <w:rPr>
          <w:rFonts w:ascii="Times New Roman" w:hAnsi="Times New Roman"/>
          <w:sz w:val="24"/>
        </w:rPr>
        <w:t>atakse</w:t>
      </w:r>
      <w:r w:rsidR="00467434" w:rsidRPr="0587DCE9">
        <w:rPr>
          <w:rFonts w:ascii="Times New Roman" w:hAnsi="Times New Roman"/>
          <w:sz w:val="24"/>
        </w:rPr>
        <w:t xml:space="preserve"> geneetiliste andmete töötlejale, kes töötleb geneetilisi andmeid teadusuuringu eesmärgil </w:t>
      </w:r>
      <w:r w:rsidR="002109B5" w:rsidRPr="0587DCE9">
        <w:rPr>
          <w:rFonts w:ascii="Times New Roman" w:hAnsi="Times New Roman"/>
          <w:sz w:val="24"/>
        </w:rPr>
        <w:t>tehtavas uuringus,</w:t>
      </w:r>
      <w:r w:rsidR="00467434" w:rsidRPr="0587DCE9">
        <w:rPr>
          <w:rFonts w:ascii="Times New Roman" w:hAnsi="Times New Roman"/>
          <w:sz w:val="24"/>
        </w:rPr>
        <w:t xml:space="preserve"> mille </w:t>
      </w:r>
      <w:r w:rsidR="002109B5" w:rsidRPr="0587DCE9">
        <w:rPr>
          <w:rFonts w:ascii="Times New Roman" w:hAnsi="Times New Roman"/>
          <w:sz w:val="24"/>
        </w:rPr>
        <w:t>tarbeks</w:t>
      </w:r>
      <w:r w:rsidR="00467434" w:rsidRPr="0587DCE9">
        <w:rPr>
          <w:rFonts w:ascii="Times New Roman" w:hAnsi="Times New Roman"/>
          <w:sz w:val="24"/>
        </w:rPr>
        <w:t xml:space="preserve"> kogu</w:t>
      </w:r>
      <w:r w:rsidR="002109B5" w:rsidRPr="0587DCE9">
        <w:rPr>
          <w:rFonts w:ascii="Times New Roman" w:hAnsi="Times New Roman"/>
          <w:sz w:val="24"/>
        </w:rPr>
        <w:t>takse</w:t>
      </w:r>
      <w:r w:rsidR="00467434" w:rsidRPr="0587DCE9">
        <w:rPr>
          <w:rFonts w:ascii="Times New Roman" w:hAnsi="Times New Roman"/>
          <w:sz w:val="24"/>
        </w:rPr>
        <w:t xml:space="preserve"> või töö</w:t>
      </w:r>
      <w:r w:rsidR="002109B5" w:rsidRPr="0587DCE9">
        <w:rPr>
          <w:rFonts w:ascii="Times New Roman" w:hAnsi="Times New Roman"/>
          <w:sz w:val="24"/>
        </w:rPr>
        <w:t>deldakse andmeid</w:t>
      </w:r>
      <w:r w:rsidR="00467434" w:rsidRPr="0587DCE9">
        <w:rPr>
          <w:rFonts w:ascii="Times New Roman" w:hAnsi="Times New Roman"/>
          <w:sz w:val="24"/>
        </w:rPr>
        <w:t xml:space="preserve"> Eestis</w:t>
      </w:r>
      <w:r w:rsidR="00205747" w:rsidRPr="0587DCE9">
        <w:rPr>
          <w:rFonts w:ascii="Times New Roman" w:hAnsi="Times New Roman"/>
          <w:sz w:val="24"/>
        </w:rPr>
        <w:t xml:space="preserve">, välja arvatud </w:t>
      </w:r>
      <w:r w:rsidR="00A009BC" w:rsidRPr="0587DCE9">
        <w:rPr>
          <w:rFonts w:ascii="Times New Roman" w:hAnsi="Times New Roman"/>
          <w:sz w:val="24"/>
        </w:rPr>
        <w:t xml:space="preserve">juhul, </w:t>
      </w:r>
      <w:r w:rsidR="00205747" w:rsidRPr="0587DCE9">
        <w:rPr>
          <w:rFonts w:ascii="Times New Roman" w:hAnsi="Times New Roman"/>
          <w:sz w:val="24"/>
        </w:rPr>
        <w:t>kui</w:t>
      </w:r>
      <w:r w:rsidR="00205747">
        <w:t xml:space="preserve"> </w:t>
      </w:r>
      <w:r w:rsidR="00205747" w:rsidRPr="0587DCE9">
        <w:rPr>
          <w:rFonts w:ascii="Times New Roman" w:hAnsi="Times New Roman"/>
          <w:sz w:val="24"/>
        </w:rPr>
        <w:t xml:space="preserve">geeniandmeid töödeldakse riigi infosüsteemi kuuluvas andmekogus või andmekogu pidaja pakutavas keskkonnas või  </w:t>
      </w:r>
      <w:r w:rsidR="006A721E" w:rsidRPr="0587DCE9">
        <w:rPr>
          <w:rFonts w:ascii="Times New Roman" w:hAnsi="Times New Roman"/>
          <w:sz w:val="24"/>
        </w:rPr>
        <w:t xml:space="preserve">kui kohustus töödelda </w:t>
      </w:r>
      <w:r w:rsidR="00205747" w:rsidRPr="0587DCE9">
        <w:rPr>
          <w:rFonts w:ascii="Times New Roman" w:hAnsi="Times New Roman"/>
          <w:sz w:val="24"/>
        </w:rPr>
        <w:t>geneetilis</w:t>
      </w:r>
      <w:r w:rsidR="006A721E" w:rsidRPr="0587DCE9">
        <w:rPr>
          <w:rFonts w:ascii="Times New Roman" w:hAnsi="Times New Roman"/>
          <w:sz w:val="24"/>
        </w:rPr>
        <w:t>i</w:t>
      </w:r>
      <w:r w:rsidR="00205747" w:rsidRPr="0587DCE9">
        <w:rPr>
          <w:rFonts w:ascii="Times New Roman" w:hAnsi="Times New Roman"/>
          <w:sz w:val="24"/>
        </w:rPr>
        <w:t xml:space="preserve"> andme</w:t>
      </w:r>
      <w:r w:rsidR="006A721E" w:rsidRPr="0587DCE9">
        <w:rPr>
          <w:rFonts w:ascii="Times New Roman" w:hAnsi="Times New Roman"/>
          <w:sz w:val="24"/>
        </w:rPr>
        <w:t>id</w:t>
      </w:r>
      <w:r w:rsidR="00205747" w:rsidRPr="0587DCE9">
        <w:rPr>
          <w:rFonts w:ascii="Times New Roman" w:hAnsi="Times New Roman"/>
          <w:sz w:val="24"/>
        </w:rPr>
        <w:t xml:space="preserve"> teadusuuringu </w:t>
      </w:r>
      <w:r w:rsidR="00081FD0" w:rsidRPr="0587DCE9">
        <w:rPr>
          <w:rFonts w:ascii="Times New Roman" w:hAnsi="Times New Roman"/>
          <w:sz w:val="24"/>
        </w:rPr>
        <w:t xml:space="preserve">tegemise </w:t>
      </w:r>
      <w:r w:rsidR="00205747" w:rsidRPr="0587DCE9">
        <w:rPr>
          <w:rFonts w:ascii="Times New Roman" w:hAnsi="Times New Roman"/>
          <w:sz w:val="24"/>
        </w:rPr>
        <w:t>eesmärgil tuleneb seadusest</w:t>
      </w:r>
      <w:r w:rsidR="008C591F">
        <w:rPr>
          <w:rFonts w:ascii="Times New Roman" w:hAnsi="Times New Roman"/>
          <w:sz w:val="24"/>
        </w:rPr>
        <w:t xml:space="preserve"> </w:t>
      </w:r>
      <w:r w:rsidR="00810F4E">
        <w:rPr>
          <w:rFonts w:ascii="Times New Roman" w:hAnsi="Times New Roman"/>
          <w:sz w:val="24"/>
        </w:rPr>
        <w:t>(</w:t>
      </w:r>
      <w:r w:rsidR="008C591F">
        <w:rPr>
          <w:rFonts w:ascii="Times New Roman" w:hAnsi="Times New Roman"/>
          <w:sz w:val="24"/>
        </w:rPr>
        <w:t>nt Geenivaramu)</w:t>
      </w:r>
      <w:r w:rsidR="00205747" w:rsidRPr="0587DCE9">
        <w:rPr>
          <w:rFonts w:ascii="Times New Roman" w:hAnsi="Times New Roman"/>
          <w:sz w:val="24"/>
        </w:rPr>
        <w:t xml:space="preserve">. </w:t>
      </w:r>
    </w:p>
    <w:p w14:paraId="62FA7570" w14:textId="77777777" w:rsidR="00D717A9" w:rsidRDefault="00D717A9" w:rsidP="0016210D">
      <w:pPr>
        <w:pStyle w:val="Loendilik"/>
        <w:ind w:left="0"/>
        <w:rPr>
          <w:rFonts w:ascii="Times New Roman" w:hAnsi="Times New Roman"/>
          <w:sz w:val="24"/>
        </w:rPr>
      </w:pPr>
    </w:p>
    <w:p w14:paraId="4517624B" w14:textId="2AB24AC6" w:rsidR="00D717A9" w:rsidRDefault="00D717A9" w:rsidP="0016210D">
      <w:pPr>
        <w:pStyle w:val="Loendilik"/>
        <w:ind w:left="0"/>
        <w:rPr>
          <w:rFonts w:ascii="Times New Roman" w:hAnsi="Times New Roman"/>
          <w:sz w:val="24"/>
        </w:rPr>
      </w:pPr>
      <w:r w:rsidRPr="00D717A9">
        <w:rPr>
          <w:rFonts w:ascii="Times New Roman" w:hAnsi="Times New Roman"/>
          <w:b/>
          <w:bCs/>
          <w:sz w:val="24"/>
        </w:rPr>
        <w:t xml:space="preserve">Eelnõu </w:t>
      </w:r>
      <w:r w:rsidR="0096040C">
        <w:rPr>
          <w:rFonts w:ascii="Times New Roman" w:hAnsi="Times New Roman"/>
          <w:b/>
          <w:bCs/>
          <w:sz w:val="24"/>
        </w:rPr>
        <w:t>§</w:t>
      </w:r>
      <w:r w:rsidRPr="00D717A9">
        <w:rPr>
          <w:rFonts w:ascii="Times New Roman" w:hAnsi="Times New Roman"/>
          <w:b/>
          <w:bCs/>
          <w:sz w:val="24"/>
        </w:rPr>
        <w:t xml:space="preserve"> 32 </w:t>
      </w:r>
      <w:r>
        <w:rPr>
          <w:rFonts w:ascii="Times New Roman" w:hAnsi="Times New Roman"/>
          <w:b/>
          <w:bCs/>
          <w:sz w:val="24"/>
        </w:rPr>
        <w:t xml:space="preserve">lõike 1 </w:t>
      </w:r>
      <w:r w:rsidRPr="0099309E">
        <w:rPr>
          <w:rFonts w:ascii="Times New Roman" w:hAnsi="Times New Roman"/>
          <w:sz w:val="24"/>
        </w:rPr>
        <w:t xml:space="preserve">kohaselt </w:t>
      </w:r>
      <w:r w:rsidR="0099309E" w:rsidRPr="0099309E">
        <w:rPr>
          <w:rFonts w:ascii="Times New Roman" w:hAnsi="Times New Roman"/>
          <w:sz w:val="24"/>
        </w:rPr>
        <w:t xml:space="preserve">peab </w:t>
      </w:r>
      <w:r w:rsidR="003B384A">
        <w:rPr>
          <w:rFonts w:ascii="Times New Roman" w:hAnsi="Times New Roman"/>
          <w:sz w:val="24"/>
        </w:rPr>
        <w:t xml:space="preserve">isik (olgu siis </w:t>
      </w:r>
      <w:r w:rsidR="0099309E" w:rsidRPr="0099309E">
        <w:rPr>
          <w:rFonts w:ascii="Times New Roman" w:hAnsi="Times New Roman"/>
          <w:sz w:val="24"/>
        </w:rPr>
        <w:t>j</w:t>
      </w:r>
      <w:r w:rsidRPr="0099309E">
        <w:rPr>
          <w:rFonts w:ascii="Times New Roman" w:hAnsi="Times New Roman"/>
          <w:sz w:val="24"/>
        </w:rPr>
        <w:t>uriidiline</w:t>
      </w:r>
      <w:r w:rsidRPr="00D717A9">
        <w:rPr>
          <w:rFonts w:ascii="Times New Roman" w:hAnsi="Times New Roman"/>
          <w:sz w:val="24"/>
        </w:rPr>
        <w:t xml:space="preserve"> isik</w:t>
      </w:r>
      <w:r w:rsidR="003B384A">
        <w:rPr>
          <w:rFonts w:ascii="Times New Roman" w:hAnsi="Times New Roman"/>
          <w:sz w:val="24"/>
        </w:rPr>
        <w:t xml:space="preserve">, </w:t>
      </w:r>
      <w:r w:rsidRPr="00D717A9">
        <w:rPr>
          <w:rFonts w:ascii="Times New Roman" w:hAnsi="Times New Roman"/>
          <w:sz w:val="24"/>
        </w:rPr>
        <w:t>füüsilisest isikust ettevõtja</w:t>
      </w:r>
      <w:r w:rsidR="003B384A">
        <w:rPr>
          <w:rFonts w:ascii="Times New Roman" w:hAnsi="Times New Roman"/>
          <w:sz w:val="24"/>
        </w:rPr>
        <w:t xml:space="preserve"> või muu </w:t>
      </w:r>
      <w:proofErr w:type="spellStart"/>
      <w:r w:rsidR="003B384A">
        <w:rPr>
          <w:rFonts w:ascii="Times New Roman" w:hAnsi="Times New Roman"/>
          <w:sz w:val="24"/>
        </w:rPr>
        <w:t>TAIKS-i</w:t>
      </w:r>
      <w:proofErr w:type="spellEnd"/>
      <w:r w:rsidR="003B384A">
        <w:rPr>
          <w:rFonts w:ascii="Times New Roman" w:hAnsi="Times New Roman"/>
          <w:sz w:val="24"/>
        </w:rPr>
        <w:t xml:space="preserve"> alusel tegutsev teadusasutus)</w:t>
      </w:r>
      <w:r w:rsidRPr="00D717A9">
        <w:rPr>
          <w:rFonts w:ascii="Times New Roman" w:hAnsi="Times New Roman"/>
          <w:sz w:val="24"/>
        </w:rPr>
        <w:t xml:space="preserve"> esitama </w:t>
      </w:r>
      <w:r w:rsidR="000838E6">
        <w:rPr>
          <w:rFonts w:ascii="Times New Roman" w:hAnsi="Times New Roman"/>
          <w:sz w:val="24"/>
        </w:rPr>
        <w:t>MSÜS</w:t>
      </w:r>
      <w:r w:rsidRPr="00D717A9">
        <w:rPr>
          <w:rFonts w:ascii="Times New Roman" w:hAnsi="Times New Roman"/>
          <w:sz w:val="24"/>
        </w:rPr>
        <w:t xml:space="preserve"> § 14 lõikes 1 nimetatud majandustegevusteate enne geneetiliste andmete kogumist ja teadusuuringus</w:t>
      </w:r>
      <w:r w:rsidR="00DE1EA4">
        <w:rPr>
          <w:rFonts w:ascii="Times New Roman" w:hAnsi="Times New Roman"/>
          <w:sz w:val="24"/>
        </w:rPr>
        <w:t xml:space="preserve"> </w:t>
      </w:r>
      <w:r w:rsidR="00C8560C" w:rsidRPr="00D717A9">
        <w:rPr>
          <w:rFonts w:ascii="Times New Roman" w:hAnsi="Times New Roman"/>
          <w:sz w:val="24"/>
        </w:rPr>
        <w:t xml:space="preserve">muul viisil </w:t>
      </w:r>
      <w:r w:rsidR="00DE1EA4" w:rsidRPr="00D717A9">
        <w:rPr>
          <w:rFonts w:ascii="Times New Roman" w:hAnsi="Times New Roman"/>
          <w:sz w:val="24"/>
        </w:rPr>
        <w:t>töötlemist</w:t>
      </w:r>
      <w:r w:rsidRPr="00D717A9">
        <w:rPr>
          <w:rFonts w:ascii="Times New Roman" w:hAnsi="Times New Roman"/>
          <w:sz w:val="24"/>
        </w:rPr>
        <w:t xml:space="preserve">, lähtudes </w:t>
      </w:r>
      <w:r w:rsidR="006852E0">
        <w:rPr>
          <w:rFonts w:ascii="Times New Roman" w:hAnsi="Times New Roman"/>
          <w:sz w:val="24"/>
        </w:rPr>
        <w:t>MSÜS</w:t>
      </w:r>
      <w:r w:rsidR="00E57674">
        <w:rPr>
          <w:rFonts w:ascii="Times New Roman" w:hAnsi="Times New Roman"/>
          <w:sz w:val="24"/>
        </w:rPr>
        <w:t>-</w:t>
      </w:r>
      <w:proofErr w:type="spellStart"/>
      <w:r w:rsidR="00E57674">
        <w:rPr>
          <w:rFonts w:ascii="Times New Roman" w:hAnsi="Times New Roman"/>
          <w:sz w:val="24"/>
        </w:rPr>
        <w:t>is</w:t>
      </w:r>
      <w:proofErr w:type="spellEnd"/>
      <w:r w:rsidRPr="00D717A9">
        <w:rPr>
          <w:rFonts w:ascii="Times New Roman" w:hAnsi="Times New Roman"/>
          <w:sz w:val="24"/>
        </w:rPr>
        <w:t xml:space="preserve"> sätestatud korrast, nõuetest ja tähtaegadest.</w:t>
      </w:r>
    </w:p>
    <w:p w14:paraId="4A6C6B80" w14:textId="77777777" w:rsidR="00AE16F5" w:rsidRDefault="00AE16F5" w:rsidP="0016210D">
      <w:pPr>
        <w:pStyle w:val="Loendilik"/>
        <w:ind w:left="0"/>
        <w:rPr>
          <w:rFonts w:ascii="Times New Roman" w:hAnsi="Times New Roman"/>
          <w:sz w:val="24"/>
        </w:rPr>
      </w:pPr>
    </w:p>
    <w:p w14:paraId="6FA6DAB0" w14:textId="19F853EB" w:rsidR="00AE16F5" w:rsidRPr="00AE16F5" w:rsidRDefault="003725BA" w:rsidP="0016210D">
      <w:pPr>
        <w:pStyle w:val="Loendilik"/>
        <w:ind w:left="0"/>
        <w:rPr>
          <w:rFonts w:ascii="Times New Roman" w:hAnsi="Times New Roman"/>
          <w:sz w:val="24"/>
        </w:rPr>
      </w:pPr>
      <w:r w:rsidRPr="00D717A9">
        <w:rPr>
          <w:rFonts w:ascii="Times New Roman" w:hAnsi="Times New Roman"/>
          <w:b/>
          <w:bCs/>
          <w:sz w:val="24"/>
        </w:rPr>
        <w:t xml:space="preserve">Eelnõu </w:t>
      </w:r>
      <w:r w:rsidR="000062A6">
        <w:rPr>
          <w:rFonts w:ascii="Times New Roman" w:hAnsi="Times New Roman"/>
          <w:b/>
          <w:bCs/>
          <w:sz w:val="24"/>
        </w:rPr>
        <w:t>§ 32 l</w:t>
      </w:r>
      <w:r w:rsidR="005E7DE7" w:rsidRPr="005E7DE7">
        <w:rPr>
          <w:rFonts w:ascii="Times New Roman" w:hAnsi="Times New Roman"/>
          <w:b/>
          <w:bCs/>
          <w:sz w:val="24"/>
        </w:rPr>
        <w:t>õike 2</w:t>
      </w:r>
      <w:r w:rsidR="005E7DE7">
        <w:rPr>
          <w:rFonts w:ascii="Times New Roman" w:hAnsi="Times New Roman"/>
          <w:sz w:val="24"/>
        </w:rPr>
        <w:t xml:space="preserve"> </w:t>
      </w:r>
      <w:r w:rsidR="00DE1EA4">
        <w:rPr>
          <w:rFonts w:ascii="Times New Roman" w:hAnsi="Times New Roman"/>
          <w:sz w:val="24"/>
        </w:rPr>
        <w:t>kohaselt</w:t>
      </w:r>
      <w:r w:rsidR="005E7DE7">
        <w:rPr>
          <w:rFonts w:ascii="Times New Roman" w:hAnsi="Times New Roman"/>
          <w:sz w:val="24"/>
        </w:rPr>
        <w:t xml:space="preserve"> </w:t>
      </w:r>
      <w:r w:rsidR="00AE16F5" w:rsidRPr="00AE16F5">
        <w:rPr>
          <w:rFonts w:ascii="Times New Roman" w:hAnsi="Times New Roman"/>
          <w:sz w:val="24"/>
        </w:rPr>
        <w:t xml:space="preserve">esitatakse </w:t>
      </w:r>
      <w:r w:rsidR="00CC755C" w:rsidRPr="00D717A9">
        <w:rPr>
          <w:rFonts w:ascii="Times New Roman" w:hAnsi="Times New Roman"/>
          <w:sz w:val="24"/>
        </w:rPr>
        <w:t>majandustegevustea</w:t>
      </w:r>
      <w:r w:rsidR="00CC755C">
        <w:rPr>
          <w:rFonts w:ascii="Times New Roman" w:hAnsi="Times New Roman"/>
          <w:sz w:val="24"/>
        </w:rPr>
        <w:t>de</w:t>
      </w:r>
      <w:r w:rsidR="00CC755C" w:rsidRPr="00D717A9">
        <w:rPr>
          <w:rFonts w:ascii="Times New Roman" w:hAnsi="Times New Roman"/>
          <w:sz w:val="24"/>
        </w:rPr>
        <w:t xml:space="preserve"> </w:t>
      </w:r>
      <w:r w:rsidR="00081FD0">
        <w:rPr>
          <w:rFonts w:ascii="Times New Roman" w:hAnsi="Times New Roman"/>
          <w:sz w:val="24"/>
        </w:rPr>
        <w:t>MTR-i.</w:t>
      </w:r>
      <w:r w:rsidR="00AE16F5" w:rsidRPr="00AE16F5">
        <w:rPr>
          <w:rFonts w:ascii="Times New Roman" w:hAnsi="Times New Roman"/>
          <w:sz w:val="24"/>
        </w:rPr>
        <w:t xml:space="preserve"> Teade loetakse esitatuks, kui </w:t>
      </w:r>
      <w:r w:rsidR="00081FD0">
        <w:rPr>
          <w:rFonts w:ascii="Times New Roman" w:hAnsi="Times New Roman"/>
          <w:sz w:val="24"/>
        </w:rPr>
        <w:t>MTR-</w:t>
      </w:r>
      <w:proofErr w:type="spellStart"/>
      <w:r w:rsidR="00081FD0">
        <w:rPr>
          <w:rFonts w:ascii="Times New Roman" w:hAnsi="Times New Roman"/>
          <w:sz w:val="24"/>
        </w:rPr>
        <w:t>is</w:t>
      </w:r>
      <w:proofErr w:type="spellEnd"/>
      <w:r w:rsidR="00AE16F5" w:rsidRPr="00AE16F5">
        <w:rPr>
          <w:rFonts w:ascii="Times New Roman" w:hAnsi="Times New Roman"/>
          <w:sz w:val="24"/>
        </w:rPr>
        <w:t xml:space="preserve"> on nõutud andmed ja kinnitused</w:t>
      </w:r>
      <w:r w:rsidR="00BC0A4B">
        <w:rPr>
          <w:rFonts w:ascii="Times New Roman" w:hAnsi="Times New Roman"/>
          <w:sz w:val="24"/>
        </w:rPr>
        <w:t xml:space="preserve"> </w:t>
      </w:r>
      <w:r w:rsidR="00BC0A4B" w:rsidRPr="00AE16F5">
        <w:rPr>
          <w:rFonts w:ascii="Times New Roman" w:hAnsi="Times New Roman"/>
          <w:sz w:val="24"/>
        </w:rPr>
        <w:t>olemas</w:t>
      </w:r>
      <w:r w:rsidR="00AE16F5" w:rsidRPr="00AE16F5">
        <w:rPr>
          <w:rFonts w:ascii="Times New Roman" w:hAnsi="Times New Roman"/>
          <w:sz w:val="24"/>
        </w:rPr>
        <w:t xml:space="preserve">.  </w:t>
      </w:r>
    </w:p>
    <w:p w14:paraId="6F2072BE" w14:textId="77777777" w:rsidR="00AE16F5" w:rsidRPr="00AE16F5" w:rsidRDefault="00AE16F5" w:rsidP="0016210D">
      <w:pPr>
        <w:pStyle w:val="Loendilik"/>
        <w:ind w:left="0"/>
        <w:rPr>
          <w:rFonts w:ascii="Times New Roman" w:hAnsi="Times New Roman"/>
          <w:sz w:val="24"/>
        </w:rPr>
      </w:pPr>
    </w:p>
    <w:p w14:paraId="31C3D137" w14:textId="49189D21" w:rsidR="00AE16F5" w:rsidRPr="00AE16F5" w:rsidRDefault="005E7DE7" w:rsidP="0016210D">
      <w:pPr>
        <w:pStyle w:val="Loendilik"/>
        <w:ind w:left="0"/>
        <w:rPr>
          <w:rFonts w:ascii="Times New Roman" w:hAnsi="Times New Roman"/>
          <w:sz w:val="24"/>
        </w:rPr>
      </w:pPr>
      <w:r>
        <w:rPr>
          <w:rFonts w:ascii="Times New Roman" w:hAnsi="Times New Roman"/>
          <w:sz w:val="24"/>
        </w:rPr>
        <w:t xml:space="preserve">Oluline on välja tuua, et </w:t>
      </w:r>
      <w:r w:rsidR="00910660">
        <w:rPr>
          <w:rFonts w:ascii="Times New Roman" w:hAnsi="Times New Roman"/>
          <w:sz w:val="24"/>
        </w:rPr>
        <w:t>sama</w:t>
      </w:r>
      <w:r w:rsidR="00F26B9D">
        <w:rPr>
          <w:rFonts w:ascii="Times New Roman" w:hAnsi="Times New Roman"/>
          <w:sz w:val="24"/>
        </w:rPr>
        <w:t xml:space="preserve"> paragrahvi lõike 3 kohaselt peab m</w:t>
      </w:r>
      <w:r w:rsidR="00AE16F5" w:rsidRPr="00AE16F5">
        <w:rPr>
          <w:rFonts w:ascii="Times New Roman" w:hAnsi="Times New Roman"/>
          <w:sz w:val="24"/>
        </w:rPr>
        <w:t xml:space="preserve">ajandustegevusteade lisaks </w:t>
      </w:r>
      <w:r w:rsidR="00171CB2">
        <w:rPr>
          <w:rFonts w:ascii="Times New Roman" w:hAnsi="Times New Roman"/>
          <w:sz w:val="24"/>
        </w:rPr>
        <w:t>MSÜS</w:t>
      </w:r>
      <w:r w:rsidR="006852E0">
        <w:rPr>
          <w:rFonts w:ascii="Times New Roman" w:hAnsi="Times New Roman"/>
          <w:sz w:val="24"/>
        </w:rPr>
        <w:t>-</w:t>
      </w:r>
      <w:proofErr w:type="spellStart"/>
      <w:r w:rsidR="00171CB2">
        <w:rPr>
          <w:rFonts w:ascii="Times New Roman" w:hAnsi="Times New Roman"/>
          <w:sz w:val="24"/>
        </w:rPr>
        <w:t>is</w:t>
      </w:r>
      <w:proofErr w:type="spellEnd"/>
      <w:r w:rsidR="00AE16F5" w:rsidRPr="00AE16F5">
        <w:rPr>
          <w:rFonts w:ascii="Times New Roman" w:hAnsi="Times New Roman"/>
          <w:sz w:val="24"/>
        </w:rPr>
        <w:t xml:space="preserve"> sätestatud majandustegevusteates sisalduvatele andmetele sisaldama järgmisi andmeid:  </w:t>
      </w:r>
    </w:p>
    <w:p w14:paraId="403E045F" w14:textId="78CFF67B" w:rsidR="00AE16F5" w:rsidRPr="00AE16F5" w:rsidRDefault="00AE16F5" w:rsidP="00721EB3">
      <w:pPr>
        <w:pStyle w:val="Loendilik"/>
        <w:numPr>
          <w:ilvl w:val="0"/>
          <w:numId w:val="39"/>
        </w:numPr>
        <w:ind w:left="426"/>
        <w:rPr>
          <w:rFonts w:ascii="Times New Roman" w:hAnsi="Times New Roman"/>
          <w:sz w:val="24"/>
        </w:rPr>
      </w:pPr>
      <w:r w:rsidRPr="00AE16F5">
        <w:rPr>
          <w:rFonts w:ascii="Times New Roman" w:hAnsi="Times New Roman"/>
          <w:sz w:val="24"/>
        </w:rPr>
        <w:t xml:space="preserve">teadus- ja arendustegevus; </w:t>
      </w:r>
    </w:p>
    <w:p w14:paraId="263A7EBD" w14:textId="7363AC2F" w:rsidR="00AE16F5" w:rsidRPr="00AE16F5" w:rsidRDefault="00AE16F5" w:rsidP="00721EB3">
      <w:pPr>
        <w:pStyle w:val="Loendilik"/>
        <w:numPr>
          <w:ilvl w:val="0"/>
          <w:numId w:val="39"/>
        </w:numPr>
        <w:ind w:left="426"/>
        <w:rPr>
          <w:rFonts w:ascii="Times New Roman" w:hAnsi="Times New Roman"/>
          <w:sz w:val="24"/>
        </w:rPr>
      </w:pPr>
      <w:r w:rsidRPr="00AE16F5">
        <w:rPr>
          <w:rFonts w:ascii="Times New Roman" w:hAnsi="Times New Roman"/>
          <w:sz w:val="24"/>
        </w:rPr>
        <w:t xml:space="preserve">kinnitus, kas on määratud andmekaitsespetsialist;  </w:t>
      </w:r>
    </w:p>
    <w:p w14:paraId="0BF58A8C" w14:textId="51D17B36" w:rsidR="00E86589" w:rsidRPr="00D40346" w:rsidRDefault="00AE16F5" w:rsidP="00721EB3">
      <w:pPr>
        <w:pStyle w:val="Loendilik"/>
        <w:numPr>
          <w:ilvl w:val="0"/>
          <w:numId w:val="39"/>
        </w:numPr>
        <w:ind w:left="426"/>
        <w:rPr>
          <w:rFonts w:ascii="Times New Roman" w:hAnsi="Times New Roman"/>
          <w:sz w:val="24"/>
        </w:rPr>
      </w:pPr>
      <w:r w:rsidRPr="00AE16F5">
        <w:rPr>
          <w:rFonts w:ascii="Times New Roman" w:hAnsi="Times New Roman"/>
          <w:sz w:val="24"/>
        </w:rPr>
        <w:t>kinnitus, kas on määratud küberturvalisuse eest vastutav isik</w:t>
      </w:r>
      <w:r w:rsidR="00910660">
        <w:rPr>
          <w:rFonts w:ascii="Times New Roman" w:hAnsi="Times New Roman"/>
          <w:sz w:val="24"/>
        </w:rPr>
        <w:t>.</w:t>
      </w:r>
      <w:r w:rsidR="00F26B9D">
        <w:rPr>
          <w:rFonts w:ascii="Times New Roman" w:hAnsi="Times New Roman"/>
          <w:sz w:val="24"/>
        </w:rPr>
        <w:t xml:space="preserve"> </w:t>
      </w:r>
      <w:r w:rsidR="4D5BDDA4" w:rsidRPr="75CF7F17">
        <w:rPr>
          <w:rFonts w:ascii="Times New Roman" w:hAnsi="Times New Roman"/>
          <w:sz w:val="24"/>
        </w:rPr>
        <w:t xml:space="preserve">Eespool on analüüsitud küberturvalisuse nõuete ja </w:t>
      </w:r>
      <w:r w:rsidR="00441213">
        <w:rPr>
          <w:rFonts w:ascii="Times New Roman" w:hAnsi="Times New Roman"/>
          <w:sz w:val="24"/>
        </w:rPr>
        <w:t xml:space="preserve">andmekaitse </w:t>
      </w:r>
      <w:r w:rsidR="4D5BDDA4" w:rsidRPr="75CF7F17">
        <w:rPr>
          <w:rFonts w:ascii="Times New Roman" w:hAnsi="Times New Roman"/>
          <w:sz w:val="24"/>
        </w:rPr>
        <w:t>põhimõtete järgimise olulisust</w:t>
      </w:r>
      <w:r w:rsidR="00441213">
        <w:rPr>
          <w:rFonts w:ascii="Times New Roman" w:hAnsi="Times New Roman"/>
          <w:sz w:val="24"/>
        </w:rPr>
        <w:t>.</w:t>
      </w:r>
    </w:p>
    <w:p w14:paraId="2EB10645" w14:textId="65B5D807" w:rsidR="00E86589" w:rsidRPr="00D40346" w:rsidRDefault="00E86589" w:rsidP="0016210D">
      <w:pPr>
        <w:pStyle w:val="Loendilik"/>
        <w:ind w:left="0"/>
        <w:rPr>
          <w:rFonts w:ascii="Times New Roman" w:hAnsi="Times New Roman"/>
          <w:sz w:val="24"/>
        </w:rPr>
      </w:pPr>
    </w:p>
    <w:p w14:paraId="1B49EA3A" w14:textId="0DB51022" w:rsidR="00E86589" w:rsidRPr="00D40346" w:rsidRDefault="281CD63B" w:rsidP="0016210D">
      <w:pPr>
        <w:pStyle w:val="Loendilik"/>
        <w:ind w:left="0"/>
        <w:rPr>
          <w:rFonts w:ascii="Times New Roman" w:hAnsi="Times New Roman"/>
          <w:sz w:val="24"/>
        </w:rPr>
      </w:pPr>
      <w:r w:rsidRPr="53C9CC33">
        <w:rPr>
          <w:rFonts w:ascii="Times New Roman" w:hAnsi="Times New Roman"/>
          <w:sz w:val="24"/>
        </w:rPr>
        <w:t>S</w:t>
      </w:r>
      <w:r w:rsidR="5D55B4EB" w:rsidRPr="53C9CC33">
        <w:rPr>
          <w:rFonts w:ascii="Times New Roman" w:hAnsi="Times New Roman"/>
          <w:sz w:val="24"/>
        </w:rPr>
        <w:t>amuti on s</w:t>
      </w:r>
      <w:r w:rsidRPr="53C9CC33">
        <w:rPr>
          <w:rFonts w:ascii="Times New Roman" w:hAnsi="Times New Roman"/>
          <w:sz w:val="24"/>
        </w:rPr>
        <w:t xml:space="preserve">eletuskirja käesolevas osas </w:t>
      </w:r>
      <w:r w:rsidR="001F1789">
        <w:rPr>
          <w:rFonts w:ascii="Times New Roman" w:hAnsi="Times New Roman"/>
          <w:sz w:val="24"/>
        </w:rPr>
        <w:t>ja</w:t>
      </w:r>
      <w:r w:rsidRPr="53C9CC33">
        <w:rPr>
          <w:rFonts w:ascii="Times New Roman" w:hAnsi="Times New Roman"/>
          <w:sz w:val="24"/>
        </w:rPr>
        <w:t xml:space="preserve"> eeltoodud põhjustel</w:t>
      </w:r>
      <w:r w:rsidR="5A2D4C92" w:rsidRPr="53C9CC33">
        <w:rPr>
          <w:rFonts w:ascii="Times New Roman" w:hAnsi="Times New Roman"/>
          <w:sz w:val="24"/>
        </w:rPr>
        <w:t xml:space="preserve"> </w:t>
      </w:r>
      <w:r w:rsidRPr="53C9CC33">
        <w:rPr>
          <w:rFonts w:ascii="Times New Roman" w:hAnsi="Times New Roman"/>
          <w:sz w:val="24"/>
        </w:rPr>
        <w:t>oluline, et geneetiliste andmete töötlus on jälgitav ka teadusuuringute</w:t>
      </w:r>
      <w:r w:rsidR="50961962" w:rsidRPr="53C9CC33">
        <w:rPr>
          <w:rFonts w:ascii="Times New Roman" w:hAnsi="Times New Roman"/>
          <w:sz w:val="24"/>
        </w:rPr>
        <w:t xml:space="preserve"> puhul </w:t>
      </w:r>
      <w:r w:rsidRPr="53C9CC33">
        <w:rPr>
          <w:rFonts w:ascii="Times New Roman" w:hAnsi="Times New Roman"/>
          <w:sz w:val="24"/>
        </w:rPr>
        <w:t xml:space="preserve">ning </w:t>
      </w:r>
      <w:r w:rsidR="49D4E80A" w:rsidRPr="53C9CC33">
        <w:rPr>
          <w:rFonts w:ascii="Times New Roman" w:hAnsi="Times New Roman"/>
          <w:sz w:val="24"/>
        </w:rPr>
        <w:t>enne töötluse alustamist esitatakse ka vastav majandustegevustea</w:t>
      </w:r>
      <w:r w:rsidR="00AA5CB8">
        <w:rPr>
          <w:rFonts w:ascii="Times New Roman" w:hAnsi="Times New Roman"/>
          <w:sz w:val="24"/>
        </w:rPr>
        <w:t>de.</w:t>
      </w:r>
      <w:r w:rsidR="4AED7955" w:rsidRPr="53C9CC33">
        <w:rPr>
          <w:rFonts w:ascii="Times New Roman" w:hAnsi="Times New Roman"/>
          <w:sz w:val="24"/>
        </w:rPr>
        <w:t xml:space="preserve"> </w:t>
      </w:r>
      <w:r w:rsidR="00EA0AFD">
        <w:rPr>
          <w:rFonts w:ascii="Times New Roman" w:hAnsi="Times New Roman"/>
          <w:sz w:val="24"/>
        </w:rPr>
        <w:t xml:space="preserve">Muudatusel on positiivne mõju, sest </w:t>
      </w:r>
      <w:r w:rsidR="0097305D">
        <w:rPr>
          <w:rFonts w:ascii="Times New Roman" w:hAnsi="Times New Roman"/>
          <w:sz w:val="24"/>
        </w:rPr>
        <w:t xml:space="preserve">see </w:t>
      </w:r>
      <w:r w:rsidR="00826AD2">
        <w:rPr>
          <w:rFonts w:ascii="Times New Roman" w:hAnsi="Times New Roman"/>
          <w:sz w:val="24"/>
        </w:rPr>
        <w:t xml:space="preserve">suureneb andmetöötlejate teadlikkus andmekaitse ja </w:t>
      </w:r>
      <w:proofErr w:type="spellStart"/>
      <w:r w:rsidR="00826AD2">
        <w:rPr>
          <w:rFonts w:ascii="Times New Roman" w:hAnsi="Times New Roman"/>
          <w:sz w:val="24"/>
        </w:rPr>
        <w:t>küberturbe</w:t>
      </w:r>
      <w:proofErr w:type="spellEnd"/>
      <w:r w:rsidR="00826AD2">
        <w:rPr>
          <w:rFonts w:ascii="Times New Roman" w:hAnsi="Times New Roman"/>
          <w:sz w:val="24"/>
        </w:rPr>
        <w:t xml:space="preserve"> nõuetest</w:t>
      </w:r>
      <w:r w:rsidR="00386237">
        <w:rPr>
          <w:rFonts w:ascii="Times New Roman" w:hAnsi="Times New Roman"/>
          <w:sz w:val="24"/>
        </w:rPr>
        <w:t>,</w:t>
      </w:r>
      <w:r w:rsidR="00826AD2">
        <w:rPr>
          <w:rFonts w:ascii="Times New Roman" w:hAnsi="Times New Roman"/>
          <w:sz w:val="24"/>
        </w:rPr>
        <w:t xml:space="preserve"> samuti saab teadusuuringus osaleja kontrollida, kas tegemist on usaldusväärse teadusuuringu</w:t>
      </w:r>
      <w:r w:rsidR="00D279C7">
        <w:rPr>
          <w:rFonts w:ascii="Times New Roman" w:hAnsi="Times New Roman"/>
          <w:sz w:val="24"/>
        </w:rPr>
        <w:t xml:space="preserve"> </w:t>
      </w:r>
      <w:r w:rsidR="00386237">
        <w:rPr>
          <w:rFonts w:ascii="Times New Roman" w:hAnsi="Times New Roman"/>
          <w:sz w:val="24"/>
        </w:rPr>
        <w:t>teg</w:t>
      </w:r>
      <w:r w:rsidR="00D279C7">
        <w:rPr>
          <w:rFonts w:ascii="Times New Roman" w:hAnsi="Times New Roman"/>
          <w:sz w:val="24"/>
        </w:rPr>
        <w:t>ijaga, kes on MTR</w:t>
      </w:r>
      <w:r w:rsidR="00386237">
        <w:rPr>
          <w:rFonts w:ascii="Times New Roman" w:hAnsi="Times New Roman"/>
          <w:sz w:val="24"/>
        </w:rPr>
        <w:t>-</w:t>
      </w:r>
      <w:r w:rsidR="00D279C7">
        <w:rPr>
          <w:rFonts w:ascii="Times New Roman" w:hAnsi="Times New Roman"/>
          <w:sz w:val="24"/>
        </w:rPr>
        <w:t xml:space="preserve">i teatise esitanud ning kinnitanud andmekaitsespetsialisti ja </w:t>
      </w:r>
      <w:proofErr w:type="spellStart"/>
      <w:r w:rsidR="00D279C7">
        <w:rPr>
          <w:rFonts w:ascii="Times New Roman" w:hAnsi="Times New Roman"/>
          <w:sz w:val="24"/>
        </w:rPr>
        <w:t>küberturbe</w:t>
      </w:r>
      <w:proofErr w:type="spellEnd"/>
      <w:r w:rsidR="00D279C7">
        <w:rPr>
          <w:rFonts w:ascii="Times New Roman" w:hAnsi="Times New Roman"/>
          <w:sz w:val="24"/>
        </w:rPr>
        <w:t xml:space="preserve"> teadmistega isiku olemasolu. </w:t>
      </w:r>
      <w:r w:rsidR="4AED7955" w:rsidRPr="53C9CC33">
        <w:rPr>
          <w:rFonts w:ascii="Times New Roman" w:hAnsi="Times New Roman"/>
          <w:sz w:val="24"/>
        </w:rPr>
        <w:t>Lõike 2 kohaselt piiratakse tulenevalt avalikust huvist m</w:t>
      </w:r>
      <w:r w:rsidR="4AED7955" w:rsidRPr="53C9CC33">
        <w:rPr>
          <w:rFonts w:ascii="Times New Roman" w:hAnsi="Times New Roman"/>
          <w:color w:val="000000" w:themeColor="text1"/>
          <w:sz w:val="24"/>
        </w:rPr>
        <w:t>ajandustegevuse vabadust MSÜS §-s 6 nimetatud majandustegevuse nõuetega, sealhulgas käesolevas seaduses sätestatud teatamiskohustusega.</w:t>
      </w:r>
    </w:p>
    <w:p w14:paraId="70BC6754" w14:textId="4C4C06F5" w:rsidR="6018E984" w:rsidRDefault="6018E984" w:rsidP="0016210D">
      <w:pPr>
        <w:pStyle w:val="Loendilik"/>
        <w:ind w:left="0"/>
        <w:rPr>
          <w:rFonts w:ascii="Times New Roman" w:hAnsi="Times New Roman"/>
          <w:color w:val="000000" w:themeColor="text1"/>
          <w:sz w:val="24"/>
        </w:rPr>
      </w:pPr>
    </w:p>
    <w:p w14:paraId="61A7DADD" w14:textId="5CD8CDC3" w:rsidR="66264FA1" w:rsidRDefault="4F584702" w:rsidP="0016210D">
      <w:pPr>
        <w:pStyle w:val="Loendilik"/>
        <w:ind w:left="0"/>
        <w:rPr>
          <w:rFonts w:ascii="Times New Roman" w:hAnsi="Times New Roman"/>
          <w:sz w:val="24"/>
        </w:rPr>
      </w:pPr>
      <w:r w:rsidRPr="75CF7F17">
        <w:rPr>
          <w:rFonts w:ascii="Times New Roman" w:hAnsi="Times New Roman"/>
          <w:color w:val="000000" w:themeColor="text1"/>
          <w:sz w:val="24"/>
        </w:rPr>
        <w:t>Kõik asjakohased teated ja taotlused esitab ettevõtja</w:t>
      </w:r>
      <w:r w:rsidR="00D61520">
        <w:rPr>
          <w:rFonts w:ascii="Times New Roman" w:hAnsi="Times New Roman"/>
          <w:color w:val="000000" w:themeColor="text1"/>
          <w:sz w:val="24"/>
        </w:rPr>
        <w:t xml:space="preserve"> </w:t>
      </w:r>
      <w:r w:rsidRPr="75CF7F17">
        <w:rPr>
          <w:rFonts w:ascii="Times New Roman" w:hAnsi="Times New Roman"/>
          <w:color w:val="000000" w:themeColor="text1"/>
          <w:sz w:val="24"/>
        </w:rPr>
        <w:t>/</w:t>
      </w:r>
      <w:r w:rsidR="00D61520">
        <w:rPr>
          <w:rFonts w:ascii="Times New Roman" w:hAnsi="Times New Roman"/>
          <w:color w:val="000000" w:themeColor="text1"/>
          <w:sz w:val="24"/>
        </w:rPr>
        <w:t xml:space="preserve"> </w:t>
      </w:r>
      <w:r w:rsidRPr="75CF7F17">
        <w:rPr>
          <w:rFonts w:ascii="Times New Roman" w:hAnsi="Times New Roman"/>
          <w:color w:val="000000" w:themeColor="text1"/>
          <w:sz w:val="24"/>
        </w:rPr>
        <w:t>geneetiliste andmete töötleja MSÜS</w:t>
      </w:r>
      <w:r w:rsidR="00D61520">
        <w:rPr>
          <w:rFonts w:ascii="Times New Roman" w:hAnsi="Times New Roman"/>
          <w:color w:val="000000" w:themeColor="text1"/>
          <w:sz w:val="24"/>
        </w:rPr>
        <w:t>-</w:t>
      </w:r>
      <w:proofErr w:type="spellStart"/>
      <w:r w:rsidRPr="75CF7F17">
        <w:rPr>
          <w:rFonts w:ascii="Times New Roman" w:hAnsi="Times New Roman"/>
          <w:color w:val="000000" w:themeColor="text1"/>
          <w:sz w:val="24"/>
        </w:rPr>
        <w:t>is</w:t>
      </w:r>
      <w:proofErr w:type="spellEnd"/>
      <w:r w:rsidRPr="75CF7F17">
        <w:rPr>
          <w:rFonts w:ascii="Times New Roman" w:hAnsi="Times New Roman"/>
          <w:color w:val="000000" w:themeColor="text1"/>
          <w:sz w:val="24"/>
        </w:rPr>
        <w:t xml:space="preserve"> sätestatud korras vastavalt nõuetele ja tähtaegadele.</w:t>
      </w:r>
    </w:p>
    <w:p w14:paraId="5D12618A" w14:textId="537E0CB5" w:rsidR="6018E984" w:rsidRDefault="6018E984" w:rsidP="0016210D">
      <w:pPr>
        <w:pStyle w:val="Loendilik"/>
        <w:ind w:left="0"/>
        <w:rPr>
          <w:rFonts w:ascii="Times New Roman" w:hAnsi="Times New Roman"/>
          <w:color w:val="000000" w:themeColor="text1"/>
          <w:sz w:val="24"/>
        </w:rPr>
      </w:pPr>
    </w:p>
    <w:p w14:paraId="260D842F" w14:textId="43C44513" w:rsidR="2A0FECAF" w:rsidRDefault="756AFDEE" w:rsidP="0016210D">
      <w:pPr>
        <w:rPr>
          <w:rFonts w:ascii="Times New Roman" w:hAnsi="Times New Roman"/>
          <w:sz w:val="24"/>
        </w:rPr>
      </w:pPr>
      <w:r w:rsidRPr="75CF7F17">
        <w:t>E</w:t>
      </w:r>
      <w:r w:rsidR="5CABBFE1" w:rsidRPr="01E08069">
        <w:rPr>
          <w:rFonts w:ascii="Times New Roman" w:hAnsi="Times New Roman"/>
          <w:sz w:val="24"/>
        </w:rPr>
        <w:t xml:space="preserve">elnõu kohaselt täpsustuks juba olemasoleva koodi all teadusuuringu eesmärgil </w:t>
      </w:r>
      <w:r w:rsidR="4A694662" w:rsidRPr="01E08069">
        <w:rPr>
          <w:rFonts w:ascii="Times New Roman" w:hAnsi="Times New Roman"/>
          <w:sz w:val="24"/>
        </w:rPr>
        <w:t>tehtav teadus- ja arendustegevus (EMTAK</w:t>
      </w:r>
      <w:r w:rsidR="265717DE" w:rsidRPr="01E08069">
        <w:rPr>
          <w:rFonts w:ascii="Times New Roman" w:hAnsi="Times New Roman"/>
          <w:sz w:val="24"/>
        </w:rPr>
        <w:t>-i</w:t>
      </w:r>
      <w:r w:rsidR="4A694662" w:rsidRPr="01E08069">
        <w:rPr>
          <w:rFonts w:ascii="Times New Roman" w:hAnsi="Times New Roman"/>
          <w:sz w:val="24"/>
        </w:rPr>
        <w:t xml:space="preserve"> rubriik) </w:t>
      </w:r>
      <w:r w:rsidR="5CABBFE1" w:rsidRPr="01E08069">
        <w:rPr>
          <w:rFonts w:ascii="Times New Roman" w:hAnsi="Times New Roman"/>
          <w:sz w:val="24"/>
        </w:rPr>
        <w:t>geneetiliste andmete töötlemise</w:t>
      </w:r>
      <w:r w:rsidR="2292B36D" w:rsidRPr="01E08069">
        <w:rPr>
          <w:rFonts w:ascii="Times New Roman" w:hAnsi="Times New Roman"/>
          <w:sz w:val="24"/>
        </w:rPr>
        <w:t>ga selle</w:t>
      </w:r>
      <w:r w:rsidR="5CABBFE1" w:rsidRPr="01E08069">
        <w:rPr>
          <w:rFonts w:ascii="Times New Roman" w:hAnsi="Times New Roman"/>
          <w:sz w:val="24"/>
        </w:rPr>
        <w:t xml:space="preserve"> tegevuskoodiga seo</w:t>
      </w:r>
      <w:r w:rsidR="2292B36D" w:rsidRPr="01E08069">
        <w:rPr>
          <w:rFonts w:ascii="Times New Roman" w:hAnsi="Times New Roman"/>
          <w:sz w:val="24"/>
        </w:rPr>
        <w:t>ses</w:t>
      </w:r>
      <w:r w:rsidR="5CABBFE1" w:rsidRPr="01E08069">
        <w:rPr>
          <w:rFonts w:ascii="Times New Roman" w:hAnsi="Times New Roman"/>
          <w:sz w:val="24"/>
        </w:rPr>
        <w:t xml:space="preserve"> </w:t>
      </w:r>
      <w:r w:rsidR="2292B36D" w:rsidRPr="01E08069">
        <w:rPr>
          <w:rFonts w:ascii="Times New Roman" w:hAnsi="Times New Roman"/>
          <w:sz w:val="24"/>
        </w:rPr>
        <w:t xml:space="preserve">tänu </w:t>
      </w:r>
      <w:r w:rsidR="5CABBFE1" w:rsidRPr="01E08069">
        <w:rPr>
          <w:rFonts w:ascii="Times New Roman" w:hAnsi="Times New Roman"/>
          <w:sz w:val="24"/>
        </w:rPr>
        <w:t>MTR</w:t>
      </w:r>
      <w:r w:rsidR="265717DE" w:rsidRPr="01E08069">
        <w:rPr>
          <w:rFonts w:ascii="Times New Roman" w:hAnsi="Times New Roman"/>
          <w:sz w:val="24"/>
        </w:rPr>
        <w:t>-</w:t>
      </w:r>
      <w:r w:rsidR="5CABBFE1" w:rsidRPr="01E08069">
        <w:rPr>
          <w:rFonts w:ascii="Times New Roman" w:hAnsi="Times New Roman"/>
          <w:sz w:val="24"/>
        </w:rPr>
        <w:t>i</w:t>
      </w:r>
      <w:r w:rsidR="2A0FECAF" w:rsidRPr="00CE1715">
        <w:rPr>
          <w:rStyle w:val="Allmrkuseviide"/>
        </w:rPr>
        <w:footnoteReference w:id="112"/>
      </w:r>
      <w:r w:rsidR="5CABBFE1" w:rsidRPr="01E08069">
        <w:rPr>
          <w:rFonts w:ascii="Times New Roman" w:hAnsi="Times New Roman"/>
          <w:sz w:val="24"/>
        </w:rPr>
        <w:t xml:space="preserve"> </w:t>
      </w:r>
      <w:r w:rsidR="2292B36D" w:rsidRPr="01E08069">
        <w:rPr>
          <w:rFonts w:ascii="Times New Roman" w:hAnsi="Times New Roman"/>
          <w:sz w:val="24"/>
        </w:rPr>
        <w:t>esitatavale majandustegevusteat</w:t>
      </w:r>
      <w:r w:rsidR="5A34E014" w:rsidRPr="01E08069">
        <w:rPr>
          <w:rFonts w:ascii="Times New Roman" w:hAnsi="Times New Roman"/>
          <w:sz w:val="24"/>
        </w:rPr>
        <w:t>ele.</w:t>
      </w:r>
      <w:r w:rsidR="2292B36D" w:rsidRPr="01E08069">
        <w:rPr>
          <w:rFonts w:ascii="Times New Roman" w:hAnsi="Times New Roman"/>
          <w:sz w:val="24"/>
        </w:rPr>
        <w:t xml:space="preserve"> Selle </w:t>
      </w:r>
      <w:r w:rsidR="5CABBFE1" w:rsidRPr="01E08069">
        <w:rPr>
          <w:rFonts w:ascii="Times New Roman" w:hAnsi="Times New Roman"/>
          <w:sz w:val="24"/>
        </w:rPr>
        <w:t xml:space="preserve">määratluse klassi kuulub ka vere-, koe-, spermapankade, doonorelundite pankade, </w:t>
      </w:r>
      <w:proofErr w:type="spellStart"/>
      <w:r w:rsidR="5CABBFE1" w:rsidRPr="01E08069">
        <w:rPr>
          <w:rFonts w:ascii="Times New Roman" w:hAnsi="Times New Roman"/>
          <w:sz w:val="24"/>
        </w:rPr>
        <w:t>biopankade</w:t>
      </w:r>
      <w:proofErr w:type="spellEnd"/>
      <w:r w:rsidR="5CABBFE1" w:rsidRPr="01E08069">
        <w:rPr>
          <w:rFonts w:ascii="Times New Roman" w:hAnsi="Times New Roman"/>
          <w:sz w:val="24"/>
        </w:rPr>
        <w:t xml:space="preserve">, geenivaramute jne tegevus, k.a kogumine, töötlemine, säilitamine ja saatmine ning luuüdi doonoriregistrite tegevus. </w:t>
      </w:r>
    </w:p>
    <w:p w14:paraId="1D379445" w14:textId="77777777" w:rsidR="000E0E28" w:rsidRDefault="000E0E28" w:rsidP="0016210D">
      <w:pPr>
        <w:rPr>
          <w:rFonts w:ascii="Times New Roman" w:hAnsi="Times New Roman"/>
          <w:sz w:val="24"/>
        </w:rPr>
      </w:pPr>
    </w:p>
    <w:p w14:paraId="139562A4" w14:textId="48FF9E12" w:rsidR="2A0FECAF" w:rsidRDefault="5CABBFE1" w:rsidP="0016210D">
      <w:pPr>
        <w:rPr>
          <w:rStyle w:val="Allmrkuseviide"/>
          <w:rFonts w:ascii="Times New Roman" w:hAnsi="Times New Roman"/>
          <w:sz w:val="24"/>
          <w:vertAlign w:val="baseline"/>
        </w:rPr>
      </w:pPr>
      <w:r w:rsidRPr="01E08069">
        <w:rPr>
          <w:rFonts w:ascii="Times New Roman" w:hAnsi="Times New Roman"/>
          <w:sz w:val="24"/>
        </w:rPr>
        <w:t xml:space="preserve">Alates 1. jaanuarist 2025 </w:t>
      </w:r>
      <w:r w:rsidR="0FCE1A02" w:rsidRPr="01E08069">
        <w:rPr>
          <w:rFonts w:ascii="Times New Roman" w:hAnsi="Times New Roman"/>
          <w:sz w:val="24"/>
        </w:rPr>
        <w:t xml:space="preserve">kuulub </w:t>
      </w:r>
      <w:r w:rsidRPr="01E08069">
        <w:rPr>
          <w:rFonts w:ascii="Times New Roman" w:hAnsi="Times New Roman"/>
          <w:sz w:val="24"/>
        </w:rPr>
        <w:t>EMTAK koodiga 72101</w:t>
      </w:r>
      <w:r w:rsidR="2A0FECAF" w:rsidRPr="01E08069">
        <w:rPr>
          <w:rStyle w:val="Allmrkuseviide"/>
          <w:rFonts w:ascii="Times New Roman" w:hAnsi="Times New Roman"/>
          <w:sz w:val="24"/>
        </w:rPr>
        <w:footnoteReference w:id="113"/>
      </w:r>
      <w:r w:rsidRPr="01E08069">
        <w:rPr>
          <w:rFonts w:ascii="Times New Roman" w:hAnsi="Times New Roman"/>
          <w:sz w:val="24"/>
        </w:rPr>
        <w:t xml:space="preserve"> teadus- ja arendustegevus loodus- ja tehnikateaduste vallas (EMTAK 2025) ka DNA </w:t>
      </w:r>
      <w:proofErr w:type="spellStart"/>
      <w:r w:rsidRPr="01E08069">
        <w:rPr>
          <w:rFonts w:ascii="Times New Roman" w:hAnsi="Times New Roman"/>
          <w:sz w:val="24"/>
        </w:rPr>
        <w:t>sekveneerimine</w:t>
      </w:r>
      <w:proofErr w:type="spellEnd"/>
      <w:r w:rsidRPr="01E08069">
        <w:rPr>
          <w:rFonts w:ascii="Times New Roman" w:hAnsi="Times New Roman"/>
          <w:sz w:val="24"/>
        </w:rPr>
        <w:t xml:space="preserve"> bioloogiliste protsesside alusuuringuteks, kuid selle koodi alla ei kuulu DNA </w:t>
      </w:r>
      <w:proofErr w:type="spellStart"/>
      <w:r w:rsidRPr="01E08069">
        <w:rPr>
          <w:rFonts w:ascii="Times New Roman" w:hAnsi="Times New Roman"/>
          <w:sz w:val="24"/>
        </w:rPr>
        <w:t>sekveneerimine</w:t>
      </w:r>
      <w:proofErr w:type="spellEnd"/>
      <w:r w:rsidRPr="01E08069">
        <w:rPr>
          <w:rFonts w:ascii="Times New Roman" w:hAnsi="Times New Roman"/>
          <w:sz w:val="24"/>
        </w:rPr>
        <w:t xml:space="preserve"> konkreetse haiguse välistamiseks või ravimiseks, vt 86911</w:t>
      </w:r>
      <w:r w:rsidR="2A0FECAF" w:rsidRPr="01E08069">
        <w:rPr>
          <w:rStyle w:val="Allmrkuseviide"/>
          <w:rFonts w:ascii="Times New Roman" w:hAnsi="Times New Roman"/>
          <w:sz w:val="24"/>
        </w:rPr>
        <w:footnoteReference w:id="114"/>
      </w:r>
      <w:r w:rsidRPr="01E08069">
        <w:rPr>
          <w:rStyle w:val="Allmrkuseviide"/>
          <w:rFonts w:ascii="Times New Roman" w:hAnsi="Times New Roman"/>
          <w:sz w:val="24"/>
        </w:rPr>
        <w:t xml:space="preserve"> </w:t>
      </w:r>
      <w:r w:rsidRPr="01E08069">
        <w:rPr>
          <w:rStyle w:val="Allmrkuseviide"/>
          <w:rFonts w:ascii="Times New Roman" w:hAnsi="Times New Roman"/>
          <w:sz w:val="24"/>
          <w:vertAlign w:val="baseline"/>
        </w:rPr>
        <w:t>(tegevusala kood on mõeldud tervishoiuteenuse osutajatele). Kuid kui tegemist on teadusuuringuga, tuleb klassifikaatori koodina lähtuda EMATK viiendal tasemel</w:t>
      </w:r>
      <w:r w:rsidR="2A0FECAF" w:rsidRPr="01E08069">
        <w:rPr>
          <w:rStyle w:val="Allmrkuseviide"/>
          <w:rFonts w:ascii="Times New Roman" w:hAnsi="Times New Roman"/>
          <w:sz w:val="24"/>
        </w:rPr>
        <w:footnoteReference w:id="115"/>
      </w:r>
      <w:r w:rsidRPr="01E08069">
        <w:rPr>
          <w:rStyle w:val="Allmrkuseviide"/>
          <w:rFonts w:ascii="Times New Roman" w:hAnsi="Times New Roman"/>
          <w:sz w:val="24"/>
          <w:vertAlign w:val="baseline"/>
        </w:rPr>
        <w:t xml:space="preserve"> märgitud 72101 jaotisest. Teates märgitakse ära tegevuse klassifikaator</w:t>
      </w:r>
      <w:r w:rsidR="55D06860" w:rsidRPr="01E08069">
        <w:rPr>
          <w:rFonts w:ascii="Times New Roman" w:hAnsi="Times New Roman"/>
          <w:sz w:val="24"/>
        </w:rPr>
        <w:t xml:space="preserve"> ning</w:t>
      </w:r>
      <w:r w:rsidRPr="01E08069">
        <w:rPr>
          <w:rStyle w:val="Allmrkuseviide"/>
          <w:rFonts w:ascii="Times New Roman" w:hAnsi="Times New Roman"/>
          <w:sz w:val="24"/>
          <w:vertAlign w:val="baseline"/>
        </w:rPr>
        <w:t xml:space="preserve"> </w:t>
      </w:r>
      <w:r w:rsidR="301498A5" w:rsidRPr="01E08069">
        <w:rPr>
          <w:rStyle w:val="Allmrkuseviide"/>
          <w:rFonts w:ascii="Times New Roman" w:hAnsi="Times New Roman"/>
          <w:sz w:val="24"/>
          <w:vertAlign w:val="baseline"/>
        </w:rPr>
        <w:t xml:space="preserve">andmekaitse ja küberturvalisuse eest vastutava isiku </w:t>
      </w:r>
      <w:r w:rsidR="375655F1" w:rsidRPr="01E08069">
        <w:rPr>
          <w:rStyle w:val="Allmrkuseviide"/>
          <w:rFonts w:ascii="Times New Roman" w:hAnsi="Times New Roman"/>
          <w:sz w:val="24"/>
          <w:vertAlign w:val="baseline"/>
        </w:rPr>
        <w:t xml:space="preserve">olemasolu korral ka </w:t>
      </w:r>
      <w:r w:rsidR="55D06860" w:rsidRPr="01E08069">
        <w:rPr>
          <w:rFonts w:ascii="Times New Roman" w:hAnsi="Times New Roman"/>
          <w:sz w:val="24"/>
        </w:rPr>
        <w:t xml:space="preserve">tema </w:t>
      </w:r>
      <w:r w:rsidRPr="01E08069">
        <w:rPr>
          <w:rStyle w:val="Allmrkuseviide"/>
          <w:rFonts w:ascii="Times New Roman" w:hAnsi="Times New Roman"/>
          <w:sz w:val="24"/>
          <w:vertAlign w:val="baseline"/>
        </w:rPr>
        <w:t xml:space="preserve">kontaktaadress. Seega </w:t>
      </w:r>
      <w:r w:rsidR="4597C2E0" w:rsidRPr="01E08069">
        <w:rPr>
          <w:rFonts w:ascii="Times New Roman" w:hAnsi="Times New Roman"/>
          <w:sz w:val="24"/>
        </w:rPr>
        <w:t xml:space="preserve">ei ole </w:t>
      </w:r>
      <w:r w:rsidR="08BA90CF" w:rsidRPr="01E08069">
        <w:rPr>
          <w:rStyle w:val="Allmrkuseviide"/>
          <w:rFonts w:ascii="Times New Roman" w:hAnsi="Times New Roman"/>
          <w:sz w:val="24"/>
          <w:vertAlign w:val="baseline"/>
        </w:rPr>
        <w:t xml:space="preserve">ettevõtjale lisanduv </w:t>
      </w:r>
      <w:r w:rsidRPr="01E08069">
        <w:rPr>
          <w:rStyle w:val="Allmrkuseviide"/>
          <w:rFonts w:ascii="Times New Roman" w:hAnsi="Times New Roman"/>
          <w:sz w:val="24"/>
          <w:vertAlign w:val="baseline"/>
        </w:rPr>
        <w:t xml:space="preserve">koormus </w:t>
      </w:r>
      <w:r w:rsidR="3D5B9999" w:rsidRPr="01E08069">
        <w:rPr>
          <w:rStyle w:val="Allmrkuseviide"/>
          <w:rFonts w:ascii="Times New Roman" w:hAnsi="Times New Roman"/>
          <w:sz w:val="24"/>
          <w:vertAlign w:val="baseline"/>
        </w:rPr>
        <w:t xml:space="preserve">andmekoosseisu osas </w:t>
      </w:r>
      <w:r w:rsidR="4597C2E0" w:rsidRPr="01E08069">
        <w:rPr>
          <w:rFonts w:ascii="Times New Roman" w:hAnsi="Times New Roman"/>
          <w:sz w:val="24"/>
        </w:rPr>
        <w:t>ja</w:t>
      </w:r>
      <w:r w:rsidR="3D5B9999" w:rsidRPr="01E08069">
        <w:rPr>
          <w:rStyle w:val="Allmrkuseviide"/>
          <w:rFonts w:ascii="Times New Roman" w:hAnsi="Times New Roman"/>
          <w:sz w:val="24"/>
          <w:vertAlign w:val="baseline"/>
        </w:rPr>
        <w:t xml:space="preserve"> andmete sisestamiseks </w:t>
      </w:r>
      <w:r w:rsidRPr="01E08069">
        <w:rPr>
          <w:rStyle w:val="Allmrkuseviide"/>
          <w:rFonts w:ascii="Times New Roman" w:hAnsi="Times New Roman"/>
          <w:sz w:val="24"/>
          <w:vertAlign w:val="baseline"/>
        </w:rPr>
        <w:t>teate esitamisel ülemäärane.</w:t>
      </w:r>
      <w:r w:rsidR="7E287C0F" w:rsidRPr="01E08069">
        <w:rPr>
          <w:rStyle w:val="Allmrkuseviide"/>
          <w:rFonts w:ascii="Times New Roman" w:hAnsi="Times New Roman"/>
          <w:sz w:val="24"/>
          <w:vertAlign w:val="baseline"/>
        </w:rPr>
        <w:t xml:space="preserve"> Muudatusest mõjutatud sihtrühma võib hinnata väikeseks, sest siht</w:t>
      </w:r>
      <w:r w:rsidR="437D0DBD" w:rsidRPr="01E08069">
        <w:rPr>
          <w:rFonts w:ascii="Times New Roman" w:hAnsi="Times New Roman"/>
          <w:sz w:val="24"/>
        </w:rPr>
        <w:t>rühma</w:t>
      </w:r>
      <w:r w:rsidR="44357C9A" w:rsidRPr="01E08069">
        <w:rPr>
          <w:rStyle w:val="Allmrkuseviide"/>
          <w:rFonts w:ascii="Times New Roman" w:hAnsi="Times New Roman"/>
          <w:sz w:val="24"/>
          <w:vertAlign w:val="baseline"/>
        </w:rPr>
        <w:t xml:space="preserve"> ettevõtjate</w:t>
      </w:r>
      <w:r w:rsidR="7E287C0F" w:rsidRPr="01E08069">
        <w:rPr>
          <w:rStyle w:val="Allmrkuseviide"/>
          <w:rFonts w:ascii="Times New Roman" w:hAnsi="Times New Roman"/>
          <w:sz w:val="24"/>
          <w:vertAlign w:val="baseline"/>
        </w:rPr>
        <w:t xml:space="preserve"> osakaal kõigist Eesti ettevõtetest on </w:t>
      </w:r>
      <w:r w:rsidR="1E7FAFB3" w:rsidRPr="01E08069">
        <w:rPr>
          <w:rStyle w:val="Allmrkuseviide"/>
          <w:rFonts w:ascii="Times New Roman" w:hAnsi="Times New Roman"/>
          <w:sz w:val="24"/>
          <w:vertAlign w:val="baseline"/>
        </w:rPr>
        <w:t xml:space="preserve">eeldatavasti </w:t>
      </w:r>
      <w:r w:rsidR="7E287C0F" w:rsidRPr="01E08069">
        <w:rPr>
          <w:rStyle w:val="Allmrkuseviide"/>
          <w:rFonts w:ascii="Times New Roman" w:hAnsi="Times New Roman"/>
          <w:sz w:val="24"/>
          <w:vertAlign w:val="baseline"/>
        </w:rPr>
        <w:t>väga väike, mõju ulatus vähene ja põhiliselt ühekordne. Seetõttu võib muudatuse mõju hinnata ebaoluliseks</w:t>
      </w:r>
      <w:r w:rsidR="222E4CBD" w:rsidRPr="01E08069">
        <w:rPr>
          <w:rStyle w:val="Allmrkuseviide"/>
          <w:rFonts w:ascii="Times New Roman" w:hAnsi="Times New Roman"/>
          <w:sz w:val="24"/>
          <w:vertAlign w:val="baseline"/>
        </w:rPr>
        <w:t>.</w:t>
      </w:r>
    </w:p>
    <w:p w14:paraId="56EBEF0E" w14:textId="77777777" w:rsidR="00173354" w:rsidRDefault="00173354" w:rsidP="0016210D">
      <w:pPr>
        <w:pStyle w:val="Loendilik"/>
        <w:ind w:left="0"/>
        <w:rPr>
          <w:rFonts w:ascii="Times New Roman" w:hAnsi="Times New Roman"/>
          <w:sz w:val="24"/>
        </w:rPr>
      </w:pPr>
    </w:p>
    <w:p w14:paraId="69808CA5" w14:textId="0ACB3F52" w:rsidR="00173354" w:rsidRPr="00B565CE" w:rsidRDefault="00066977" w:rsidP="00B565CE">
      <w:pPr>
        <w:rPr>
          <w:rFonts w:ascii="Times New Roman" w:hAnsi="Times New Roman"/>
          <w:b/>
          <w:bCs/>
          <w:sz w:val="24"/>
        </w:rPr>
      </w:pPr>
      <w:r>
        <w:rPr>
          <w:rFonts w:ascii="Times New Roman" w:hAnsi="Times New Roman"/>
          <w:b/>
          <w:bCs/>
          <w:sz w:val="24"/>
        </w:rPr>
        <w:t>4</w:t>
      </w:r>
      <w:r w:rsidR="004177CC">
        <w:rPr>
          <w:rFonts w:ascii="Times New Roman" w:hAnsi="Times New Roman"/>
          <w:b/>
          <w:bCs/>
          <w:sz w:val="24"/>
        </w:rPr>
        <w:t>. </w:t>
      </w:r>
      <w:r w:rsidR="00BA6916" w:rsidRPr="00B565CE">
        <w:rPr>
          <w:rFonts w:ascii="Times New Roman" w:hAnsi="Times New Roman"/>
          <w:b/>
          <w:bCs/>
          <w:sz w:val="24"/>
        </w:rPr>
        <w:t>p</w:t>
      </w:r>
      <w:r w:rsidR="00173354" w:rsidRPr="00B565CE">
        <w:rPr>
          <w:rFonts w:ascii="Times New Roman" w:hAnsi="Times New Roman"/>
          <w:b/>
          <w:bCs/>
          <w:sz w:val="24"/>
        </w:rPr>
        <w:t>eatükis nähakse ette järelevalvega s</w:t>
      </w:r>
      <w:r w:rsidR="00BA6916" w:rsidRPr="00B565CE">
        <w:rPr>
          <w:rFonts w:ascii="Times New Roman" w:hAnsi="Times New Roman"/>
          <w:b/>
          <w:bCs/>
          <w:sz w:val="24"/>
        </w:rPr>
        <w:t>eonduvad sätted</w:t>
      </w:r>
      <w:r w:rsidR="00AC0FA6" w:rsidRPr="00B565CE">
        <w:rPr>
          <w:rFonts w:ascii="Times New Roman" w:hAnsi="Times New Roman"/>
          <w:b/>
          <w:bCs/>
          <w:sz w:val="24"/>
        </w:rPr>
        <w:t>.</w:t>
      </w:r>
    </w:p>
    <w:p w14:paraId="58AF6D26" w14:textId="77777777" w:rsidR="00B85358" w:rsidRDefault="00B85358" w:rsidP="0016210D">
      <w:pPr>
        <w:pStyle w:val="Loendilik"/>
        <w:ind w:left="0"/>
        <w:rPr>
          <w:rFonts w:ascii="Times New Roman" w:hAnsi="Times New Roman"/>
          <w:b/>
          <w:bCs/>
          <w:sz w:val="24"/>
        </w:rPr>
      </w:pPr>
    </w:p>
    <w:p w14:paraId="7749D032" w14:textId="52F20523" w:rsidR="00B5214C" w:rsidRDefault="00B5214C" w:rsidP="0016210D">
      <w:pPr>
        <w:pStyle w:val="Loendilik"/>
        <w:ind w:left="0"/>
        <w:rPr>
          <w:rFonts w:ascii="Times New Roman" w:hAnsi="Times New Roman"/>
          <w:b/>
          <w:bCs/>
          <w:sz w:val="24"/>
        </w:rPr>
      </w:pPr>
      <w:r>
        <w:rPr>
          <w:rFonts w:ascii="Times New Roman" w:hAnsi="Times New Roman"/>
          <w:b/>
          <w:bCs/>
          <w:sz w:val="24"/>
        </w:rPr>
        <w:t xml:space="preserve">Eelnõu </w:t>
      </w:r>
      <w:r w:rsidRPr="00B5214C">
        <w:rPr>
          <w:rFonts w:ascii="Times New Roman" w:hAnsi="Times New Roman"/>
          <w:b/>
          <w:bCs/>
          <w:sz w:val="24"/>
        </w:rPr>
        <w:t>§</w:t>
      </w:r>
      <w:r>
        <w:rPr>
          <w:rFonts w:ascii="Times New Roman" w:hAnsi="Times New Roman"/>
          <w:b/>
          <w:bCs/>
          <w:sz w:val="24"/>
        </w:rPr>
        <w:t>-s</w:t>
      </w:r>
      <w:r w:rsidRPr="00B5214C">
        <w:rPr>
          <w:rFonts w:ascii="Times New Roman" w:hAnsi="Times New Roman"/>
          <w:b/>
          <w:bCs/>
          <w:sz w:val="24"/>
        </w:rPr>
        <w:t xml:space="preserve"> 33</w:t>
      </w:r>
      <w:r w:rsidR="00880F83">
        <w:rPr>
          <w:rFonts w:ascii="Times New Roman" w:hAnsi="Times New Roman"/>
          <w:b/>
          <w:bCs/>
          <w:sz w:val="24"/>
        </w:rPr>
        <w:t xml:space="preserve"> </w:t>
      </w:r>
      <w:r w:rsidR="00880F83" w:rsidRPr="00B565CE">
        <w:rPr>
          <w:rFonts w:ascii="Times New Roman" w:hAnsi="Times New Roman"/>
          <w:sz w:val="24"/>
        </w:rPr>
        <w:t>sätestatakse r</w:t>
      </w:r>
      <w:r w:rsidRPr="00B565CE">
        <w:rPr>
          <w:rFonts w:ascii="Times New Roman" w:hAnsi="Times New Roman"/>
          <w:sz w:val="24"/>
        </w:rPr>
        <w:t>iiklik ja haldusjärelevalve</w:t>
      </w:r>
      <w:r w:rsidR="00AC0FA6" w:rsidRPr="00B565CE">
        <w:rPr>
          <w:rFonts w:ascii="Times New Roman" w:hAnsi="Times New Roman"/>
          <w:sz w:val="24"/>
        </w:rPr>
        <w:t>.</w:t>
      </w:r>
    </w:p>
    <w:p w14:paraId="161D01EE" w14:textId="77777777" w:rsidR="00AC0FA6" w:rsidRDefault="00AC0FA6" w:rsidP="0016210D">
      <w:pPr>
        <w:pStyle w:val="Loendilik"/>
        <w:ind w:left="0"/>
        <w:rPr>
          <w:rFonts w:ascii="Times New Roman" w:hAnsi="Times New Roman"/>
          <w:b/>
          <w:bCs/>
          <w:sz w:val="24"/>
        </w:rPr>
      </w:pPr>
    </w:p>
    <w:p w14:paraId="2BE186C9" w14:textId="2CD895AC" w:rsidR="00B85358" w:rsidRDefault="37DA594F" w:rsidP="0016210D">
      <w:pPr>
        <w:pStyle w:val="Loendilik"/>
        <w:ind w:left="0"/>
        <w:rPr>
          <w:rFonts w:ascii="Times New Roman" w:hAnsi="Times New Roman"/>
          <w:b/>
          <w:bCs/>
          <w:sz w:val="24"/>
        </w:rPr>
      </w:pPr>
      <w:r w:rsidRPr="3BFCAE6E">
        <w:rPr>
          <w:rFonts w:ascii="Times New Roman" w:hAnsi="Times New Roman"/>
          <w:b/>
          <w:bCs/>
          <w:sz w:val="24"/>
        </w:rPr>
        <w:t xml:space="preserve">Eelnõu </w:t>
      </w:r>
      <w:r w:rsidR="00AC0FA6">
        <w:rPr>
          <w:rFonts w:ascii="Times New Roman" w:hAnsi="Times New Roman"/>
          <w:b/>
          <w:bCs/>
          <w:sz w:val="24"/>
        </w:rPr>
        <w:t>§</w:t>
      </w:r>
      <w:r w:rsidR="014676CA" w:rsidRPr="3BFCAE6E">
        <w:rPr>
          <w:rFonts w:ascii="Times New Roman" w:hAnsi="Times New Roman"/>
          <w:b/>
          <w:bCs/>
          <w:sz w:val="24"/>
        </w:rPr>
        <w:t xml:space="preserve"> 3</w:t>
      </w:r>
      <w:r w:rsidR="00687F7B">
        <w:rPr>
          <w:rFonts w:ascii="Times New Roman" w:hAnsi="Times New Roman"/>
          <w:b/>
          <w:bCs/>
          <w:sz w:val="24"/>
        </w:rPr>
        <w:t>3</w:t>
      </w:r>
      <w:r w:rsidR="505BA2F9" w:rsidRPr="3BFCAE6E">
        <w:rPr>
          <w:rFonts w:ascii="Times New Roman" w:hAnsi="Times New Roman"/>
          <w:b/>
          <w:bCs/>
          <w:sz w:val="24"/>
        </w:rPr>
        <w:t xml:space="preserve"> </w:t>
      </w:r>
      <w:r w:rsidR="00880F83">
        <w:rPr>
          <w:rFonts w:ascii="Times New Roman" w:hAnsi="Times New Roman"/>
          <w:b/>
          <w:bCs/>
          <w:sz w:val="24"/>
        </w:rPr>
        <w:t xml:space="preserve">lõikes 1 </w:t>
      </w:r>
      <w:r w:rsidR="505BA2F9" w:rsidRPr="3BFCAE6E">
        <w:rPr>
          <w:rFonts w:ascii="Times New Roman" w:hAnsi="Times New Roman"/>
          <w:sz w:val="24"/>
        </w:rPr>
        <w:t>käsitletakse andmekaitsega seonduva järelevalve ko</w:t>
      </w:r>
      <w:r w:rsidR="7024DE2D" w:rsidRPr="3BFCAE6E">
        <w:rPr>
          <w:rFonts w:ascii="Times New Roman" w:hAnsi="Times New Roman"/>
          <w:sz w:val="24"/>
        </w:rPr>
        <w:t>halduvust.</w:t>
      </w:r>
    </w:p>
    <w:p w14:paraId="7BE9012B" w14:textId="347A858C" w:rsidR="6018E984" w:rsidRDefault="00687F7B" w:rsidP="0016210D">
      <w:pPr>
        <w:pStyle w:val="Loendilik"/>
        <w:ind w:left="0"/>
        <w:rPr>
          <w:rFonts w:ascii="Times New Roman" w:hAnsi="Times New Roman"/>
          <w:sz w:val="24"/>
        </w:rPr>
      </w:pPr>
      <w:r w:rsidRPr="00687F7B">
        <w:rPr>
          <w:rFonts w:ascii="Times New Roman" w:hAnsi="Times New Roman"/>
          <w:sz w:val="24"/>
        </w:rPr>
        <w:t>Käesolevas seaduses ja selle alusel kehtestatud õigusaktides sätestatud teabe ja isikuandmete töötlemise nõuete täitmise üle te</w:t>
      </w:r>
      <w:r w:rsidR="005A7802">
        <w:rPr>
          <w:rFonts w:ascii="Times New Roman" w:hAnsi="Times New Roman"/>
          <w:sz w:val="24"/>
        </w:rPr>
        <w:t>eb</w:t>
      </w:r>
      <w:r w:rsidRPr="00687F7B">
        <w:rPr>
          <w:rFonts w:ascii="Times New Roman" w:hAnsi="Times New Roman"/>
          <w:sz w:val="24"/>
        </w:rPr>
        <w:t xml:space="preserve"> järelevalvet Andmekaitse Inspektsioon avaliku teabe seaduses ja </w:t>
      </w:r>
      <w:proofErr w:type="spellStart"/>
      <w:r w:rsidR="00D75998">
        <w:rPr>
          <w:rFonts w:ascii="Times New Roman" w:hAnsi="Times New Roman"/>
          <w:sz w:val="24"/>
        </w:rPr>
        <w:t>IKS-is</w:t>
      </w:r>
      <w:proofErr w:type="spellEnd"/>
      <w:r w:rsidRPr="00687F7B">
        <w:rPr>
          <w:rFonts w:ascii="Times New Roman" w:hAnsi="Times New Roman"/>
          <w:sz w:val="24"/>
        </w:rPr>
        <w:t xml:space="preserve"> sätestatud pädevuse piires</w:t>
      </w:r>
      <w:r w:rsidR="005A7802">
        <w:rPr>
          <w:rFonts w:ascii="Times New Roman" w:hAnsi="Times New Roman"/>
          <w:sz w:val="24"/>
        </w:rPr>
        <w:t>.</w:t>
      </w:r>
    </w:p>
    <w:p w14:paraId="0A98EFE1" w14:textId="77777777" w:rsidR="001612B1" w:rsidRDefault="001612B1" w:rsidP="0016210D">
      <w:pPr>
        <w:pStyle w:val="Loendilik"/>
        <w:ind w:left="0"/>
        <w:rPr>
          <w:rFonts w:ascii="Times New Roman" w:hAnsi="Times New Roman"/>
          <w:b/>
          <w:bCs/>
          <w:sz w:val="24"/>
        </w:rPr>
      </w:pPr>
    </w:p>
    <w:p w14:paraId="433DE0C2" w14:textId="20A78033" w:rsidR="00D03B4B" w:rsidRDefault="3A24EA55" w:rsidP="0016210D">
      <w:pPr>
        <w:pStyle w:val="Loendilik"/>
        <w:ind w:left="0"/>
        <w:rPr>
          <w:rFonts w:ascii="Times New Roman" w:hAnsi="Times New Roman"/>
          <w:b/>
          <w:bCs/>
          <w:sz w:val="24"/>
        </w:rPr>
      </w:pPr>
      <w:r w:rsidRPr="75CF7F17">
        <w:rPr>
          <w:rFonts w:ascii="Times New Roman" w:hAnsi="Times New Roman"/>
          <w:b/>
          <w:bCs/>
          <w:sz w:val="24"/>
        </w:rPr>
        <w:t xml:space="preserve">Eelnõu </w:t>
      </w:r>
      <w:r w:rsidR="005A7802">
        <w:rPr>
          <w:rFonts w:ascii="Times New Roman" w:hAnsi="Times New Roman"/>
          <w:b/>
          <w:bCs/>
          <w:sz w:val="24"/>
        </w:rPr>
        <w:t>§</w:t>
      </w:r>
      <w:r w:rsidR="00880F83">
        <w:rPr>
          <w:rFonts w:ascii="Times New Roman" w:hAnsi="Times New Roman"/>
          <w:b/>
          <w:bCs/>
          <w:sz w:val="24"/>
        </w:rPr>
        <w:t xml:space="preserve"> 33 lõikes 2</w:t>
      </w:r>
      <w:r w:rsidR="52FB9817" w:rsidRPr="75CF7F17">
        <w:rPr>
          <w:rFonts w:ascii="Times New Roman" w:hAnsi="Times New Roman"/>
          <w:b/>
          <w:bCs/>
          <w:sz w:val="24"/>
        </w:rPr>
        <w:t xml:space="preserve"> </w:t>
      </w:r>
      <w:r w:rsidR="00AA729E" w:rsidRPr="00D03B4B">
        <w:rPr>
          <w:rFonts w:ascii="Times New Roman" w:hAnsi="Times New Roman"/>
          <w:sz w:val="24"/>
        </w:rPr>
        <w:t>nähakse ette</w:t>
      </w:r>
      <w:r w:rsidR="009863B4">
        <w:rPr>
          <w:rFonts w:ascii="Times New Roman" w:hAnsi="Times New Roman"/>
          <w:sz w:val="24"/>
        </w:rPr>
        <w:t>,</w:t>
      </w:r>
      <w:r w:rsidR="00AA729E" w:rsidRPr="00D03B4B">
        <w:rPr>
          <w:rFonts w:ascii="Times New Roman" w:hAnsi="Times New Roman"/>
          <w:sz w:val="24"/>
        </w:rPr>
        <w:t xml:space="preserve"> et </w:t>
      </w:r>
      <w:r w:rsidR="00D03B4B" w:rsidRPr="00D03B4B">
        <w:rPr>
          <w:rFonts w:ascii="Times New Roman" w:hAnsi="Times New Roman"/>
          <w:sz w:val="24"/>
        </w:rPr>
        <w:t>MTR</w:t>
      </w:r>
      <w:r w:rsidR="005A7802">
        <w:rPr>
          <w:rFonts w:ascii="Times New Roman" w:hAnsi="Times New Roman"/>
          <w:sz w:val="24"/>
        </w:rPr>
        <w:t>-</w:t>
      </w:r>
      <w:proofErr w:type="spellStart"/>
      <w:r w:rsidR="00D03B4B" w:rsidRPr="00D03B4B">
        <w:rPr>
          <w:rFonts w:ascii="Times New Roman" w:hAnsi="Times New Roman"/>
          <w:sz w:val="24"/>
        </w:rPr>
        <w:t>is</w:t>
      </w:r>
      <w:proofErr w:type="spellEnd"/>
      <w:r w:rsidR="00D03B4B" w:rsidRPr="00D03B4B">
        <w:rPr>
          <w:rFonts w:ascii="Times New Roman" w:hAnsi="Times New Roman"/>
          <w:sz w:val="24"/>
        </w:rPr>
        <w:t xml:space="preserve"> registreerimise kohustuse täitmise üle te</w:t>
      </w:r>
      <w:r w:rsidR="009863B4">
        <w:rPr>
          <w:rFonts w:ascii="Times New Roman" w:hAnsi="Times New Roman"/>
          <w:sz w:val="24"/>
        </w:rPr>
        <w:t>eb</w:t>
      </w:r>
      <w:r w:rsidR="00D03B4B" w:rsidRPr="00D03B4B">
        <w:rPr>
          <w:rFonts w:ascii="Times New Roman" w:hAnsi="Times New Roman"/>
          <w:sz w:val="24"/>
        </w:rPr>
        <w:t xml:space="preserve"> järelevalvet Andmekaitse Inspektsioon.</w:t>
      </w:r>
    </w:p>
    <w:p w14:paraId="4BF4953C" w14:textId="77777777" w:rsidR="00D03B4B" w:rsidRDefault="00D03B4B" w:rsidP="0016210D">
      <w:pPr>
        <w:pStyle w:val="Loendilik"/>
        <w:ind w:left="0"/>
        <w:rPr>
          <w:rFonts w:ascii="Times New Roman" w:hAnsi="Times New Roman"/>
          <w:b/>
          <w:bCs/>
          <w:sz w:val="24"/>
        </w:rPr>
      </w:pPr>
    </w:p>
    <w:p w14:paraId="78AC68F7" w14:textId="5C688300" w:rsidR="00F44B31" w:rsidRDefault="00F44B31" w:rsidP="25373572">
      <w:pPr>
        <w:pStyle w:val="Loendilik"/>
        <w:ind w:left="0"/>
        <w:rPr>
          <w:rFonts w:ascii="Times New Roman" w:hAnsi="Times New Roman"/>
          <w:sz w:val="24"/>
        </w:rPr>
      </w:pPr>
      <w:r w:rsidRPr="25373572">
        <w:rPr>
          <w:rFonts w:ascii="Times New Roman" w:hAnsi="Times New Roman"/>
          <w:b/>
          <w:bCs/>
          <w:sz w:val="24"/>
        </w:rPr>
        <w:t xml:space="preserve">Eelnõu </w:t>
      </w:r>
      <w:r w:rsidR="009863B4" w:rsidRPr="25373572">
        <w:rPr>
          <w:rFonts w:ascii="Times New Roman" w:hAnsi="Times New Roman"/>
          <w:b/>
          <w:bCs/>
          <w:sz w:val="24"/>
        </w:rPr>
        <w:t>§</w:t>
      </w:r>
      <w:r w:rsidRPr="25373572">
        <w:rPr>
          <w:rFonts w:ascii="Times New Roman" w:hAnsi="Times New Roman"/>
          <w:b/>
          <w:bCs/>
          <w:sz w:val="24"/>
        </w:rPr>
        <w:t xml:space="preserve"> 33 lõikes 3</w:t>
      </w:r>
      <w:r w:rsidRPr="25373572">
        <w:rPr>
          <w:rFonts w:ascii="Times New Roman" w:hAnsi="Times New Roman"/>
          <w:sz w:val="24"/>
        </w:rPr>
        <w:t xml:space="preserve"> </w:t>
      </w:r>
      <w:r w:rsidR="52FB9817" w:rsidRPr="25373572">
        <w:rPr>
          <w:rFonts w:ascii="Times New Roman" w:hAnsi="Times New Roman"/>
          <w:sz w:val="24"/>
        </w:rPr>
        <w:t>käsitletakse küberturvalisusega seonduva järelevalve kohald</w:t>
      </w:r>
      <w:r w:rsidR="000B09DE" w:rsidRPr="25373572">
        <w:rPr>
          <w:rFonts w:ascii="Times New Roman" w:hAnsi="Times New Roman"/>
          <w:sz w:val="24"/>
        </w:rPr>
        <w:t>atavust.</w:t>
      </w:r>
      <w:r w:rsidR="00B71520" w:rsidRPr="25373572">
        <w:rPr>
          <w:rFonts w:ascii="Times New Roman" w:hAnsi="Times New Roman"/>
          <w:color w:val="000000" w:themeColor="text1"/>
          <w:sz w:val="24"/>
        </w:rPr>
        <w:t xml:space="preserve"> S</w:t>
      </w:r>
      <w:r w:rsidR="42E2CE42" w:rsidRPr="25373572">
        <w:rPr>
          <w:rFonts w:ascii="Times New Roman" w:hAnsi="Times New Roman"/>
          <w:color w:val="000000" w:themeColor="text1"/>
          <w:sz w:val="24"/>
        </w:rPr>
        <w:t xml:space="preserve">eaduse kohaldamisalasse kuuluva andmetöötluse turvalisuse tagamiseks täidetavate </w:t>
      </w:r>
      <w:proofErr w:type="spellStart"/>
      <w:r w:rsidR="006B2FF3" w:rsidRPr="25373572">
        <w:rPr>
          <w:rFonts w:ascii="Times New Roman" w:hAnsi="Times New Roman"/>
          <w:sz w:val="24"/>
        </w:rPr>
        <w:t>KüTS</w:t>
      </w:r>
      <w:r w:rsidR="00845135" w:rsidRPr="25373572">
        <w:rPr>
          <w:rFonts w:ascii="Times New Roman" w:hAnsi="Times New Roman"/>
          <w:sz w:val="24"/>
        </w:rPr>
        <w:t>-is</w:t>
      </w:r>
      <w:proofErr w:type="spellEnd"/>
      <w:r w:rsidR="42E2CE42" w:rsidRPr="25373572">
        <w:rPr>
          <w:rFonts w:ascii="Times New Roman" w:hAnsi="Times New Roman"/>
          <w:sz w:val="24"/>
        </w:rPr>
        <w:t xml:space="preserve"> kehtestatud nõuete </w:t>
      </w:r>
      <w:r w:rsidR="42E2CE42" w:rsidRPr="25373572">
        <w:rPr>
          <w:rFonts w:ascii="Times New Roman" w:hAnsi="Times New Roman"/>
          <w:color w:val="000000" w:themeColor="text1"/>
          <w:sz w:val="24"/>
        </w:rPr>
        <w:t xml:space="preserve">täitmise üle teeb järelevalvet Riigi Infosüsteemi Amet </w:t>
      </w:r>
      <w:proofErr w:type="spellStart"/>
      <w:r w:rsidR="00845135" w:rsidRPr="25373572">
        <w:rPr>
          <w:rFonts w:ascii="Times New Roman" w:hAnsi="Times New Roman"/>
          <w:sz w:val="24"/>
        </w:rPr>
        <w:t>KüTS-is</w:t>
      </w:r>
      <w:proofErr w:type="spellEnd"/>
      <w:r w:rsidR="42E2CE42" w:rsidRPr="25373572">
        <w:rPr>
          <w:rFonts w:ascii="Times New Roman" w:hAnsi="Times New Roman"/>
          <w:color w:val="000000" w:themeColor="text1"/>
          <w:sz w:val="24"/>
        </w:rPr>
        <w:t xml:space="preserve"> sätestatud pädevuse piires.</w:t>
      </w:r>
    </w:p>
    <w:p w14:paraId="632E1384" w14:textId="49111357" w:rsidR="6018E984" w:rsidRDefault="6018E984" w:rsidP="0016210D">
      <w:pPr>
        <w:pStyle w:val="Loendilik"/>
        <w:ind w:left="0"/>
        <w:rPr>
          <w:rFonts w:ascii="Times New Roman" w:hAnsi="Times New Roman"/>
          <w:b/>
          <w:bCs/>
          <w:sz w:val="24"/>
        </w:rPr>
      </w:pPr>
    </w:p>
    <w:p w14:paraId="0D6A0D86" w14:textId="67BF8D23" w:rsidR="00EC2DFC" w:rsidRPr="00950A49" w:rsidRDefault="006B170F" w:rsidP="00B66805">
      <w:pPr>
        <w:rPr>
          <w:rFonts w:ascii="Times New Roman" w:hAnsi="Times New Roman"/>
          <w:b/>
          <w:bCs/>
          <w:sz w:val="24"/>
        </w:rPr>
      </w:pPr>
      <w:r w:rsidRPr="004177CC">
        <w:rPr>
          <w:rFonts w:ascii="Times New Roman" w:hAnsi="Times New Roman"/>
          <w:b/>
          <w:bCs/>
          <w:sz w:val="24"/>
        </w:rPr>
        <w:t>5. p</w:t>
      </w:r>
      <w:r w:rsidR="004131D3" w:rsidRPr="004177CC">
        <w:rPr>
          <w:rFonts w:ascii="Times New Roman" w:hAnsi="Times New Roman"/>
          <w:b/>
          <w:bCs/>
          <w:sz w:val="24"/>
        </w:rPr>
        <w:t>eatükis</w:t>
      </w:r>
      <w:r w:rsidR="004131D3" w:rsidRPr="00950A49">
        <w:rPr>
          <w:rFonts w:ascii="Times New Roman" w:hAnsi="Times New Roman"/>
          <w:b/>
          <w:bCs/>
          <w:sz w:val="24"/>
        </w:rPr>
        <w:t xml:space="preserve"> nähakse ette </w:t>
      </w:r>
      <w:r w:rsidR="00664FF3" w:rsidRPr="00950A49">
        <w:rPr>
          <w:rFonts w:ascii="Times New Roman" w:hAnsi="Times New Roman"/>
          <w:b/>
          <w:bCs/>
          <w:sz w:val="24"/>
        </w:rPr>
        <w:t>rakendussätted</w:t>
      </w:r>
      <w:r>
        <w:rPr>
          <w:rFonts w:ascii="Times New Roman" w:hAnsi="Times New Roman"/>
          <w:b/>
          <w:bCs/>
          <w:sz w:val="24"/>
        </w:rPr>
        <w:t>.</w:t>
      </w:r>
    </w:p>
    <w:p w14:paraId="57247245" w14:textId="77777777" w:rsidR="00816536" w:rsidRDefault="00816536" w:rsidP="00DC63F4">
      <w:pPr>
        <w:rPr>
          <w:rFonts w:ascii="Times New Roman" w:hAnsi="Times New Roman"/>
          <w:b/>
          <w:bCs/>
          <w:sz w:val="24"/>
        </w:rPr>
      </w:pPr>
    </w:p>
    <w:p w14:paraId="72352539" w14:textId="134EF547" w:rsidR="00664FF3" w:rsidRPr="00DC63F4" w:rsidRDefault="000D58F0" w:rsidP="00DC63F4">
      <w:pPr>
        <w:rPr>
          <w:rFonts w:ascii="Times New Roman" w:hAnsi="Times New Roman"/>
          <w:b/>
          <w:bCs/>
          <w:sz w:val="24"/>
        </w:rPr>
      </w:pPr>
      <w:r>
        <w:rPr>
          <w:rFonts w:ascii="Times New Roman" w:hAnsi="Times New Roman"/>
          <w:b/>
          <w:bCs/>
          <w:sz w:val="24"/>
        </w:rPr>
        <w:t>1. j</w:t>
      </w:r>
      <w:r w:rsidR="00664FF3" w:rsidRPr="00DC63F4">
        <w:rPr>
          <w:rFonts w:ascii="Times New Roman" w:hAnsi="Times New Roman"/>
          <w:b/>
          <w:bCs/>
          <w:sz w:val="24"/>
        </w:rPr>
        <w:t xml:space="preserve">aos kehtestatakse kehtiva </w:t>
      </w:r>
      <w:r w:rsidR="00EC2DFC" w:rsidRPr="00DC63F4">
        <w:rPr>
          <w:rFonts w:ascii="Times New Roman" w:hAnsi="Times New Roman"/>
          <w:b/>
          <w:bCs/>
          <w:sz w:val="24"/>
        </w:rPr>
        <w:t xml:space="preserve">seadusega </w:t>
      </w:r>
      <w:r w:rsidR="00FA6A72">
        <w:rPr>
          <w:rFonts w:ascii="Times New Roman" w:hAnsi="Times New Roman"/>
          <w:b/>
          <w:bCs/>
          <w:sz w:val="24"/>
        </w:rPr>
        <w:t>ja kehtestatava</w:t>
      </w:r>
      <w:r w:rsidR="00EC2DFC" w:rsidRPr="00DC63F4">
        <w:rPr>
          <w:rFonts w:ascii="Times New Roman" w:hAnsi="Times New Roman"/>
          <w:b/>
          <w:bCs/>
          <w:sz w:val="24"/>
        </w:rPr>
        <w:t xml:space="preserve"> seadusega seonduvad üleminekusätted</w:t>
      </w:r>
      <w:r w:rsidR="008E007A">
        <w:rPr>
          <w:rFonts w:ascii="Times New Roman" w:hAnsi="Times New Roman"/>
          <w:b/>
          <w:bCs/>
          <w:sz w:val="24"/>
        </w:rPr>
        <w:t>.</w:t>
      </w:r>
    </w:p>
    <w:p w14:paraId="2555007E" w14:textId="77777777" w:rsidR="00EC2DFC" w:rsidRPr="00664FF3" w:rsidRDefault="00EC2DFC" w:rsidP="0016210D">
      <w:pPr>
        <w:pStyle w:val="Loendilik"/>
        <w:ind w:left="1020"/>
        <w:rPr>
          <w:rFonts w:ascii="Times New Roman" w:hAnsi="Times New Roman"/>
          <w:b/>
          <w:bCs/>
          <w:sz w:val="24"/>
        </w:rPr>
      </w:pPr>
    </w:p>
    <w:p w14:paraId="36DD6C07" w14:textId="7C577EEC" w:rsidR="001612B1" w:rsidRPr="0044364D" w:rsidRDefault="014676CA" w:rsidP="25373572">
      <w:pPr>
        <w:pStyle w:val="Loendilik"/>
        <w:ind w:left="0"/>
        <w:rPr>
          <w:rFonts w:ascii="Times New Roman" w:hAnsi="Times New Roman"/>
          <w:sz w:val="24"/>
        </w:rPr>
      </w:pPr>
      <w:r w:rsidRPr="25373572">
        <w:rPr>
          <w:rFonts w:ascii="Times New Roman" w:hAnsi="Times New Roman"/>
          <w:b/>
          <w:bCs/>
          <w:sz w:val="24"/>
        </w:rPr>
        <w:t xml:space="preserve">Eelnõu </w:t>
      </w:r>
      <w:r w:rsidR="008E007A" w:rsidRPr="25373572">
        <w:rPr>
          <w:rFonts w:ascii="Times New Roman" w:hAnsi="Times New Roman"/>
          <w:b/>
          <w:bCs/>
          <w:sz w:val="24"/>
        </w:rPr>
        <w:t>§-s</w:t>
      </w:r>
      <w:r w:rsidRPr="25373572">
        <w:rPr>
          <w:rFonts w:ascii="Times New Roman" w:hAnsi="Times New Roman"/>
          <w:b/>
          <w:bCs/>
          <w:sz w:val="24"/>
        </w:rPr>
        <w:t xml:space="preserve"> </w:t>
      </w:r>
      <w:r w:rsidR="2933C6A2" w:rsidRPr="25373572">
        <w:rPr>
          <w:rFonts w:ascii="Times New Roman" w:hAnsi="Times New Roman"/>
          <w:b/>
          <w:bCs/>
          <w:sz w:val="24"/>
        </w:rPr>
        <w:t>3</w:t>
      </w:r>
      <w:r w:rsidR="00F761FB" w:rsidRPr="25373572">
        <w:rPr>
          <w:rFonts w:ascii="Times New Roman" w:hAnsi="Times New Roman"/>
          <w:b/>
          <w:bCs/>
          <w:sz w:val="24"/>
        </w:rPr>
        <w:t>4</w:t>
      </w:r>
      <w:r w:rsidR="37BFF7A8" w:rsidRPr="25373572">
        <w:rPr>
          <w:rFonts w:ascii="Times New Roman" w:hAnsi="Times New Roman"/>
          <w:b/>
          <w:bCs/>
          <w:sz w:val="24"/>
        </w:rPr>
        <w:t xml:space="preserve"> </w:t>
      </w:r>
      <w:r w:rsidR="37BFF7A8" w:rsidRPr="25373572">
        <w:rPr>
          <w:rFonts w:ascii="Times New Roman" w:hAnsi="Times New Roman"/>
          <w:sz w:val="24"/>
        </w:rPr>
        <w:t xml:space="preserve">luuakse seos </w:t>
      </w:r>
      <w:r w:rsidR="09599961" w:rsidRPr="25373572">
        <w:rPr>
          <w:rFonts w:ascii="Times New Roman" w:hAnsi="Times New Roman"/>
          <w:sz w:val="24"/>
        </w:rPr>
        <w:t xml:space="preserve">ja õiguslik järjepidevus </w:t>
      </w:r>
      <w:r w:rsidR="37BFF7A8" w:rsidRPr="25373572">
        <w:rPr>
          <w:rFonts w:ascii="Times New Roman" w:hAnsi="Times New Roman"/>
          <w:sz w:val="24"/>
        </w:rPr>
        <w:t>loodud geenivaramu andmestiku ja käesoleva regulatsiooniga</w:t>
      </w:r>
      <w:r w:rsidR="0883330D" w:rsidRPr="25373572">
        <w:rPr>
          <w:rFonts w:ascii="Times New Roman" w:hAnsi="Times New Roman"/>
          <w:sz w:val="24"/>
        </w:rPr>
        <w:t>. Andmed, mis on kogutud geenivaramusse enne 202</w:t>
      </w:r>
      <w:r w:rsidR="00F403E7" w:rsidRPr="25373572">
        <w:rPr>
          <w:rFonts w:ascii="Times New Roman" w:hAnsi="Times New Roman"/>
          <w:sz w:val="24"/>
        </w:rPr>
        <w:t>6</w:t>
      </w:r>
      <w:r w:rsidR="0883330D" w:rsidRPr="25373572">
        <w:rPr>
          <w:rFonts w:ascii="Times New Roman" w:hAnsi="Times New Roman"/>
          <w:sz w:val="24"/>
        </w:rPr>
        <w:t xml:space="preserve">. aasta 1. </w:t>
      </w:r>
      <w:r w:rsidR="00F761FB" w:rsidRPr="25373572">
        <w:rPr>
          <w:rFonts w:ascii="Times New Roman" w:hAnsi="Times New Roman"/>
          <w:sz w:val="24"/>
        </w:rPr>
        <w:t>jaanuari</w:t>
      </w:r>
      <w:r w:rsidR="0883330D" w:rsidRPr="25373572">
        <w:rPr>
          <w:rFonts w:ascii="Times New Roman" w:hAnsi="Times New Roman"/>
          <w:sz w:val="24"/>
        </w:rPr>
        <w:t>, kuuluvad geenivaramu andmekoosseisu ning moodustavad geenivaramu andmestiku, mida töödeldakse kooskõlas käesolevas seaduses ja geenivaramu andmekogu põhimääruses sätestatuga.</w:t>
      </w:r>
      <w:r w:rsidR="73625E6B" w:rsidRPr="25373572">
        <w:rPr>
          <w:rFonts w:ascii="Times New Roman" w:hAnsi="Times New Roman"/>
          <w:sz w:val="24"/>
        </w:rPr>
        <w:t xml:space="preserve"> Tegemist on pigem selge järjepidevust ja läbipaistvust tagava sättega.</w:t>
      </w:r>
    </w:p>
    <w:p w14:paraId="6F9052D5" w14:textId="77777777" w:rsidR="001612B1" w:rsidRDefault="001612B1" w:rsidP="0016210D">
      <w:pPr>
        <w:pStyle w:val="Loendilik"/>
        <w:ind w:left="0"/>
        <w:rPr>
          <w:rFonts w:ascii="Times New Roman" w:hAnsi="Times New Roman"/>
          <w:b/>
          <w:bCs/>
          <w:sz w:val="24"/>
        </w:rPr>
      </w:pPr>
    </w:p>
    <w:p w14:paraId="78F45E14" w14:textId="70D8B140" w:rsidR="001612B1" w:rsidRPr="003A3B36" w:rsidRDefault="41B66484" w:rsidP="25373572">
      <w:pPr>
        <w:pStyle w:val="Loendilik"/>
        <w:ind w:left="0"/>
        <w:rPr>
          <w:rFonts w:ascii="Times New Roman" w:hAnsi="Times New Roman"/>
          <w:sz w:val="24"/>
        </w:rPr>
      </w:pPr>
      <w:r w:rsidRPr="25373572">
        <w:rPr>
          <w:rFonts w:ascii="Times New Roman" w:hAnsi="Times New Roman"/>
          <w:b/>
          <w:bCs/>
          <w:sz w:val="24"/>
        </w:rPr>
        <w:t xml:space="preserve">Eelnõu </w:t>
      </w:r>
      <w:r w:rsidR="00804824" w:rsidRPr="25373572">
        <w:rPr>
          <w:rFonts w:ascii="Times New Roman" w:hAnsi="Times New Roman"/>
          <w:b/>
          <w:bCs/>
          <w:sz w:val="24"/>
        </w:rPr>
        <w:t>§-s</w:t>
      </w:r>
      <w:r w:rsidRPr="25373572">
        <w:rPr>
          <w:rFonts w:ascii="Times New Roman" w:hAnsi="Times New Roman"/>
          <w:b/>
          <w:bCs/>
          <w:sz w:val="24"/>
        </w:rPr>
        <w:t xml:space="preserve"> </w:t>
      </w:r>
      <w:r w:rsidR="00F761FB" w:rsidRPr="25373572">
        <w:rPr>
          <w:rFonts w:ascii="Times New Roman" w:hAnsi="Times New Roman"/>
          <w:b/>
          <w:bCs/>
          <w:sz w:val="24"/>
        </w:rPr>
        <w:t>35</w:t>
      </w:r>
      <w:r w:rsidRPr="25373572">
        <w:rPr>
          <w:rFonts w:ascii="Times New Roman" w:hAnsi="Times New Roman"/>
          <w:b/>
          <w:bCs/>
          <w:sz w:val="24"/>
        </w:rPr>
        <w:t xml:space="preserve"> </w:t>
      </w:r>
      <w:r w:rsidR="00613E8B" w:rsidRPr="25373572">
        <w:rPr>
          <w:rFonts w:ascii="Times New Roman" w:hAnsi="Times New Roman"/>
          <w:sz w:val="24"/>
        </w:rPr>
        <w:t>esi</w:t>
      </w:r>
      <w:r w:rsidR="2B748C31" w:rsidRPr="25373572">
        <w:rPr>
          <w:rFonts w:ascii="Times New Roman" w:hAnsi="Times New Roman"/>
          <w:sz w:val="24"/>
        </w:rPr>
        <w:t>tatakse üleminekusätted</w:t>
      </w:r>
      <w:r w:rsidR="00202CFA" w:rsidRPr="25373572">
        <w:rPr>
          <w:rFonts w:ascii="Times New Roman" w:hAnsi="Times New Roman"/>
          <w:sz w:val="24"/>
        </w:rPr>
        <w:t>, mis puudutavad</w:t>
      </w:r>
      <w:r w:rsidR="2B748C31" w:rsidRPr="25373572">
        <w:rPr>
          <w:rFonts w:ascii="Times New Roman" w:hAnsi="Times New Roman"/>
          <w:sz w:val="24"/>
        </w:rPr>
        <w:t xml:space="preserve"> Eesti geenivaramu geenidoonori terviseandmete täiendami</w:t>
      </w:r>
      <w:r w:rsidR="00D90206" w:rsidRPr="25373572">
        <w:rPr>
          <w:rFonts w:ascii="Times New Roman" w:hAnsi="Times New Roman"/>
          <w:sz w:val="24"/>
        </w:rPr>
        <w:t>s</w:t>
      </w:r>
      <w:r w:rsidR="00190C11" w:rsidRPr="25373572">
        <w:rPr>
          <w:rFonts w:ascii="Times New Roman" w:hAnsi="Times New Roman"/>
          <w:sz w:val="24"/>
        </w:rPr>
        <w:t>t</w:t>
      </w:r>
      <w:r w:rsidR="2B748C31" w:rsidRPr="25373572">
        <w:rPr>
          <w:rFonts w:ascii="Times New Roman" w:hAnsi="Times New Roman"/>
          <w:sz w:val="24"/>
        </w:rPr>
        <w:t xml:space="preserve"> riigi infosüsteemi kuuluvate registrite</w:t>
      </w:r>
      <w:r w:rsidR="00E640A3" w:rsidRPr="25373572">
        <w:rPr>
          <w:rFonts w:ascii="Times New Roman" w:hAnsi="Times New Roman"/>
          <w:sz w:val="24"/>
        </w:rPr>
        <w:t xml:space="preserve"> andmetega</w:t>
      </w:r>
      <w:r w:rsidR="75E3E449" w:rsidRPr="25373572">
        <w:rPr>
          <w:rFonts w:ascii="Times New Roman" w:hAnsi="Times New Roman"/>
          <w:sz w:val="24"/>
        </w:rPr>
        <w:t>. Enne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 xml:space="preserve">jaanuari </w:t>
      </w:r>
      <w:r w:rsidR="75E3E449" w:rsidRPr="25373572">
        <w:rPr>
          <w:rFonts w:ascii="Times New Roman" w:hAnsi="Times New Roman"/>
          <w:sz w:val="24"/>
        </w:rPr>
        <w:t xml:space="preserve">esitatud geenidoonori </w:t>
      </w:r>
      <w:r w:rsidR="007358D6" w:rsidRPr="25373572">
        <w:rPr>
          <w:rFonts w:ascii="Times New Roman" w:hAnsi="Times New Roman"/>
          <w:sz w:val="24"/>
        </w:rPr>
        <w:t>nõusolekule</w:t>
      </w:r>
      <w:r w:rsidR="75E3E449" w:rsidRPr="25373572">
        <w:rPr>
          <w:rFonts w:ascii="Times New Roman" w:hAnsi="Times New Roman"/>
          <w:sz w:val="24"/>
        </w:rPr>
        <w:t xml:space="preserve"> kohaldatakse kuni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 xml:space="preserve">jaanuarini </w:t>
      </w:r>
      <w:r w:rsidR="75E3E449" w:rsidRPr="25373572">
        <w:rPr>
          <w:rFonts w:ascii="Times New Roman" w:hAnsi="Times New Roman"/>
          <w:sz w:val="24"/>
        </w:rPr>
        <w:t xml:space="preserve">kehtinud </w:t>
      </w:r>
      <w:r w:rsidR="005C576E" w:rsidRPr="25373572">
        <w:rPr>
          <w:rFonts w:ascii="Times New Roman" w:hAnsi="Times New Roman"/>
          <w:sz w:val="24"/>
        </w:rPr>
        <w:t xml:space="preserve">nõusoleku kohta </w:t>
      </w:r>
      <w:r w:rsidR="00390846" w:rsidRPr="25373572">
        <w:rPr>
          <w:rFonts w:ascii="Times New Roman" w:hAnsi="Times New Roman"/>
          <w:sz w:val="24"/>
        </w:rPr>
        <w:t>keht</w:t>
      </w:r>
      <w:r w:rsidR="00F45247" w:rsidRPr="25373572">
        <w:rPr>
          <w:rFonts w:ascii="Times New Roman" w:hAnsi="Times New Roman"/>
          <w:sz w:val="24"/>
        </w:rPr>
        <w:t>estatud</w:t>
      </w:r>
      <w:r w:rsidR="75E3E449" w:rsidRPr="25373572">
        <w:rPr>
          <w:rFonts w:ascii="Times New Roman" w:hAnsi="Times New Roman"/>
          <w:sz w:val="24"/>
        </w:rPr>
        <w:t xml:space="preserve"> sätteid. </w:t>
      </w:r>
      <w:r w:rsidR="00A5316F" w:rsidRPr="25373572">
        <w:rPr>
          <w:rFonts w:ascii="Times New Roman" w:hAnsi="Times New Roman"/>
          <w:sz w:val="24"/>
        </w:rPr>
        <w:t>Pärast</w:t>
      </w:r>
      <w:r w:rsidR="75E3E449" w:rsidRPr="25373572">
        <w:rPr>
          <w:rFonts w:ascii="Times New Roman" w:hAnsi="Times New Roman"/>
          <w:sz w:val="24"/>
        </w:rPr>
        <w:t xml:space="preserve"> 202</w:t>
      </w:r>
      <w:r w:rsidR="00F403E7" w:rsidRPr="25373572">
        <w:rPr>
          <w:rFonts w:ascii="Times New Roman" w:hAnsi="Times New Roman"/>
          <w:sz w:val="24"/>
        </w:rPr>
        <w:t>6</w:t>
      </w:r>
      <w:r w:rsidR="75E3E449" w:rsidRPr="25373572">
        <w:rPr>
          <w:rFonts w:ascii="Times New Roman" w:hAnsi="Times New Roman"/>
          <w:sz w:val="24"/>
        </w:rPr>
        <w:t xml:space="preserve">. aasta 1. </w:t>
      </w:r>
      <w:r w:rsidR="00F403E7" w:rsidRPr="25373572">
        <w:rPr>
          <w:rFonts w:ascii="Times New Roman" w:hAnsi="Times New Roman"/>
          <w:sz w:val="24"/>
        </w:rPr>
        <w:t>jaanuari</w:t>
      </w:r>
      <w:r w:rsidR="75E3E449" w:rsidRPr="25373572">
        <w:rPr>
          <w:rFonts w:ascii="Times New Roman" w:hAnsi="Times New Roman"/>
          <w:sz w:val="24"/>
        </w:rPr>
        <w:t xml:space="preserve"> esitatud geenidoonori tahteavaldusele kohaldatakse käesoleva seaduse sätteid</w:t>
      </w:r>
      <w:r w:rsidR="00F403E7" w:rsidRPr="25373572">
        <w:rPr>
          <w:rFonts w:ascii="Times New Roman" w:hAnsi="Times New Roman"/>
          <w:sz w:val="24"/>
        </w:rPr>
        <w:t>.</w:t>
      </w:r>
      <w:r w:rsidR="42736BCB" w:rsidRPr="25373572">
        <w:rPr>
          <w:rFonts w:ascii="Times New Roman" w:hAnsi="Times New Roman"/>
          <w:sz w:val="24"/>
        </w:rPr>
        <w:t xml:space="preserve"> </w:t>
      </w:r>
      <w:r w:rsidR="745FEFFC" w:rsidRPr="00AE1E47">
        <w:rPr>
          <w:rFonts w:ascii="Times New Roman" w:hAnsi="Times New Roman"/>
          <w:sz w:val="24"/>
        </w:rPr>
        <w:t xml:space="preserve">Kuigi praktikas ei ole olemasolevad doonorid </w:t>
      </w:r>
      <w:r w:rsidR="0B3F6603" w:rsidRPr="00AE1E47">
        <w:rPr>
          <w:rFonts w:ascii="Times New Roman" w:hAnsi="Times New Roman"/>
          <w:sz w:val="24"/>
        </w:rPr>
        <w:t>seda võimalust keelanud vaid lubanud, siis ei ole praktikas sellekohase nõusoleku küsimine vajalik, sest ilma teabe täiendamiseta ei saavutataks seaduses toodud eesmärki, mistõttu edaspidi selle kohta eraldi nõusolekut ei küsita.</w:t>
      </w:r>
    </w:p>
    <w:p w14:paraId="7C19792A" w14:textId="77777777" w:rsidR="004D16D2" w:rsidRPr="00AE1E47" w:rsidRDefault="004D16D2" w:rsidP="25373572">
      <w:pPr>
        <w:rPr>
          <w:rFonts w:ascii="Times New Roman" w:hAnsi="Times New Roman"/>
          <w:b/>
          <w:bCs/>
          <w:sz w:val="24"/>
          <w:highlight w:val="yellow"/>
        </w:rPr>
      </w:pPr>
    </w:p>
    <w:p w14:paraId="5D4E4535" w14:textId="2FA2BF0F" w:rsidR="0099483B" w:rsidRDefault="6AA9F5CD" w:rsidP="25373572">
      <w:pPr>
        <w:rPr>
          <w:rFonts w:ascii="Times New Roman" w:hAnsi="Times New Roman"/>
          <w:sz w:val="24"/>
        </w:rPr>
      </w:pPr>
      <w:r w:rsidRPr="25373572">
        <w:rPr>
          <w:rFonts w:ascii="Times New Roman" w:hAnsi="Times New Roman"/>
          <w:b/>
          <w:bCs/>
          <w:sz w:val="24"/>
        </w:rPr>
        <w:t xml:space="preserve">Eelnõu </w:t>
      </w:r>
      <w:r w:rsidR="00D90206" w:rsidRPr="25373572">
        <w:rPr>
          <w:rFonts w:ascii="Times New Roman" w:hAnsi="Times New Roman"/>
          <w:b/>
          <w:bCs/>
          <w:sz w:val="24"/>
        </w:rPr>
        <w:t>§-ga</w:t>
      </w:r>
      <w:r w:rsidRPr="25373572">
        <w:rPr>
          <w:rFonts w:ascii="Times New Roman" w:hAnsi="Times New Roman"/>
          <w:b/>
          <w:bCs/>
          <w:sz w:val="24"/>
        </w:rPr>
        <w:t xml:space="preserve"> </w:t>
      </w:r>
      <w:r w:rsidR="00F5611A" w:rsidRPr="25373572">
        <w:rPr>
          <w:rFonts w:ascii="Times New Roman" w:hAnsi="Times New Roman"/>
          <w:b/>
          <w:bCs/>
          <w:sz w:val="24"/>
        </w:rPr>
        <w:t>36</w:t>
      </w:r>
      <w:r w:rsidRPr="25373572">
        <w:rPr>
          <w:rFonts w:ascii="Times New Roman" w:hAnsi="Times New Roman"/>
          <w:b/>
          <w:bCs/>
          <w:sz w:val="24"/>
        </w:rPr>
        <w:t xml:space="preserve"> </w:t>
      </w:r>
      <w:r w:rsidRPr="25373572">
        <w:rPr>
          <w:rFonts w:ascii="Times New Roman" w:hAnsi="Times New Roman"/>
          <w:sz w:val="24"/>
        </w:rPr>
        <w:t>nähakse ette üleminekuaeg teadusuuringu</w:t>
      </w:r>
      <w:r w:rsidR="00C56863" w:rsidRPr="25373572">
        <w:rPr>
          <w:rFonts w:ascii="Times New Roman" w:hAnsi="Times New Roman"/>
          <w:sz w:val="24"/>
        </w:rPr>
        <w:t xml:space="preserve"> käigu</w:t>
      </w:r>
      <w:r w:rsidRPr="25373572">
        <w:rPr>
          <w:rFonts w:ascii="Times New Roman" w:hAnsi="Times New Roman"/>
          <w:sz w:val="24"/>
        </w:rPr>
        <w:t xml:space="preserve">s </w:t>
      </w:r>
      <w:r w:rsidR="0744D6F6" w:rsidRPr="25373572">
        <w:rPr>
          <w:rFonts w:ascii="Times New Roman" w:hAnsi="Times New Roman"/>
          <w:sz w:val="24"/>
        </w:rPr>
        <w:t>geneetilisi andmeid töötleva isiku kohustusele esitada enne tegevuse alustamist majandustegevus</w:t>
      </w:r>
      <w:r w:rsidR="005D215D" w:rsidRPr="25373572">
        <w:rPr>
          <w:rFonts w:ascii="Times New Roman" w:hAnsi="Times New Roman"/>
          <w:sz w:val="24"/>
        </w:rPr>
        <w:t>teade.</w:t>
      </w:r>
      <w:r w:rsidR="0744D6F6" w:rsidRPr="25373572">
        <w:rPr>
          <w:rFonts w:ascii="Times New Roman" w:hAnsi="Times New Roman"/>
          <w:b/>
          <w:bCs/>
          <w:sz w:val="24"/>
        </w:rPr>
        <w:t xml:space="preserve"> </w:t>
      </w:r>
      <w:r w:rsidR="00C10080" w:rsidRPr="25373572">
        <w:rPr>
          <w:rFonts w:ascii="Times New Roman" w:hAnsi="Times New Roman"/>
          <w:sz w:val="24"/>
        </w:rPr>
        <w:t>S</w:t>
      </w:r>
      <w:r w:rsidR="6974E554" w:rsidRPr="25373572">
        <w:rPr>
          <w:rFonts w:ascii="Times New Roman" w:hAnsi="Times New Roman"/>
          <w:sz w:val="24"/>
        </w:rPr>
        <w:t>eaduse</w:t>
      </w:r>
      <w:r w:rsidR="00B35558" w:rsidRPr="25373572">
        <w:rPr>
          <w:rFonts w:ascii="Times New Roman" w:hAnsi="Times New Roman"/>
          <w:sz w:val="24"/>
        </w:rPr>
        <w:t xml:space="preserve"> </w:t>
      </w:r>
      <w:r w:rsidR="006861BA" w:rsidRPr="25373572">
        <w:rPr>
          <w:rFonts w:ascii="Times New Roman" w:hAnsi="Times New Roman"/>
          <w:sz w:val="24"/>
        </w:rPr>
        <w:t>§-s </w:t>
      </w:r>
      <w:r w:rsidR="009E7654" w:rsidRPr="25373572">
        <w:rPr>
          <w:rFonts w:ascii="Times New Roman" w:hAnsi="Times New Roman"/>
          <w:sz w:val="24"/>
        </w:rPr>
        <w:t>32</w:t>
      </w:r>
      <w:r w:rsidR="6974E554" w:rsidRPr="25373572">
        <w:rPr>
          <w:rFonts w:ascii="Times New Roman" w:hAnsi="Times New Roman"/>
          <w:sz w:val="24"/>
        </w:rPr>
        <w:t xml:space="preserve"> sätestatud majandustegevusteate esitamise kohustust rakendatakse alates 1.</w:t>
      </w:r>
      <w:r w:rsidR="70800751" w:rsidRPr="25373572">
        <w:rPr>
          <w:rFonts w:ascii="Times New Roman" w:hAnsi="Times New Roman"/>
          <w:sz w:val="24"/>
        </w:rPr>
        <w:t xml:space="preserve"> </w:t>
      </w:r>
      <w:r w:rsidR="6974E554" w:rsidRPr="25373572">
        <w:rPr>
          <w:rFonts w:ascii="Times New Roman" w:hAnsi="Times New Roman"/>
          <w:sz w:val="24"/>
        </w:rPr>
        <w:t>j</w:t>
      </w:r>
      <w:r w:rsidR="00B35558" w:rsidRPr="25373572">
        <w:rPr>
          <w:rFonts w:ascii="Times New Roman" w:hAnsi="Times New Roman"/>
          <w:sz w:val="24"/>
        </w:rPr>
        <w:t>uulist</w:t>
      </w:r>
      <w:r w:rsidR="3B6245AB" w:rsidRPr="25373572">
        <w:rPr>
          <w:rFonts w:ascii="Times New Roman" w:hAnsi="Times New Roman"/>
          <w:sz w:val="24"/>
        </w:rPr>
        <w:t xml:space="preserve"> </w:t>
      </w:r>
      <w:r w:rsidR="0075623F" w:rsidRPr="25373572">
        <w:rPr>
          <w:rFonts w:ascii="Times New Roman" w:hAnsi="Times New Roman"/>
          <w:sz w:val="24"/>
        </w:rPr>
        <w:t>2026.</w:t>
      </w:r>
      <w:r w:rsidR="7A4B2538" w:rsidRPr="25373572">
        <w:rPr>
          <w:rFonts w:ascii="Times New Roman" w:hAnsi="Times New Roman"/>
          <w:sz w:val="24"/>
        </w:rPr>
        <w:t xml:space="preserve"> Üleminekuaeg on oluline, et </w:t>
      </w:r>
      <w:r w:rsidR="4F8E207D" w:rsidRPr="25373572">
        <w:rPr>
          <w:rFonts w:ascii="Times New Roman" w:hAnsi="Times New Roman"/>
          <w:sz w:val="24"/>
        </w:rPr>
        <w:t>tagada kohustatud subjektidele võimalus uue nõudega tutvuda ja viia oma tegevus nõutuga kooskõlla.</w:t>
      </w:r>
      <w:r w:rsidR="718156C3" w:rsidRPr="25373572">
        <w:rPr>
          <w:rFonts w:ascii="Times New Roman" w:hAnsi="Times New Roman"/>
          <w:sz w:val="24"/>
        </w:rPr>
        <w:t xml:space="preserve"> Üleminekuaja piisavus sõltub reguleeritavate õigussuhete iseloomust, tehtavate muudatuste ulatusest ning sellest, kas muudatus õiguslikus olustikus on ettenähtav või ootamatu. Kuna teatise esitamine ei nõua teadustöö läbiviijalt suuri ümberkorraldusi ega </w:t>
      </w:r>
      <w:r w:rsidR="23393BE0" w:rsidRPr="25373572">
        <w:rPr>
          <w:rFonts w:ascii="Times New Roman" w:hAnsi="Times New Roman"/>
          <w:sz w:val="24"/>
        </w:rPr>
        <w:t>muuda teadustöös midagi olemuslikku, võib kuuekuullist üleminekuaega pidada piisavaks.</w:t>
      </w:r>
      <w:r w:rsidR="4505B06F" w:rsidRPr="25373572">
        <w:rPr>
          <w:rFonts w:ascii="Times New Roman" w:hAnsi="Times New Roman"/>
          <w:sz w:val="24"/>
        </w:rPr>
        <w:t xml:space="preserve"> </w:t>
      </w:r>
      <w:r w:rsidR="2D5F59BA" w:rsidRPr="25373572">
        <w:rPr>
          <w:rFonts w:ascii="Times New Roman" w:hAnsi="Times New Roman"/>
          <w:sz w:val="24"/>
        </w:rPr>
        <w:t>Näiteks kui mõni teadusuuring on pooleli, tuleb nimetatud tähtajaks esitada ka teade. Eesmärk on saada 1. juulist 2026 ülevaade sel eesmärgil toimuva</w:t>
      </w:r>
      <w:r w:rsidR="0A0C5335" w:rsidRPr="25373572">
        <w:rPr>
          <w:rFonts w:ascii="Times New Roman" w:hAnsi="Times New Roman"/>
          <w:sz w:val="24"/>
        </w:rPr>
        <w:t>test</w:t>
      </w:r>
      <w:r w:rsidR="2D5F59BA" w:rsidRPr="25373572">
        <w:rPr>
          <w:rFonts w:ascii="Times New Roman" w:hAnsi="Times New Roman"/>
          <w:sz w:val="24"/>
        </w:rPr>
        <w:t xml:space="preserve"> geneetiliste isikuandmetöötl</w:t>
      </w:r>
      <w:r w:rsidR="6406ACE9" w:rsidRPr="25373572">
        <w:rPr>
          <w:rFonts w:ascii="Times New Roman" w:hAnsi="Times New Roman"/>
          <w:sz w:val="24"/>
        </w:rPr>
        <w:t>ejatest.</w:t>
      </w:r>
    </w:p>
    <w:p w14:paraId="4EB2CE35" w14:textId="77777777" w:rsidR="009E7654" w:rsidRDefault="009E7654" w:rsidP="0016210D">
      <w:pPr>
        <w:rPr>
          <w:rFonts w:ascii="Times New Roman" w:hAnsi="Times New Roman"/>
          <w:sz w:val="24"/>
        </w:rPr>
      </w:pPr>
    </w:p>
    <w:p w14:paraId="03E1123D" w14:textId="77777777" w:rsidR="00386CDC" w:rsidRDefault="009E7654" w:rsidP="0016210D">
      <w:pPr>
        <w:rPr>
          <w:rFonts w:ascii="Times New Roman" w:hAnsi="Times New Roman"/>
          <w:sz w:val="24"/>
        </w:rPr>
      </w:pPr>
      <w:r w:rsidRPr="009E7654">
        <w:rPr>
          <w:rFonts w:ascii="Times New Roman" w:hAnsi="Times New Roman"/>
          <w:b/>
          <w:bCs/>
          <w:sz w:val="24"/>
        </w:rPr>
        <w:t xml:space="preserve">Eelnõu </w:t>
      </w:r>
      <w:r w:rsidR="003E4B7D">
        <w:rPr>
          <w:rFonts w:ascii="Times New Roman" w:hAnsi="Times New Roman"/>
          <w:b/>
          <w:bCs/>
          <w:sz w:val="24"/>
        </w:rPr>
        <w:t>§</w:t>
      </w:r>
      <w:r>
        <w:rPr>
          <w:rFonts w:ascii="Times New Roman" w:hAnsi="Times New Roman"/>
          <w:b/>
          <w:bCs/>
          <w:sz w:val="24"/>
        </w:rPr>
        <w:t xml:space="preserve"> 37</w:t>
      </w:r>
      <w:r w:rsidR="005B32BD">
        <w:rPr>
          <w:rFonts w:ascii="Times New Roman" w:hAnsi="Times New Roman"/>
          <w:b/>
          <w:bCs/>
          <w:sz w:val="24"/>
        </w:rPr>
        <w:t xml:space="preserve"> </w:t>
      </w:r>
      <w:r w:rsidR="003E4B7D">
        <w:rPr>
          <w:rFonts w:ascii="Times New Roman" w:hAnsi="Times New Roman"/>
          <w:sz w:val="24"/>
        </w:rPr>
        <w:t>kohaselt</w:t>
      </w:r>
      <w:r w:rsidR="005B32BD" w:rsidRPr="005B32BD">
        <w:rPr>
          <w:rFonts w:ascii="Times New Roman" w:hAnsi="Times New Roman"/>
          <w:sz w:val="24"/>
        </w:rPr>
        <w:t xml:space="preserve"> </w:t>
      </w:r>
      <w:r w:rsidR="006A6F0D" w:rsidRPr="005B32BD">
        <w:rPr>
          <w:rFonts w:ascii="Times New Roman" w:hAnsi="Times New Roman"/>
          <w:sz w:val="24"/>
        </w:rPr>
        <w:t xml:space="preserve">teeb </w:t>
      </w:r>
      <w:r w:rsidR="005B32BD" w:rsidRPr="005B32BD">
        <w:rPr>
          <w:rFonts w:ascii="Times New Roman" w:hAnsi="Times New Roman"/>
          <w:sz w:val="24"/>
        </w:rPr>
        <w:t xml:space="preserve">Sotsiaalministeerium hiljemalt 2031. aasta 1. juuliks </w:t>
      </w:r>
      <w:proofErr w:type="spellStart"/>
      <w:r w:rsidR="005B32BD" w:rsidRPr="005B32BD">
        <w:rPr>
          <w:rFonts w:ascii="Times New Roman" w:hAnsi="Times New Roman"/>
          <w:sz w:val="24"/>
        </w:rPr>
        <w:t>järelhindamise</w:t>
      </w:r>
      <w:proofErr w:type="spellEnd"/>
      <w:r w:rsidR="005B32BD" w:rsidRPr="005B32BD">
        <w:rPr>
          <w:rFonts w:ascii="Times New Roman" w:hAnsi="Times New Roman"/>
          <w:sz w:val="24"/>
        </w:rPr>
        <w:t xml:space="preserve"> käesoleva seaduse §-s 3</w:t>
      </w:r>
      <w:r w:rsidR="006A6F0D">
        <w:rPr>
          <w:rFonts w:ascii="Times New Roman" w:hAnsi="Times New Roman"/>
          <w:sz w:val="24"/>
        </w:rPr>
        <w:t xml:space="preserve">2 </w:t>
      </w:r>
      <w:r w:rsidR="005B32BD" w:rsidRPr="005B32BD">
        <w:rPr>
          <w:rFonts w:ascii="Times New Roman" w:hAnsi="Times New Roman"/>
          <w:sz w:val="24"/>
        </w:rPr>
        <w:t xml:space="preserve">sätestatud kohustuse rakendamise mõju ja tulemuslikkuse kohta ning esitab vajaduse korral ettepanekud </w:t>
      </w:r>
      <w:r w:rsidR="00F3374A">
        <w:rPr>
          <w:rFonts w:ascii="Times New Roman" w:hAnsi="Times New Roman"/>
          <w:sz w:val="24"/>
        </w:rPr>
        <w:t>seaduse</w:t>
      </w:r>
      <w:r w:rsidR="005B32BD" w:rsidRPr="005B32BD">
        <w:rPr>
          <w:rFonts w:ascii="Times New Roman" w:hAnsi="Times New Roman"/>
          <w:sz w:val="24"/>
        </w:rPr>
        <w:t xml:space="preserve"> muutmiseks. </w:t>
      </w:r>
      <w:r w:rsidR="00430C5D" w:rsidRPr="00430C5D">
        <w:t xml:space="preserve"> </w:t>
      </w:r>
      <w:r w:rsidR="00430C5D" w:rsidRPr="00430C5D">
        <w:rPr>
          <w:rFonts w:ascii="Times New Roman" w:hAnsi="Times New Roman"/>
          <w:sz w:val="24"/>
        </w:rPr>
        <w:t>Hea õigusloome ja normitehnika eeskirja § 46 lõike 3 punkti 7 alusel hinnatakse kas majandustegevustea</w:t>
      </w:r>
      <w:r w:rsidR="005178F7">
        <w:rPr>
          <w:rFonts w:ascii="Times New Roman" w:hAnsi="Times New Roman"/>
          <w:sz w:val="24"/>
        </w:rPr>
        <w:t>de</w:t>
      </w:r>
      <w:r w:rsidR="00430C5D" w:rsidRPr="00430C5D">
        <w:rPr>
          <w:rFonts w:ascii="Times New Roman" w:hAnsi="Times New Roman"/>
          <w:sz w:val="24"/>
        </w:rPr>
        <w:t xml:space="preserve"> geneetilisi andmeid teadusuuringus Eestis koguvale või töötlevale isikule rakendatud meetmena on olnud tõhus ning taganud andmekaitse ja </w:t>
      </w:r>
      <w:proofErr w:type="spellStart"/>
      <w:r w:rsidR="00430C5D" w:rsidRPr="00430C5D">
        <w:rPr>
          <w:rFonts w:ascii="Times New Roman" w:hAnsi="Times New Roman"/>
          <w:sz w:val="24"/>
        </w:rPr>
        <w:t>küberturbe</w:t>
      </w:r>
      <w:proofErr w:type="spellEnd"/>
      <w:r w:rsidR="00430C5D" w:rsidRPr="00430C5D">
        <w:rPr>
          <w:rFonts w:ascii="Times New Roman" w:hAnsi="Times New Roman"/>
          <w:sz w:val="24"/>
        </w:rPr>
        <w:t xml:space="preserve"> </w:t>
      </w:r>
      <w:r w:rsidR="00430C5D" w:rsidRPr="00714CD1">
        <w:rPr>
          <w:rFonts w:ascii="Times New Roman" w:hAnsi="Times New Roman"/>
          <w:sz w:val="24"/>
        </w:rPr>
        <w:t>nõuete</w:t>
      </w:r>
      <w:r w:rsidR="00781EF4" w:rsidRPr="00714CD1">
        <w:rPr>
          <w:rFonts w:ascii="Times New Roman" w:hAnsi="Times New Roman"/>
          <w:sz w:val="24"/>
        </w:rPr>
        <w:t>st</w:t>
      </w:r>
      <w:r w:rsidR="00430C5D" w:rsidRPr="00714CD1">
        <w:rPr>
          <w:rFonts w:ascii="Times New Roman" w:hAnsi="Times New Roman"/>
          <w:sz w:val="24"/>
        </w:rPr>
        <w:t xml:space="preserve"> teadlikkuse</w:t>
      </w:r>
      <w:r w:rsidR="00714CD1">
        <w:rPr>
          <w:rFonts w:ascii="Times New Roman" w:hAnsi="Times New Roman"/>
          <w:sz w:val="24"/>
        </w:rPr>
        <w:t xml:space="preserve"> ja nende</w:t>
      </w:r>
      <w:r w:rsidR="00430C5D" w:rsidRPr="00430C5D">
        <w:rPr>
          <w:rFonts w:ascii="Times New Roman" w:hAnsi="Times New Roman"/>
          <w:sz w:val="24"/>
        </w:rPr>
        <w:t xml:space="preserve"> järgimise ning läbipaistvuse ja jälgitavuse geneetiliste andmete kasutamisel teadusuuringustes. </w:t>
      </w:r>
    </w:p>
    <w:p w14:paraId="4FC3A326" w14:textId="77777777" w:rsidR="00386CDC" w:rsidRDefault="00386CDC" w:rsidP="0016210D">
      <w:pPr>
        <w:rPr>
          <w:rFonts w:ascii="Times New Roman" w:hAnsi="Times New Roman"/>
          <w:sz w:val="24"/>
        </w:rPr>
      </w:pPr>
    </w:p>
    <w:p w14:paraId="295B0A61" w14:textId="21CBB452" w:rsidR="00386CDC" w:rsidRDefault="003B01E0" w:rsidP="0016210D">
      <w:pPr>
        <w:rPr>
          <w:rFonts w:ascii="Times New Roman" w:hAnsi="Times New Roman"/>
          <w:sz w:val="24"/>
        </w:rPr>
      </w:pPr>
      <w:r w:rsidRPr="003B01E0">
        <w:rPr>
          <w:rFonts w:ascii="Times New Roman" w:hAnsi="Times New Roman"/>
          <w:sz w:val="24"/>
        </w:rPr>
        <w:t xml:space="preserve">EMTAK klassifikatsiooni alusel ei ole </w:t>
      </w:r>
      <w:r w:rsidR="0044423C">
        <w:rPr>
          <w:rFonts w:ascii="Times New Roman" w:hAnsi="Times New Roman"/>
          <w:sz w:val="24"/>
        </w:rPr>
        <w:t xml:space="preserve">praegu </w:t>
      </w:r>
      <w:r w:rsidRPr="003B01E0">
        <w:rPr>
          <w:rFonts w:ascii="Times New Roman" w:hAnsi="Times New Roman"/>
          <w:sz w:val="24"/>
        </w:rPr>
        <w:t>võimalik täpselt tuvastada</w:t>
      </w:r>
      <w:r w:rsidR="00393579">
        <w:rPr>
          <w:rFonts w:ascii="Times New Roman" w:hAnsi="Times New Roman"/>
          <w:sz w:val="24"/>
        </w:rPr>
        <w:t xml:space="preserve"> neid</w:t>
      </w:r>
      <w:r w:rsidRPr="003B01E0">
        <w:rPr>
          <w:rFonts w:ascii="Times New Roman" w:hAnsi="Times New Roman"/>
          <w:sz w:val="24"/>
        </w:rPr>
        <w:t xml:space="preserve"> äriühinguid, kes kasutavad oma töös geeniandmeid. Kõige täpsemini sellele valdkonnale viitav tegevusala on „teadus- ja arendustegevus loodusteaduste ja tehnikateaduste vallas“ (EMTAK 2025 järgi kood 72101 ning sellele vastavad EMTAK 2008 koodid), kus tegutses aastatel 2020–2024 vähemalt ühel aastal kokku 849 majanduslikult aktiivset üksust. Aastate lõikes on aktiivsete äriühingute arv pidevalt kasvanud: 2020. aastal tegutses antud valdkonnas 392 äriühingut ning 2024. aastal juba 440 äriühingut. Viimasel aastal olid aktiivsetest äriühingutest 74% osaühingud, 12% mittetulundusühingud, 9% füüsilisest isikust ettevõtjad, 2% sihtasutused, 1% aktsiaseltsid ning muid äriühingute õiguslikke vorme esines kokku 2,3%</w:t>
      </w:r>
      <w:r w:rsidR="0044423C">
        <w:rPr>
          <w:rFonts w:ascii="Times New Roman" w:hAnsi="Times New Roman"/>
          <w:sz w:val="24"/>
        </w:rPr>
        <w:t>.</w:t>
      </w:r>
    </w:p>
    <w:p w14:paraId="0177A4CC" w14:textId="77777777" w:rsidR="00EB09D4" w:rsidRDefault="00EB09D4" w:rsidP="0016210D">
      <w:pPr>
        <w:rPr>
          <w:rFonts w:ascii="Times New Roman" w:hAnsi="Times New Roman"/>
          <w:sz w:val="24"/>
        </w:rPr>
      </w:pPr>
    </w:p>
    <w:p w14:paraId="083C7BB6" w14:textId="568D99B0" w:rsidR="009E7654" w:rsidRPr="009E7654" w:rsidRDefault="00430C5D" w:rsidP="0016210D">
      <w:pPr>
        <w:rPr>
          <w:rFonts w:ascii="Times New Roman" w:hAnsi="Times New Roman"/>
          <w:b/>
          <w:bCs/>
          <w:sz w:val="24"/>
        </w:rPr>
      </w:pPr>
      <w:r w:rsidRPr="00430C5D">
        <w:rPr>
          <w:rFonts w:ascii="Times New Roman" w:hAnsi="Times New Roman"/>
          <w:sz w:val="24"/>
        </w:rPr>
        <w:t xml:space="preserve">Samuti saab perioodi vältel hinnata mitmel protsendil esitatud teatistest on </w:t>
      </w:r>
      <w:r w:rsidR="00714CD1" w:rsidRPr="00651A6E">
        <w:rPr>
          <w:rFonts w:ascii="Times New Roman" w:hAnsi="Times New Roman"/>
          <w:sz w:val="24"/>
        </w:rPr>
        <w:t>andmekaitsespetsialist</w:t>
      </w:r>
      <w:r w:rsidRPr="00651A6E">
        <w:rPr>
          <w:rFonts w:ascii="Times New Roman" w:hAnsi="Times New Roman"/>
          <w:sz w:val="24"/>
        </w:rPr>
        <w:t xml:space="preserve"> ja</w:t>
      </w:r>
      <w:r w:rsidR="00467145" w:rsidRPr="00651A6E">
        <w:rPr>
          <w:rFonts w:ascii="Times New Roman" w:hAnsi="Times New Roman"/>
          <w:sz w:val="24"/>
        </w:rPr>
        <w:t xml:space="preserve"> küberturvalisuse eest vastutav</w:t>
      </w:r>
      <w:r w:rsidR="00651A6E" w:rsidRPr="00651A6E">
        <w:rPr>
          <w:rFonts w:ascii="Times New Roman" w:hAnsi="Times New Roman"/>
          <w:sz w:val="24"/>
        </w:rPr>
        <w:t>a</w:t>
      </w:r>
      <w:r w:rsidRPr="00651A6E">
        <w:rPr>
          <w:rFonts w:ascii="Times New Roman" w:hAnsi="Times New Roman"/>
          <w:sz w:val="24"/>
        </w:rPr>
        <w:t xml:space="preserve"> isik</w:t>
      </w:r>
      <w:r w:rsidR="00651A6E" w:rsidRPr="00651A6E">
        <w:rPr>
          <w:rFonts w:ascii="Times New Roman" w:hAnsi="Times New Roman"/>
          <w:sz w:val="24"/>
        </w:rPr>
        <w:t>u kinnitus</w:t>
      </w:r>
      <w:r w:rsidRPr="00430C5D">
        <w:rPr>
          <w:rFonts w:ascii="Times New Roman" w:hAnsi="Times New Roman"/>
          <w:sz w:val="24"/>
        </w:rPr>
        <w:t xml:space="preserve"> olemas ning 2031</w:t>
      </w:r>
      <w:r w:rsidR="004755A6">
        <w:rPr>
          <w:rFonts w:ascii="Times New Roman" w:hAnsi="Times New Roman"/>
          <w:sz w:val="24"/>
        </w:rPr>
        <w:t>. aasta</w:t>
      </w:r>
      <w:r w:rsidRPr="00430C5D">
        <w:rPr>
          <w:rFonts w:ascii="Times New Roman" w:hAnsi="Times New Roman"/>
          <w:sz w:val="24"/>
        </w:rPr>
        <w:t xml:space="preserve"> </w:t>
      </w:r>
      <w:r w:rsidR="008A1888">
        <w:rPr>
          <w:rFonts w:ascii="Times New Roman" w:hAnsi="Times New Roman"/>
          <w:sz w:val="24"/>
        </w:rPr>
        <w:t xml:space="preserve">on </w:t>
      </w:r>
      <w:r w:rsidRPr="00430C5D">
        <w:rPr>
          <w:rFonts w:ascii="Times New Roman" w:hAnsi="Times New Roman"/>
          <w:sz w:val="24"/>
        </w:rPr>
        <w:t>sobiv, et hinnata meetme rakendamise piiriülest koosmõju EHDS</w:t>
      </w:r>
      <w:r w:rsidR="004755A6">
        <w:rPr>
          <w:rFonts w:ascii="Times New Roman" w:hAnsi="Times New Roman"/>
          <w:sz w:val="24"/>
        </w:rPr>
        <w:t>-</w:t>
      </w:r>
      <w:r w:rsidRPr="00430C5D">
        <w:rPr>
          <w:rFonts w:ascii="Times New Roman" w:hAnsi="Times New Roman"/>
          <w:sz w:val="24"/>
        </w:rPr>
        <w:t xml:space="preserve">i rakendamise meetmete plaanidega, mida tuleb geneetiliste andmete teisesel kasutamisel hakata rakendama just 2031. aastal. </w:t>
      </w:r>
      <w:proofErr w:type="spellStart"/>
      <w:r w:rsidRPr="00430C5D">
        <w:rPr>
          <w:rFonts w:ascii="Times New Roman" w:hAnsi="Times New Roman"/>
          <w:sz w:val="24"/>
        </w:rPr>
        <w:t>Järelhindamise</w:t>
      </w:r>
      <w:proofErr w:type="spellEnd"/>
      <w:r w:rsidRPr="00430C5D">
        <w:rPr>
          <w:rFonts w:ascii="Times New Roman" w:hAnsi="Times New Roman"/>
          <w:sz w:val="24"/>
        </w:rPr>
        <w:t xml:space="preserve"> koostamise tegevuskava, sealhulgas selle eeldatav toimumise aeg, peamised vaadeldavad mõju liigid ja </w:t>
      </w:r>
      <w:r w:rsidRPr="00430C5D">
        <w:rPr>
          <w:rFonts w:ascii="Times New Roman" w:hAnsi="Times New Roman"/>
          <w:sz w:val="24"/>
        </w:rPr>
        <w:lastRenderedPageBreak/>
        <w:t xml:space="preserve">hindamise kriteeriumid töötatakse välja aastal 2026 ning </w:t>
      </w:r>
      <w:proofErr w:type="spellStart"/>
      <w:r w:rsidR="00DA4A39">
        <w:rPr>
          <w:rFonts w:ascii="Times New Roman" w:hAnsi="Times New Roman"/>
          <w:sz w:val="24"/>
        </w:rPr>
        <w:t>j</w:t>
      </w:r>
      <w:r w:rsidRPr="00430C5D">
        <w:rPr>
          <w:rFonts w:ascii="Times New Roman" w:hAnsi="Times New Roman"/>
          <w:sz w:val="24"/>
        </w:rPr>
        <w:t>ärelhindamise</w:t>
      </w:r>
      <w:proofErr w:type="spellEnd"/>
      <w:r w:rsidRPr="00430C5D">
        <w:rPr>
          <w:rFonts w:ascii="Times New Roman" w:hAnsi="Times New Roman"/>
          <w:sz w:val="24"/>
        </w:rPr>
        <w:t xml:space="preserve"> lõplik</w:t>
      </w:r>
      <w:r w:rsidR="00DA4A39">
        <w:rPr>
          <w:rFonts w:ascii="Times New Roman" w:hAnsi="Times New Roman"/>
          <w:sz w:val="24"/>
        </w:rPr>
        <w:t>u</w:t>
      </w:r>
      <w:r w:rsidRPr="00430C5D">
        <w:rPr>
          <w:rFonts w:ascii="Times New Roman" w:hAnsi="Times New Roman"/>
          <w:sz w:val="24"/>
        </w:rPr>
        <w:t xml:space="preserve"> analüüs</w:t>
      </w:r>
      <w:r w:rsidR="00DA4A39">
        <w:rPr>
          <w:rFonts w:ascii="Times New Roman" w:hAnsi="Times New Roman"/>
          <w:sz w:val="24"/>
        </w:rPr>
        <w:t>i</w:t>
      </w:r>
      <w:r w:rsidRPr="00430C5D">
        <w:rPr>
          <w:rFonts w:ascii="Times New Roman" w:hAnsi="Times New Roman"/>
          <w:sz w:val="24"/>
        </w:rPr>
        <w:t xml:space="preserve"> valmi</w:t>
      </w:r>
      <w:r w:rsidR="00302A84">
        <w:rPr>
          <w:rFonts w:ascii="Times New Roman" w:hAnsi="Times New Roman"/>
          <w:sz w:val="24"/>
        </w:rPr>
        <w:t>m</w:t>
      </w:r>
      <w:r w:rsidR="00B80C5A">
        <w:rPr>
          <w:rFonts w:ascii="Times New Roman" w:hAnsi="Times New Roman"/>
          <w:sz w:val="24"/>
        </w:rPr>
        <w:t>i</w:t>
      </w:r>
      <w:r w:rsidR="003840D2">
        <w:rPr>
          <w:rFonts w:ascii="Times New Roman" w:hAnsi="Times New Roman"/>
          <w:sz w:val="24"/>
        </w:rPr>
        <w:t>se</w:t>
      </w:r>
      <w:r w:rsidR="00B80C5A">
        <w:rPr>
          <w:rFonts w:ascii="Times New Roman" w:hAnsi="Times New Roman"/>
          <w:sz w:val="24"/>
        </w:rPr>
        <w:t xml:space="preserve"> ajaks on kavandatud</w:t>
      </w:r>
      <w:r w:rsidRPr="00430C5D">
        <w:rPr>
          <w:rFonts w:ascii="Times New Roman" w:hAnsi="Times New Roman"/>
          <w:sz w:val="24"/>
        </w:rPr>
        <w:t xml:space="preserve"> 1. juuli 2031</w:t>
      </w:r>
      <w:r w:rsidR="00302A84">
        <w:rPr>
          <w:rFonts w:ascii="Times New Roman" w:hAnsi="Times New Roman"/>
          <w:sz w:val="24"/>
        </w:rPr>
        <w:t>.</w:t>
      </w:r>
    </w:p>
    <w:p w14:paraId="5188005F" w14:textId="77777777" w:rsidR="003F42A2" w:rsidRDefault="003F42A2" w:rsidP="0016210D">
      <w:pPr>
        <w:rPr>
          <w:rFonts w:ascii="Times New Roman" w:hAnsi="Times New Roman"/>
          <w:sz w:val="24"/>
        </w:rPr>
      </w:pPr>
    </w:p>
    <w:p w14:paraId="685BA591" w14:textId="498585CB" w:rsidR="003F42A2" w:rsidRDefault="00A565B0" w:rsidP="00DC63F4">
      <w:pPr>
        <w:pStyle w:val="Loendilik"/>
        <w:ind w:left="0"/>
        <w:rPr>
          <w:rFonts w:ascii="Times New Roman" w:hAnsi="Times New Roman"/>
          <w:b/>
          <w:bCs/>
          <w:sz w:val="24"/>
        </w:rPr>
      </w:pPr>
      <w:r>
        <w:rPr>
          <w:rFonts w:ascii="Times New Roman" w:hAnsi="Times New Roman"/>
          <w:b/>
          <w:bCs/>
          <w:sz w:val="24"/>
        </w:rPr>
        <w:t>2. j</w:t>
      </w:r>
      <w:r w:rsidR="00070F3E" w:rsidRPr="28CBB7E0">
        <w:rPr>
          <w:rFonts w:ascii="Times New Roman" w:hAnsi="Times New Roman"/>
          <w:b/>
          <w:bCs/>
          <w:sz w:val="24"/>
        </w:rPr>
        <w:t>aos nähakse ette seaduste muutmine ja kehtetuks tunnistamine</w:t>
      </w:r>
    </w:p>
    <w:p w14:paraId="723A50B2" w14:textId="77777777" w:rsidR="00E935B8" w:rsidRDefault="00E935B8" w:rsidP="0016210D">
      <w:pPr>
        <w:rPr>
          <w:rFonts w:ascii="Times New Roman" w:hAnsi="Times New Roman"/>
          <w:b/>
          <w:bCs/>
          <w:sz w:val="24"/>
        </w:rPr>
      </w:pPr>
    </w:p>
    <w:p w14:paraId="42DB32CB" w14:textId="0BC24810" w:rsidR="00C70FBD" w:rsidRPr="002E7F51" w:rsidRDefault="752FCB4E" w:rsidP="0016210D">
      <w:pPr>
        <w:rPr>
          <w:rFonts w:ascii="Times New Roman" w:hAnsi="Times New Roman"/>
          <w:sz w:val="24"/>
        </w:rPr>
      </w:pPr>
      <w:r w:rsidRPr="01E08069">
        <w:rPr>
          <w:rFonts w:ascii="Times New Roman" w:hAnsi="Times New Roman"/>
          <w:b/>
          <w:bCs/>
          <w:sz w:val="24"/>
        </w:rPr>
        <w:t xml:space="preserve">Eelnõu </w:t>
      </w:r>
      <w:r w:rsidR="28AA4C15" w:rsidRPr="01E08069">
        <w:rPr>
          <w:rFonts w:ascii="Times New Roman" w:hAnsi="Times New Roman"/>
          <w:b/>
          <w:bCs/>
          <w:sz w:val="24"/>
        </w:rPr>
        <w:t>§-ga</w:t>
      </w:r>
      <w:r w:rsidRPr="01E08069">
        <w:rPr>
          <w:rFonts w:ascii="Times New Roman" w:hAnsi="Times New Roman"/>
          <w:b/>
          <w:bCs/>
          <w:sz w:val="24"/>
        </w:rPr>
        <w:t xml:space="preserve"> </w:t>
      </w:r>
      <w:r w:rsidR="08F5BAF9" w:rsidRPr="01E08069">
        <w:rPr>
          <w:rFonts w:ascii="Times New Roman" w:hAnsi="Times New Roman"/>
          <w:b/>
          <w:bCs/>
          <w:sz w:val="24"/>
        </w:rPr>
        <w:t>38</w:t>
      </w:r>
      <w:r w:rsidRPr="01E08069">
        <w:rPr>
          <w:rFonts w:ascii="Times New Roman" w:hAnsi="Times New Roman"/>
          <w:b/>
          <w:bCs/>
          <w:sz w:val="24"/>
        </w:rPr>
        <w:t xml:space="preserve"> </w:t>
      </w:r>
      <w:r w:rsidR="07EA3D9A" w:rsidRPr="01E08069">
        <w:rPr>
          <w:rFonts w:ascii="Times New Roman" w:hAnsi="Times New Roman"/>
          <w:b/>
          <w:bCs/>
          <w:sz w:val="24"/>
        </w:rPr>
        <w:t xml:space="preserve">muudetakse </w:t>
      </w:r>
      <w:hyperlink r:id="rId57">
        <w:r w:rsidR="07EA3D9A" w:rsidRPr="01E08069">
          <w:rPr>
            <w:rStyle w:val="Hperlink"/>
            <w:rFonts w:ascii="Times New Roman" w:hAnsi="Times New Roman"/>
            <w:b/>
            <w:bCs/>
            <w:sz w:val="24"/>
          </w:rPr>
          <w:t>kindlustustegevuse seadust</w:t>
        </w:r>
      </w:hyperlink>
      <w:r w:rsidR="28AA4C15" w:rsidRPr="01E08069">
        <w:rPr>
          <w:rFonts w:ascii="Times New Roman" w:hAnsi="Times New Roman"/>
          <w:sz w:val="24"/>
        </w:rPr>
        <w:t xml:space="preserve"> (</w:t>
      </w:r>
      <w:proofErr w:type="spellStart"/>
      <w:r w:rsidR="28AA4C15" w:rsidRPr="01E08069">
        <w:rPr>
          <w:rFonts w:ascii="Times New Roman" w:hAnsi="Times New Roman"/>
          <w:sz w:val="24"/>
        </w:rPr>
        <w:t>KindlTS</w:t>
      </w:r>
      <w:proofErr w:type="spellEnd"/>
      <w:r w:rsidR="6B1168AC" w:rsidRPr="01E08069">
        <w:rPr>
          <w:rFonts w:ascii="Times New Roman" w:hAnsi="Times New Roman"/>
          <w:sz w:val="24"/>
        </w:rPr>
        <w:t>)</w:t>
      </w:r>
      <w:r w:rsidR="00E935B8" w:rsidRPr="01E08069">
        <w:rPr>
          <w:rStyle w:val="Allmrkuseviide"/>
          <w:rFonts w:ascii="Times New Roman" w:hAnsi="Times New Roman"/>
          <w:sz w:val="24"/>
        </w:rPr>
        <w:footnoteReference w:id="116"/>
      </w:r>
      <w:r w:rsidR="07EA3D9A" w:rsidRPr="01E08069">
        <w:rPr>
          <w:rFonts w:ascii="Times New Roman" w:hAnsi="Times New Roman"/>
          <w:sz w:val="24"/>
        </w:rPr>
        <w:t xml:space="preserve"> </w:t>
      </w:r>
      <w:r w:rsidR="7407652C" w:rsidRPr="01E08069">
        <w:rPr>
          <w:rFonts w:ascii="Times New Roman" w:hAnsi="Times New Roman"/>
          <w:sz w:val="24"/>
        </w:rPr>
        <w:t xml:space="preserve">ja </w:t>
      </w:r>
      <w:r w:rsidRPr="01E08069">
        <w:rPr>
          <w:rFonts w:ascii="Times New Roman" w:hAnsi="Times New Roman"/>
          <w:sz w:val="24"/>
        </w:rPr>
        <w:t>analoogse</w:t>
      </w:r>
      <w:r w:rsidR="2B768E66" w:rsidRPr="01E08069">
        <w:rPr>
          <w:rFonts w:ascii="Times New Roman" w:hAnsi="Times New Roman"/>
          <w:sz w:val="24"/>
        </w:rPr>
        <w:t>d muudatused</w:t>
      </w:r>
      <w:r w:rsidRPr="01E08069">
        <w:rPr>
          <w:rFonts w:ascii="Times New Roman" w:hAnsi="Times New Roman"/>
          <w:sz w:val="24"/>
        </w:rPr>
        <w:t xml:space="preserve"> nähakse ette ka </w:t>
      </w:r>
      <w:r w:rsidR="4DA5046B" w:rsidRPr="01E08069">
        <w:rPr>
          <w:rFonts w:ascii="Times New Roman" w:hAnsi="Times New Roman"/>
          <w:sz w:val="24"/>
        </w:rPr>
        <w:t xml:space="preserve">diskrimineerimise keelu viimisel </w:t>
      </w:r>
      <w:r w:rsidR="00FC7614" w:rsidRPr="00FC7614">
        <w:rPr>
          <w:rFonts w:ascii="Times New Roman" w:hAnsi="Times New Roman"/>
          <w:sz w:val="24"/>
        </w:rPr>
        <w:t>võrdse kohtlemise seaduse</w:t>
      </w:r>
      <w:r w:rsidR="5BE5443E" w:rsidRPr="01E08069">
        <w:rPr>
          <w:rFonts w:ascii="Times New Roman" w:hAnsi="Times New Roman"/>
          <w:sz w:val="24"/>
        </w:rPr>
        <w:t>sse</w:t>
      </w:r>
      <w:r w:rsidR="622F3FBC" w:rsidRPr="01E08069">
        <w:rPr>
          <w:rFonts w:ascii="Times New Roman" w:hAnsi="Times New Roman"/>
          <w:sz w:val="24"/>
        </w:rPr>
        <w:t xml:space="preserve"> (</w:t>
      </w:r>
      <w:proofErr w:type="spellStart"/>
      <w:r w:rsidR="72533861" w:rsidRPr="01E08069">
        <w:rPr>
          <w:rFonts w:ascii="Times New Roman" w:hAnsi="Times New Roman"/>
          <w:sz w:val="24"/>
        </w:rPr>
        <w:t>VõrdKS</w:t>
      </w:r>
      <w:proofErr w:type="spellEnd"/>
      <w:r w:rsidR="622F3FBC" w:rsidRPr="01E08069">
        <w:rPr>
          <w:rFonts w:ascii="Times New Roman" w:hAnsi="Times New Roman"/>
          <w:sz w:val="24"/>
        </w:rPr>
        <w:t>)</w:t>
      </w:r>
      <w:r w:rsidR="00E935B8" w:rsidRPr="01E08069">
        <w:rPr>
          <w:rStyle w:val="Allmrkuseviide"/>
          <w:rFonts w:ascii="Times New Roman" w:hAnsi="Times New Roman"/>
          <w:sz w:val="24"/>
        </w:rPr>
        <w:footnoteReference w:id="117"/>
      </w:r>
      <w:r w:rsidR="72533861" w:rsidRPr="01E08069">
        <w:rPr>
          <w:rFonts w:ascii="Times New Roman" w:hAnsi="Times New Roman"/>
          <w:sz w:val="24"/>
        </w:rPr>
        <w:t>, mille muudatusi käsitletakse eelnõu § 47</w:t>
      </w:r>
      <w:r w:rsidR="5BEF1975" w:rsidRPr="01E08069">
        <w:rPr>
          <w:rFonts w:ascii="Times New Roman" w:hAnsi="Times New Roman"/>
          <w:sz w:val="24"/>
        </w:rPr>
        <w:t xml:space="preserve"> </w:t>
      </w:r>
      <w:r w:rsidR="4206D218" w:rsidRPr="01E08069">
        <w:rPr>
          <w:rStyle w:val="Hperlink"/>
          <w:rFonts w:ascii="Times New Roman" w:hAnsi="Times New Roman"/>
          <w:color w:val="auto"/>
          <w:sz w:val="24"/>
          <w:u w:val="none"/>
        </w:rPr>
        <w:t>selgituste juures pikemalt</w:t>
      </w:r>
      <w:r w:rsidR="1CD51B48" w:rsidRPr="01E08069">
        <w:rPr>
          <w:rStyle w:val="Hperlink"/>
          <w:rFonts w:ascii="Times New Roman" w:hAnsi="Times New Roman"/>
          <w:color w:val="auto"/>
          <w:sz w:val="24"/>
          <w:u w:val="none"/>
        </w:rPr>
        <w:t>.</w:t>
      </w:r>
    </w:p>
    <w:p w14:paraId="4D2FA7C1" w14:textId="77777777" w:rsidR="00007360" w:rsidRDefault="00007360" w:rsidP="0016210D">
      <w:pPr>
        <w:rPr>
          <w:rFonts w:ascii="Times New Roman" w:hAnsi="Times New Roman"/>
          <w:sz w:val="24"/>
        </w:rPr>
      </w:pPr>
    </w:p>
    <w:p w14:paraId="000EFB6C" w14:textId="4F5118B4" w:rsidR="00007360" w:rsidRPr="00007360" w:rsidRDefault="74C30D90" w:rsidP="25373572">
      <w:pPr>
        <w:rPr>
          <w:rFonts w:ascii="Times New Roman" w:hAnsi="Times New Roman"/>
          <w:sz w:val="24"/>
        </w:rPr>
      </w:pPr>
      <w:r w:rsidRPr="25373572">
        <w:rPr>
          <w:rFonts w:ascii="Times New Roman" w:hAnsi="Times New Roman"/>
          <w:sz w:val="24"/>
        </w:rPr>
        <w:t xml:space="preserve">Aastal 2000 koostatud </w:t>
      </w:r>
      <w:r w:rsidR="00345EB9" w:rsidRPr="25373572">
        <w:rPr>
          <w:rFonts w:ascii="Times New Roman" w:hAnsi="Times New Roman"/>
          <w:sz w:val="24"/>
        </w:rPr>
        <w:t>IGUS-i</w:t>
      </w:r>
      <w:r w:rsidRPr="25373572">
        <w:rPr>
          <w:rFonts w:ascii="Times New Roman" w:hAnsi="Times New Roman"/>
          <w:sz w:val="24"/>
        </w:rPr>
        <w:t xml:space="preserve"> jõustumisest </w:t>
      </w:r>
      <w:r w:rsidR="0036110D" w:rsidRPr="25373572">
        <w:rPr>
          <w:rFonts w:ascii="Times New Roman" w:hAnsi="Times New Roman"/>
          <w:sz w:val="24"/>
        </w:rPr>
        <w:t xml:space="preserve">alates </w:t>
      </w:r>
      <w:r w:rsidRPr="25373572">
        <w:rPr>
          <w:rFonts w:ascii="Times New Roman" w:hAnsi="Times New Roman"/>
          <w:sz w:val="24"/>
        </w:rPr>
        <w:t>on IGUS</w:t>
      </w:r>
      <w:r w:rsidR="00345EB9" w:rsidRPr="25373572">
        <w:rPr>
          <w:rFonts w:ascii="Times New Roman" w:hAnsi="Times New Roman"/>
          <w:sz w:val="24"/>
        </w:rPr>
        <w:t>-</w:t>
      </w:r>
      <w:proofErr w:type="spellStart"/>
      <w:r w:rsidR="00345EB9" w:rsidRPr="25373572">
        <w:rPr>
          <w:rFonts w:ascii="Times New Roman" w:hAnsi="Times New Roman"/>
          <w:sz w:val="24"/>
        </w:rPr>
        <w:t>is</w:t>
      </w:r>
      <w:proofErr w:type="spellEnd"/>
      <w:r w:rsidRPr="25373572">
        <w:rPr>
          <w:rFonts w:ascii="Times New Roman" w:hAnsi="Times New Roman"/>
          <w:sz w:val="24"/>
        </w:rPr>
        <w:t xml:space="preserve"> ette nähtud diskrimineerimise keeld. Oleme avanud </w:t>
      </w:r>
      <w:r w:rsidR="00F564A8" w:rsidRPr="25373572">
        <w:rPr>
          <w:rFonts w:ascii="Times New Roman" w:hAnsi="Times New Roman"/>
          <w:sz w:val="24"/>
        </w:rPr>
        <w:t>IGUS-i</w:t>
      </w:r>
      <w:r w:rsidRPr="25373572">
        <w:rPr>
          <w:rFonts w:ascii="Times New Roman" w:hAnsi="Times New Roman"/>
          <w:sz w:val="24"/>
        </w:rPr>
        <w:t xml:space="preserve"> selle ajakohastamiseks </w:t>
      </w:r>
      <w:r w:rsidR="00A63ECB" w:rsidRPr="25373572">
        <w:rPr>
          <w:rFonts w:ascii="Times New Roman" w:hAnsi="Times New Roman"/>
          <w:sz w:val="24"/>
        </w:rPr>
        <w:t>ja</w:t>
      </w:r>
      <w:r w:rsidRPr="25373572">
        <w:rPr>
          <w:rFonts w:ascii="Times New Roman" w:hAnsi="Times New Roman"/>
          <w:sz w:val="24"/>
        </w:rPr>
        <w:t xml:space="preserve"> personaalmeditsiini teenuste rakendamise regulatsiooni tagamiseks, samuti vaatame üle seonduvad sätted inimeste võrdse kohtlemise tagamise</w:t>
      </w:r>
      <w:r w:rsidR="00F56DD5" w:rsidRPr="25373572">
        <w:rPr>
          <w:rFonts w:ascii="Times New Roman" w:hAnsi="Times New Roman"/>
          <w:sz w:val="24"/>
        </w:rPr>
        <w:t>ks.</w:t>
      </w:r>
      <w:r w:rsidRPr="25373572">
        <w:rPr>
          <w:rFonts w:ascii="Times New Roman" w:hAnsi="Times New Roman"/>
          <w:sz w:val="24"/>
        </w:rPr>
        <w:t xml:space="preserve"> Olemuslikult on seni DNA ja pärilikkuse riskidest johtuv (geneetilistel omadustel põhinev) diskrimineerimise keeld </w:t>
      </w:r>
      <w:r w:rsidR="008534B1" w:rsidRPr="25373572">
        <w:rPr>
          <w:rFonts w:ascii="Times New Roman" w:hAnsi="Times New Roman"/>
          <w:sz w:val="24"/>
        </w:rPr>
        <w:t>5. </w:t>
      </w:r>
      <w:r w:rsidRPr="25373572">
        <w:rPr>
          <w:rFonts w:ascii="Times New Roman" w:hAnsi="Times New Roman"/>
          <w:sz w:val="24"/>
        </w:rPr>
        <w:t xml:space="preserve">peatükis sätestatud, kuid </w:t>
      </w:r>
      <w:r w:rsidR="2E8140D3" w:rsidRPr="25373572">
        <w:rPr>
          <w:rFonts w:ascii="Times New Roman" w:hAnsi="Times New Roman"/>
          <w:sz w:val="24"/>
        </w:rPr>
        <w:t>kehtiv õigusruum on tekitanud mitmeid küsimusi, eelkõige selle kohaldamisala osas ja selle paiknevuse sobivusest just selles seaduses.</w:t>
      </w:r>
      <w:r w:rsidR="0D037DAA" w:rsidRPr="25373572">
        <w:rPr>
          <w:rFonts w:ascii="Times New Roman" w:hAnsi="Times New Roman"/>
          <w:sz w:val="24"/>
        </w:rPr>
        <w:t xml:space="preserve"> IGUS-i § 27 reguleeri</w:t>
      </w:r>
      <w:r w:rsidR="6EB40D8D" w:rsidRPr="25373572">
        <w:rPr>
          <w:rFonts w:ascii="Times New Roman" w:hAnsi="Times New Roman"/>
          <w:sz w:val="24"/>
        </w:rPr>
        <w:t>b</w:t>
      </w:r>
      <w:r w:rsidR="0D037DAA" w:rsidRPr="25373572">
        <w:rPr>
          <w:rFonts w:ascii="Times New Roman" w:hAnsi="Times New Roman"/>
          <w:sz w:val="24"/>
        </w:rPr>
        <w:t xml:space="preserve"> täpselt samu nõudeid - kindlustusandja keeldu koguda geneetilisi isikuandmeid kindlustatu või kindlustuse taotleja kohta ning nõuda kindlustatult või kindlustuse taotlejalt koeproovi või DNA kirjelduse andmist</w:t>
      </w:r>
      <w:r w:rsidR="5A51517E" w:rsidRPr="25373572">
        <w:rPr>
          <w:rFonts w:ascii="Times New Roman" w:hAnsi="Times New Roman"/>
          <w:sz w:val="24"/>
        </w:rPr>
        <w:t xml:space="preserve">, samuti seada erineva pärilikkusriskiga inimestele erinevaid kindlustustingimusi, sealhulgas kehtestada soodustariife või määratleda kindlustusjuhtumit kitsendavalt. Kuna IGUS on </w:t>
      </w:r>
      <w:proofErr w:type="spellStart"/>
      <w:r w:rsidR="5A51517E" w:rsidRPr="25373572">
        <w:rPr>
          <w:rFonts w:ascii="Times New Roman" w:hAnsi="Times New Roman"/>
          <w:sz w:val="24"/>
        </w:rPr>
        <w:t>inimgeeniuuringute</w:t>
      </w:r>
      <w:proofErr w:type="spellEnd"/>
      <w:r w:rsidR="5A51517E" w:rsidRPr="25373572">
        <w:rPr>
          <w:rFonts w:ascii="Times New Roman" w:hAnsi="Times New Roman"/>
          <w:sz w:val="24"/>
        </w:rPr>
        <w:t xml:space="preserve"> seadus ja nimetatud sätted ei ole </w:t>
      </w:r>
      <w:proofErr w:type="spellStart"/>
      <w:r w:rsidR="5A51517E" w:rsidRPr="25373572">
        <w:rPr>
          <w:rFonts w:ascii="Times New Roman" w:hAnsi="Times New Roman"/>
          <w:sz w:val="24"/>
        </w:rPr>
        <w:t>inimgeeniuuringutega</w:t>
      </w:r>
      <w:proofErr w:type="spellEnd"/>
      <w:r w:rsidR="5A51517E" w:rsidRPr="25373572">
        <w:rPr>
          <w:rFonts w:ascii="Times New Roman" w:hAnsi="Times New Roman"/>
          <w:sz w:val="24"/>
        </w:rPr>
        <w:t xml:space="preserve"> seotud, siis </w:t>
      </w:r>
      <w:r w:rsidR="7D06A2B0" w:rsidRPr="25373572">
        <w:rPr>
          <w:rFonts w:ascii="Times New Roman" w:hAnsi="Times New Roman"/>
          <w:sz w:val="24"/>
        </w:rPr>
        <w:t xml:space="preserve">reguleeritakse need edaspidi </w:t>
      </w:r>
      <w:proofErr w:type="spellStart"/>
      <w:r w:rsidR="559D5F94" w:rsidRPr="25373572">
        <w:rPr>
          <w:rFonts w:ascii="Times New Roman" w:hAnsi="Times New Roman"/>
          <w:sz w:val="24"/>
        </w:rPr>
        <w:t>KindlTS</w:t>
      </w:r>
      <w:proofErr w:type="spellEnd"/>
      <w:r w:rsidR="559D5F94" w:rsidRPr="25373572">
        <w:rPr>
          <w:rFonts w:ascii="Times New Roman" w:hAnsi="Times New Roman"/>
          <w:sz w:val="24"/>
        </w:rPr>
        <w:t xml:space="preserve">-ses ning diskrimineerimise keeld sätestatakse ka </w:t>
      </w:r>
      <w:proofErr w:type="spellStart"/>
      <w:r w:rsidR="559D5F94" w:rsidRPr="25373572">
        <w:rPr>
          <w:rFonts w:ascii="Times New Roman" w:hAnsi="Times New Roman"/>
          <w:sz w:val="24"/>
        </w:rPr>
        <w:t>VõrdKS</w:t>
      </w:r>
      <w:proofErr w:type="spellEnd"/>
      <w:r w:rsidR="559D5F94" w:rsidRPr="25373572">
        <w:rPr>
          <w:rFonts w:ascii="Times New Roman" w:hAnsi="Times New Roman"/>
          <w:sz w:val="24"/>
        </w:rPr>
        <w:t>-es, et tagada isikutele</w:t>
      </w:r>
      <w:r w:rsidR="37954EEE" w:rsidRPr="25373572">
        <w:rPr>
          <w:rFonts w:ascii="Times New Roman" w:hAnsi="Times New Roman"/>
          <w:sz w:val="24"/>
        </w:rPr>
        <w:t xml:space="preserve"> võ</w:t>
      </w:r>
      <w:r w:rsidR="3FF68A91" w:rsidRPr="25373572">
        <w:rPr>
          <w:rFonts w:ascii="Times New Roman" w:hAnsi="Times New Roman"/>
          <w:sz w:val="24"/>
        </w:rPr>
        <w:t>i</w:t>
      </w:r>
      <w:r w:rsidR="37954EEE" w:rsidRPr="25373572">
        <w:rPr>
          <w:rFonts w:ascii="Times New Roman" w:hAnsi="Times New Roman"/>
          <w:sz w:val="24"/>
        </w:rPr>
        <w:t xml:space="preserve">malus saada abi ka </w:t>
      </w:r>
      <w:r w:rsidR="559D5F94" w:rsidRPr="25373572">
        <w:rPr>
          <w:rFonts w:ascii="Times New Roman" w:hAnsi="Times New Roman"/>
          <w:sz w:val="24"/>
        </w:rPr>
        <w:t xml:space="preserve"> </w:t>
      </w:r>
      <w:proofErr w:type="spellStart"/>
      <w:r w:rsidR="559D5F94" w:rsidRPr="25373572">
        <w:rPr>
          <w:rFonts w:ascii="Times New Roman" w:hAnsi="Times New Roman"/>
          <w:sz w:val="24"/>
        </w:rPr>
        <w:t>võrd</w:t>
      </w:r>
      <w:r w:rsidR="6DC284CC" w:rsidRPr="25373572">
        <w:rPr>
          <w:rFonts w:ascii="Times New Roman" w:hAnsi="Times New Roman"/>
          <w:sz w:val="24"/>
        </w:rPr>
        <w:t>õigusvoliniku</w:t>
      </w:r>
      <w:r w:rsidR="6DA2121E" w:rsidRPr="25373572">
        <w:rPr>
          <w:rFonts w:ascii="Times New Roman" w:hAnsi="Times New Roman"/>
          <w:sz w:val="24"/>
        </w:rPr>
        <w:t>lt</w:t>
      </w:r>
      <w:proofErr w:type="spellEnd"/>
      <w:r w:rsidR="2A4364B2" w:rsidRPr="25373572">
        <w:rPr>
          <w:rFonts w:ascii="Times New Roman" w:hAnsi="Times New Roman"/>
          <w:sz w:val="24"/>
        </w:rPr>
        <w:t>.</w:t>
      </w:r>
    </w:p>
    <w:p w14:paraId="50BDC951" w14:textId="77777777" w:rsidR="00C70FBD" w:rsidRDefault="00C70FBD" w:rsidP="0016210D">
      <w:pPr>
        <w:rPr>
          <w:rFonts w:ascii="Times New Roman" w:hAnsi="Times New Roman"/>
          <w:sz w:val="24"/>
        </w:rPr>
      </w:pPr>
    </w:p>
    <w:p w14:paraId="3BD3F2CB" w14:textId="5541572C" w:rsidR="00C70FBD" w:rsidRDefault="3C9BA1EC" w:rsidP="25373572">
      <w:pPr>
        <w:rPr>
          <w:rFonts w:ascii="Times New Roman" w:hAnsi="Times New Roman"/>
          <w:sz w:val="24"/>
        </w:rPr>
      </w:pPr>
      <w:r w:rsidRPr="25373572">
        <w:rPr>
          <w:rFonts w:ascii="Times New Roman" w:hAnsi="Times New Roman"/>
          <w:sz w:val="24"/>
        </w:rPr>
        <w:t xml:space="preserve">Seega täiendatakse </w:t>
      </w:r>
      <w:proofErr w:type="spellStart"/>
      <w:r w:rsidR="5E756A61" w:rsidRPr="25373572">
        <w:rPr>
          <w:rFonts w:ascii="Times New Roman" w:hAnsi="Times New Roman"/>
          <w:sz w:val="24"/>
        </w:rPr>
        <w:t>KindlTS</w:t>
      </w:r>
      <w:proofErr w:type="spellEnd"/>
      <w:r w:rsidR="002C4F41" w:rsidRPr="25373572">
        <w:rPr>
          <w:rFonts w:ascii="Times New Roman" w:hAnsi="Times New Roman"/>
          <w:sz w:val="24"/>
        </w:rPr>
        <w:t>-i</w:t>
      </w:r>
      <w:r w:rsidR="6C48E0A6" w:rsidRPr="25373572">
        <w:rPr>
          <w:rFonts w:ascii="Times New Roman" w:hAnsi="Times New Roman"/>
          <w:sz w:val="24"/>
        </w:rPr>
        <w:t xml:space="preserve"> §</w:t>
      </w:r>
      <w:r w:rsidR="008534B1" w:rsidRPr="25373572">
        <w:rPr>
          <w:rFonts w:ascii="Times New Roman" w:hAnsi="Times New Roman"/>
          <w:sz w:val="24"/>
        </w:rPr>
        <w:t>-ga</w:t>
      </w:r>
      <w:r w:rsidR="008362B1" w:rsidRPr="25373572">
        <w:rPr>
          <w:rFonts w:ascii="Times New Roman" w:hAnsi="Times New Roman"/>
          <w:sz w:val="24"/>
        </w:rPr>
        <w:t xml:space="preserve"> 216</w:t>
      </w:r>
      <w:r w:rsidR="008362B1" w:rsidRPr="25373572">
        <w:rPr>
          <w:rFonts w:ascii="Times New Roman" w:hAnsi="Times New Roman"/>
          <w:sz w:val="24"/>
          <w:vertAlign w:val="superscript"/>
        </w:rPr>
        <w:t>1</w:t>
      </w:r>
      <w:r w:rsidR="008362B1" w:rsidRPr="25373572">
        <w:rPr>
          <w:rFonts w:ascii="Times New Roman" w:hAnsi="Times New Roman"/>
          <w:sz w:val="24"/>
        </w:rPr>
        <w:t>, milles</w:t>
      </w:r>
      <w:r w:rsidR="6C48E0A6" w:rsidRPr="25373572">
        <w:rPr>
          <w:rFonts w:ascii="Times New Roman" w:hAnsi="Times New Roman"/>
          <w:b/>
          <w:bCs/>
          <w:sz w:val="24"/>
        </w:rPr>
        <w:t xml:space="preserve"> </w:t>
      </w:r>
      <w:r w:rsidR="6C48E0A6" w:rsidRPr="25373572">
        <w:rPr>
          <w:rFonts w:ascii="Times New Roman" w:hAnsi="Times New Roman"/>
          <w:sz w:val="24"/>
        </w:rPr>
        <w:t>nähakse ette kindlustusriski hindamisel diskrimineerimise keeld lähtuvalt DNA ülesehitusest ja sellest johtuvatest pärilikkuse ri</w:t>
      </w:r>
      <w:r w:rsidR="74C30D90" w:rsidRPr="25373572">
        <w:rPr>
          <w:rFonts w:ascii="Times New Roman" w:hAnsi="Times New Roman"/>
          <w:sz w:val="24"/>
        </w:rPr>
        <w:t>sk</w:t>
      </w:r>
      <w:r w:rsidR="6C48E0A6" w:rsidRPr="25373572">
        <w:rPr>
          <w:rFonts w:ascii="Times New Roman" w:hAnsi="Times New Roman"/>
          <w:sz w:val="24"/>
        </w:rPr>
        <w:t xml:space="preserve">idest või geneetilistest omadustest. Kindlustusandja ei või vastavalt </w:t>
      </w:r>
      <w:proofErr w:type="spellStart"/>
      <w:r w:rsidR="00A83CBF" w:rsidRPr="25373572">
        <w:rPr>
          <w:rFonts w:ascii="Times New Roman" w:hAnsi="Times New Roman"/>
          <w:sz w:val="24"/>
        </w:rPr>
        <w:t>VõrdKS-ile</w:t>
      </w:r>
      <w:proofErr w:type="spellEnd"/>
      <w:r w:rsidR="6C48E0A6" w:rsidRPr="25373572">
        <w:rPr>
          <w:rFonts w:ascii="Times New Roman" w:hAnsi="Times New Roman"/>
          <w:sz w:val="24"/>
        </w:rPr>
        <w:t xml:space="preserve"> seada erineva pärilikkusriskiga inimestele erinevaid kindlustustingimusi, sealhulgas kehtestada soodustariife või </w:t>
      </w:r>
      <w:r w:rsidR="00100EC0" w:rsidRPr="25373572">
        <w:rPr>
          <w:rFonts w:ascii="Times New Roman" w:hAnsi="Times New Roman"/>
          <w:sz w:val="24"/>
        </w:rPr>
        <w:t>käsi</w:t>
      </w:r>
      <w:r w:rsidR="6C48E0A6" w:rsidRPr="25373572">
        <w:rPr>
          <w:rFonts w:ascii="Times New Roman" w:hAnsi="Times New Roman"/>
          <w:sz w:val="24"/>
        </w:rPr>
        <w:t>tleda kindlustusjuhtumit kitsendavalt. Samuti on kindlustusandjal keelatud koguda geneetilisi isikuandmeid kindlustatu või kindlustuse taotleja kohta ning nõuda kindlustatult või kindlustuse taotlejalt koeproovi või geneetiliste andmete andmist.“</w:t>
      </w:r>
    </w:p>
    <w:p w14:paraId="63AAC02C" w14:textId="34C09713" w:rsidR="005D6D41" w:rsidRDefault="005D6D41" w:rsidP="0016210D">
      <w:pPr>
        <w:rPr>
          <w:rFonts w:ascii="Times New Roman" w:hAnsi="Times New Roman"/>
          <w:sz w:val="24"/>
        </w:rPr>
      </w:pPr>
    </w:p>
    <w:p w14:paraId="63A952C2" w14:textId="4D61A86D" w:rsidR="00DC7D93" w:rsidRPr="00546DD2" w:rsidRDefault="6C3968BE" w:rsidP="25373572">
      <w:pPr>
        <w:rPr>
          <w:rFonts w:ascii="Times New Roman" w:hAnsi="Times New Roman"/>
          <w:sz w:val="24"/>
        </w:rPr>
      </w:pPr>
      <w:r w:rsidRPr="25373572">
        <w:rPr>
          <w:rFonts w:ascii="Times New Roman" w:hAnsi="Times New Roman"/>
          <w:b/>
          <w:bCs/>
          <w:sz w:val="24"/>
        </w:rPr>
        <w:t xml:space="preserve">Eelnõu </w:t>
      </w:r>
      <w:r w:rsidR="00845135" w:rsidRPr="25373572">
        <w:rPr>
          <w:rFonts w:ascii="Times New Roman" w:hAnsi="Times New Roman"/>
          <w:b/>
          <w:bCs/>
          <w:sz w:val="24"/>
        </w:rPr>
        <w:t>§-ga</w:t>
      </w:r>
      <w:r w:rsidRPr="25373572">
        <w:rPr>
          <w:rFonts w:ascii="Times New Roman" w:hAnsi="Times New Roman"/>
          <w:b/>
          <w:bCs/>
          <w:sz w:val="24"/>
        </w:rPr>
        <w:t xml:space="preserve"> </w:t>
      </w:r>
      <w:r w:rsidR="00053F0B" w:rsidRPr="25373572">
        <w:rPr>
          <w:rFonts w:ascii="Times New Roman" w:hAnsi="Times New Roman"/>
          <w:b/>
          <w:bCs/>
          <w:sz w:val="24"/>
        </w:rPr>
        <w:t>39</w:t>
      </w:r>
      <w:r w:rsidRPr="25373572">
        <w:rPr>
          <w:rFonts w:ascii="Times New Roman" w:hAnsi="Times New Roman"/>
          <w:b/>
          <w:bCs/>
          <w:sz w:val="24"/>
        </w:rPr>
        <w:t xml:space="preserve"> muudetakse küberturvalisuse seadust</w:t>
      </w:r>
      <w:r w:rsidR="00845135" w:rsidRPr="25373572">
        <w:rPr>
          <w:rFonts w:ascii="Times New Roman" w:hAnsi="Times New Roman"/>
          <w:b/>
          <w:bCs/>
          <w:sz w:val="24"/>
        </w:rPr>
        <w:t xml:space="preserve"> (</w:t>
      </w:r>
      <w:proofErr w:type="spellStart"/>
      <w:r w:rsidR="00845135" w:rsidRPr="25373572">
        <w:rPr>
          <w:rFonts w:ascii="Times New Roman" w:hAnsi="Times New Roman"/>
          <w:sz w:val="24"/>
        </w:rPr>
        <w:t>KüTS</w:t>
      </w:r>
      <w:proofErr w:type="spellEnd"/>
      <w:r w:rsidR="00D97E84" w:rsidRPr="25373572">
        <w:rPr>
          <w:rFonts w:ascii="Times New Roman" w:hAnsi="Times New Roman"/>
          <w:sz w:val="24"/>
        </w:rPr>
        <w:t>).</w:t>
      </w:r>
      <w:r w:rsidR="23EF878C" w:rsidRPr="25373572">
        <w:rPr>
          <w:rFonts w:ascii="Times New Roman" w:hAnsi="Times New Roman"/>
          <w:b/>
          <w:bCs/>
          <w:sz w:val="24"/>
        </w:rPr>
        <w:t xml:space="preserve"> </w:t>
      </w:r>
      <w:r w:rsidR="23EF878C" w:rsidRPr="25373572">
        <w:rPr>
          <w:rFonts w:ascii="Times New Roman" w:hAnsi="Times New Roman"/>
          <w:sz w:val="24"/>
        </w:rPr>
        <w:t xml:space="preserve">Muudatusega nähakse </w:t>
      </w:r>
      <w:r w:rsidR="03D9A3D6" w:rsidRPr="25373572">
        <w:rPr>
          <w:rFonts w:ascii="Times New Roman" w:hAnsi="Times New Roman"/>
          <w:sz w:val="24"/>
        </w:rPr>
        <w:t xml:space="preserve">sõnaselgelt </w:t>
      </w:r>
      <w:r w:rsidR="006C094D" w:rsidRPr="25373572">
        <w:rPr>
          <w:rFonts w:ascii="Times New Roman" w:hAnsi="Times New Roman"/>
          <w:sz w:val="24"/>
        </w:rPr>
        <w:t xml:space="preserve">ette </w:t>
      </w:r>
      <w:r w:rsidR="526C5A63" w:rsidRPr="25373572">
        <w:rPr>
          <w:rFonts w:ascii="Times New Roman" w:hAnsi="Times New Roman"/>
          <w:sz w:val="24"/>
        </w:rPr>
        <w:t>säte, mille kohaselt on kohustuslik</w:t>
      </w:r>
      <w:r w:rsidR="23EF878C" w:rsidRPr="25373572">
        <w:rPr>
          <w:rFonts w:ascii="Times New Roman" w:hAnsi="Times New Roman"/>
          <w:sz w:val="24"/>
        </w:rPr>
        <w:t xml:space="preserve"> </w:t>
      </w:r>
      <w:r w:rsidR="009C11F0" w:rsidRPr="25373572">
        <w:rPr>
          <w:rFonts w:ascii="Times New Roman" w:hAnsi="Times New Roman"/>
          <w:sz w:val="24"/>
        </w:rPr>
        <w:t xml:space="preserve">kohaldada </w:t>
      </w:r>
      <w:proofErr w:type="spellStart"/>
      <w:r w:rsidR="009C11F0" w:rsidRPr="25373572">
        <w:rPr>
          <w:rFonts w:ascii="Times New Roman" w:hAnsi="Times New Roman"/>
          <w:sz w:val="24"/>
        </w:rPr>
        <w:t>KüTS-i</w:t>
      </w:r>
      <w:proofErr w:type="spellEnd"/>
      <w:r w:rsidR="23EF878C" w:rsidRPr="25373572">
        <w:rPr>
          <w:rFonts w:ascii="Times New Roman" w:hAnsi="Times New Roman"/>
          <w:sz w:val="24"/>
        </w:rPr>
        <w:t xml:space="preserve"> põhimõt</w:t>
      </w:r>
      <w:r w:rsidR="009C11F0" w:rsidRPr="25373572">
        <w:rPr>
          <w:rFonts w:ascii="Times New Roman" w:hAnsi="Times New Roman"/>
          <w:sz w:val="24"/>
        </w:rPr>
        <w:t>teid</w:t>
      </w:r>
      <w:r w:rsidR="23EF878C" w:rsidRPr="25373572">
        <w:rPr>
          <w:rFonts w:ascii="Times New Roman" w:hAnsi="Times New Roman"/>
          <w:sz w:val="24"/>
        </w:rPr>
        <w:t xml:space="preserve"> ka teadusuuringu</w:t>
      </w:r>
      <w:r w:rsidR="00B54511" w:rsidRPr="25373572">
        <w:rPr>
          <w:rFonts w:ascii="Times New Roman" w:hAnsi="Times New Roman"/>
          <w:sz w:val="24"/>
        </w:rPr>
        <w:t xml:space="preserve"> käigu</w:t>
      </w:r>
      <w:r w:rsidR="23EF878C" w:rsidRPr="25373572">
        <w:rPr>
          <w:rFonts w:ascii="Times New Roman" w:hAnsi="Times New Roman"/>
          <w:sz w:val="24"/>
        </w:rPr>
        <w:t>s geneetilisi andmeid töötlevale isikule.</w:t>
      </w:r>
      <w:r w:rsidR="00546DD2" w:rsidRPr="25373572">
        <w:rPr>
          <w:rFonts w:ascii="Times New Roman" w:hAnsi="Times New Roman"/>
          <w:sz w:val="24"/>
          <w:lang w:eastAsia="et-EE"/>
        </w:rPr>
        <w:t xml:space="preserve"> </w:t>
      </w:r>
      <w:proofErr w:type="spellStart"/>
      <w:r w:rsidR="00D348E9" w:rsidRPr="25373572">
        <w:rPr>
          <w:rFonts w:ascii="Times New Roman" w:hAnsi="Times New Roman"/>
          <w:sz w:val="24"/>
        </w:rPr>
        <w:t>KüTS</w:t>
      </w:r>
      <w:proofErr w:type="spellEnd"/>
      <w:r w:rsidR="00D348E9" w:rsidRPr="25373572">
        <w:rPr>
          <w:rFonts w:ascii="Times New Roman" w:hAnsi="Times New Roman"/>
          <w:sz w:val="24"/>
        </w:rPr>
        <w:t xml:space="preserve"> </w:t>
      </w:r>
      <w:r w:rsidR="00374E0F" w:rsidRPr="25373572">
        <w:rPr>
          <w:rFonts w:ascii="Times New Roman" w:hAnsi="Times New Roman"/>
          <w:sz w:val="24"/>
        </w:rPr>
        <w:t>§ </w:t>
      </w:r>
      <w:r w:rsidR="00546DD2" w:rsidRPr="25373572">
        <w:rPr>
          <w:rFonts w:ascii="Times New Roman" w:hAnsi="Times New Roman"/>
          <w:sz w:val="24"/>
        </w:rPr>
        <w:t>3 lõiget 1</w:t>
      </w:r>
      <w:r w:rsidR="0056005B" w:rsidRPr="25373572">
        <w:rPr>
          <w:rFonts w:ascii="Times New Roman" w:hAnsi="Times New Roman"/>
          <w:sz w:val="24"/>
        </w:rPr>
        <w:t xml:space="preserve"> (teenuse osutaja </w:t>
      </w:r>
      <w:proofErr w:type="spellStart"/>
      <w:r w:rsidR="00C315D3" w:rsidRPr="25373572">
        <w:rPr>
          <w:rFonts w:ascii="Times New Roman" w:hAnsi="Times New Roman"/>
          <w:sz w:val="24"/>
        </w:rPr>
        <w:t>KüTS-i</w:t>
      </w:r>
      <w:proofErr w:type="spellEnd"/>
      <w:r w:rsidR="0056005B" w:rsidRPr="25373572">
        <w:rPr>
          <w:rFonts w:ascii="Times New Roman" w:hAnsi="Times New Roman"/>
          <w:sz w:val="24"/>
        </w:rPr>
        <w:t xml:space="preserve"> tähenduses)</w:t>
      </w:r>
      <w:r w:rsidR="00546DD2" w:rsidRPr="25373572">
        <w:rPr>
          <w:rFonts w:ascii="Times New Roman" w:hAnsi="Times New Roman"/>
          <w:sz w:val="24"/>
        </w:rPr>
        <w:t xml:space="preserve"> täiendatakse punktiga 11 järgmises sõnastuses:</w:t>
      </w:r>
      <w:r w:rsidR="00374E0F" w:rsidRPr="25373572">
        <w:rPr>
          <w:rFonts w:ascii="Times New Roman" w:hAnsi="Times New Roman"/>
          <w:sz w:val="24"/>
        </w:rPr>
        <w:t xml:space="preserve"> „</w:t>
      </w:r>
      <w:proofErr w:type="spellStart"/>
      <w:r w:rsidR="00546DD2" w:rsidRPr="25373572">
        <w:rPr>
          <w:rFonts w:ascii="Times New Roman" w:hAnsi="Times New Roman"/>
          <w:sz w:val="24"/>
        </w:rPr>
        <w:t>inimgeeniuuringute</w:t>
      </w:r>
      <w:proofErr w:type="spellEnd"/>
      <w:r w:rsidR="00546DD2" w:rsidRPr="25373572">
        <w:rPr>
          <w:rFonts w:ascii="Times New Roman" w:hAnsi="Times New Roman"/>
          <w:sz w:val="24"/>
        </w:rPr>
        <w:t xml:space="preserve"> seaduse § 32 tähenduses teadusuuringu eesmärgil isiku geneetilisi isikuandmeid töötlev juriidiline isik või füüsilisest isikust ettevõtja.</w:t>
      </w:r>
      <w:r w:rsidR="006D62B6" w:rsidRPr="25373572">
        <w:rPr>
          <w:rFonts w:ascii="Times New Roman" w:hAnsi="Times New Roman"/>
          <w:sz w:val="24"/>
        </w:rPr>
        <w:t xml:space="preserve">“ </w:t>
      </w:r>
      <w:r w:rsidR="00DC7D93" w:rsidRPr="25373572">
        <w:rPr>
          <w:rFonts w:ascii="Times New Roman" w:hAnsi="Times New Roman"/>
          <w:sz w:val="24"/>
        </w:rPr>
        <w:t xml:space="preserve">Samuti täiendatakse </w:t>
      </w:r>
      <w:r w:rsidR="006D62B6" w:rsidRPr="25373572">
        <w:rPr>
          <w:rFonts w:ascii="Times New Roman" w:hAnsi="Times New Roman"/>
          <w:sz w:val="24"/>
        </w:rPr>
        <w:t xml:space="preserve"> </w:t>
      </w:r>
      <w:proofErr w:type="spellStart"/>
      <w:r w:rsidR="006D62B6" w:rsidRPr="25373572">
        <w:rPr>
          <w:rFonts w:ascii="Times New Roman" w:hAnsi="Times New Roman"/>
          <w:sz w:val="24"/>
        </w:rPr>
        <w:t>KüTS-</w:t>
      </w:r>
      <w:r w:rsidR="0051561A" w:rsidRPr="25373572">
        <w:rPr>
          <w:rFonts w:ascii="Times New Roman" w:hAnsi="Times New Roman"/>
          <w:sz w:val="24"/>
        </w:rPr>
        <w:t>i</w:t>
      </w:r>
      <w:proofErr w:type="spellEnd"/>
      <w:r w:rsidR="00DC7D93" w:rsidRPr="25373572">
        <w:rPr>
          <w:rFonts w:ascii="Times New Roman" w:hAnsi="Times New Roman"/>
          <w:sz w:val="24"/>
        </w:rPr>
        <w:t xml:space="preserve"> §-ga 28</w:t>
      </w:r>
      <w:r w:rsidR="00DC7D93" w:rsidRPr="25373572">
        <w:rPr>
          <w:rFonts w:ascii="Times New Roman" w:hAnsi="Times New Roman"/>
          <w:sz w:val="24"/>
          <w:vertAlign w:val="superscript"/>
        </w:rPr>
        <w:t>1</w:t>
      </w:r>
      <w:r w:rsidR="00B271E2" w:rsidRPr="25373572">
        <w:rPr>
          <w:rFonts w:ascii="Times New Roman" w:hAnsi="Times New Roman"/>
          <w:sz w:val="24"/>
        </w:rPr>
        <w:t>, mille kohaselt rakendatakse muudatust alates 1. juulist 2026.</w:t>
      </w:r>
      <w:r w:rsidR="5846180B" w:rsidRPr="25373572">
        <w:rPr>
          <w:rFonts w:ascii="Times New Roman" w:hAnsi="Times New Roman"/>
          <w:sz w:val="24"/>
        </w:rPr>
        <w:t xml:space="preserve"> See üleminekuaeg on seotud eelnõu §-ga 32 (teatise esitamise kohustus) ja §-ga 36 (ülemineku</w:t>
      </w:r>
      <w:r w:rsidR="51AD971A" w:rsidRPr="25373572">
        <w:rPr>
          <w:rFonts w:ascii="Times New Roman" w:hAnsi="Times New Roman"/>
          <w:sz w:val="24"/>
        </w:rPr>
        <w:t>säte teatise esitamiseks).</w:t>
      </w:r>
    </w:p>
    <w:p w14:paraId="285E5AB0" w14:textId="77777777" w:rsidR="00B003EC" w:rsidRDefault="00B003EC" w:rsidP="0016210D">
      <w:pPr>
        <w:rPr>
          <w:rFonts w:ascii="Times New Roman" w:hAnsi="Times New Roman"/>
          <w:b/>
          <w:bCs/>
          <w:sz w:val="24"/>
        </w:rPr>
      </w:pPr>
    </w:p>
    <w:p w14:paraId="2F9BB448" w14:textId="402B062E" w:rsidR="1633D8F6" w:rsidRDefault="2CC00CC8" w:rsidP="25373572">
      <w:pPr>
        <w:rPr>
          <w:rFonts w:ascii="Times New Roman" w:hAnsi="Times New Roman"/>
          <w:color w:val="000000" w:themeColor="text1"/>
          <w:sz w:val="24"/>
        </w:rPr>
      </w:pPr>
      <w:proofErr w:type="spellStart"/>
      <w:r w:rsidRPr="01E08069">
        <w:rPr>
          <w:rFonts w:ascii="Times New Roman" w:hAnsi="Times New Roman"/>
          <w:sz w:val="24"/>
        </w:rPr>
        <w:t>KüTS-i</w:t>
      </w:r>
      <w:proofErr w:type="spellEnd"/>
      <w:r w:rsidR="55153744" w:rsidRPr="01E08069">
        <w:rPr>
          <w:rFonts w:ascii="Times New Roman" w:hAnsi="Times New Roman"/>
          <w:sz w:val="24"/>
        </w:rPr>
        <w:t xml:space="preserve"> ja teiste seaduste muutmise seaduse (küberturvalisuse 2. direktiivi ülevõtmine) eelnõu seletuskiri</w:t>
      </w:r>
      <w:r w:rsidR="1633D8F6" w:rsidRPr="01E08069">
        <w:rPr>
          <w:rStyle w:val="Allmrkuseviide"/>
          <w:rFonts w:ascii="Times New Roman" w:hAnsi="Times New Roman"/>
          <w:sz w:val="24"/>
        </w:rPr>
        <w:footnoteReference w:id="118"/>
      </w:r>
      <w:r w:rsidR="55153744" w:rsidRPr="01E08069">
        <w:rPr>
          <w:rFonts w:ascii="Times New Roman" w:hAnsi="Times New Roman"/>
          <w:sz w:val="24"/>
        </w:rPr>
        <w:t xml:space="preserve"> sedastab, et k</w:t>
      </w:r>
      <w:r w:rsidR="0E892E03" w:rsidRPr="01E08069">
        <w:rPr>
          <w:rFonts w:ascii="Times New Roman" w:hAnsi="Times New Roman"/>
          <w:sz w:val="24"/>
        </w:rPr>
        <w:t xml:space="preserve">ehtiva </w:t>
      </w:r>
      <w:proofErr w:type="spellStart"/>
      <w:r w:rsidRPr="01E08069">
        <w:rPr>
          <w:rFonts w:ascii="Times New Roman" w:hAnsi="Times New Roman"/>
          <w:sz w:val="24"/>
        </w:rPr>
        <w:t>KüTS-i</w:t>
      </w:r>
      <w:proofErr w:type="spellEnd"/>
      <w:r w:rsidR="0E892E03" w:rsidRPr="01E08069">
        <w:rPr>
          <w:rFonts w:ascii="Times New Roman" w:hAnsi="Times New Roman"/>
          <w:sz w:val="24"/>
        </w:rPr>
        <w:t xml:space="preserve"> sõnastuses on sätestatud nõue stiilis </w:t>
      </w:r>
      <w:r w:rsidR="41F2DDDF" w:rsidRPr="01E08069">
        <w:rPr>
          <w:rFonts w:ascii="Times New Roman" w:hAnsi="Times New Roman"/>
          <w:sz w:val="24"/>
        </w:rPr>
        <w:t xml:space="preserve">kus </w:t>
      </w:r>
      <w:r w:rsidR="0E892E03" w:rsidRPr="01E08069">
        <w:rPr>
          <w:rFonts w:ascii="Times New Roman" w:hAnsi="Times New Roman"/>
          <w:sz w:val="24"/>
        </w:rPr>
        <w:t xml:space="preserve">X on kohustatud Y teenuse osutamiseks kasutatavate võrgu- ja infosüsteemide turvalisuse tagamiseks täitma </w:t>
      </w:r>
      <w:proofErr w:type="spellStart"/>
      <w:r w:rsidR="048EB897" w:rsidRPr="01E08069">
        <w:rPr>
          <w:rFonts w:ascii="Times New Roman" w:hAnsi="Times New Roman"/>
          <w:sz w:val="24"/>
        </w:rPr>
        <w:t>KüTS</w:t>
      </w:r>
      <w:proofErr w:type="spellEnd"/>
      <w:r w:rsidR="0E892E03" w:rsidRPr="01E08069">
        <w:rPr>
          <w:rFonts w:ascii="Times New Roman" w:hAnsi="Times New Roman"/>
          <w:sz w:val="24"/>
        </w:rPr>
        <w:t xml:space="preserve"> §-dega 7 ja 8 ning nende alusel kehtestatud nõudeid</w:t>
      </w:r>
      <w:r w:rsidR="08861BB1" w:rsidRPr="01E08069">
        <w:rPr>
          <w:rFonts w:ascii="Times New Roman" w:hAnsi="Times New Roman"/>
          <w:sz w:val="24"/>
        </w:rPr>
        <w:t xml:space="preserve"> ning </w:t>
      </w:r>
      <w:r w:rsidR="0E892E03" w:rsidRPr="01E08069">
        <w:rPr>
          <w:rFonts w:ascii="Times New Roman" w:hAnsi="Times New Roman"/>
          <w:sz w:val="24"/>
        </w:rPr>
        <w:t xml:space="preserve">Riigi Infosüsteemi Amet teostab viidatud nõude teemal järelevalvet </w:t>
      </w:r>
      <w:proofErr w:type="spellStart"/>
      <w:r w:rsidR="2C28BDA2" w:rsidRPr="01E08069">
        <w:rPr>
          <w:rFonts w:ascii="Times New Roman" w:hAnsi="Times New Roman"/>
          <w:sz w:val="24"/>
        </w:rPr>
        <w:t>KüTS-is</w:t>
      </w:r>
      <w:proofErr w:type="spellEnd"/>
      <w:r w:rsidR="0E892E03" w:rsidRPr="01E08069">
        <w:rPr>
          <w:rFonts w:ascii="Times New Roman" w:hAnsi="Times New Roman"/>
          <w:sz w:val="24"/>
        </w:rPr>
        <w:t xml:space="preserve"> sätestatud pädevuse piires</w:t>
      </w:r>
      <w:r w:rsidR="21EE34CB" w:rsidRPr="01E08069">
        <w:rPr>
          <w:rFonts w:ascii="Times New Roman" w:hAnsi="Times New Roman"/>
          <w:sz w:val="24"/>
        </w:rPr>
        <w:t>.</w:t>
      </w:r>
      <w:r w:rsidR="2B8FCE6D" w:rsidRPr="01E08069">
        <w:rPr>
          <w:rFonts w:ascii="Times New Roman" w:hAnsi="Times New Roman"/>
          <w:sz w:val="24"/>
        </w:rPr>
        <w:t xml:space="preserve"> </w:t>
      </w:r>
      <w:proofErr w:type="spellStart"/>
      <w:r w:rsidR="2B8FCE6D" w:rsidRPr="01E08069">
        <w:rPr>
          <w:rFonts w:ascii="Times New Roman" w:hAnsi="Times New Roman"/>
          <w:sz w:val="24"/>
        </w:rPr>
        <w:t>KüTS-i</w:t>
      </w:r>
      <w:proofErr w:type="spellEnd"/>
      <w:r w:rsidR="2B8FCE6D" w:rsidRPr="01E08069">
        <w:rPr>
          <w:rFonts w:ascii="Times New Roman" w:hAnsi="Times New Roman"/>
          <w:sz w:val="24"/>
        </w:rPr>
        <w:t xml:space="preserve"> 2018. a seletuskirjas tuuakse, </w:t>
      </w:r>
      <w:r w:rsidR="2B8FCE6D" w:rsidRPr="01E08069">
        <w:rPr>
          <w:rFonts w:ascii="Times New Roman" w:hAnsi="Times New Roman"/>
          <w:sz w:val="24"/>
        </w:rPr>
        <w:lastRenderedPageBreak/>
        <w:t>et i</w:t>
      </w:r>
      <w:r w:rsidR="2B8FCE6D" w:rsidRPr="25373572">
        <w:rPr>
          <w:rFonts w:ascii="Times New Roman" w:hAnsi="Times New Roman"/>
          <w:sz w:val="24"/>
        </w:rPr>
        <w:t>nternetiajastu on loonud pinnase uut laadi käitumiskohustuste tekitamise järele ning seega nõuab ühiskond riigi kaitseülesannete laiendamist uute ohupotentsiaalidega toimetulemiseks</w:t>
      </w:r>
      <w:r w:rsidRPr="25373572">
        <w:rPr>
          <w:rFonts w:ascii="Times New Roman" w:hAnsi="Times New Roman"/>
          <w:sz w:val="24"/>
          <w:vertAlign w:val="superscript"/>
        </w:rPr>
        <w:footnoteReference w:id="119"/>
      </w:r>
      <w:r w:rsidR="54C2AD78" w:rsidRPr="25373572">
        <w:rPr>
          <w:rFonts w:ascii="Times New Roman" w:hAnsi="Times New Roman"/>
          <w:sz w:val="24"/>
        </w:rPr>
        <w:t xml:space="preserve">. </w:t>
      </w:r>
    </w:p>
    <w:p w14:paraId="1EC0D5C4" w14:textId="0BBB856D" w:rsidR="6018E984" w:rsidRDefault="6018E984" w:rsidP="0016210D">
      <w:pPr>
        <w:rPr>
          <w:rFonts w:ascii="Times New Roman" w:hAnsi="Times New Roman"/>
          <w:sz w:val="24"/>
        </w:rPr>
      </w:pPr>
    </w:p>
    <w:p w14:paraId="460FCC60" w14:textId="385EA7B0" w:rsidR="25373572" w:rsidRDefault="4C59C8D1" w:rsidP="25373572">
      <w:pPr>
        <w:rPr>
          <w:rFonts w:ascii="Times New Roman" w:hAnsi="Times New Roman"/>
          <w:sz w:val="24"/>
        </w:rPr>
      </w:pPr>
      <w:proofErr w:type="spellStart"/>
      <w:r w:rsidRPr="25373572">
        <w:rPr>
          <w:rFonts w:ascii="Times New Roman" w:hAnsi="Times New Roman"/>
          <w:sz w:val="24"/>
        </w:rPr>
        <w:t>KüTS</w:t>
      </w:r>
      <w:proofErr w:type="spellEnd"/>
      <w:r w:rsidRPr="25373572">
        <w:rPr>
          <w:rFonts w:ascii="Times New Roman" w:hAnsi="Times New Roman"/>
          <w:sz w:val="24"/>
        </w:rPr>
        <w:t xml:space="preserve"> on Eesti õiguses üks ühine horisontaalne õigusakt, millest </w:t>
      </w:r>
      <w:proofErr w:type="spellStart"/>
      <w:r w:rsidRPr="25373572">
        <w:rPr>
          <w:rFonts w:ascii="Times New Roman" w:hAnsi="Times New Roman"/>
          <w:sz w:val="24"/>
        </w:rPr>
        <w:t>KüTS</w:t>
      </w:r>
      <w:r w:rsidR="00613A2F" w:rsidRPr="25373572">
        <w:rPr>
          <w:rFonts w:ascii="Times New Roman" w:hAnsi="Times New Roman"/>
          <w:sz w:val="24"/>
        </w:rPr>
        <w:t>-</w:t>
      </w:r>
      <w:r w:rsidRPr="25373572">
        <w:rPr>
          <w:rFonts w:ascii="Times New Roman" w:hAnsi="Times New Roman"/>
          <w:sz w:val="24"/>
        </w:rPr>
        <w:t>i</w:t>
      </w:r>
      <w:proofErr w:type="spellEnd"/>
      <w:r w:rsidRPr="25373572">
        <w:rPr>
          <w:rFonts w:ascii="Times New Roman" w:hAnsi="Times New Roman"/>
          <w:sz w:val="24"/>
        </w:rPr>
        <w:t xml:space="preserve"> </w:t>
      </w:r>
      <w:r w:rsidR="00613A2F" w:rsidRPr="25373572">
        <w:rPr>
          <w:rFonts w:ascii="Times New Roman" w:hAnsi="Times New Roman"/>
          <w:sz w:val="24"/>
        </w:rPr>
        <w:t>teenuse</w:t>
      </w:r>
      <w:r w:rsidRPr="25373572">
        <w:rPr>
          <w:rFonts w:ascii="Times New Roman" w:hAnsi="Times New Roman"/>
          <w:sz w:val="24"/>
        </w:rPr>
        <w:t>osutajad lä</w:t>
      </w:r>
      <w:r w:rsidR="29C5DDCB" w:rsidRPr="25373572">
        <w:rPr>
          <w:rFonts w:ascii="Times New Roman" w:hAnsi="Times New Roman"/>
          <w:sz w:val="24"/>
        </w:rPr>
        <w:t xml:space="preserve">htuvad. </w:t>
      </w:r>
      <w:r w:rsidR="01037BE9" w:rsidRPr="25373572">
        <w:rPr>
          <w:rFonts w:ascii="Times New Roman" w:hAnsi="Times New Roman"/>
          <w:sz w:val="24"/>
        </w:rPr>
        <w:t>Selles o</w:t>
      </w:r>
      <w:r w:rsidR="4AF790AA" w:rsidRPr="25373572">
        <w:rPr>
          <w:rFonts w:ascii="Times New Roman" w:hAnsi="Times New Roman"/>
          <w:sz w:val="24"/>
        </w:rPr>
        <w:t>n toodud peamised nõuded, mis põhinevad ühtsetel nõuetel</w:t>
      </w:r>
      <w:r w:rsidR="5E3E43E7" w:rsidRPr="25373572">
        <w:rPr>
          <w:rFonts w:ascii="Times New Roman" w:hAnsi="Times New Roman"/>
          <w:sz w:val="24"/>
        </w:rPr>
        <w:t xml:space="preserve">, et tagada võrgu- ja infosüsteemide turvalisus. Seetõttu valiti eriti tundlike terviseandmete, nagu geneetiliste andmete töötlejatele sama lähtepunkt - kui majandustegevusteate esitanud uuringutegija töötleb andmeid eelviidatud süsteemides, </w:t>
      </w:r>
      <w:r w:rsidR="21526B16" w:rsidRPr="25373572">
        <w:rPr>
          <w:rFonts w:ascii="Times New Roman" w:hAnsi="Times New Roman"/>
          <w:sz w:val="24"/>
        </w:rPr>
        <w:t xml:space="preserve">siis tuleb täita ka </w:t>
      </w:r>
      <w:proofErr w:type="spellStart"/>
      <w:r w:rsidR="21526B16" w:rsidRPr="25373572">
        <w:rPr>
          <w:rFonts w:ascii="Times New Roman" w:hAnsi="Times New Roman"/>
          <w:sz w:val="24"/>
        </w:rPr>
        <w:t>KüTS-i</w:t>
      </w:r>
      <w:proofErr w:type="spellEnd"/>
      <w:r w:rsidR="21526B16" w:rsidRPr="25373572">
        <w:rPr>
          <w:rFonts w:ascii="Times New Roman" w:hAnsi="Times New Roman"/>
          <w:sz w:val="24"/>
        </w:rPr>
        <w:t xml:space="preserve"> nõudeid (vt kohustatud isiku osas </w:t>
      </w:r>
      <w:r w:rsidR="701FCCCB" w:rsidRPr="25373572">
        <w:rPr>
          <w:rFonts w:ascii="Times New Roman" w:hAnsi="Times New Roman"/>
          <w:sz w:val="24"/>
        </w:rPr>
        <w:t>§ 32 selgitusi).</w:t>
      </w:r>
      <w:r w:rsidR="23285C1C" w:rsidRPr="25373572">
        <w:rPr>
          <w:rFonts w:ascii="Times New Roman" w:hAnsi="Times New Roman"/>
          <w:sz w:val="24"/>
        </w:rPr>
        <w:t xml:space="preserve"> </w:t>
      </w:r>
      <w:proofErr w:type="spellStart"/>
      <w:r w:rsidR="23285C1C" w:rsidRPr="25373572">
        <w:rPr>
          <w:rFonts w:ascii="Times New Roman" w:hAnsi="Times New Roman"/>
          <w:sz w:val="24"/>
        </w:rPr>
        <w:t>KüTS-i</w:t>
      </w:r>
      <w:proofErr w:type="spellEnd"/>
      <w:r w:rsidR="23285C1C" w:rsidRPr="25373572">
        <w:rPr>
          <w:rFonts w:ascii="Times New Roman" w:hAnsi="Times New Roman"/>
          <w:sz w:val="24"/>
        </w:rPr>
        <w:t xml:space="preserve"> §-d 7 </w:t>
      </w:r>
      <w:ins w:id="45" w:author="Maria Sults - JUSTDIGI" w:date="2025-08-16T14:08:00Z" w16du:dateUtc="2025-08-16T11:08:00Z">
        <w:r w:rsidR="00EB3971">
          <w:rPr>
            <w:rFonts w:ascii="Times New Roman" w:hAnsi="Times New Roman"/>
            <w:sz w:val="24"/>
          </w:rPr>
          <w:t xml:space="preserve">ja </w:t>
        </w:r>
      </w:ins>
      <w:r w:rsidR="23285C1C" w:rsidRPr="25373572">
        <w:rPr>
          <w:rFonts w:ascii="Times New Roman" w:hAnsi="Times New Roman"/>
          <w:sz w:val="24"/>
        </w:rPr>
        <w:t xml:space="preserve">8 sätestavad kohustused </w:t>
      </w:r>
      <w:r w:rsidR="23285C1C" w:rsidRPr="25373572">
        <w:rPr>
          <w:rFonts w:ascii="Times New Roman" w:hAnsi="Times New Roman"/>
          <w:color w:val="000000" w:themeColor="text1"/>
          <w:sz w:val="24"/>
        </w:rPr>
        <w:t xml:space="preserve">küberturvalisuse tagamisel. Turvameetmeid on vaja rakendada selleks, et </w:t>
      </w:r>
      <w:proofErr w:type="spellStart"/>
      <w:r w:rsidR="23285C1C" w:rsidRPr="25373572">
        <w:rPr>
          <w:rFonts w:ascii="Times New Roman" w:hAnsi="Times New Roman"/>
          <w:color w:val="000000" w:themeColor="text1"/>
          <w:sz w:val="24"/>
        </w:rPr>
        <w:t>küberintsidente</w:t>
      </w:r>
      <w:proofErr w:type="spellEnd"/>
      <w:r w:rsidR="23285C1C" w:rsidRPr="25373572">
        <w:rPr>
          <w:rFonts w:ascii="Times New Roman" w:hAnsi="Times New Roman"/>
          <w:color w:val="000000" w:themeColor="text1"/>
          <w:sz w:val="24"/>
        </w:rPr>
        <w:t xml:space="preserve"> ennetada, </w:t>
      </w:r>
      <w:proofErr w:type="spellStart"/>
      <w:r w:rsidR="23285C1C" w:rsidRPr="25373572">
        <w:rPr>
          <w:rFonts w:ascii="Times New Roman" w:hAnsi="Times New Roman"/>
          <w:color w:val="000000" w:themeColor="text1"/>
          <w:sz w:val="24"/>
        </w:rPr>
        <w:t>küberintsidente</w:t>
      </w:r>
      <w:proofErr w:type="spellEnd"/>
      <w:r w:rsidR="23285C1C" w:rsidRPr="25373572">
        <w:rPr>
          <w:rFonts w:ascii="Times New Roman" w:hAnsi="Times New Roman"/>
          <w:color w:val="000000" w:themeColor="text1"/>
          <w:sz w:val="24"/>
        </w:rPr>
        <w:t xml:space="preserve"> lahendada, ja</w:t>
      </w:r>
      <w:r w:rsidR="00EA44D7">
        <w:rPr>
          <w:rFonts w:ascii="Times New Roman" w:hAnsi="Times New Roman"/>
          <w:color w:val="000000" w:themeColor="text1"/>
          <w:sz w:val="24"/>
        </w:rPr>
        <w:t xml:space="preserve"> hoida ära teenuste tõrked</w:t>
      </w:r>
      <w:r w:rsidR="23285C1C" w:rsidRPr="25373572">
        <w:rPr>
          <w:rFonts w:ascii="Times New Roman" w:hAnsi="Times New Roman"/>
          <w:color w:val="000000" w:themeColor="text1"/>
          <w:sz w:val="24"/>
        </w:rPr>
        <w:t xml:space="preserve">. Sellest tulenevalt on oluline teenuse osutajal rakendada organisatsioonilisi, füüsilisi ja infotehnilisi turvameetmeid. Määrata tuleb riskide realiseerimisel tekkiva </w:t>
      </w:r>
      <w:proofErr w:type="spellStart"/>
      <w:r w:rsidR="23285C1C" w:rsidRPr="25373572">
        <w:rPr>
          <w:rFonts w:ascii="Times New Roman" w:hAnsi="Times New Roman"/>
          <w:color w:val="000000" w:themeColor="text1"/>
          <w:sz w:val="24"/>
        </w:rPr>
        <w:t>küberintsidendi</w:t>
      </w:r>
      <w:proofErr w:type="spellEnd"/>
      <w:r w:rsidR="23285C1C" w:rsidRPr="25373572">
        <w:rPr>
          <w:rFonts w:ascii="Times New Roman" w:hAnsi="Times New Roman"/>
          <w:color w:val="000000" w:themeColor="text1"/>
          <w:sz w:val="24"/>
        </w:rPr>
        <w:t xml:space="preserve"> tagajärgede raskusaste ja </w:t>
      </w:r>
      <w:proofErr w:type="spellStart"/>
      <w:r w:rsidR="23285C1C" w:rsidRPr="25373572">
        <w:rPr>
          <w:rFonts w:ascii="Times New Roman" w:hAnsi="Times New Roman"/>
          <w:color w:val="000000" w:themeColor="text1"/>
          <w:sz w:val="24"/>
        </w:rPr>
        <w:t>küberintsidendi</w:t>
      </w:r>
      <w:proofErr w:type="spellEnd"/>
      <w:r w:rsidR="23285C1C" w:rsidRPr="25373572">
        <w:rPr>
          <w:rFonts w:ascii="Times New Roman" w:hAnsi="Times New Roman"/>
          <w:color w:val="000000" w:themeColor="text1"/>
          <w:sz w:val="24"/>
        </w:rPr>
        <w:t xml:space="preserve"> mõju olulisus organisatsioonile ning teenuse kasutajatele (sh klientidele, vt § 7 selgitused </w:t>
      </w:r>
      <w:r w:rsidRPr="25373572">
        <w:rPr>
          <w:rFonts w:ascii="Times New Roman" w:hAnsi="Times New Roman"/>
          <w:color w:val="000000" w:themeColor="text1"/>
          <w:sz w:val="24"/>
          <w:vertAlign w:val="superscript"/>
        </w:rPr>
        <w:footnoteReference w:id="120"/>
      </w:r>
      <w:r w:rsidR="23285C1C" w:rsidRPr="25373572">
        <w:rPr>
          <w:rFonts w:ascii="Times New Roman" w:hAnsi="Times New Roman"/>
          <w:color w:val="000000" w:themeColor="text1"/>
          <w:sz w:val="24"/>
        </w:rPr>
        <w:t xml:space="preserve">). </w:t>
      </w:r>
      <w:r w:rsidR="0061665E">
        <w:rPr>
          <w:rFonts w:ascii="Times New Roman" w:hAnsi="Times New Roman"/>
          <w:color w:val="000000" w:themeColor="text1"/>
          <w:sz w:val="24"/>
        </w:rPr>
        <w:t>Riigi Infosüsteemi Ametil</w:t>
      </w:r>
      <w:r w:rsidR="23285C1C" w:rsidRPr="25373572">
        <w:rPr>
          <w:rFonts w:ascii="Times New Roman" w:hAnsi="Times New Roman"/>
          <w:color w:val="000000" w:themeColor="text1"/>
          <w:sz w:val="24"/>
        </w:rPr>
        <w:t xml:space="preserve"> on kohustus analüüsida </w:t>
      </w:r>
      <w:proofErr w:type="spellStart"/>
      <w:r w:rsidR="23285C1C" w:rsidRPr="25373572">
        <w:rPr>
          <w:rFonts w:ascii="Times New Roman" w:hAnsi="Times New Roman"/>
          <w:color w:val="000000" w:themeColor="text1"/>
          <w:sz w:val="24"/>
        </w:rPr>
        <w:t>küberintsidentide</w:t>
      </w:r>
      <w:proofErr w:type="spellEnd"/>
      <w:r w:rsidR="23285C1C" w:rsidRPr="25373572">
        <w:rPr>
          <w:rFonts w:ascii="Times New Roman" w:hAnsi="Times New Roman"/>
          <w:color w:val="000000" w:themeColor="text1"/>
          <w:sz w:val="24"/>
        </w:rPr>
        <w:t xml:space="preserve"> tekkepõhjuseid üldiselt ja tõsta nii teenuse osutajate ning kogu riigi ohuteadlikkust info jagamisega (vt § 7 selgitused </w:t>
      </w:r>
      <w:r w:rsidRPr="25373572">
        <w:rPr>
          <w:rFonts w:ascii="Times New Roman" w:hAnsi="Times New Roman"/>
          <w:color w:val="000000" w:themeColor="text1"/>
          <w:sz w:val="24"/>
          <w:vertAlign w:val="superscript"/>
        </w:rPr>
        <w:footnoteReference w:id="121"/>
      </w:r>
      <w:r w:rsidR="23285C1C" w:rsidRPr="25373572">
        <w:rPr>
          <w:rFonts w:ascii="Times New Roman" w:hAnsi="Times New Roman"/>
          <w:color w:val="000000" w:themeColor="text1"/>
          <w:sz w:val="24"/>
        </w:rPr>
        <w:t xml:space="preserve">). </w:t>
      </w:r>
      <w:proofErr w:type="spellStart"/>
      <w:r w:rsidR="23285C1C" w:rsidRPr="25373572">
        <w:rPr>
          <w:rFonts w:ascii="Times New Roman" w:hAnsi="Times New Roman"/>
          <w:color w:val="000000" w:themeColor="text1"/>
          <w:sz w:val="24"/>
        </w:rPr>
        <w:t>KüTS</w:t>
      </w:r>
      <w:proofErr w:type="spellEnd"/>
      <w:r w:rsidR="23285C1C" w:rsidRPr="25373572">
        <w:rPr>
          <w:rFonts w:ascii="Times New Roman" w:hAnsi="Times New Roman"/>
          <w:color w:val="000000" w:themeColor="text1"/>
          <w:sz w:val="24"/>
        </w:rPr>
        <w:t xml:space="preserve"> § 8 sätestab teenuse osutaja teavitamise kohustuse olulise mõjuga </w:t>
      </w:r>
      <w:proofErr w:type="spellStart"/>
      <w:r w:rsidR="23285C1C" w:rsidRPr="25373572">
        <w:rPr>
          <w:rFonts w:ascii="Times New Roman" w:hAnsi="Times New Roman"/>
          <w:color w:val="000000" w:themeColor="text1"/>
          <w:sz w:val="24"/>
        </w:rPr>
        <w:t>küberintsidendist</w:t>
      </w:r>
      <w:proofErr w:type="spellEnd"/>
      <w:r w:rsidR="23285C1C" w:rsidRPr="25373572">
        <w:rPr>
          <w:rFonts w:ascii="Times New Roman" w:hAnsi="Times New Roman"/>
          <w:color w:val="000000" w:themeColor="text1"/>
          <w:sz w:val="24"/>
        </w:rPr>
        <w:t xml:space="preserve"> </w:t>
      </w:r>
      <w:r w:rsidR="0061665E">
        <w:rPr>
          <w:rFonts w:ascii="Times New Roman" w:hAnsi="Times New Roman"/>
          <w:color w:val="000000" w:themeColor="text1"/>
          <w:sz w:val="24"/>
        </w:rPr>
        <w:t>Riigi Infosüsteemi Ametit</w:t>
      </w:r>
      <w:r w:rsidR="0061665E" w:rsidRPr="25373572">
        <w:rPr>
          <w:rFonts w:ascii="Times New Roman" w:hAnsi="Times New Roman"/>
          <w:color w:val="000000" w:themeColor="text1"/>
          <w:sz w:val="24"/>
        </w:rPr>
        <w:t xml:space="preserve"> </w:t>
      </w:r>
      <w:r w:rsidR="23285C1C" w:rsidRPr="25373572">
        <w:rPr>
          <w:rFonts w:ascii="Times New Roman" w:hAnsi="Times New Roman"/>
          <w:color w:val="000000" w:themeColor="text1"/>
          <w:sz w:val="24"/>
        </w:rPr>
        <w:t>(vt täpsemaid selgitusi algse eelnõu seletuskirja juurest</w:t>
      </w:r>
      <w:r w:rsidR="03CE821A" w:rsidRPr="0084020C">
        <w:rPr>
          <w:rFonts w:ascii="Times New Roman" w:hAnsi="Times New Roman"/>
          <w:color w:val="000000" w:themeColor="text1"/>
          <w:sz w:val="24"/>
          <w:vertAlign w:val="superscript"/>
        </w:rPr>
        <w:t xml:space="preserve"> </w:t>
      </w:r>
      <w:r w:rsidRPr="25373572">
        <w:rPr>
          <w:rFonts w:ascii="Times New Roman" w:hAnsi="Times New Roman"/>
          <w:color w:val="000000" w:themeColor="text1"/>
          <w:sz w:val="24"/>
          <w:vertAlign w:val="superscript"/>
        </w:rPr>
        <w:footnoteReference w:id="122"/>
      </w:r>
      <w:r w:rsidR="7F6E05A5" w:rsidRPr="25373572">
        <w:rPr>
          <w:rFonts w:ascii="Times New Roman" w:hAnsi="Times New Roman"/>
          <w:color w:val="000000" w:themeColor="text1"/>
          <w:sz w:val="24"/>
        </w:rPr>
        <w:t>).</w:t>
      </w:r>
      <w:r w:rsidR="140C56DB" w:rsidRPr="25373572">
        <w:rPr>
          <w:rFonts w:ascii="Times New Roman" w:hAnsi="Times New Roman"/>
          <w:color w:val="000000" w:themeColor="text1"/>
          <w:sz w:val="24"/>
        </w:rPr>
        <w:t xml:space="preserve"> Seega peab edaspidi väga tundlike andmete töötlemisel </w:t>
      </w:r>
      <w:proofErr w:type="spellStart"/>
      <w:r w:rsidR="140C56DB" w:rsidRPr="25373572">
        <w:rPr>
          <w:rFonts w:ascii="Times New Roman" w:hAnsi="Times New Roman"/>
          <w:color w:val="000000" w:themeColor="text1"/>
          <w:sz w:val="24"/>
        </w:rPr>
        <w:t>inimuuringutes</w:t>
      </w:r>
      <w:proofErr w:type="spellEnd"/>
      <w:r w:rsidR="140C56DB" w:rsidRPr="25373572">
        <w:rPr>
          <w:rFonts w:ascii="Times New Roman" w:hAnsi="Times New Roman"/>
          <w:color w:val="000000" w:themeColor="text1"/>
          <w:sz w:val="24"/>
        </w:rPr>
        <w:t xml:space="preserve">, järgima olulisi nõudeid </w:t>
      </w:r>
      <w:proofErr w:type="spellStart"/>
      <w:r w:rsidR="140C56DB" w:rsidRPr="25373572">
        <w:rPr>
          <w:rFonts w:ascii="Times New Roman" w:hAnsi="Times New Roman"/>
          <w:color w:val="000000" w:themeColor="text1"/>
          <w:sz w:val="24"/>
        </w:rPr>
        <w:t>KüTS-ist</w:t>
      </w:r>
      <w:proofErr w:type="spellEnd"/>
      <w:r w:rsidR="140C56DB" w:rsidRPr="25373572">
        <w:rPr>
          <w:rFonts w:ascii="Times New Roman" w:hAnsi="Times New Roman"/>
          <w:color w:val="000000" w:themeColor="text1"/>
          <w:sz w:val="24"/>
        </w:rPr>
        <w:t xml:space="preserve">. </w:t>
      </w:r>
      <w:r w:rsidR="01878775" w:rsidRPr="25373572">
        <w:rPr>
          <w:rFonts w:ascii="Times New Roman" w:hAnsi="Times New Roman"/>
          <w:color w:val="000000" w:themeColor="text1"/>
          <w:sz w:val="24"/>
        </w:rPr>
        <w:t>Sellega suunatakse andmetöötleja ka tegelikult kaaluma riske ja rakendama nende maandamiseks kaitsemeetmeid – nii täidetakse lõppastmes tegelikult IKÜM-</w:t>
      </w:r>
      <w:proofErr w:type="spellStart"/>
      <w:r w:rsidR="01878775" w:rsidRPr="25373572">
        <w:rPr>
          <w:rFonts w:ascii="Times New Roman" w:hAnsi="Times New Roman"/>
          <w:color w:val="000000" w:themeColor="text1"/>
          <w:sz w:val="24"/>
        </w:rPr>
        <w:t>is</w:t>
      </w:r>
      <w:proofErr w:type="spellEnd"/>
      <w:r w:rsidR="01878775" w:rsidRPr="25373572">
        <w:rPr>
          <w:rFonts w:ascii="Times New Roman" w:hAnsi="Times New Roman"/>
          <w:color w:val="000000" w:themeColor="text1"/>
          <w:sz w:val="24"/>
        </w:rPr>
        <w:t xml:space="preserve"> soovitud nõudeid, </w:t>
      </w:r>
      <w:r w:rsidR="0C551BEE" w:rsidRPr="25373572">
        <w:rPr>
          <w:rFonts w:ascii="Times New Roman" w:hAnsi="Times New Roman"/>
          <w:color w:val="000000" w:themeColor="text1"/>
          <w:sz w:val="24"/>
        </w:rPr>
        <w:t xml:space="preserve">rakendades </w:t>
      </w:r>
      <w:r w:rsidR="0C551BEE" w:rsidRPr="25373572">
        <w:rPr>
          <w:rFonts w:ascii="Times New Roman" w:hAnsi="Times New Roman"/>
          <w:sz w:val="24"/>
        </w:rPr>
        <w:t>asjakohaseid tehnilisi või korralduslikke meetmeid (IKÜM art 5 lg 1 p f).</w:t>
      </w:r>
    </w:p>
    <w:p w14:paraId="097259D3" w14:textId="78A42AC5" w:rsidR="00A5325B" w:rsidRDefault="00A5325B" w:rsidP="25373572">
      <w:pPr>
        <w:rPr>
          <w:rFonts w:ascii="Times New Roman" w:hAnsi="Times New Roman"/>
          <w:sz w:val="24"/>
        </w:rPr>
      </w:pPr>
    </w:p>
    <w:p w14:paraId="1A68C419" w14:textId="3E6DF34F" w:rsidR="3692E297" w:rsidRPr="00875FCB" w:rsidRDefault="16AB2521" w:rsidP="25373572">
      <w:pPr>
        <w:rPr>
          <w:rFonts w:ascii="Times New Roman" w:hAnsi="Times New Roman"/>
          <w:sz w:val="24"/>
        </w:rPr>
      </w:pPr>
      <w:r w:rsidRPr="25373572">
        <w:rPr>
          <w:rFonts w:ascii="Times New Roman" w:hAnsi="Times New Roman"/>
          <w:sz w:val="24"/>
        </w:rPr>
        <w:t xml:space="preserve">Vajadusel tehakse </w:t>
      </w:r>
      <w:r w:rsidR="00B46566">
        <w:rPr>
          <w:rFonts w:ascii="Times New Roman" w:hAnsi="Times New Roman"/>
          <w:sz w:val="24"/>
        </w:rPr>
        <w:t>m</w:t>
      </w:r>
      <w:r w:rsidR="00875FCB" w:rsidRPr="25373572">
        <w:rPr>
          <w:rFonts w:ascii="Times New Roman" w:hAnsi="Times New Roman"/>
          <w:sz w:val="24"/>
        </w:rPr>
        <w:t xml:space="preserve">uudatused menetluses oleva </w:t>
      </w:r>
      <w:proofErr w:type="spellStart"/>
      <w:r w:rsidR="00875FCB" w:rsidRPr="25373572">
        <w:rPr>
          <w:rFonts w:ascii="Times New Roman" w:hAnsi="Times New Roman"/>
          <w:sz w:val="24"/>
        </w:rPr>
        <w:t>K</w:t>
      </w:r>
      <w:r w:rsidR="0086365F" w:rsidRPr="25373572">
        <w:rPr>
          <w:rFonts w:ascii="Times New Roman" w:hAnsi="Times New Roman"/>
          <w:sz w:val="24"/>
        </w:rPr>
        <w:t>üTS-i</w:t>
      </w:r>
      <w:proofErr w:type="spellEnd"/>
      <w:r w:rsidR="00875FCB" w:rsidRPr="25373572">
        <w:rPr>
          <w:rFonts w:ascii="Times New Roman" w:hAnsi="Times New Roman"/>
          <w:sz w:val="24"/>
        </w:rPr>
        <w:t xml:space="preserve"> redaktsiooni</w:t>
      </w:r>
      <w:r w:rsidR="605D8CF3" w:rsidRPr="25373572">
        <w:rPr>
          <w:rFonts w:ascii="Times New Roman" w:hAnsi="Times New Roman"/>
          <w:sz w:val="24"/>
        </w:rPr>
        <w:t xml:space="preserve"> (</w:t>
      </w:r>
      <w:r w:rsidR="470298F9" w:rsidRPr="25373572">
        <w:rPr>
          <w:rFonts w:ascii="Times New Roman" w:hAnsi="Times New Roman"/>
          <w:sz w:val="24"/>
        </w:rPr>
        <w:t>küberturvalisuse seaduse ja teiste seaduste muutmise seadus (küberturvalisuse 2. direktiivi ülevõtmine)</w:t>
      </w:r>
      <w:r w:rsidR="4E19DAF3" w:rsidRPr="25373572">
        <w:rPr>
          <w:rFonts w:ascii="Times New Roman" w:hAnsi="Times New Roman"/>
          <w:sz w:val="24"/>
          <w:vertAlign w:val="superscript"/>
        </w:rPr>
        <w:footnoteReference w:id="123"/>
      </w:r>
      <w:r w:rsidR="605D8CF3" w:rsidRPr="25373572">
        <w:rPr>
          <w:rFonts w:ascii="Times New Roman" w:hAnsi="Times New Roman"/>
          <w:sz w:val="24"/>
        </w:rPr>
        <w:t>)</w:t>
      </w:r>
      <w:r w:rsidR="00875FCB" w:rsidRPr="25373572">
        <w:rPr>
          <w:rFonts w:ascii="Times New Roman" w:hAnsi="Times New Roman"/>
          <w:sz w:val="24"/>
        </w:rPr>
        <w:t xml:space="preserve"> eelnõu</w:t>
      </w:r>
      <w:r w:rsidR="009F02E1" w:rsidRPr="25373572">
        <w:rPr>
          <w:rFonts w:ascii="Times New Roman" w:hAnsi="Times New Roman"/>
          <w:sz w:val="24"/>
        </w:rPr>
        <w:t xml:space="preserve"> </w:t>
      </w:r>
      <w:r w:rsidR="00875FCB" w:rsidRPr="25373572">
        <w:rPr>
          <w:rFonts w:ascii="Times New Roman" w:hAnsi="Times New Roman"/>
          <w:sz w:val="24"/>
        </w:rPr>
        <w:t xml:space="preserve">menetluse käigus </w:t>
      </w:r>
      <w:r w:rsidR="009F02E1" w:rsidRPr="25373572">
        <w:rPr>
          <w:rFonts w:ascii="Times New Roman" w:hAnsi="Times New Roman"/>
          <w:sz w:val="24"/>
        </w:rPr>
        <w:t>jooksvalt</w:t>
      </w:r>
      <w:r w:rsidR="51D8B01F" w:rsidRPr="25373572">
        <w:rPr>
          <w:rFonts w:ascii="Times New Roman" w:hAnsi="Times New Roman"/>
          <w:sz w:val="24"/>
        </w:rPr>
        <w:t>.</w:t>
      </w:r>
    </w:p>
    <w:p w14:paraId="47CA53B1" w14:textId="77777777" w:rsidR="00B101F7" w:rsidRDefault="00B101F7" w:rsidP="0016210D">
      <w:pPr>
        <w:rPr>
          <w:rFonts w:ascii="Times New Roman" w:hAnsi="Times New Roman"/>
          <w:b/>
          <w:bCs/>
          <w:sz w:val="24"/>
        </w:rPr>
      </w:pPr>
    </w:p>
    <w:p w14:paraId="7CB0AB81" w14:textId="50A659ED" w:rsidR="00B101F7" w:rsidRPr="002E7F51" w:rsidRDefault="5159F51A" w:rsidP="0016210D">
      <w:pPr>
        <w:rPr>
          <w:rFonts w:ascii="Times New Roman" w:hAnsi="Times New Roman"/>
          <w:sz w:val="24"/>
        </w:rPr>
      </w:pPr>
      <w:r w:rsidRPr="3BFCAE6E">
        <w:rPr>
          <w:rFonts w:ascii="Times New Roman" w:hAnsi="Times New Roman"/>
          <w:b/>
          <w:bCs/>
          <w:sz w:val="24"/>
        </w:rPr>
        <w:t xml:space="preserve">Eelnõu </w:t>
      </w:r>
      <w:r w:rsidR="00050193">
        <w:rPr>
          <w:rFonts w:ascii="Times New Roman" w:hAnsi="Times New Roman"/>
          <w:b/>
          <w:bCs/>
          <w:sz w:val="24"/>
        </w:rPr>
        <w:t>§-ga</w:t>
      </w:r>
      <w:r w:rsidRPr="3BFCAE6E">
        <w:rPr>
          <w:rFonts w:ascii="Times New Roman" w:hAnsi="Times New Roman"/>
          <w:b/>
          <w:bCs/>
          <w:sz w:val="24"/>
        </w:rPr>
        <w:t xml:space="preserve"> 4</w:t>
      </w:r>
      <w:r w:rsidR="002D4BC1">
        <w:rPr>
          <w:rFonts w:ascii="Times New Roman" w:hAnsi="Times New Roman"/>
          <w:b/>
          <w:bCs/>
          <w:sz w:val="24"/>
        </w:rPr>
        <w:t xml:space="preserve">0 </w:t>
      </w:r>
      <w:r w:rsidRPr="005C646D">
        <w:rPr>
          <w:rFonts w:ascii="Times New Roman" w:hAnsi="Times New Roman"/>
          <w:b/>
          <w:bCs/>
          <w:sz w:val="24"/>
        </w:rPr>
        <w:t>muudetakse n</w:t>
      </w:r>
      <w:r w:rsidRPr="3BFCAE6E">
        <w:rPr>
          <w:rFonts w:ascii="Times New Roman" w:hAnsi="Times New Roman"/>
          <w:b/>
          <w:bCs/>
          <w:sz w:val="24"/>
        </w:rPr>
        <w:t>akkushaiguste ennet</w:t>
      </w:r>
      <w:r w:rsidR="008D6B46">
        <w:rPr>
          <w:rFonts w:ascii="Times New Roman" w:hAnsi="Times New Roman"/>
          <w:b/>
          <w:bCs/>
          <w:sz w:val="24"/>
        </w:rPr>
        <w:t>amise</w:t>
      </w:r>
      <w:r w:rsidRPr="3BFCAE6E">
        <w:rPr>
          <w:rFonts w:ascii="Times New Roman" w:hAnsi="Times New Roman"/>
          <w:b/>
          <w:bCs/>
          <w:sz w:val="24"/>
        </w:rPr>
        <w:t xml:space="preserve"> ja tõrje seadust</w:t>
      </w:r>
      <w:r w:rsidR="008D6B46">
        <w:rPr>
          <w:rFonts w:ascii="Times New Roman" w:hAnsi="Times New Roman"/>
          <w:b/>
          <w:bCs/>
          <w:sz w:val="24"/>
        </w:rPr>
        <w:t xml:space="preserve"> </w:t>
      </w:r>
      <w:r w:rsidR="007F6128">
        <w:rPr>
          <w:rFonts w:ascii="Times New Roman" w:hAnsi="Times New Roman"/>
          <w:sz w:val="24"/>
        </w:rPr>
        <w:t>(NETS).</w:t>
      </w:r>
    </w:p>
    <w:p w14:paraId="50DC517E" w14:textId="4D87C7CC" w:rsidR="1471AA26" w:rsidRDefault="1471AA26" w:rsidP="0016210D">
      <w:pPr>
        <w:rPr>
          <w:rFonts w:ascii="Times New Roman" w:hAnsi="Times New Roman"/>
          <w:sz w:val="24"/>
        </w:rPr>
      </w:pPr>
    </w:p>
    <w:p w14:paraId="48967D24" w14:textId="0FC737A5" w:rsidR="1F6074A2" w:rsidRDefault="6BCC148E" w:rsidP="25373572">
      <w:pPr>
        <w:rPr>
          <w:rFonts w:ascii="Times New Roman" w:hAnsi="Times New Roman"/>
          <w:sz w:val="24"/>
        </w:rPr>
      </w:pPr>
      <w:r w:rsidRPr="25373572">
        <w:rPr>
          <w:rFonts w:ascii="Times New Roman" w:hAnsi="Times New Roman"/>
          <w:sz w:val="24"/>
        </w:rPr>
        <w:t xml:space="preserve">Punktiga 1 täiendatakse </w:t>
      </w:r>
      <w:proofErr w:type="spellStart"/>
      <w:r w:rsidR="007F6128" w:rsidRPr="25373572">
        <w:rPr>
          <w:rFonts w:ascii="Times New Roman" w:hAnsi="Times New Roman"/>
          <w:sz w:val="24"/>
        </w:rPr>
        <w:t>NETS-i</w:t>
      </w:r>
      <w:proofErr w:type="spellEnd"/>
      <w:r w:rsidRPr="25373572">
        <w:rPr>
          <w:rFonts w:ascii="Times New Roman" w:hAnsi="Times New Roman"/>
          <w:sz w:val="24"/>
        </w:rPr>
        <w:t xml:space="preserve"> §-ga 20</w:t>
      </w:r>
      <w:r w:rsidRPr="25373572">
        <w:rPr>
          <w:rFonts w:ascii="Times New Roman" w:hAnsi="Times New Roman"/>
          <w:sz w:val="24"/>
          <w:vertAlign w:val="superscript"/>
        </w:rPr>
        <w:t>1</w:t>
      </w:r>
      <w:r w:rsidRPr="25373572">
        <w:rPr>
          <w:rFonts w:ascii="Times New Roman" w:hAnsi="Times New Roman"/>
          <w:sz w:val="24"/>
        </w:rPr>
        <w:t>, mille</w:t>
      </w:r>
      <w:r w:rsidR="00AA6846" w:rsidRPr="25373572">
        <w:rPr>
          <w:rFonts w:ascii="Times New Roman" w:hAnsi="Times New Roman"/>
          <w:sz w:val="24"/>
        </w:rPr>
        <w:t>s</w:t>
      </w:r>
      <w:r w:rsidRPr="25373572">
        <w:rPr>
          <w:rFonts w:ascii="Times New Roman" w:hAnsi="Times New Roman"/>
          <w:sz w:val="24"/>
        </w:rPr>
        <w:t xml:space="preserve"> nähakse analoogselt teiste tervisevaldkonna registrite</w:t>
      </w:r>
      <w:r w:rsidR="00D539F1" w:rsidRPr="25373572">
        <w:rPr>
          <w:rFonts w:ascii="Times New Roman" w:hAnsi="Times New Roman"/>
          <w:sz w:val="24"/>
        </w:rPr>
        <w:t>ga</w:t>
      </w:r>
      <w:r w:rsidR="00FC6ABC" w:rsidRPr="25373572">
        <w:rPr>
          <w:rFonts w:ascii="Times New Roman" w:hAnsi="Times New Roman"/>
          <w:sz w:val="24"/>
        </w:rPr>
        <w:t xml:space="preserve"> ette</w:t>
      </w:r>
      <w:r w:rsidRPr="25373572">
        <w:rPr>
          <w:rFonts w:ascii="Times New Roman" w:hAnsi="Times New Roman"/>
          <w:sz w:val="24"/>
        </w:rPr>
        <w:t xml:space="preserve"> teadusuuringute eetilisuse hindam</w:t>
      </w:r>
      <w:r w:rsidR="4E5B2DA2" w:rsidRPr="25373572">
        <w:rPr>
          <w:rFonts w:ascii="Times New Roman" w:hAnsi="Times New Roman"/>
          <w:sz w:val="24"/>
        </w:rPr>
        <w:t xml:space="preserve">ise menetlus ka </w:t>
      </w:r>
      <w:r w:rsidR="00E268FB" w:rsidRPr="25373572">
        <w:rPr>
          <w:rFonts w:ascii="Times New Roman" w:hAnsi="Times New Roman"/>
          <w:sz w:val="24"/>
        </w:rPr>
        <w:t>nakkushaiguste registri</w:t>
      </w:r>
      <w:r w:rsidR="4E5B2DA2" w:rsidRPr="25373572">
        <w:rPr>
          <w:rFonts w:ascii="Times New Roman" w:hAnsi="Times New Roman"/>
          <w:sz w:val="24"/>
        </w:rPr>
        <w:t xml:space="preserve"> puhul</w:t>
      </w:r>
      <w:r w:rsidR="004A3C8C" w:rsidRPr="25373572">
        <w:rPr>
          <w:rFonts w:ascii="Times New Roman" w:hAnsi="Times New Roman"/>
          <w:sz w:val="24"/>
        </w:rPr>
        <w:t>.</w:t>
      </w:r>
      <w:r w:rsidR="39C62B52" w:rsidRPr="25373572">
        <w:rPr>
          <w:rFonts w:ascii="Times New Roman" w:hAnsi="Times New Roman"/>
          <w:sz w:val="24"/>
        </w:rPr>
        <w:t xml:space="preserve"> </w:t>
      </w:r>
      <w:r w:rsidR="00805B7D" w:rsidRPr="25373572">
        <w:rPr>
          <w:rFonts w:ascii="Times New Roman" w:hAnsi="Times New Roman"/>
          <w:sz w:val="24"/>
        </w:rPr>
        <w:t xml:space="preserve">Sätestatakse </w:t>
      </w:r>
      <w:r w:rsidR="39C62B52" w:rsidRPr="25373572">
        <w:rPr>
          <w:rFonts w:ascii="Times New Roman" w:hAnsi="Times New Roman"/>
          <w:sz w:val="24"/>
        </w:rPr>
        <w:t>uuringueetika komitee</w:t>
      </w:r>
      <w:r w:rsidR="4E5B2DA2" w:rsidRPr="25373572">
        <w:rPr>
          <w:rFonts w:ascii="Times New Roman" w:hAnsi="Times New Roman"/>
          <w:sz w:val="24"/>
        </w:rPr>
        <w:t xml:space="preserve"> </w:t>
      </w:r>
      <w:r w:rsidR="00FC1693" w:rsidRPr="25373572">
        <w:rPr>
          <w:rFonts w:ascii="Times New Roman" w:hAnsi="Times New Roman"/>
          <w:sz w:val="24"/>
        </w:rPr>
        <w:t>p</w:t>
      </w:r>
      <w:r w:rsidR="4E5B2DA2" w:rsidRPr="25373572">
        <w:rPr>
          <w:rFonts w:ascii="Times New Roman" w:hAnsi="Times New Roman"/>
          <w:sz w:val="24"/>
        </w:rPr>
        <w:t xml:space="preserve">õhimõtted, korraldus, tasud </w:t>
      </w:r>
      <w:r w:rsidR="00686E86" w:rsidRPr="25373572">
        <w:rPr>
          <w:rFonts w:ascii="Times New Roman" w:hAnsi="Times New Roman"/>
          <w:sz w:val="24"/>
        </w:rPr>
        <w:t>ja</w:t>
      </w:r>
      <w:r w:rsidR="4E5B2DA2" w:rsidRPr="25373572">
        <w:rPr>
          <w:rFonts w:ascii="Times New Roman" w:hAnsi="Times New Roman"/>
          <w:sz w:val="24"/>
        </w:rPr>
        <w:t xml:space="preserve"> tasu laekumine</w:t>
      </w:r>
      <w:r w:rsidR="17563E04" w:rsidRPr="25373572">
        <w:rPr>
          <w:rFonts w:ascii="Times New Roman" w:hAnsi="Times New Roman"/>
          <w:sz w:val="24"/>
        </w:rPr>
        <w:t>.</w:t>
      </w:r>
      <w:r w:rsidR="51E4D62B" w:rsidRPr="25373572">
        <w:rPr>
          <w:rFonts w:ascii="Times New Roman" w:hAnsi="Times New Roman"/>
          <w:sz w:val="24"/>
        </w:rPr>
        <w:t xml:space="preserve"> Säte on sarnane IGUS-</w:t>
      </w:r>
      <w:proofErr w:type="spellStart"/>
      <w:r w:rsidR="51E4D62B" w:rsidRPr="25373572">
        <w:rPr>
          <w:rFonts w:ascii="Times New Roman" w:hAnsi="Times New Roman"/>
          <w:sz w:val="24"/>
        </w:rPr>
        <w:t>is</w:t>
      </w:r>
      <w:proofErr w:type="spellEnd"/>
      <w:r w:rsidR="51E4D62B" w:rsidRPr="25373572">
        <w:rPr>
          <w:rFonts w:ascii="Times New Roman" w:hAnsi="Times New Roman"/>
          <w:sz w:val="24"/>
        </w:rPr>
        <w:t xml:space="preserve"> ja teistest eriseadustes sätestatuga, mis reguleerivad </w:t>
      </w:r>
      <w:proofErr w:type="spellStart"/>
      <w:r w:rsidR="51E4D62B" w:rsidRPr="25373572">
        <w:rPr>
          <w:rFonts w:ascii="Times New Roman" w:hAnsi="Times New Roman"/>
          <w:sz w:val="24"/>
        </w:rPr>
        <w:t>EBIN-i</w:t>
      </w:r>
      <w:proofErr w:type="spellEnd"/>
      <w:r w:rsidR="51E4D62B" w:rsidRPr="25373572">
        <w:rPr>
          <w:rFonts w:ascii="Times New Roman" w:hAnsi="Times New Roman"/>
          <w:sz w:val="24"/>
        </w:rPr>
        <w:t xml:space="preserve"> tööd.</w:t>
      </w:r>
    </w:p>
    <w:p w14:paraId="25E976B8" w14:textId="20818131" w:rsidR="1471AA26" w:rsidRDefault="1471AA26" w:rsidP="0016210D">
      <w:pPr>
        <w:rPr>
          <w:rFonts w:ascii="Times New Roman" w:hAnsi="Times New Roman"/>
          <w:sz w:val="24"/>
        </w:rPr>
      </w:pPr>
    </w:p>
    <w:p w14:paraId="084463FF" w14:textId="2F267815" w:rsidR="00B101F7" w:rsidRDefault="1F6074A2" w:rsidP="0016210D">
      <w:pPr>
        <w:rPr>
          <w:rFonts w:ascii="Times New Roman" w:hAnsi="Times New Roman"/>
          <w:b/>
          <w:bCs/>
          <w:sz w:val="24"/>
        </w:rPr>
      </w:pPr>
      <w:r w:rsidRPr="1471AA26">
        <w:rPr>
          <w:rFonts w:ascii="Times New Roman" w:hAnsi="Times New Roman"/>
          <w:sz w:val="24"/>
        </w:rPr>
        <w:t>Vastavalt riigieelarve seaduse §</w:t>
      </w:r>
      <w:r w:rsidR="00686E86">
        <w:rPr>
          <w:rFonts w:ascii="Times New Roman" w:hAnsi="Times New Roman"/>
          <w:sz w:val="24"/>
        </w:rPr>
        <w:t>-le</w:t>
      </w:r>
      <w:r w:rsidRPr="1471AA26">
        <w:rPr>
          <w:rFonts w:ascii="Times New Roman" w:hAnsi="Times New Roman"/>
          <w:sz w:val="24"/>
        </w:rPr>
        <w:t xml:space="preserve"> 59 laekuvad tulud riigi likviidsete finantsvarade hulka, kui seaduses ei ole sätestatud teisiti. Seetõttu on vajalik seaduse tasemel sätestada, kuhu laekuvad tervisevaldkonna registritest ja andmekogudest eriliiki isikuandmetel põhinevate teadusuuringute vajalikkuse ja põhjendatuse eetiliseks hindamiseks kogutavad tasud.</w:t>
      </w:r>
      <w:r w:rsidR="002D4BC1">
        <w:rPr>
          <w:rFonts w:ascii="Times New Roman" w:hAnsi="Times New Roman"/>
          <w:sz w:val="24"/>
        </w:rPr>
        <w:t xml:space="preserve"> V</w:t>
      </w:r>
      <w:r w:rsidR="00C9062F">
        <w:rPr>
          <w:rFonts w:ascii="Times New Roman" w:hAnsi="Times New Roman"/>
          <w:sz w:val="24"/>
        </w:rPr>
        <w:t>aata</w:t>
      </w:r>
      <w:r w:rsidR="002D4BC1">
        <w:rPr>
          <w:rFonts w:ascii="Times New Roman" w:hAnsi="Times New Roman"/>
          <w:sz w:val="24"/>
        </w:rPr>
        <w:t xml:space="preserve"> selgitusi </w:t>
      </w:r>
      <w:r w:rsidR="00A54537">
        <w:rPr>
          <w:rFonts w:ascii="Times New Roman" w:hAnsi="Times New Roman"/>
          <w:sz w:val="24"/>
        </w:rPr>
        <w:t>eelnõu seletuskirjas eespool § 25 juures.</w:t>
      </w:r>
    </w:p>
    <w:p w14:paraId="33A893E7" w14:textId="614754E7" w:rsidR="00B101F7" w:rsidRDefault="00B101F7" w:rsidP="0016210D">
      <w:pPr>
        <w:rPr>
          <w:rFonts w:ascii="Times New Roman" w:hAnsi="Times New Roman"/>
          <w:b/>
          <w:bCs/>
          <w:sz w:val="24"/>
        </w:rPr>
      </w:pPr>
    </w:p>
    <w:p w14:paraId="25C09EEF" w14:textId="7A2550D2" w:rsidR="00B101F7" w:rsidRDefault="6E4DC9A1" w:rsidP="0016210D">
      <w:pPr>
        <w:rPr>
          <w:rFonts w:ascii="Times New Roman" w:hAnsi="Times New Roman"/>
          <w:color w:val="000000" w:themeColor="text1"/>
          <w:sz w:val="24"/>
        </w:rPr>
      </w:pPr>
      <w:r w:rsidRPr="00B223C3">
        <w:rPr>
          <w:rFonts w:ascii="Times New Roman" w:hAnsi="Times New Roman"/>
          <w:b/>
          <w:bCs/>
          <w:color w:val="000000" w:themeColor="text1"/>
          <w:sz w:val="24"/>
        </w:rPr>
        <w:t>Eelnõu</w:t>
      </w:r>
      <w:r w:rsidRPr="3BFCAE6E">
        <w:rPr>
          <w:rFonts w:ascii="Times New Roman" w:hAnsi="Times New Roman"/>
          <w:b/>
          <w:bCs/>
          <w:color w:val="000000" w:themeColor="text1"/>
          <w:sz w:val="24"/>
        </w:rPr>
        <w:t xml:space="preserve"> </w:t>
      </w:r>
      <w:r w:rsidR="00330279">
        <w:rPr>
          <w:rFonts w:ascii="Times New Roman" w:hAnsi="Times New Roman"/>
          <w:b/>
          <w:bCs/>
          <w:color w:val="000000" w:themeColor="text1"/>
          <w:sz w:val="24"/>
        </w:rPr>
        <w:t>§-ga</w:t>
      </w:r>
      <w:r w:rsidR="60CD14BB" w:rsidRPr="3BFCAE6E">
        <w:rPr>
          <w:rFonts w:ascii="Times New Roman" w:hAnsi="Times New Roman"/>
          <w:b/>
          <w:bCs/>
          <w:color w:val="000000" w:themeColor="text1"/>
          <w:sz w:val="24"/>
        </w:rPr>
        <w:t xml:space="preserve"> 4</w:t>
      </w:r>
      <w:r w:rsidR="000C1052">
        <w:rPr>
          <w:rFonts w:ascii="Times New Roman" w:hAnsi="Times New Roman"/>
          <w:b/>
          <w:bCs/>
          <w:color w:val="000000" w:themeColor="text1"/>
          <w:sz w:val="24"/>
        </w:rPr>
        <w:t>1</w:t>
      </w:r>
      <w:r w:rsidR="60CD14BB" w:rsidRPr="3BFCAE6E">
        <w:rPr>
          <w:rFonts w:ascii="Times New Roman" w:hAnsi="Times New Roman"/>
          <w:b/>
          <w:bCs/>
          <w:color w:val="000000" w:themeColor="text1"/>
          <w:sz w:val="24"/>
        </w:rPr>
        <w:t xml:space="preserve"> </w:t>
      </w:r>
      <w:r w:rsidRPr="3BFCAE6E">
        <w:rPr>
          <w:rFonts w:ascii="Times New Roman" w:hAnsi="Times New Roman"/>
          <w:b/>
          <w:bCs/>
          <w:color w:val="000000" w:themeColor="text1"/>
          <w:sz w:val="24"/>
        </w:rPr>
        <w:t>täiendatakse narkootiliste ja psühhotroopsete ainete ning nende lähteainete seaduse § 11</w:t>
      </w:r>
      <w:r w:rsidRPr="3BFCAE6E">
        <w:rPr>
          <w:rFonts w:ascii="Times New Roman" w:hAnsi="Times New Roman"/>
          <w:b/>
          <w:bCs/>
          <w:color w:val="000000" w:themeColor="text1"/>
          <w:sz w:val="24"/>
          <w:vertAlign w:val="superscript"/>
        </w:rPr>
        <w:t>2</w:t>
      </w:r>
      <w:r w:rsidRPr="3BFCAE6E">
        <w:rPr>
          <w:rFonts w:ascii="Times New Roman" w:hAnsi="Times New Roman"/>
          <w:b/>
          <w:bCs/>
          <w:color w:val="000000" w:themeColor="text1"/>
          <w:sz w:val="24"/>
        </w:rPr>
        <w:t xml:space="preserve"> lõikega 7 </w:t>
      </w:r>
      <w:r w:rsidR="003962B8">
        <w:rPr>
          <w:rFonts w:ascii="Times New Roman" w:hAnsi="Times New Roman"/>
          <w:color w:val="000000" w:themeColor="text1"/>
          <w:sz w:val="24"/>
        </w:rPr>
        <w:t xml:space="preserve">ning </w:t>
      </w:r>
      <w:r w:rsidR="1DDCCA7A" w:rsidRPr="3BFCAE6E">
        <w:rPr>
          <w:rFonts w:ascii="Times New Roman" w:hAnsi="Times New Roman"/>
          <w:color w:val="000000" w:themeColor="text1"/>
          <w:sz w:val="24"/>
        </w:rPr>
        <w:t>kehtesta</w:t>
      </w:r>
      <w:r w:rsidR="003962B8">
        <w:rPr>
          <w:rFonts w:ascii="Times New Roman" w:hAnsi="Times New Roman"/>
          <w:color w:val="000000" w:themeColor="text1"/>
          <w:sz w:val="24"/>
        </w:rPr>
        <w:t>takse</w:t>
      </w:r>
      <w:r w:rsidR="1DDCCA7A" w:rsidRPr="3BFCAE6E">
        <w:rPr>
          <w:rFonts w:ascii="Times New Roman" w:hAnsi="Times New Roman"/>
          <w:color w:val="000000" w:themeColor="text1"/>
          <w:sz w:val="24"/>
        </w:rPr>
        <w:t xml:space="preserve"> uuringueetika</w:t>
      </w:r>
      <w:r w:rsidR="00C71D96">
        <w:rPr>
          <w:rFonts w:ascii="Times New Roman" w:hAnsi="Times New Roman"/>
          <w:color w:val="000000" w:themeColor="text1"/>
          <w:sz w:val="24"/>
        </w:rPr>
        <w:t xml:space="preserve"> </w:t>
      </w:r>
      <w:r w:rsidR="1DDCCA7A" w:rsidRPr="3BFCAE6E">
        <w:rPr>
          <w:rFonts w:ascii="Times New Roman" w:hAnsi="Times New Roman"/>
          <w:color w:val="000000" w:themeColor="text1"/>
          <w:sz w:val="24"/>
        </w:rPr>
        <w:t xml:space="preserve">komitee tasu maksimummäärana 1000 eurot, mille </w:t>
      </w:r>
      <w:r w:rsidR="0061510E" w:rsidRPr="3BFCAE6E">
        <w:rPr>
          <w:rFonts w:ascii="Times New Roman" w:hAnsi="Times New Roman"/>
          <w:color w:val="000000" w:themeColor="text1"/>
          <w:sz w:val="24"/>
        </w:rPr>
        <w:t xml:space="preserve">tasub </w:t>
      </w:r>
      <w:r w:rsidR="1DDCCA7A" w:rsidRPr="3BFCAE6E">
        <w:rPr>
          <w:rFonts w:ascii="Times New Roman" w:hAnsi="Times New Roman"/>
          <w:color w:val="000000" w:themeColor="text1"/>
          <w:sz w:val="24"/>
        </w:rPr>
        <w:t xml:space="preserve">taotleja Sotsiaalministeeriumile, kes koordineerib </w:t>
      </w:r>
      <w:proofErr w:type="spellStart"/>
      <w:r w:rsidR="1DDCCA7A" w:rsidRPr="00D65F43">
        <w:rPr>
          <w:rFonts w:ascii="Times New Roman" w:hAnsi="Times New Roman"/>
          <w:color w:val="000000" w:themeColor="text1"/>
          <w:sz w:val="24"/>
        </w:rPr>
        <w:t>EBIN</w:t>
      </w:r>
      <w:r w:rsidR="007933D7" w:rsidRPr="00C71D96">
        <w:rPr>
          <w:rFonts w:ascii="Times New Roman" w:hAnsi="Times New Roman"/>
          <w:color w:val="000000" w:themeColor="text1"/>
          <w:sz w:val="24"/>
        </w:rPr>
        <w:t>-i</w:t>
      </w:r>
      <w:proofErr w:type="spellEnd"/>
      <w:r w:rsidR="1DDCCA7A" w:rsidRPr="00C71D96">
        <w:rPr>
          <w:rFonts w:ascii="Times New Roman" w:hAnsi="Times New Roman"/>
          <w:color w:val="000000" w:themeColor="text1"/>
          <w:sz w:val="24"/>
        </w:rPr>
        <w:t xml:space="preserve"> tööd</w:t>
      </w:r>
      <w:r w:rsidR="5B41C5C8" w:rsidRPr="3BFCAE6E">
        <w:rPr>
          <w:rFonts w:ascii="Times New Roman" w:hAnsi="Times New Roman"/>
          <w:color w:val="000000" w:themeColor="text1"/>
          <w:sz w:val="24"/>
        </w:rPr>
        <w:t xml:space="preserve">. Muudatuse pikem selgitus on </w:t>
      </w:r>
      <w:r w:rsidR="007933D7">
        <w:rPr>
          <w:rFonts w:ascii="Times New Roman" w:hAnsi="Times New Roman"/>
          <w:color w:val="000000" w:themeColor="text1"/>
          <w:sz w:val="24"/>
        </w:rPr>
        <w:t>es</w:t>
      </w:r>
      <w:r w:rsidR="00FF2D8E">
        <w:rPr>
          <w:rFonts w:ascii="Times New Roman" w:hAnsi="Times New Roman"/>
          <w:color w:val="000000" w:themeColor="text1"/>
          <w:sz w:val="24"/>
        </w:rPr>
        <w:t>i</w:t>
      </w:r>
      <w:r w:rsidR="007933D7">
        <w:rPr>
          <w:rFonts w:ascii="Times New Roman" w:hAnsi="Times New Roman"/>
          <w:color w:val="000000" w:themeColor="text1"/>
          <w:sz w:val="24"/>
        </w:rPr>
        <w:t>tatud</w:t>
      </w:r>
      <w:r w:rsidR="5B41C5C8" w:rsidRPr="3BFCAE6E">
        <w:rPr>
          <w:rFonts w:ascii="Times New Roman" w:hAnsi="Times New Roman"/>
          <w:color w:val="000000" w:themeColor="text1"/>
          <w:sz w:val="24"/>
        </w:rPr>
        <w:t xml:space="preserve"> eelnõu § </w:t>
      </w:r>
      <w:r w:rsidR="005A006A">
        <w:rPr>
          <w:rFonts w:ascii="Times New Roman" w:hAnsi="Times New Roman"/>
          <w:color w:val="000000" w:themeColor="text1"/>
          <w:sz w:val="24"/>
        </w:rPr>
        <w:t>25</w:t>
      </w:r>
      <w:r w:rsidR="5B41C5C8" w:rsidRPr="3BFCAE6E">
        <w:rPr>
          <w:rFonts w:ascii="Times New Roman" w:hAnsi="Times New Roman"/>
          <w:color w:val="000000" w:themeColor="text1"/>
          <w:sz w:val="24"/>
        </w:rPr>
        <w:t xml:space="preserve"> </w:t>
      </w:r>
      <w:r w:rsidR="00FF2D8E">
        <w:rPr>
          <w:rFonts w:ascii="Times New Roman" w:hAnsi="Times New Roman"/>
          <w:color w:val="000000" w:themeColor="text1"/>
          <w:sz w:val="24"/>
        </w:rPr>
        <w:t xml:space="preserve">selgituste </w:t>
      </w:r>
      <w:r w:rsidR="5B41C5C8" w:rsidRPr="3BFCAE6E">
        <w:rPr>
          <w:rFonts w:ascii="Times New Roman" w:hAnsi="Times New Roman"/>
          <w:color w:val="000000" w:themeColor="text1"/>
          <w:sz w:val="24"/>
        </w:rPr>
        <w:t>juures.</w:t>
      </w:r>
    </w:p>
    <w:p w14:paraId="39CF34AD" w14:textId="4A15D0FE" w:rsidR="00B101F7" w:rsidRDefault="00B101F7" w:rsidP="0016210D">
      <w:pPr>
        <w:rPr>
          <w:rFonts w:ascii="Times New Roman" w:hAnsi="Times New Roman"/>
          <w:b/>
          <w:bCs/>
          <w:sz w:val="24"/>
        </w:rPr>
      </w:pPr>
    </w:p>
    <w:p w14:paraId="59912582" w14:textId="5DFB5CE5" w:rsidR="005D6D41" w:rsidRPr="006C705D" w:rsidRDefault="63C6FA42" w:rsidP="0016210D">
      <w:pPr>
        <w:rPr>
          <w:rFonts w:ascii="Times New Roman" w:hAnsi="Times New Roman"/>
          <w:b/>
          <w:bCs/>
          <w:sz w:val="24"/>
        </w:rPr>
      </w:pPr>
      <w:r w:rsidRPr="3BFCAE6E">
        <w:rPr>
          <w:rFonts w:ascii="Times New Roman" w:hAnsi="Times New Roman"/>
          <w:b/>
          <w:bCs/>
          <w:sz w:val="24"/>
        </w:rPr>
        <w:t>Eelnõu §-ga 4</w:t>
      </w:r>
      <w:r w:rsidR="000C1052">
        <w:rPr>
          <w:rFonts w:ascii="Times New Roman" w:hAnsi="Times New Roman"/>
          <w:b/>
          <w:bCs/>
          <w:sz w:val="24"/>
        </w:rPr>
        <w:t>2</w:t>
      </w:r>
      <w:r w:rsidR="00DC0FAA">
        <w:rPr>
          <w:rFonts w:ascii="Times New Roman" w:hAnsi="Times New Roman"/>
          <w:b/>
          <w:bCs/>
          <w:sz w:val="24"/>
        </w:rPr>
        <w:t xml:space="preserve"> </w:t>
      </w:r>
      <w:r w:rsidRPr="3BFCAE6E">
        <w:rPr>
          <w:rFonts w:ascii="Times New Roman" w:hAnsi="Times New Roman"/>
          <w:b/>
          <w:bCs/>
          <w:sz w:val="24"/>
        </w:rPr>
        <w:t>muudetakse</w:t>
      </w:r>
      <w:r w:rsidR="00176D23">
        <w:rPr>
          <w:rFonts w:ascii="Times New Roman" w:hAnsi="Times New Roman"/>
          <w:b/>
          <w:bCs/>
          <w:sz w:val="24"/>
        </w:rPr>
        <w:t xml:space="preserve"> </w:t>
      </w:r>
      <w:hyperlink r:id="rId58">
        <w:r w:rsidRPr="3BFCAE6E">
          <w:rPr>
            <w:rStyle w:val="Hperlink"/>
            <w:rFonts w:ascii="Times New Roman" w:hAnsi="Times New Roman"/>
            <w:b/>
            <w:bCs/>
            <w:sz w:val="24"/>
          </w:rPr>
          <w:t>rahvatervis</w:t>
        </w:r>
        <w:r w:rsidR="522409A9" w:rsidRPr="3BFCAE6E">
          <w:rPr>
            <w:rStyle w:val="Hperlink"/>
            <w:rFonts w:ascii="Times New Roman" w:hAnsi="Times New Roman"/>
            <w:b/>
            <w:bCs/>
            <w:sz w:val="24"/>
          </w:rPr>
          <w:t>hoiu</w:t>
        </w:r>
        <w:r w:rsidRPr="3BFCAE6E">
          <w:rPr>
            <w:rStyle w:val="Hperlink"/>
            <w:rFonts w:ascii="Times New Roman" w:hAnsi="Times New Roman"/>
            <w:b/>
            <w:bCs/>
            <w:sz w:val="24"/>
          </w:rPr>
          <w:t xml:space="preserve"> seadust</w:t>
        </w:r>
      </w:hyperlink>
      <w:r w:rsidR="64F1E1CD" w:rsidRPr="3BFCAE6E">
        <w:rPr>
          <w:rFonts w:ascii="Times New Roman" w:hAnsi="Times New Roman"/>
          <w:b/>
          <w:bCs/>
          <w:sz w:val="24"/>
        </w:rPr>
        <w:t xml:space="preserve"> </w:t>
      </w:r>
      <w:r w:rsidR="64F1E1CD" w:rsidRPr="00D65F43">
        <w:rPr>
          <w:rFonts w:ascii="Times New Roman" w:hAnsi="Times New Roman"/>
          <w:sz w:val="24"/>
        </w:rPr>
        <w:t>(RHTS)</w:t>
      </w:r>
      <w:r w:rsidR="007636B5">
        <w:rPr>
          <w:rFonts w:ascii="Times New Roman" w:hAnsi="Times New Roman"/>
          <w:sz w:val="24"/>
        </w:rPr>
        <w:t>.</w:t>
      </w:r>
    </w:p>
    <w:p w14:paraId="68AA5A76" w14:textId="77777777" w:rsidR="00BC456C" w:rsidRDefault="00BC456C" w:rsidP="0016210D">
      <w:pPr>
        <w:rPr>
          <w:rFonts w:ascii="Times New Roman" w:hAnsi="Times New Roman"/>
          <w:b/>
          <w:bCs/>
          <w:sz w:val="24"/>
        </w:rPr>
      </w:pPr>
    </w:p>
    <w:p w14:paraId="6E4513DB" w14:textId="776C0CBA" w:rsidR="20704882" w:rsidRPr="002E10EE" w:rsidRDefault="20704882" w:rsidP="25373572">
      <w:pPr>
        <w:rPr>
          <w:rFonts w:ascii="Times New Roman" w:hAnsi="Times New Roman"/>
          <w:sz w:val="24"/>
        </w:rPr>
      </w:pPr>
      <w:r w:rsidRPr="25373572">
        <w:rPr>
          <w:rFonts w:ascii="Times New Roman" w:hAnsi="Times New Roman"/>
          <w:b/>
          <w:bCs/>
          <w:sz w:val="24"/>
        </w:rPr>
        <w:t>Punktiga 1</w:t>
      </w:r>
      <w:r w:rsidR="7FA6D892" w:rsidRPr="25373572">
        <w:rPr>
          <w:rFonts w:ascii="Times New Roman" w:hAnsi="Times New Roman"/>
          <w:b/>
          <w:bCs/>
          <w:sz w:val="24"/>
        </w:rPr>
        <w:t xml:space="preserve"> </w:t>
      </w:r>
      <w:r w:rsidR="7FA6D892" w:rsidRPr="002E10EE">
        <w:rPr>
          <w:rFonts w:ascii="Times New Roman" w:hAnsi="Times New Roman"/>
          <w:sz w:val="24"/>
        </w:rPr>
        <w:t>täiendatakse RTHS</w:t>
      </w:r>
      <w:r w:rsidR="7FA6D892" w:rsidRPr="25373572">
        <w:rPr>
          <w:rFonts w:ascii="Times New Roman" w:hAnsi="Times New Roman"/>
          <w:sz w:val="24"/>
        </w:rPr>
        <w:t xml:space="preserve"> § 23 lõiget 2, mis reguleerib isikustatud andmete väljastamist TAI p</w:t>
      </w:r>
      <w:r w:rsidR="2DB4248B" w:rsidRPr="25373572">
        <w:rPr>
          <w:rFonts w:ascii="Times New Roman" w:hAnsi="Times New Roman"/>
          <w:sz w:val="24"/>
        </w:rPr>
        <w:t xml:space="preserve">eetavatest statistilistest registritest. </w:t>
      </w:r>
      <w:r w:rsidR="26459B2E" w:rsidRPr="25373572">
        <w:rPr>
          <w:rFonts w:ascii="Times New Roman" w:hAnsi="Times New Roman"/>
          <w:sz w:val="24"/>
        </w:rPr>
        <w:t>Kuna andmeid antakse ka geenivaramule, lisatakse selguse huvides, et andmeid võib edastada ka teistele terviseandmekogudele, kui see on vajalik nende ülesannete täitmiseks.</w:t>
      </w:r>
    </w:p>
    <w:p w14:paraId="1DF78E0F" w14:textId="5E83CFE0" w:rsidR="25373572" w:rsidRPr="002E10EE" w:rsidRDefault="25373572" w:rsidP="25373572">
      <w:pPr>
        <w:rPr>
          <w:rFonts w:ascii="Times New Roman" w:hAnsi="Times New Roman"/>
          <w:sz w:val="24"/>
        </w:rPr>
      </w:pPr>
    </w:p>
    <w:p w14:paraId="48367378" w14:textId="10C3869B" w:rsidR="00BC456C" w:rsidRPr="00BC456C" w:rsidRDefault="5713C5F1" w:rsidP="0016210D">
      <w:pPr>
        <w:rPr>
          <w:rFonts w:ascii="Times New Roman" w:hAnsi="Times New Roman"/>
          <w:sz w:val="24"/>
        </w:rPr>
      </w:pPr>
      <w:r w:rsidRPr="25373572">
        <w:rPr>
          <w:rFonts w:ascii="Times New Roman" w:hAnsi="Times New Roman"/>
          <w:b/>
          <w:bCs/>
          <w:sz w:val="24"/>
        </w:rPr>
        <w:t xml:space="preserve">Punktiga </w:t>
      </w:r>
      <w:r w:rsidR="5B1FE971" w:rsidRPr="25373572">
        <w:rPr>
          <w:rFonts w:ascii="Times New Roman" w:hAnsi="Times New Roman"/>
          <w:b/>
          <w:bCs/>
          <w:sz w:val="24"/>
        </w:rPr>
        <w:t>2</w:t>
      </w:r>
      <w:r w:rsidRPr="25373572">
        <w:rPr>
          <w:rFonts w:ascii="Times New Roman" w:hAnsi="Times New Roman"/>
          <w:b/>
          <w:bCs/>
          <w:sz w:val="24"/>
        </w:rPr>
        <w:t xml:space="preserve"> </w:t>
      </w:r>
      <w:r w:rsidR="5D563409" w:rsidRPr="25373572">
        <w:rPr>
          <w:rFonts w:ascii="Times New Roman" w:hAnsi="Times New Roman"/>
          <w:sz w:val="24"/>
        </w:rPr>
        <w:t>muudetakse</w:t>
      </w:r>
      <w:r w:rsidR="5D563409" w:rsidRPr="25373572">
        <w:rPr>
          <w:rFonts w:ascii="Times New Roman" w:hAnsi="Times New Roman"/>
          <w:b/>
          <w:bCs/>
          <w:sz w:val="24"/>
        </w:rPr>
        <w:t xml:space="preserve"> </w:t>
      </w:r>
      <w:r w:rsidR="00330279" w:rsidRPr="25373572">
        <w:rPr>
          <w:rFonts w:ascii="Times New Roman" w:hAnsi="Times New Roman"/>
          <w:sz w:val="24"/>
        </w:rPr>
        <w:t>RTHS</w:t>
      </w:r>
      <w:r w:rsidR="5D563409" w:rsidRPr="25373572">
        <w:rPr>
          <w:rFonts w:ascii="Times New Roman" w:hAnsi="Times New Roman"/>
          <w:color w:val="000000" w:themeColor="text1"/>
          <w:sz w:val="24"/>
        </w:rPr>
        <w:t xml:space="preserve"> § 25 lõike 3 punkti 3. Nimetatud sätte muudatus on tehnilist</w:t>
      </w:r>
      <w:r w:rsidR="152CF4D6" w:rsidRPr="25373572">
        <w:rPr>
          <w:rFonts w:ascii="Times New Roman" w:hAnsi="Times New Roman"/>
          <w:color w:val="000000" w:themeColor="text1"/>
          <w:sz w:val="24"/>
        </w:rPr>
        <w:t xml:space="preserve"> laadi ning sellega tagatakse keeleline kooskõla töödeldavate andmete sõnastuses. </w:t>
      </w:r>
      <w:r w:rsidR="4DB55FD8" w:rsidRPr="6018E984">
        <w:rPr>
          <w:rFonts w:ascii="Times New Roman" w:hAnsi="Times New Roman"/>
          <w:sz w:val="24"/>
        </w:rPr>
        <w:t xml:space="preserve">RHTS § 25 lõikes 3 käsitletakse vähi sõeluuringute registris töödeldavaid andmeid ning kuna muudetavas punktis 3 nimetatud uuringud, analüüsid ja protseduurid ise ei ole andmed, mida töödelda, </w:t>
      </w:r>
      <w:r w:rsidR="004A487F" w:rsidRPr="6018E984">
        <w:rPr>
          <w:rFonts w:ascii="Times New Roman" w:hAnsi="Times New Roman"/>
          <w:sz w:val="24"/>
        </w:rPr>
        <w:t>täiendatakse loetelu</w:t>
      </w:r>
      <w:r w:rsidR="4DB55FD8" w:rsidRPr="6018E984">
        <w:rPr>
          <w:rFonts w:ascii="Times New Roman" w:hAnsi="Times New Roman"/>
          <w:sz w:val="24"/>
        </w:rPr>
        <w:t xml:space="preserve"> selguse ja keelelise korrektsuse tagamiseks sõnaga </w:t>
      </w:r>
      <w:r w:rsidR="00D01A5C">
        <w:rPr>
          <w:rFonts w:ascii="Times New Roman" w:hAnsi="Times New Roman"/>
          <w:color w:val="000000" w:themeColor="text1"/>
          <w:sz w:val="24"/>
        </w:rPr>
        <w:t>„</w:t>
      </w:r>
      <w:r w:rsidR="4DB55FD8" w:rsidRPr="6018E984">
        <w:rPr>
          <w:rFonts w:ascii="Times New Roman" w:hAnsi="Times New Roman"/>
          <w:sz w:val="24"/>
        </w:rPr>
        <w:t>andmed</w:t>
      </w:r>
      <w:r w:rsidR="00D01A5C">
        <w:rPr>
          <w:rFonts w:ascii="Times New Roman" w:hAnsi="Times New Roman"/>
          <w:sz w:val="24"/>
        </w:rPr>
        <w:t>“</w:t>
      </w:r>
      <w:r w:rsidR="4DB55FD8" w:rsidRPr="6018E984">
        <w:rPr>
          <w:rFonts w:ascii="Times New Roman" w:hAnsi="Times New Roman"/>
          <w:sz w:val="24"/>
        </w:rPr>
        <w:t>.</w:t>
      </w:r>
    </w:p>
    <w:p w14:paraId="139F17F7" w14:textId="07C3A8EF" w:rsidR="00BC456C" w:rsidRPr="00BC456C" w:rsidRDefault="00BC456C" w:rsidP="0016210D">
      <w:pPr>
        <w:rPr>
          <w:rFonts w:ascii="Times New Roman" w:hAnsi="Times New Roman"/>
          <w:b/>
          <w:bCs/>
          <w:sz w:val="24"/>
        </w:rPr>
      </w:pPr>
    </w:p>
    <w:p w14:paraId="3DCCC7E7" w14:textId="4DF1804D" w:rsidR="00BC456C" w:rsidRPr="00BC456C" w:rsidRDefault="1D1DA1B1" w:rsidP="25373572">
      <w:pPr>
        <w:rPr>
          <w:rFonts w:ascii="Times New Roman" w:hAnsi="Times New Roman"/>
          <w:sz w:val="24"/>
        </w:rPr>
      </w:pPr>
      <w:r w:rsidRPr="25373572">
        <w:rPr>
          <w:rFonts w:ascii="Times New Roman" w:hAnsi="Times New Roman"/>
          <w:b/>
          <w:bCs/>
          <w:sz w:val="24"/>
        </w:rPr>
        <w:t xml:space="preserve">Punktiga </w:t>
      </w:r>
      <w:r w:rsidR="25628A07" w:rsidRPr="25373572">
        <w:rPr>
          <w:rFonts w:ascii="Times New Roman" w:hAnsi="Times New Roman"/>
          <w:b/>
          <w:bCs/>
          <w:sz w:val="24"/>
        </w:rPr>
        <w:t>3</w:t>
      </w:r>
      <w:r w:rsidRPr="25373572">
        <w:rPr>
          <w:rFonts w:ascii="Times New Roman" w:hAnsi="Times New Roman"/>
          <w:b/>
          <w:bCs/>
          <w:sz w:val="24"/>
        </w:rPr>
        <w:t xml:space="preserve"> </w:t>
      </w:r>
      <w:r w:rsidR="17F12B0C" w:rsidRPr="25373572">
        <w:rPr>
          <w:rFonts w:ascii="Times New Roman" w:hAnsi="Times New Roman"/>
          <w:sz w:val="24"/>
        </w:rPr>
        <w:t xml:space="preserve">täiendatakse </w:t>
      </w:r>
      <w:r w:rsidR="00D01A5C" w:rsidRPr="25373572">
        <w:rPr>
          <w:rFonts w:ascii="Times New Roman" w:hAnsi="Times New Roman"/>
          <w:sz w:val="24"/>
        </w:rPr>
        <w:t>R</w:t>
      </w:r>
      <w:r w:rsidR="000A6643" w:rsidRPr="25373572">
        <w:rPr>
          <w:rFonts w:ascii="Times New Roman" w:hAnsi="Times New Roman"/>
          <w:sz w:val="24"/>
        </w:rPr>
        <w:t>THS</w:t>
      </w:r>
      <w:r w:rsidR="17F12B0C" w:rsidRPr="25373572">
        <w:rPr>
          <w:rFonts w:ascii="Times New Roman" w:hAnsi="Times New Roman"/>
          <w:sz w:val="24"/>
        </w:rPr>
        <w:t xml:space="preserve"> § 30 lõikega 7 järgmises sõnastuses:</w:t>
      </w:r>
      <w:r w:rsidR="000A6643" w:rsidRPr="25373572">
        <w:rPr>
          <w:rFonts w:ascii="Times New Roman" w:hAnsi="Times New Roman"/>
          <w:sz w:val="24"/>
        </w:rPr>
        <w:t xml:space="preserve"> </w:t>
      </w:r>
      <w:r w:rsidR="17F12B0C" w:rsidRPr="25373572">
        <w:rPr>
          <w:rFonts w:ascii="Times New Roman" w:hAnsi="Times New Roman"/>
          <w:sz w:val="24"/>
        </w:rPr>
        <w:t xml:space="preserve">„Käesoleva paragrahvi lõikes 5 nimetatud hindamise tasu on kuni 1000 eurot, mille tasub </w:t>
      </w:r>
      <w:r w:rsidR="0064097C" w:rsidRPr="25373572">
        <w:rPr>
          <w:rFonts w:ascii="Times New Roman" w:hAnsi="Times New Roman"/>
          <w:sz w:val="24"/>
        </w:rPr>
        <w:t xml:space="preserve">taotleja </w:t>
      </w:r>
      <w:r w:rsidR="17F12B0C" w:rsidRPr="25373572">
        <w:rPr>
          <w:rFonts w:ascii="Times New Roman" w:hAnsi="Times New Roman"/>
          <w:sz w:val="24"/>
        </w:rPr>
        <w:t>Sotsiaalministeeriumile</w:t>
      </w:r>
      <w:r w:rsidR="005F645C" w:rsidRPr="25373572">
        <w:rPr>
          <w:rFonts w:ascii="Times New Roman" w:hAnsi="Times New Roman"/>
          <w:color w:val="000000" w:themeColor="text1"/>
          <w:sz w:val="24"/>
          <w:lang w:eastAsia="et-EE"/>
        </w:rPr>
        <w:t>, kelle eelarve kaudu uuringueetika komitee tegevust rahastatakse</w:t>
      </w:r>
      <w:r w:rsidR="17F12B0C" w:rsidRPr="25373572">
        <w:rPr>
          <w:rFonts w:ascii="Times New Roman" w:hAnsi="Times New Roman"/>
          <w:sz w:val="24"/>
        </w:rPr>
        <w:t>.“</w:t>
      </w:r>
      <w:r w:rsidR="00EC00E8" w:rsidRPr="25373572">
        <w:rPr>
          <w:rFonts w:ascii="Times New Roman" w:hAnsi="Times New Roman"/>
          <w:sz w:val="24"/>
        </w:rPr>
        <w:t>.</w:t>
      </w:r>
    </w:p>
    <w:p w14:paraId="042B3E7A" w14:textId="072F3691" w:rsidR="00523A24" w:rsidRDefault="00523A24" w:rsidP="25373572">
      <w:pPr>
        <w:rPr>
          <w:rFonts w:ascii="Times New Roman" w:hAnsi="Times New Roman"/>
          <w:b/>
          <w:bCs/>
          <w:sz w:val="24"/>
        </w:rPr>
      </w:pPr>
      <w:bookmarkStart w:id="46" w:name="_Hlk194390116"/>
      <w:r w:rsidRPr="25373572">
        <w:rPr>
          <w:rFonts w:ascii="Times New Roman" w:hAnsi="Times New Roman"/>
          <w:sz w:val="24"/>
        </w:rPr>
        <w:t>V</w:t>
      </w:r>
      <w:r w:rsidR="00F57653" w:rsidRPr="25373572">
        <w:rPr>
          <w:rFonts w:ascii="Times New Roman" w:hAnsi="Times New Roman"/>
          <w:sz w:val="24"/>
        </w:rPr>
        <w:t>aata</w:t>
      </w:r>
      <w:r w:rsidRPr="25373572">
        <w:rPr>
          <w:rFonts w:ascii="Times New Roman" w:hAnsi="Times New Roman"/>
          <w:sz w:val="24"/>
        </w:rPr>
        <w:t xml:space="preserve"> selgitusi seletuskirjas eespool § 25 juures.</w:t>
      </w:r>
    </w:p>
    <w:bookmarkEnd w:id="46"/>
    <w:p w14:paraId="575E04B1" w14:textId="77777777" w:rsidR="00BC456C" w:rsidRPr="00BC456C" w:rsidRDefault="00BC456C" w:rsidP="0016210D">
      <w:pPr>
        <w:rPr>
          <w:rFonts w:ascii="Times New Roman" w:hAnsi="Times New Roman"/>
          <w:sz w:val="24"/>
        </w:rPr>
      </w:pPr>
    </w:p>
    <w:p w14:paraId="23551583" w14:textId="487B7279" w:rsidR="006C705D" w:rsidRDefault="6FE25388" w:rsidP="25373572">
      <w:pPr>
        <w:rPr>
          <w:rFonts w:ascii="Times New Roman" w:hAnsi="Times New Roman"/>
          <w:sz w:val="24"/>
        </w:rPr>
      </w:pPr>
      <w:r w:rsidRPr="01E08069">
        <w:rPr>
          <w:rFonts w:ascii="Times New Roman" w:hAnsi="Times New Roman"/>
          <w:b/>
          <w:bCs/>
          <w:sz w:val="24"/>
        </w:rPr>
        <w:t xml:space="preserve">Eelnõu </w:t>
      </w:r>
      <w:r w:rsidR="5B99172A" w:rsidRPr="01E08069">
        <w:rPr>
          <w:rFonts w:ascii="Times New Roman" w:hAnsi="Times New Roman"/>
          <w:b/>
          <w:bCs/>
          <w:sz w:val="24"/>
        </w:rPr>
        <w:t>§-ga</w:t>
      </w:r>
      <w:r w:rsidRPr="01E08069">
        <w:rPr>
          <w:rFonts w:ascii="Times New Roman" w:hAnsi="Times New Roman"/>
          <w:b/>
          <w:bCs/>
          <w:sz w:val="24"/>
        </w:rPr>
        <w:t xml:space="preserve"> </w:t>
      </w:r>
      <w:r w:rsidR="5E59D459" w:rsidRPr="01E08069">
        <w:rPr>
          <w:rFonts w:ascii="Times New Roman" w:hAnsi="Times New Roman"/>
          <w:b/>
          <w:bCs/>
          <w:sz w:val="24"/>
        </w:rPr>
        <w:t>4</w:t>
      </w:r>
      <w:r w:rsidR="4FB94178" w:rsidRPr="01E08069">
        <w:rPr>
          <w:rFonts w:ascii="Times New Roman" w:hAnsi="Times New Roman"/>
          <w:b/>
          <w:bCs/>
          <w:sz w:val="24"/>
        </w:rPr>
        <w:t>3</w:t>
      </w:r>
      <w:r w:rsidRPr="01E08069">
        <w:rPr>
          <w:rFonts w:ascii="Times New Roman" w:hAnsi="Times New Roman"/>
          <w:b/>
          <w:bCs/>
          <w:sz w:val="24"/>
        </w:rPr>
        <w:t xml:space="preserve"> täiendatakse </w:t>
      </w:r>
      <w:hyperlink r:id="rId59">
        <w:r w:rsidRPr="01E08069">
          <w:rPr>
            <w:rStyle w:val="Hperlink"/>
            <w:rFonts w:ascii="Times New Roman" w:hAnsi="Times New Roman"/>
            <w:b/>
            <w:bCs/>
            <w:sz w:val="24"/>
          </w:rPr>
          <w:t>ravimiseadust</w:t>
        </w:r>
      </w:hyperlink>
      <w:r w:rsidR="6A839D79" w:rsidRPr="01E08069">
        <w:rPr>
          <w:rFonts w:ascii="Times New Roman" w:hAnsi="Times New Roman"/>
          <w:sz w:val="24"/>
        </w:rPr>
        <w:t xml:space="preserve"> (</w:t>
      </w:r>
      <w:proofErr w:type="spellStart"/>
      <w:r w:rsidR="6A839D79" w:rsidRPr="01E08069">
        <w:rPr>
          <w:rFonts w:ascii="Times New Roman" w:hAnsi="Times New Roman"/>
          <w:sz w:val="24"/>
        </w:rPr>
        <w:t>RavS</w:t>
      </w:r>
      <w:proofErr w:type="spellEnd"/>
      <w:r w:rsidR="6A839D79" w:rsidRPr="25373572">
        <w:rPr>
          <w:rFonts w:ascii="Times New Roman" w:hAnsi="Times New Roman"/>
          <w:sz w:val="24"/>
        </w:rPr>
        <w:t>)</w:t>
      </w:r>
      <w:r w:rsidR="3E9F2F27" w:rsidRPr="000F4DB1">
        <w:rPr>
          <w:rStyle w:val="Allmrkuseviide"/>
          <w:rFonts w:ascii="Times New Roman" w:hAnsi="Times New Roman"/>
          <w:sz w:val="24"/>
        </w:rPr>
        <w:footnoteReference w:id="124"/>
      </w:r>
      <w:r w:rsidRPr="000F4DB1">
        <w:rPr>
          <w:rFonts w:ascii="Times New Roman" w:hAnsi="Times New Roman"/>
          <w:sz w:val="24"/>
        </w:rPr>
        <w:t xml:space="preserve"> </w:t>
      </w:r>
      <w:r w:rsidR="56382DE2" w:rsidRPr="000F4DB1">
        <w:rPr>
          <w:rFonts w:ascii="Times New Roman" w:hAnsi="Times New Roman"/>
          <w:sz w:val="24"/>
        </w:rPr>
        <w:t>§-ga</w:t>
      </w:r>
      <w:r w:rsidRPr="000F4DB1">
        <w:rPr>
          <w:rFonts w:ascii="Times New Roman" w:hAnsi="Times New Roman"/>
          <w:sz w:val="24"/>
        </w:rPr>
        <w:t xml:space="preserve"> 81</w:t>
      </w:r>
      <w:r w:rsidRPr="000F4DB1">
        <w:rPr>
          <w:rFonts w:ascii="Times New Roman" w:hAnsi="Times New Roman"/>
          <w:sz w:val="24"/>
          <w:vertAlign w:val="superscript"/>
        </w:rPr>
        <w:t>1</w:t>
      </w:r>
      <w:r w:rsidRPr="01E08069">
        <w:rPr>
          <w:rFonts w:ascii="Times New Roman" w:hAnsi="Times New Roman"/>
          <w:sz w:val="24"/>
        </w:rPr>
        <w:t xml:space="preserve"> </w:t>
      </w:r>
      <w:r w:rsidR="56382DE2" w:rsidRPr="01E08069">
        <w:rPr>
          <w:rFonts w:ascii="Times New Roman" w:hAnsi="Times New Roman"/>
          <w:sz w:val="24"/>
        </w:rPr>
        <w:t>ning nähakse</w:t>
      </w:r>
      <w:r w:rsidRPr="01E08069">
        <w:rPr>
          <w:rFonts w:ascii="Times New Roman" w:hAnsi="Times New Roman"/>
          <w:sz w:val="24"/>
        </w:rPr>
        <w:t xml:space="preserve"> ette uuringueetika</w:t>
      </w:r>
      <w:r w:rsidR="2571AD8B" w:rsidRPr="01E08069">
        <w:rPr>
          <w:rFonts w:ascii="Times New Roman" w:hAnsi="Times New Roman"/>
          <w:sz w:val="24"/>
        </w:rPr>
        <w:t xml:space="preserve"> </w:t>
      </w:r>
      <w:r w:rsidR="66ACCBAB" w:rsidRPr="01E08069">
        <w:rPr>
          <w:rFonts w:ascii="Times New Roman" w:hAnsi="Times New Roman"/>
          <w:sz w:val="24"/>
        </w:rPr>
        <w:t>komitee</w:t>
      </w:r>
      <w:r w:rsidRPr="01E08069">
        <w:rPr>
          <w:rFonts w:ascii="Times New Roman" w:hAnsi="Times New Roman"/>
          <w:sz w:val="24"/>
        </w:rPr>
        <w:t xml:space="preserve"> </w:t>
      </w:r>
      <w:r w:rsidR="2571AD8B" w:rsidRPr="01E08069">
        <w:rPr>
          <w:rFonts w:ascii="Times New Roman" w:hAnsi="Times New Roman"/>
          <w:sz w:val="24"/>
        </w:rPr>
        <w:t>töö</w:t>
      </w:r>
      <w:r w:rsidRPr="01E08069">
        <w:rPr>
          <w:rFonts w:ascii="Times New Roman" w:hAnsi="Times New Roman"/>
          <w:sz w:val="24"/>
        </w:rPr>
        <w:t>korraldus</w:t>
      </w:r>
      <w:r w:rsidR="70CE198A" w:rsidRPr="01E08069">
        <w:rPr>
          <w:rFonts w:ascii="Times New Roman" w:hAnsi="Times New Roman"/>
          <w:sz w:val="24"/>
        </w:rPr>
        <w:t xml:space="preserve"> </w:t>
      </w:r>
      <w:proofErr w:type="spellStart"/>
      <w:r w:rsidR="70CE198A" w:rsidRPr="01E08069">
        <w:rPr>
          <w:rFonts w:ascii="Times New Roman" w:hAnsi="Times New Roman"/>
          <w:sz w:val="24"/>
        </w:rPr>
        <w:t>RavS</w:t>
      </w:r>
      <w:proofErr w:type="spellEnd"/>
      <w:r w:rsidR="70CE198A" w:rsidRPr="01E08069">
        <w:rPr>
          <w:rFonts w:ascii="Times New Roman" w:hAnsi="Times New Roman"/>
          <w:sz w:val="24"/>
        </w:rPr>
        <w:t>-i</w:t>
      </w:r>
      <w:r w:rsidR="1C0543A9" w:rsidRPr="01E08069">
        <w:rPr>
          <w:rFonts w:ascii="Times New Roman" w:hAnsi="Times New Roman"/>
          <w:sz w:val="24"/>
        </w:rPr>
        <w:t xml:space="preserve"> alusel peetava andmekogu andmeväljastuste puhul</w:t>
      </w:r>
      <w:r w:rsidR="56286C7F" w:rsidRPr="01E08069">
        <w:rPr>
          <w:rFonts w:ascii="Times New Roman" w:hAnsi="Times New Roman"/>
          <w:sz w:val="24"/>
        </w:rPr>
        <w:t>, mis puudutab retseptikeskust.</w:t>
      </w:r>
      <w:r w:rsidR="38B14224" w:rsidRPr="01E08069">
        <w:rPr>
          <w:rFonts w:ascii="Times New Roman" w:hAnsi="Times New Roman"/>
          <w:sz w:val="24"/>
        </w:rPr>
        <w:t xml:space="preserve"> Vaata selgitusi eelnõu seletuskirjas eespool § 25 juures.</w:t>
      </w:r>
    </w:p>
    <w:p w14:paraId="0B902C86" w14:textId="22217C8E" w:rsidR="1471AA26" w:rsidRDefault="1471AA26" w:rsidP="0016210D">
      <w:pPr>
        <w:rPr>
          <w:rFonts w:ascii="Times New Roman" w:hAnsi="Times New Roman"/>
          <w:sz w:val="24"/>
        </w:rPr>
      </w:pPr>
    </w:p>
    <w:p w14:paraId="49B61368" w14:textId="1381525D" w:rsidR="6E3C1860" w:rsidRDefault="1820F80D" w:rsidP="25373572">
      <w:pPr>
        <w:rPr>
          <w:rFonts w:ascii="Times New Roman" w:hAnsi="Times New Roman"/>
          <w:sz w:val="24"/>
        </w:rPr>
      </w:pPr>
      <w:r w:rsidRPr="01E08069">
        <w:rPr>
          <w:rFonts w:ascii="Times New Roman" w:hAnsi="Times New Roman"/>
          <w:b/>
          <w:bCs/>
          <w:sz w:val="24"/>
        </w:rPr>
        <w:t xml:space="preserve">Eelnõu </w:t>
      </w:r>
      <w:r w:rsidR="4076A4A1" w:rsidRPr="01E08069">
        <w:rPr>
          <w:rFonts w:ascii="Times New Roman" w:hAnsi="Times New Roman"/>
          <w:b/>
          <w:bCs/>
          <w:sz w:val="24"/>
        </w:rPr>
        <w:t>§-ga</w:t>
      </w:r>
      <w:r w:rsidRPr="01E08069">
        <w:rPr>
          <w:rFonts w:ascii="Times New Roman" w:hAnsi="Times New Roman"/>
          <w:b/>
          <w:bCs/>
          <w:sz w:val="24"/>
        </w:rPr>
        <w:t xml:space="preserve"> </w:t>
      </w:r>
      <w:r w:rsidR="14A25F80" w:rsidRPr="01E08069">
        <w:rPr>
          <w:rFonts w:ascii="Times New Roman" w:hAnsi="Times New Roman"/>
          <w:b/>
          <w:bCs/>
          <w:sz w:val="24"/>
        </w:rPr>
        <w:t>4</w:t>
      </w:r>
      <w:r w:rsidR="57EB29D8" w:rsidRPr="01E08069">
        <w:rPr>
          <w:rFonts w:ascii="Times New Roman" w:hAnsi="Times New Roman"/>
          <w:b/>
          <w:bCs/>
          <w:sz w:val="24"/>
        </w:rPr>
        <w:t>4</w:t>
      </w:r>
      <w:r w:rsidRPr="01E08069">
        <w:rPr>
          <w:rFonts w:ascii="Times New Roman" w:hAnsi="Times New Roman"/>
          <w:b/>
          <w:bCs/>
          <w:sz w:val="24"/>
        </w:rPr>
        <w:t xml:space="preserve"> täiendatakse </w:t>
      </w:r>
      <w:hyperlink r:id="rId60">
        <w:r w:rsidRPr="01E08069">
          <w:rPr>
            <w:rStyle w:val="Hperlink"/>
            <w:rFonts w:ascii="Times New Roman" w:hAnsi="Times New Roman"/>
            <w:b/>
            <w:bCs/>
            <w:sz w:val="24"/>
          </w:rPr>
          <w:t>surma põhjuse tuvastamise seaduse</w:t>
        </w:r>
      </w:hyperlink>
      <w:r w:rsidR="4817B4E0" w:rsidRPr="01E08069">
        <w:rPr>
          <w:rFonts w:ascii="Times New Roman" w:hAnsi="Times New Roman"/>
          <w:sz w:val="24"/>
        </w:rPr>
        <w:t xml:space="preserve"> (SPTS)</w:t>
      </w:r>
      <w:r w:rsidR="437D287A" w:rsidRPr="25373572">
        <w:rPr>
          <w:rFonts w:ascii="Times New Roman" w:hAnsi="Times New Roman"/>
          <w:sz w:val="24"/>
        </w:rPr>
        <w:t xml:space="preserve">. </w:t>
      </w:r>
    </w:p>
    <w:p w14:paraId="4342E0D8" w14:textId="01D4E69E" w:rsidR="6E3C1860" w:rsidRDefault="6E3C1860" w:rsidP="25373572">
      <w:pPr>
        <w:rPr>
          <w:rFonts w:ascii="Times New Roman" w:hAnsi="Times New Roman"/>
          <w:b/>
          <w:bCs/>
          <w:sz w:val="24"/>
        </w:rPr>
      </w:pPr>
    </w:p>
    <w:p w14:paraId="383C3C9D" w14:textId="04EEBEB0" w:rsidR="6E3C1860" w:rsidRDefault="437D287A" w:rsidP="000F4DB1">
      <w:pPr>
        <w:spacing w:line="259" w:lineRule="auto"/>
        <w:rPr>
          <w:rFonts w:ascii="Times New Roman" w:hAnsi="Times New Roman"/>
          <w:sz w:val="24"/>
        </w:rPr>
      </w:pPr>
      <w:r w:rsidRPr="25373572">
        <w:rPr>
          <w:rFonts w:ascii="Times New Roman" w:hAnsi="Times New Roman"/>
          <w:b/>
          <w:bCs/>
          <w:sz w:val="24"/>
        </w:rPr>
        <w:t xml:space="preserve">Punktiga 1 </w:t>
      </w:r>
      <w:r w:rsidRPr="000F4DB1">
        <w:rPr>
          <w:rFonts w:ascii="Times New Roman" w:hAnsi="Times New Roman"/>
          <w:sz w:val="24"/>
        </w:rPr>
        <w:t>täiendatakse § 32 lõikega 8, millega määratletakse, et eraelu kaitseks on registri isikuandmed j</w:t>
      </w:r>
      <w:r w:rsidR="5A4F9CDB" w:rsidRPr="000F4DB1">
        <w:rPr>
          <w:rFonts w:ascii="Times New Roman" w:hAnsi="Times New Roman"/>
          <w:sz w:val="24"/>
        </w:rPr>
        <w:t>uurdepääsupiiranguga ja piirang kehtib sama kaua nagu andmete säilitamise tähtaeg.</w:t>
      </w:r>
      <w:r w:rsidR="3428C091" w:rsidRPr="25373572">
        <w:rPr>
          <w:rFonts w:ascii="Times New Roman" w:hAnsi="Times New Roman"/>
          <w:sz w:val="24"/>
        </w:rPr>
        <w:t xml:space="preserve"> </w:t>
      </w:r>
      <w:r w:rsidR="34AE4D6F" w:rsidRPr="25373572">
        <w:rPr>
          <w:rFonts w:ascii="Times New Roman" w:hAnsi="Times New Roman"/>
          <w:sz w:val="24"/>
        </w:rPr>
        <w:t>Kuigi registri põhimäärus juba reguleerib andmete väljastamist</w:t>
      </w:r>
      <w:r w:rsidR="00BF1658">
        <w:rPr>
          <w:rFonts w:ascii="Times New Roman" w:hAnsi="Times New Roman"/>
          <w:sz w:val="24"/>
        </w:rPr>
        <w:t xml:space="preserve"> (SPTS § 32 lg 5 p 4)</w:t>
      </w:r>
      <w:r w:rsidR="34AE4D6F" w:rsidRPr="25373572">
        <w:rPr>
          <w:rFonts w:ascii="Times New Roman" w:hAnsi="Times New Roman"/>
          <w:sz w:val="24"/>
        </w:rPr>
        <w:t xml:space="preserve">, lisatakse eriseadusesse selge juurdepääsupiirangu tähtaeg, et vältida segadust ja erinevaid tõlgendusi. See tähtaeg erineb üldisest </w:t>
      </w:r>
      <w:proofErr w:type="spellStart"/>
      <w:r w:rsidR="34AE4D6F" w:rsidRPr="000F4DB1">
        <w:rPr>
          <w:rFonts w:ascii="Times New Roman" w:hAnsi="Times New Roman"/>
          <w:sz w:val="24"/>
        </w:rPr>
        <w:t>AvTS</w:t>
      </w:r>
      <w:proofErr w:type="spellEnd"/>
      <w:r w:rsidR="34AE4D6F" w:rsidRPr="000F4DB1">
        <w:rPr>
          <w:rFonts w:ascii="Times New Roman" w:hAnsi="Times New Roman"/>
          <w:sz w:val="24"/>
        </w:rPr>
        <w:t>-i</w:t>
      </w:r>
      <w:r w:rsidR="34AE4D6F" w:rsidRPr="25373572">
        <w:rPr>
          <w:rFonts w:ascii="Times New Roman" w:hAnsi="Times New Roman"/>
          <w:sz w:val="24"/>
        </w:rPr>
        <w:t xml:space="preserve"> tähtajast, mis on kuni 30 aastat pärast isiku surma. Seejärel oleks </w:t>
      </w:r>
      <w:proofErr w:type="spellStart"/>
      <w:r w:rsidR="34AE4D6F" w:rsidRPr="25373572">
        <w:rPr>
          <w:rFonts w:ascii="Times New Roman" w:hAnsi="Times New Roman"/>
          <w:sz w:val="24"/>
        </w:rPr>
        <w:t>üldnormi</w:t>
      </w:r>
      <w:proofErr w:type="spellEnd"/>
      <w:r w:rsidR="34AE4D6F" w:rsidRPr="25373572">
        <w:rPr>
          <w:rFonts w:ascii="Times New Roman" w:hAnsi="Times New Roman"/>
          <w:sz w:val="24"/>
        </w:rPr>
        <w:t xml:space="preserve"> järgi andmed </w:t>
      </w:r>
      <w:r w:rsidR="3D74BD3A" w:rsidRPr="25373572">
        <w:rPr>
          <w:rFonts w:ascii="Times New Roman" w:hAnsi="Times New Roman"/>
          <w:sz w:val="24"/>
        </w:rPr>
        <w:t>kõigile kättesaadavad (</w:t>
      </w:r>
      <w:proofErr w:type="spellStart"/>
      <w:r w:rsidR="3D74BD3A" w:rsidRPr="25373572">
        <w:rPr>
          <w:rFonts w:ascii="Times New Roman" w:hAnsi="Times New Roman"/>
          <w:sz w:val="24"/>
        </w:rPr>
        <w:t>AvTS</w:t>
      </w:r>
      <w:proofErr w:type="spellEnd"/>
      <w:r w:rsidR="3D74BD3A" w:rsidRPr="25373572">
        <w:rPr>
          <w:rFonts w:ascii="Times New Roman" w:hAnsi="Times New Roman"/>
          <w:sz w:val="24"/>
        </w:rPr>
        <w:t xml:space="preserve"> § 40).</w:t>
      </w:r>
    </w:p>
    <w:p w14:paraId="429CD584" w14:textId="6100039E" w:rsidR="6E3C1860" w:rsidRDefault="6E3C1860" w:rsidP="25373572">
      <w:pPr>
        <w:spacing w:line="259" w:lineRule="auto"/>
        <w:rPr>
          <w:rFonts w:ascii="Times New Roman" w:hAnsi="Times New Roman"/>
          <w:sz w:val="24"/>
        </w:rPr>
      </w:pPr>
    </w:p>
    <w:p w14:paraId="177055F2" w14:textId="3EEB6459" w:rsidR="6E3C1860" w:rsidRDefault="07AEA64A" w:rsidP="25373572">
      <w:pPr>
        <w:spacing w:line="259" w:lineRule="auto"/>
        <w:rPr>
          <w:rFonts w:ascii="Times New Roman" w:hAnsi="Times New Roman"/>
          <w:sz w:val="24"/>
        </w:rPr>
      </w:pPr>
      <w:r w:rsidRPr="25373572">
        <w:rPr>
          <w:rFonts w:ascii="Times New Roman" w:hAnsi="Times New Roman"/>
          <w:sz w:val="24"/>
        </w:rPr>
        <w:t xml:space="preserve">Tähtajatute terviseregistrite juures on oluline tagada, et kellegi eraelu ei saaks kahjustatud. See võib tähendada nii andmesubjekti, kui ka tema lähedasi. </w:t>
      </w:r>
      <w:r w:rsidR="47496A69" w:rsidRPr="25373572">
        <w:rPr>
          <w:rFonts w:ascii="Times New Roman" w:hAnsi="Times New Roman"/>
          <w:sz w:val="24"/>
        </w:rPr>
        <w:t>Seejuures on oluline mainida, et igasugust isikuandmete kogumist, säilitamist, kasutamist ja avalikustamist, sealhulgas ka surnu isikuandmete töötlemist pärast tema surma, võib käsitleda eraelu puutumatuse (PS § 26) riivena</w:t>
      </w:r>
      <w:r w:rsidR="78F75873" w:rsidRPr="25373572">
        <w:rPr>
          <w:rFonts w:ascii="Times New Roman" w:hAnsi="Times New Roman"/>
          <w:sz w:val="24"/>
        </w:rPr>
        <w:t xml:space="preserve"> olukorras, kus </w:t>
      </w:r>
      <w:r w:rsidR="78F75873" w:rsidRPr="000F4DB1">
        <w:rPr>
          <w:rFonts w:ascii="Times New Roman" w:hAnsi="Times New Roman"/>
          <w:sz w:val="24"/>
        </w:rPr>
        <w:t>osad</w:t>
      </w:r>
      <w:r w:rsidR="47496A69" w:rsidRPr="25373572">
        <w:rPr>
          <w:rFonts w:ascii="Times New Roman" w:hAnsi="Times New Roman"/>
          <w:sz w:val="24"/>
        </w:rPr>
        <w:t xml:space="preserve"> surnu isikuandmed, näiteks terviseandmed, võivad riivata pärijate</w:t>
      </w:r>
      <w:r w:rsidR="6A556661" w:rsidRPr="25373572">
        <w:rPr>
          <w:rFonts w:ascii="Times New Roman" w:hAnsi="Times New Roman"/>
          <w:sz w:val="24"/>
        </w:rPr>
        <w:t xml:space="preserve"> ja lähedaste</w:t>
      </w:r>
      <w:r w:rsidR="47496A69" w:rsidRPr="25373572">
        <w:rPr>
          <w:rFonts w:ascii="Times New Roman" w:hAnsi="Times New Roman"/>
          <w:sz w:val="24"/>
        </w:rPr>
        <w:t xml:space="preserve"> õigus</w:t>
      </w:r>
      <w:r w:rsidR="6DAB1FF5" w:rsidRPr="25373572">
        <w:rPr>
          <w:rFonts w:ascii="Times New Roman" w:hAnsi="Times New Roman"/>
          <w:sz w:val="24"/>
        </w:rPr>
        <w:t>i.</w:t>
      </w:r>
    </w:p>
    <w:p w14:paraId="6D138551" w14:textId="7AD31164" w:rsidR="6E3C1860" w:rsidRDefault="6E3C1860" w:rsidP="25373572">
      <w:pPr>
        <w:spacing w:line="259" w:lineRule="auto"/>
        <w:rPr>
          <w:rFonts w:ascii="Times New Roman" w:hAnsi="Times New Roman"/>
          <w:sz w:val="24"/>
        </w:rPr>
      </w:pPr>
    </w:p>
    <w:p w14:paraId="70A3C8F1" w14:textId="3C2E750C" w:rsidR="6E3C1860" w:rsidRDefault="0B70AFBE" w:rsidP="000F4DB1">
      <w:pPr>
        <w:spacing w:line="259" w:lineRule="auto"/>
        <w:rPr>
          <w:rFonts w:ascii="Times New Roman" w:hAnsi="Times New Roman"/>
          <w:sz w:val="24"/>
        </w:rPr>
      </w:pPr>
      <w:r w:rsidRPr="25373572">
        <w:rPr>
          <w:rFonts w:ascii="Times New Roman" w:hAnsi="Times New Roman"/>
          <w:sz w:val="24"/>
        </w:rPr>
        <w:t>Avaliku teabe valdajal tuleb hinnata, et avaliku teabe taaskasutamisel ja teabele juurdepääsu võimaldamisel ei kahjustataks oluliselt inimese eraelu puutumatust (</w:t>
      </w:r>
      <w:proofErr w:type="spellStart"/>
      <w:r w:rsidRPr="25373572">
        <w:rPr>
          <w:rFonts w:ascii="Times New Roman" w:hAnsi="Times New Roman"/>
          <w:sz w:val="24"/>
        </w:rPr>
        <w:t>AvTS</w:t>
      </w:r>
      <w:proofErr w:type="spellEnd"/>
      <w:r w:rsidRPr="25373572">
        <w:rPr>
          <w:rFonts w:ascii="Times New Roman" w:hAnsi="Times New Roman"/>
          <w:sz w:val="24"/>
        </w:rPr>
        <w:t xml:space="preserve"> § 3</w:t>
      </w:r>
      <w:r w:rsidRPr="00A235AC">
        <w:rPr>
          <w:rFonts w:ascii="Times New Roman" w:hAnsi="Times New Roman"/>
          <w:sz w:val="24"/>
          <w:vertAlign w:val="superscript"/>
        </w:rPr>
        <w:t>1</w:t>
      </w:r>
      <w:r w:rsidRPr="25373572">
        <w:rPr>
          <w:rFonts w:ascii="Times New Roman" w:hAnsi="Times New Roman"/>
          <w:sz w:val="24"/>
        </w:rPr>
        <w:t xml:space="preserve"> lõiked 7 ja 8, § 4 lg 3). See hinnang peaks </w:t>
      </w:r>
      <w:r w:rsidR="00D11F8A">
        <w:rPr>
          <w:rFonts w:ascii="Times New Roman" w:hAnsi="Times New Roman"/>
          <w:sz w:val="24"/>
        </w:rPr>
        <w:t xml:space="preserve">lähtuma </w:t>
      </w:r>
      <w:r w:rsidRPr="25373572">
        <w:rPr>
          <w:rFonts w:ascii="Times New Roman" w:hAnsi="Times New Roman"/>
          <w:sz w:val="24"/>
        </w:rPr>
        <w:t>nii konkreetset inimest kui ka võimalikke puudutatud inimesi (nt lähedasi). Kui teave kahjustab oluliselt inimese eraelu puutumatust, tuleb piirata teabele juurdepääsu</w:t>
      </w:r>
      <w:r w:rsidR="0C67F9A7" w:rsidRPr="25373572">
        <w:rPr>
          <w:rFonts w:ascii="Times New Roman" w:hAnsi="Times New Roman"/>
          <w:sz w:val="24"/>
        </w:rPr>
        <w:t xml:space="preserve">. Surnud inimese tundlikele andmetele kehtestatud juurdepääsupiirangu eesmärgiks on kaitsta tema lähedaste õigusi. Isikuandmetena käsitatakse igasugust teavet, mida võib otse või kaudselt kokku viia elus oleva inimesega, mistõttu võivad lähedaste õigusi kahjustada ka surnud </w:t>
      </w:r>
      <w:r w:rsidR="0C67F9A7" w:rsidRPr="25373572">
        <w:rPr>
          <w:rFonts w:ascii="Times New Roman" w:hAnsi="Times New Roman"/>
          <w:sz w:val="24"/>
        </w:rPr>
        <w:lastRenderedPageBreak/>
        <w:t xml:space="preserve">inimese tundlikud andmed, nagu näiteks surnud inimese pärilikud haigused või ka mõne haiguse esinemisrisk, mis võimaldaks teha ka lähedaste kohta kõikehõlmavaid järeldusi jne. </w:t>
      </w:r>
      <w:r w:rsidR="1820F80D" w:rsidRPr="25373572">
        <w:rPr>
          <w:rFonts w:ascii="Times New Roman" w:hAnsi="Times New Roman"/>
          <w:sz w:val="24"/>
          <w:vertAlign w:val="superscript"/>
        </w:rPr>
        <w:footnoteReference w:id="125"/>
      </w:r>
      <w:r w:rsidR="4C3E45C8" w:rsidRPr="25373572">
        <w:rPr>
          <w:rFonts w:ascii="Times New Roman" w:hAnsi="Times New Roman"/>
          <w:sz w:val="24"/>
          <w:vertAlign w:val="superscript"/>
        </w:rPr>
        <w:t xml:space="preserve"> </w:t>
      </w:r>
    </w:p>
    <w:p w14:paraId="54475E26" w14:textId="0C0535E6" w:rsidR="6E3C1860" w:rsidRDefault="6E3C1860" w:rsidP="25373572">
      <w:pPr>
        <w:spacing w:line="259" w:lineRule="auto"/>
        <w:rPr>
          <w:rFonts w:ascii="Times New Roman" w:hAnsi="Times New Roman"/>
          <w:sz w:val="24"/>
        </w:rPr>
      </w:pPr>
    </w:p>
    <w:p w14:paraId="64427752" w14:textId="6429F44A" w:rsidR="6E3C1860" w:rsidRDefault="4C3E45C8" w:rsidP="25373572">
      <w:pPr>
        <w:spacing w:line="259" w:lineRule="auto"/>
        <w:rPr>
          <w:rFonts w:ascii="Times New Roman" w:hAnsi="Times New Roman"/>
          <w:sz w:val="24"/>
        </w:rPr>
      </w:pPr>
      <w:r w:rsidRPr="25373572">
        <w:rPr>
          <w:rFonts w:ascii="Times New Roman" w:hAnsi="Times New Roman"/>
          <w:sz w:val="24"/>
        </w:rPr>
        <w:t xml:space="preserve">Arvestades tänapäeval kasutatavat tehnoloogiat ja avaldatud andmete hulka, võib luua erinevaid seoseid nii </w:t>
      </w:r>
      <w:r w:rsidR="0FE74A2E" w:rsidRPr="25373572">
        <w:rPr>
          <w:rFonts w:ascii="Times New Roman" w:hAnsi="Times New Roman"/>
          <w:sz w:val="24"/>
        </w:rPr>
        <w:t>otseselt isikute</w:t>
      </w:r>
      <w:r w:rsidR="00960FF4">
        <w:rPr>
          <w:rFonts w:ascii="Times New Roman" w:hAnsi="Times New Roman"/>
          <w:sz w:val="24"/>
        </w:rPr>
        <w:t xml:space="preserve"> endi</w:t>
      </w:r>
      <w:r w:rsidR="0FE74A2E" w:rsidRPr="25373572">
        <w:rPr>
          <w:rFonts w:ascii="Times New Roman" w:hAnsi="Times New Roman"/>
          <w:sz w:val="24"/>
        </w:rPr>
        <w:t xml:space="preserve"> kui ka kaudsete seoste </w:t>
      </w:r>
      <w:r w:rsidR="00960FF4">
        <w:rPr>
          <w:rFonts w:ascii="Times New Roman" w:hAnsi="Times New Roman"/>
          <w:sz w:val="24"/>
        </w:rPr>
        <w:t>alusel, viies</w:t>
      </w:r>
      <w:r w:rsidR="0FE74A2E" w:rsidRPr="25373572">
        <w:rPr>
          <w:rFonts w:ascii="Times New Roman" w:hAnsi="Times New Roman"/>
          <w:sz w:val="24"/>
        </w:rPr>
        <w:t xml:space="preserve"> väga kaugeleulatuvate järe</w:t>
      </w:r>
      <w:r w:rsidR="00227DA6">
        <w:rPr>
          <w:rFonts w:ascii="Times New Roman" w:hAnsi="Times New Roman"/>
          <w:sz w:val="24"/>
        </w:rPr>
        <w:t>l</w:t>
      </w:r>
      <w:r w:rsidR="0FE74A2E" w:rsidRPr="25373572">
        <w:rPr>
          <w:rFonts w:ascii="Times New Roman" w:hAnsi="Times New Roman"/>
          <w:sz w:val="24"/>
        </w:rPr>
        <w:t>miteni. Seetõtu ei ole võimalik avaldada sellisel hulgal ja koguses niivõrd detailseid andmeid ka konkreetse andmesubjekti surmajärgsel</w:t>
      </w:r>
      <w:r w:rsidR="472DEEB1" w:rsidRPr="25373572">
        <w:rPr>
          <w:rFonts w:ascii="Times New Roman" w:hAnsi="Times New Roman"/>
          <w:sz w:val="24"/>
        </w:rPr>
        <w:t xml:space="preserve">t, sest selliste andmete avaldamise mõju ei piirduks andmesubjektiga. Kuna riik selliseid detailseid andmeid kogub, tuleb igal juhul näha ette ka piisavad kaitsemeetmed – üheks selliseks on juurdepääsupiirangu tähtaja sätestamine ning andmete kasutamise lubamine lähtuvalt </w:t>
      </w:r>
      <w:r w:rsidR="767819AD" w:rsidRPr="25373572">
        <w:rPr>
          <w:rFonts w:ascii="Times New Roman" w:hAnsi="Times New Roman"/>
          <w:sz w:val="24"/>
        </w:rPr>
        <w:t>RHTS-</w:t>
      </w:r>
      <w:proofErr w:type="spellStart"/>
      <w:r w:rsidR="767819AD" w:rsidRPr="25373572">
        <w:rPr>
          <w:rFonts w:ascii="Times New Roman" w:hAnsi="Times New Roman"/>
          <w:sz w:val="24"/>
        </w:rPr>
        <w:t>is</w:t>
      </w:r>
      <w:proofErr w:type="spellEnd"/>
      <w:r w:rsidR="767819AD" w:rsidRPr="25373572">
        <w:rPr>
          <w:rFonts w:ascii="Times New Roman" w:hAnsi="Times New Roman"/>
          <w:sz w:val="24"/>
        </w:rPr>
        <w:t xml:space="preserve"> sätestatud juhtudel, eelistades isikustatud andmetele alati võimalust kasutada pseudonüümitud andmeid (näiteks teadustöödes).</w:t>
      </w:r>
    </w:p>
    <w:p w14:paraId="379AEE4B" w14:textId="2AFE1DB1" w:rsidR="6E3C1860" w:rsidRPr="00863C31" w:rsidRDefault="6E3C1860" w:rsidP="25373572">
      <w:pPr>
        <w:spacing w:line="259" w:lineRule="auto"/>
        <w:rPr>
          <w:rFonts w:ascii="Times New Roman" w:hAnsi="Times New Roman"/>
          <w:sz w:val="24"/>
        </w:rPr>
      </w:pPr>
    </w:p>
    <w:p w14:paraId="5326B8B7" w14:textId="4724768F" w:rsidR="6E3C1860" w:rsidRDefault="767819AD" w:rsidP="00863C31">
      <w:pPr>
        <w:spacing w:line="259" w:lineRule="auto"/>
        <w:rPr>
          <w:rFonts w:ascii="Times New Roman" w:hAnsi="Times New Roman"/>
          <w:sz w:val="24"/>
        </w:rPr>
      </w:pPr>
      <w:r w:rsidRPr="25373572">
        <w:rPr>
          <w:rFonts w:ascii="Times New Roman" w:hAnsi="Times New Roman"/>
          <w:sz w:val="24"/>
        </w:rPr>
        <w:t>Lähtudes eelnevast ja sellest, et</w:t>
      </w:r>
      <w:r w:rsidR="47496A69" w:rsidRPr="25373572">
        <w:rPr>
          <w:rFonts w:ascii="Times New Roman" w:hAnsi="Times New Roman"/>
          <w:sz w:val="24"/>
        </w:rPr>
        <w:t xml:space="preserve"> seaduse tasandil </w:t>
      </w:r>
      <w:r w:rsidR="1EFED312" w:rsidRPr="25373572">
        <w:rPr>
          <w:rFonts w:ascii="Times New Roman" w:hAnsi="Times New Roman"/>
          <w:sz w:val="24"/>
        </w:rPr>
        <w:t xml:space="preserve">peab olema </w:t>
      </w:r>
      <w:r w:rsidR="47496A69" w:rsidRPr="25373572">
        <w:rPr>
          <w:rFonts w:ascii="Times New Roman" w:hAnsi="Times New Roman"/>
          <w:sz w:val="24"/>
        </w:rPr>
        <w:t>määratle</w:t>
      </w:r>
      <w:r w:rsidR="553BF695" w:rsidRPr="25373572">
        <w:rPr>
          <w:rFonts w:ascii="Times New Roman" w:hAnsi="Times New Roman"/>
          <w:sz w:val="24"/>
        </w:rPr>
        <w:t xml:space="preserve">tud </w:t>
      </w:r>
      <w:r w:rsidR="47496A69" w:rsidRPr="25373572">
        <w:rPr>
          <w:rFonts w:ascii="Times New Roman" w:hAnsi="Times New Roman"/>
          <w:sz w:val="24"/>
        </w:rPr>
        <w:t>isikuandmete töötlemise olukorrad ja eesmärgid</w:t>
      </w:r>
      <w:r w:rsidR="2B5C2099" w:rsidRPr="25373572">
        <w:rPr>
          <w:rFonts w:ascii="Times New Roman" w:hAnsi="Times New Roman"/>
          <w:sz w:val="24"/>
        </w:rPr>
        <w:t xml:space="preserve"> ja kaitsemeetmed, tuleb õigusselguse huvides sätestada </w:t>
      </w:r>
      <w:proofErr w:type="spellStart"/>
      <w:r w:rsidR="2B5C2099" w:rsidRPr="25373572">
        <w:rPr>
          <w:rFonts w:ascii="Times New Roman" w:hAnsi="Times New Roman"/>
          <w:sz w:val="24"/>
        </w:rPr>
        <w:t>AvTS</w:t>
      </w:r>
      <w:proofErr w:type="spellEnd"/>
      <w:r w:rsidR="2B5C2099" w:rsidRPr="25373572">
        <w:rPr>
          <w:rFonts w:ascii="Times New Roman" w:hAnsi="Times New Roman"/>
          <w:sz w:val="24"/>
        </w:rPr>
        <w:t>-ist</w:t>
      </w:r>
      <w:r w:rsidR="47496A69" w:rsidRPr="25373572">
        <w:rPr>
          <w:rFonts w:ascii="Times New Roman" w:hAnsi="Times New Roman"/>
          <w:sz w:val="24"/>
        </w:rPr>
        <w:t xml:space="preserve"> </w:t>
      </w:r>
      <w:r w:rsidR="1381618E" w:rsidRPr="25373572">
        <w:rPr>
          <w:rFonts w:ascii="Times New Roman" w:hAnsi="Times New Roman"/>
          <w:sz w:val="24"/>
        </w:rPr>
        <w:t xml:space="preserve">eristus seadusega. </w:t>
      </w:r>
    </w:p>
    <w:p w14:paraId="15849CDE" w14:textId="0D3E4DC0" w:rsidR="6E3C1860" w:rsidRDefault="6E3C1860" w:rsidP="25373572">
      <w:pPr>
        <w:rPr>
          <w:rFonts w:ascii="Times New Roman" w:hAnsi="Times New Roman"/>
          <w:color w:val="0078D4"/>
          <w:sz w:val="24"/>
          <w:u w:val="single"/>
        </w:rPr>
      </w:pPr>
    </w:p>
    <w:p w14:paraId="7061F998" w14:textId="4FBE79CA" w:rsidR="6E3C1860" w:rsidRDefault="437D287A" w:rsidP="25373572">
      <w:pPr>
        <w:rPr>
          <w:rFonts w:ascii="Times New Roman" w:hAnsi="Times New Roman"/>
          <w:sz w:val="24"/>
        </w:rPr>
      </w:pPr>
      <w:r w:rsidRPr="25373572">
        <w:rPr>
          <w:rFonts w:ascii="Times New Roman" w:hAnsi="Times New Roman"/>
          <w:b/>
          <w:bCs/>
          <w:sz w:val="24"/>
        </w:rPr>
        <w:t xml:space="preserve">Punktiga </w:t>
      </w:r>
      <w:r w:rsidR="77AA393D" w:rsidRPr="25373572">
        <w:rPr>
          <w:rFonts w:ascii="Times New Roman" w:hAnsi="Times New Roman"/>
          <w:b/>
          <w:bCs/>
          <w:sz w:val="24"/>
        </w:rPr>
        <w:t>2</w:t>
      </w:r>
      <w:r w:rsidRPr="25373572">
        <w:rPr>
          <w:rFonts w:ascii="Times New Roman" w:hAnsi="Times New Roman"/>
          <w:b/>
          <w:bCs/>
          <w:sz w:val="24"/>
        </w:rPr>
        <w:t xml:space="preserve"> </w:t>
      </w:r>
      <w:r w:rsidR="6EB3D124" w:rsidRPr="00863C31">
        <w:rPr>
          <w:rFonts w:ascii="Times New Roman" w:hAnsi="Times New Roman"/>
          <w:sz w:val="24"/>
        </w:rPr>
        <w:t xml:space="preserve">täiendatakse </w:t>
      </w:r>
      <w:r w:rsidR="1820F80D" w:rsidRPr="00863C31">
        <w:rPr>
          <w:rFonts w:ascii="Times New Roman" w:hAnsi="Times New Roman"/>
          <w:sz w:val="24"/>
        </w:rPr>
        <w:t>§ 32</w:t>
      </w:r>
      <w:r w:rsidR="1820F80D" w:rsidRPr="00863C31">
        <w:rPr>
          <w:rFonts w:ascii="Times New Roman" w:hAnsi="Times New Roman"/>
          <w:sz w:val="24"/>
          <w:vertAlign w:val="superscript"/>
        </w:rPr>
        <w:t>1</w:t>
      </w:r>
      <w:r w:rsidR="1820F80D" w:rsidRPr="00863C31">
        <w:rPr>
          <w:rFonts w:ascii="Times New Roman" w:hAnsi="Times New Roman"/>
          <w:sz w:val="24"/>
        </w:rPr>
        <w:t xml:space="preserve"> lõikega 7</w:t>
      </w:r>
      <w:r w:rsidR="051CC5ED" w:rsidRPr="00863C31">
        <w:rPr>
          <w:rFonts w:ascii="Times New Roman" w:hAnsi="Times New Roman"/>
          <w:sz w:val="24"/>
        </w:rPr>
        <w:t>,</w:t>
      </w:r>
      <w:r w:rsidR="051CC5ED" w:rsidRPr="01E08069">
        <w:rPr>
          <w:rFonts w:ascii="Times New Roman" w:hAnsi="Times New Roman"/>
          <w:sz w:val="24"/>
        </w:rPr>
        <w:t xml:space="preserve"> millega nähakse ette menetlustasu maksimummäär 1000 eurot ning </w:t>
      </w:r>
      <w:r w:rsidR="1F439614" w:rsidRPr="01E08069">
        <w:rPr>
          <w:rFonts w:ascii="Times New Roman" w:hAnsi="Times New Roman"/>
          <w:sz w:val="24"/>
        </w:rPr>
        <w:t xml:space="preserve">selle </w:t>
      </w:r>
      <w:r w:rsidR="051CC5ED" w:rsidRPr="01E08069">
        <w:rPr>
          <w:rFonts w:ascii="Times New Roman" w:hAnsi="Times New Roman"/>
          <w:sz w:val="24"/>
        </w:rPr>
        <w:t xml:space="preserve">laekumine Sotsiaalministeeriumile. </w:t>
      </w:r>
      <w:r w:rsidR="19986510" w:rsidRPr="01E08069">
        <w:rPr>
          <w:rFonts w:ascii="Times New Roman" w:hAnsi="Times New Roman"/>
          <w:sz w:val="24"/>
        </w:rPr>
        <w:t>V</w:t>
      </w:r>
      <w:r w:rsidR="1F439614" w:rsidRPr="01E08069">
        <w:rPr>
          <w:rFonts w:ascii="Times New Roman" w:hAnsi="Times New Roman"/>
          <w:sz w:val="24"/>
        </w:rPr>
        <w:t>aata</w:t>
      </w:r>
      <w:r w:rsidR="19986510" w:rsidRPr="01E08069">
        <w:rPr>
          <w:rFonts w:ascii="Times New Roman" w:hAnsi="Times New Roman"/>
          <w:sz w:val="24"/>
        </w:rPr>
        <w:t xml:space="preserve"> selgitusi eelnõu seletuskirjas eespool § 25 juures.</w:t>
      </w:r>
    </w:p>
    <w:p w14:paraId="439235A4" w14:textId="5D5B60DE" w:rsidR="1471AA26" w:rsidRDefault="1471AA26" w:rsidP="0016210D">
      <w:pPr>
        <w:rPr>
          <w:rFonts w:ascii="Times New Roman" w:hAnsi="Times New Roman"/>
          <w:sz w:val="24"/>
        </w:rPr>
      </w:pPr>
    </w:p>
    <w:p w14:paraId="05BC8166" w14:textId="2100D95E" w:rsidR="000E0AEA" w:rsidRDefault="051CC5ED" w:rsidP="0016210D">
      <w:pPr>
        <w:rPr>
          <w:rFonts w:ascii="Times New Roman" w:hAnsi="Times New Roman"/>
          <w:b/>
          <w:bCs/>
          <w:sz w:val="24"/>
        </w:rPr>
      </w:pPr>
      <w:r w:rsidRPr="01E08069">
        <w:rPr>
          <w:rFonts w:ascii="Times New Roman" w:hAnsi="Times New Roman"/>
          <w:b/>
          <w:bCs/>
          <w:sz w:val="24"/>
        </w:rPr>
        <w:t xml:space="preserve">Eelnõu </w:t>
      </w:r>
      <w:r w:rsidR="1F439614" w:rsidRPr="01E08069">
        <w:rPr>
          <w:rFonts w:ascii="Times New Roman" w:hAnsi="Times New Roman"/>
          <w:b/>
          <w:bCs/>
          <w:sz w:val="24"/>
        </w:rPr>
        <w:t>§-ga</w:t>
      </w:r>
      <w:r w:rsidRPr="01E08069">
        <w:rPr>
          <w:rFonts w:ascii="Times New Roman" w:hAnsi="Times New Roman"/>
          <w:b/>
          <w:bCs/>
          <w:sz w:val="24"/>
        </w:rPr>
        <w:t xml:space="preserve"> </w:t>
      </w:r>
      <w:r w:rsidR="19986510" w:rsidRPr="01E08069">
        <w:rPr>
          <w:rFonts w:ascii="Times New Roman" w:hAnsi="Times New Roman"/>
          <w:b/>
          <w:bCs/>
          <w:sz w:val="24"/>
        </w:rPr>
        <w:t>45</w:t>
      </w:r>
      <w:r w:rsidRPr="01E08069">
        <w:rPr>
          <w:rFonts w:ascii="Times New Roman" w:hAnsi="Times New Roman"/>
          <w:b/>
          <w:bCs/>
          <w:sz w:val="24"/>
        </w:rPr>
        <w:t xml:space="preserve"> muudetakse </w:t>
      </w:r>
      <w:hyperlink r:id="rId61">
        <w:r w:rsidR="703C065E" w:rsidRPr="25373572">
          <w:rPr>
            <w:rStyle w:val="Hperlink"/>
            <w:rFonts w:ascii="Times New Roman" w:hAnsi="Times New Roman"/>
            <w:b/>
            <w:bCs/>
            <w:sz w:val="24"/>
          </w:rPr>
          <w:t>T</w:t>
        </w:r>
        <w:r w:rsidRPr="01E08069">
          <w:rPr>
            <w:rStyle w:val="Hperlink"/>
            <w:rFonts w:ascii="Times New Roman" w:hAnsi="Times New Roman"/>
            <w:b/>
            <w:bCs/>
            <w:sz w:val="24"/>
          </w:rPr>
          <w:t>ervisekassa seadust</w:t>
        </w:r>
      </w:hyperlink>
      <w:r w:rsidR="64C8EF6F">
        <w:t xml:space="preserve"> (</w:t>
      </w:r>
      <w:proofErr w:type="spellStart"/>
      <w:r w:rsidR="64C8EF6F" w:rsidRPr="01E08069">
        <w:rPr>
          <w:rFonts w:ascii="Times New Roman" w:hAnsi="Times New Roman"/>
          <w:sz w:val="24"/>
        </w:rPr>
        <w:t>TerKS</w:t>
      </w:r>
      <w:proofErr w:type="spellEnd"/>
      <w:r w:rsidR="64C8EF6F" w:rsidRPr="01E08069">
        <w:rPr>
          <w:rFonts w:ascii="Times New Roman" w:hAnsi="Times New Roman"/>
          <w:sz w:val="24"/>
        </w:rPr>
        <w:t>)</w:t>
      </w:r>
      <w:r w:rsidR="1001DA9B" w:rsidRPr="01E08069">
        <w:rPr>
          <w:rStyle w:val="Allmrkuseviide"/>
          <w:rFonts w:ascii="Times New Roman" w:hAnsi="Times New Roman"/>
          <w:sz w:val="24"/>
        </w:rPr>
        <w:footnoteReference w:id="126"/>
      </w:r>
      <w:r w:rsidR="7D341C1C" w:rsidRPr="01E08069">
        <w:rPr>
          <w:rFonts w:ascii="Times New Roman" w:hAnsi="Times New Roman"/>
          <w:sz w:val="24"/>
        </w:rPr>
        <w:t>.</w:t>
      </w:r>
    </w:p>
    <w:p w14:paraId="35187352" w14:textId="07E57B98" w:rsidR="672799D4" w:rsidRDefault="672799D4" w:rsidP="0016210D">
      <w:pPr>
        <w:rPr>
          <w:rFonts w:ascii="Times New Roman" w:hAnsi="Times New Roman"/>
          <w:b/>
          <w:bCs/>
          <w:sz w:val="24"/>
        </w:rPr>
      </w:pPr>
    </w:p>
    <w:p w14:paraId="52CEA042" w14:textId="59CF4907" w:rsidR="00F13E7F" w:rsidRDefault="00826BDA" w:rsidP="25373572">
      <w:pPr>
        <w:rPr>
          <w:rFonts w:ascii="Times New Roman" w:hAnsi="Times New Roman"/>
          <w:sz w:val="24"/>
        </w:rPr>
      </w:pPr>
      <w:bookmarkStart w:id="47" w:name="_Hlk194390433"/>
      <w:r w:rsidRPr="25373572">
        <w:rPr>
          <w:rFonts w:ascii="Times New Roman" w:hAnsi="Times New Roman"/>
          <w:b/>
          <w:bCs/>
          <w:sz w:val="24"/>
        </w:rPr>
        <w:t>Eelnõu § 45 punktiga 1</w:t>
      </w:r>
      <w:r w:rsidR="000774C5" w:rsidRPr="25373572">
        <w:rPr>
          <w:rFonts w:ascii="Times New Roman" w:hAnsi="Times New Roman"/>
          <w:b/>
          <w:bCs/>
          <w:sz w:val="24"/>
        </w:rPr>
        <w:t xml:space="preserve"> </w:t>
      </w:r>
      <w:bookmarkEnd w:id="47"/>
      <w:r w:rsidR="00C05EC0" w:rsidRPr="25373572">
        <w:rPr>
          <w:rFonts w:ascii="Times New Roman" w:hAnsi="Times New Roman"/>
          <w:sz w:val="24"/>
        </w:rPr>
        <w:t xml:space="preserve">muudetakse </w:t>
      </w:r>
      <w:proofErr w:type="spellStart"/>
      <w:r w:rsidR="00B31A07" w:rsidRPr="25373572">
        <w:rPr>
          <w:rFonts w:ascii="Times New Roman" w:hAnsi="Times New Roman"/>
          <w:sz w:val="24"/>
        </w:rPr>
        <w:t>TerKS</w:t>
      </w:r>
      <w:proofErr w:type="spellEnd"/>
      <w:r w:rsidR="00B31A07" w:rsidRPr="25373572">
        <w:rPr>
          <w:rFonts w:ascii="Times New Roman" w:hAnsi="Times New Roman"/>
          <w:sz w:val="24"/>
        </w:rPr>
        <w:t xml:space="preserve"> </w:t>
      </w:r>
      <w:r w:rsidR="00EA51EB" w:rsidRPr="25373572">
        <w:rPr>
          <w:rFonts w:ascii="Times New Roman" w:hAnsi="Times New Roman"/>
          <w:sz w:val="24"/>
        </w:rPr>
        <w:t>§</w:t>
      </w:r>
      <w:r w:rsidR="00C05EC0" w:rsidRPr="25373572">
        <w:rPr>
          <w:rFonts w:ascii="Times New Roman" w:hAnsi="Times New Roman"/>
          <w:sz w:val="24"/>
        </w:rPr>
        <w:t xml:space="preserve"> 46</w:t>
      </w:r>
      <w:r w:rsidR="00C05EC0" w:rsidRPr="25373572">
        <w:rPr>
          <w:rFonts w:ascii="Times New Roman" w:hAnsi="Times New Roman"/>
          <w:sz w:val="24"/>
          <w:vertAlign w:val="superscript"/>
        </w:rPr>
        <w:t>3</w:t>
      </w:r>
      <w:r w:rsidR="00C05EC0" w:rsidRPr="25373572">
        <w:rPr>
          <w:rFonts w:ascii="Times New Roman" w:hAnsi="Times New Roman"/>
          <w:sz w:val="24"/>
        </w:rPr>
        <w:t xml:space="preserve"> lõike 1 punkti 2 sõnastust ning laiendatakse sihtrühma selliselt, et andmeko</w:t>
      </w:r>
      <w:r w:rsidR="00AD6673" w:rsidRPr="25373572">
        <w:rPr>
          <w:rFonts w:ascii="Times New Roman" w:hAnsi="Times New Roman"/>
          <w:sz w:val="24"/>
        </w:rPr>
        <w:t>gusse</w:t>
      </w:r>
      <w:r w:rsidR="00C05EC0" w:rsidRPr="25373572">
        <w:rPr>
          <w:rFonts w:ascii="Times New Roman" w:hAnsi="Times New Roman"/>
          <w:sz w:val="24"/>
        </w:rPr>
        <w:t xml:space="preserve"> kantakse lisaks kindlustuskaitse tekkimise, lõppemise ja peatumise aluseks oleva</w:t>
      </w:r>
      <w:r w:rsidR="00307183" w:rsidRPr="25373572">
        <w:rPr>
          <w:rFonts w:ascii="Times New Roman" w:hAnsi="Times New Roman"/>
          <w:sz w:val="24"/>
        </w:rPr>
        <w:t>tele</w:t>
      </w:r>
      <w:r w:rsidR="00C05EC0" w:rsidRPr="25373572">
        <w:rPr>
          <w:rFonts w:ascii="Times New Roman" w:hAnsi="Times New Roman"/>
          <w:sz w:val="24"/>
        </w:rPr>
        <w:t xml:space="preserve"> andme</w:t>
      </w:r>
      <w:r w:rsidR="00DD6D9F" w:rsidRPr="25373572">
        <w:rPr>
          <w:rFonts w:ascii="Times New Roman" w:hAnsi="Times New Roman"/>
          <w:sz w:val="24"/>
        </w:rPr>
        <w:t>tele</w:t>
      </w:r>
      <w:r w:rsidR="00C05EC0" w:rsidRPr="25373572">
        <w:rPr>
          <w:rFonts w:ascii="Times New Roman" w:hAnsi="Times New Roman"/>
          <w:sz w:val="24"/>
        </w:rPr>
        <w:t xml:space="preserve"> ka muu tasu maksmise kohustuse ülevõtmise aluse tekkimise, lõppemise ja peatumise aluseks olevad andmed.</w:t>
      </w:r>
      <w:r w:rsidR="15075579" w:rsidRPr="25373572">
        <w:rPr>
          <w:rFonts w:ascii="Times New Roman" w:hAnsi="Times New Roman"/>
          <w:sz w:val="24"/>
        </w:rPr>
        <w:t xml:space="preserve"> Tegemist on taaskord õigusselguse tagamisega, sest sellekohased ülesanded Tervisekassale täna juba seadustest tulenevad.</w:t>
      </w:r>
      <w:r w:rsidR="00C05EC0" w:rsidRPr="25373572">
        <w:rPr>
          <w:rFonts w:ascii="Times New Roman" w:hAnsi="Times New Roman"/>
          <w:sz w:val="24"/>
        </w:rPr>
        <w:t xml:space="preserve"> Tervisekassale pandud ülesanded ei piir</w:t>
      </w:r>
      <w:r w:rsidR="00DD74C7" w:rsidRPr="25373572">
        <w:rPr>
          <w:rFonts w:ascii="Times New Roman" w:hAnsi="Times New Roman"/>
          <w:sz w:val="24"/>
        </w:rPr>
        <w:t>du</w:t>
      </w:r>
      <w:r w:rsidR="00C05EC0" w:rsidRPr="25373572">
        <w:rPr>
          <w:rFonts w:ascii="Times New Roman" w:hAnsi="Times New Roman"/>
          <w:sz w:val="24"/>
        </w:rPr>
        <w:t xml:space="preserve"> üksnes ravikindlustuse alusel tasu maksmise kohustuse ülevõtmis</w:t>
      </w:r>
      <w:r w:rsidR="00455FE4" w:rsidRPr="25373572">
        <w:rPr>
          <w:rFonts w:ascii="Times New Roman" w:hAnsi="Times New Roman"/>
          <w:sz w:val="24"/>
        </w:rPr>
        <w:t>ega</w:t>
      </w:r>
      <w:r w:rsidR="00C05EC0" w:rsidRPr="25373572">
        <w:rPr>
          <w:rFonts w:ascii="Times New Roman" w:hAnsi="Times New Roman"/>
          <w:sz w:val="24"/>
        </w:rPr>
        <w:t xml:space="preserve">, vaid Tervisekassa tasub ka </w:t>
      </w:r>
      <w:r w:rsidR="00602E79" w:rsidRPr="25373572">
        <w:rPr>
          <w:rFonts w:ascii="Times New Roman" w:hAnsi="Times New Roman"/>
          <w:sz w:val="24"/>
        </w:rPr>
        <w:t xml:space="preserve">selliste </w:t>
      </w:r>
      <w:r w:rsidR="00C05EC0" w:rsidRPr="25373572">
        <w:rPr>
          <w:rFonts w:ascii="Times New Roman" w:hAnsi="Times New Roman"/>
          <w:sz w:val="24"/>
        </w:rPr>
        <w:t>teenuste eest, mis ei ole ravikindlustuse olemasoluga</w:t>
      </w:r>
      <w:r w:rsidR="00602E79" w:rsidRPr="25373572">
        <w:rPr>
          <w:rFonts w:ascii="Times New Roman" w:hAnsi="Times New Roman"/>
          <w:sz w:val="24"/>
        </w:rPr>
        <w:t xml:space="preserve"> seotud</w:t>
      </w:r>
      <w:r w:rsidR="00C05EC0" w:rsidRPr="25373572">
        <w:rPr>
          <w:rFonts w:ascii="Times New Roman" w:hAnsi="Times New Roman"/>
          <w:sz w:val="24"/>
        </w:rPr>
        <w:t xml:space="preserve">, näiteks </w:t>
      </w:r>
      <w:r w:rsidR="009F54B9" w:rsidRPr="25373572">
        <w:rPr>
          <w:rFonts w:ascii="Times New Roman" w:hAnsi="Times New Roman"/>
          <w:sz w:val="24"/>
        </w:rPr>
        <w:t xml:space="preserve">rahastatakse </w:t>
      </w:r>
      <w:r w:rsidR="009C7312" w:rsidRPr="25373572">
        <w:rPr>
          <w:rFonts w:ascii="Times New Roman" w:hAnsi="Times New Roman"/>
          <w:sz w:val="24"/>
        </w:rPr>
        <w:t>riigieelarvest</w:t>
      </w:r>
      <w:r w:rsidR="00C05EC0" w:rsidRPr="25373572">
        <w:rPr>
          <w:rFonts w:ascii="Times New Roman" w:hAnsi="Times New Roman"/>
          <w:sz w:val="24"/>
        </w:rPr>
        <w:t xml:space="preserve"> Tervisekassa kaudu</w:t>
      </w:r>
      <w:r w:rsidR="00C05EC0" w:rsidRPr="25373572">
        <w:rPr>
          <w:rFonts w:ascii="Times New Roman" w:hAnsi="Times New Roman"/>
          <w:sz w:val="24"/>
          <w:vertAlign w:val="superscript"/>
        </w:rPr>
        <w:t xml:space="preserve"> </w:t>
      </w:r>
      <w:r w:rsidR="00C05EC0" w:rsidRPr="25373572">
        <w:rPr>
          <w:rFonts w:ascii="Times New Roman" w:hAnsi="Times New Roman"/>
          <w:sz w:val="24"/>
        </w:rPr>
        <w:t>vanglas ja arestimajas kinni peetavatele isikutele tervishoiuteenuste osutamist</w:t>
      </w:r>
      <w:r w:rsidR="00AD13F6" w:rsidRPr="25373572">
        <w:rPr>
          <w:rFonts w:ascii="Times New Roman" w:hAnsi="Times New Roman"/>
          <w:sz w:val="24"/>
        </w:rPr>
        <w:t>.</w:t>
      </w:r>
      <w:r w:rsidR="32324B4E" w:rsidRPr="25373572">
        <w:rPr>
          <w:rFonts w:ascii="Times New Roman" w:hAnsi="Times New Roman"/>
          <w:sz w:val="24"/>
        </w:rPr>
        <w:t xml:space="preserve"> Kuigi sellekohane kohustus ja seega eraelu riive on näiteks vangistusseaduse § 49 </w:t>
      </w:r>
      <w:proofErr w:type="spellStart"/>
      <w:r w:rsidR="32324B4E" w:rsidRPr="25373572">
        <w:rPr>
          <w:rFonts w:ascii="Times New Roman" w:hAnsi="Times New Roman"/>
          <w:sz w:val="24"/>
        </w:rPr>
        <w:t>lg-s</w:t>
      </w:r>
      <w:proofErr w:type="spellEnd"/>
      <w:r w:rsidR="32324B4E" w:rsidRPr="25373572">
        <w:rPr>
          <w:rFonts w:ascii="Times New Roman" w:hAnsi="Times New Roman"/>
          <w:sz w:val="24"/>
        </w:rPr>
        <w:t xml:space="preserve"> 3 </w:t>
      </w:r>
      <w:r w:rsidR="0C6C0A9A" w:rsidRPr="25373572">
        <w:rPr>
          <w:rFonts w:ascii="Times New Roman" w:hAnsi="Times New Roman"/>
          <w:sz w:val="24"/>
        </w:rPr>
        <w:t>sätestatud, luuakse muudatusega lihtsalt andmekogusse kogutavate andmete osas senisest selgem seos</w:t>
      </w:r>
      <w:r w:rsidR="2C81ED60" w:rsidRPr="25373572">
        <w:rPr>
          <w:rFonts w:ascii="Times New Roman" w:hAnsi="Times New Roman"/>
          <w:sz w:val="24"/>
        </w:rPr>
        <w:t xml:space="preserve"> eriseadustega</w:t>
      </w:r>
      <w:r w:rsidR="0C6C0A9A" w:rsidRPr="25373572">
        <w:rPr>
          <w:rFonts w:ascii="Times New Roman" w:hAnsi="Times New Roman"/>
          <w:sz w:val="24"/>
        </w:rPr>
        <w:t xml:space="preserve">. </w:t>
      </w:r>
      <w:r w:rsidR="00AD13F6" w:rsidRPr="25373572">
        <w:rPr>
          <w:rFonts w:ascii="Times New Roman" w:hAnsi="Times New Roman"/>
          <w:sz w:val="24"/>
        </w:rPr>
        <w:t>V</w:t>
      </w:r>
      <w:r w:rsidR="00C05EC0" w:rsidRPr="25373572">
        <w:rPr>
          <w:rFonts w:ascii="Times New Roman" w:hAnsi="Times New Roman"/>
          <w:sz w:val="24"/>
        </w:rPr>
        <w:t>äljasaadetava tervisekontrolli ja talle tervishoiuteenuste osutamist</w:t>
      </w:r>
      <w:r w:rsidR="00AD13F6" w:rsidRPr="25373572">
        <w:rPr>
          <w:rFonts w:ascii="Times New Roman" w:hAnsi="Times New Roman"/>
          <w:sz w:val="24"/>
        </w:rPr>
        <w:t xml:space="preserve"> ning</w:t>
      </w:r>
      <w:r w:rsidR="00C05EC0" w:rsidRPr="25373572">
        <w:rPr>
          <w:rFonts w:ascii="Times New Roman" w:hAnsi="Times New Roman"/>
          <w:sz w:val="24"/>
        </w:rPr>
        <w:t xml:space="preserve"> </w:t>
      </w:r>
      <w:r w:rsidR="004D0E79" w:rsidRPr="25373572">
        <w:rPr>
          <w:rFonts w:ascii="Times New Roman" w:hAnsi="Times New Roman"/>
          <w:sz w:val="24"/>
        </w:rPr>
        <w:t>kinni</w:t>
      </w:r>
      <w:r w:rsidR="00C05EC0" w:rsidRPr="25373572">
        <w:rPr>
          <w:rFonts w:ascii="Times New Roman" w:hAnsi="Times New Roman"/>
          <w:sz w:val="24"/>
        </w:rPr>
        <w:t xml:space="preserve">peetud rahvusvahelise kaitse taotleja tervisekontrolli ja talle tervishoiuteenuste osutamist rahastatakse </w:t>
      </w:r>
      <w:r w:rsidR="23485B08" w:rsidRPr="25373572">
        <w:rPr>
          <w:rFonts w:ascii="Times New Roman" w:hAnsi="Times New Roman"/>
          <w:sz w:val="24"/>
        </w:rPr>
        <w:t xml:space="preserve">samuti </w:t>
      </w:r>
      <w:r w:rsidR="002A6B35" w:rsidRPr="25373572">
        <w:rPr>
          <w:rFonts w:ascii="Times New Roman" w:hAnsi="Times New Roman"/>
          <w:sz w:val="24"/>
        </w:rPr>
        <w:t>riigieelarvest</w:t>
      </w:r>
      <w:r w:rsidR="00C871FE" w:rsidRPr="25373572">
        <w:rPr>
          <w:rFonts w:ascii="Times New Roman" w:hAnsi="Times New Roman"/>
          <w:sz w:val="24"/>
        </w:rPr>
        <w:t xml:space="preserve"> Tervisekassa </w:t>
      </w:r>
      <w:r w:rsidR="004001F1" w:rsidRPr="25373572">
        <w:rPr>
          <w:rFonts w:ascii="Times New Roman" w:hAnsi="Times New Roman"/>
          <w:sz w:val="24"/>
        </w:rPr>
        <w:t xml:space="preserve">kaudu </w:t>
      </w:r>
      <w:r w:rsidR="002674C9" w:rsidRPr="25373572">
        <w:rPr>
          <w:rFonts w:ascii="Times New Roman" w:hAnsi="Times New Roman"/>
          <w:sz w:val="24"/>
        </w:rPr>
        <w:t>(TTKS</w:t>
      </w:r>
      <w:r w:rsidR="00C05EC0" w:rsidRPr="25373572">
        <w:rPr>
          <w:rFonts w:ascii="Times New Roman" w:hAnsi="Times New Roman"/>
          <w:sz w:val="24"/>
        </w:rPr>
        <w:t xml:space="preserve"> § 52 </w:t>
      </w:r>
      <w:proofErr w:type="spellStart"/>
      <w:r w:rsidR="009C6CD3" w:rsidRPr="25373572">
        <w:rPr>
          <w:rFonts w:ascii="Times New Roman" w:hAnsi="Times New Roman"/>
          <w:sz w:val="24"/>
        </w:rPr>
        <w:t>lg-d</w:t>
      </w:r>
      <w:proofErr w:type="spellEnd"/>
      <w:r w:rsidR="00C05EC0" w:rsidRPr="25373572">
        <w:rPr>
          <w:rFonts w:ascii="Times New Roman" w:hAnsi="Times New Roman"/>
          <w:sz w:val="24"/>
        </w:rPr>
        <w:t xml:space="preserve"> 3</w:t>
      </w:r>
      <w:r w:rsidR="00C05EC0" w:rsidRPr="25373572">
        <w:rPr>
          <w:rFonts w:ascii="Times New Roman" w:hAnsi="Times New Roman"/>
          <w:sz w:val="24"/>
          <w:vertAlign w:val="superscript"/>
        </w:rPr>
        <w:t>1</w:t>
      </w:r>
      <w:r w:rsidR="009C6CD3" w:rsidRPr="25373572">
        <w:rPr>
          <w:rFonts w:ascii="Times New Roman" w:hAnsi="Times New Roman"/>
          <w:sz w:val="24"/>
        </w:rPr>
        <w:t>–</w:t>
      </w:r>
      <w:r w:rsidR="00C05EC0" w:rsidRPr="25373572">
        <w:rPr>
          <w:rFonts w:ascii="Times New Roman" w:hAnsi="Times New Roman"/>
          <w:sz w:val="24"/>
        </w:rPr>
        <w:t>3</w:t>
      </w:r>
      <w:r w:rsidR="00C05EC0" w:rsidRPr="25373572">
        <w:rPr>
          <w:rFonts w:ascii="Times New Roman" w:hAnsi="Times New Roman"/>
          <w:sz w:val="24"/>
          <w:vertAlign w:val="superscript"/>
        </w:rPr>
        <w:t>3</w:t>
      </w:r>
      <w:r w:rsidR="00C05EC0" w:rsidRPr="25373572">
        <w:rPr>
          <w:rFonts w:ascii="Times New Roman" w:hAnsi="Times New Roman"/>
          <w:sz w:val="24"/>
        </w:rPr>
        <w:t>). Muudatus on vajalik õigusselgema raamistiku loomiseks</w:t>
      </w:r>
      <w:r w:rsidR="1B95E323" w:rsidRPr="25373572">
        <w:rPr>
          <w:rFonts w:ascii="Times New Roman" w:hAnsi="Times New Roman"/>
          <w:sz w:val="24"/>
        </w:rPr>
        <w:t xml:space="preserve"> kuid ilma eriseadusi täielikult kordamata. Eriseadust täpsemad viited näiteks sihtrühmade kaudu saab teha andmekogu põhimääruses.</w:t>
      </w:r>
    </w:p>
    <w:p w14:paraId="00B2A7CA" w14:textId="77777777" w:rsidR="000774C5" w:rsidRDefault="000774C5" w:rsidP="0016210D">
      <w:pPr>
        <w:rPr>
          <w:rFonts w:ascii="Times New Roman" w:hAnsi="Times New Roman"/>
          <w:sz w:val="24"/>
        </w:rPr>
      </w:pPr>
    </w:p>
    <w:p w14:paraId="318C94D4" w14:textId="153B0661" w:rsidR="009D4E66" w:rsidRPr="009D4E66" w:rsidRDefault="000774C5" w:rsidP="25373572">
      <w:pPr>
        <w:pStyle w:val="paragraph"/>
        <w:spacing w:before="0" w:beforeAutospacing="0" w:after="0" w:afterAutospacing="0"/>
        <w:jc w:val="both"/>
      </w:pPr>
      <w:r w:rsidRPr="25373572">
        <w:rPr>
          <w:b/>
          <w:bCs/>
        </w:rPr>
        <w:t>Eelnõu § 45 punktiga 2</w:t>
      </w:r>
      <w:r>
        <w:t xml:space="preserve"> täiendatakse </w:t>
      </w:r>
      <w:proofErr w:type="spellStart"/>
      <w:r w:rsidR="00793AA1">
        <w:t>TerKS</w:t>
      </w:r>
      <w:proofErr w:type="spellEnd"/>
      <w:r w:rsidR="007B4C69">
        <w:t xml:space="preserve"> </w:t>
      </w:r>
      <w:r w:rsidR="002C2824">
        <w:t xml:space="preserve">§ </w:t>
      </w:r>
      <w:r>
        <w:t>46</w:t>
      </w:r>
      <w:r w:rsidRPr="25373572">
        <w:rPr>
          <w:vertAlign w:val="superscript"/>
        </w:rPr>
        <w:t>3</w:t>
      </w:r>
      <w:r>
        <w:t xml:space="preserve"> lõiget 1</w:t>
      </w:r>
      <w:r w:rsidRPr="25373572">
        <w:rPr>
          <w:b/>
          <w:bCs/>
        </w:rPr>
        <w:t xml:space="preserve"> </w:t>
      </w:r>
      <w:r w:rsidRPr="00863C31">
        <w:t>punkti</w:t>
      </w:r>
      <w:r w:rsidR="00B50658" w:rsidRPr="00863C31">
        <w:t>de</w:t>
      </w:r>
      <w:r w:rsidRPr="00863C31">
        <w:t>ga</w:t>
      </w:r>
      <w:r w:rsidR="00B50658" w:rsidRPr="00863C31">
        <w:t xml:space="preserve"> 5</w:t>
      </w:r>
      <w:r w:rsidR="00B50658" w:rsidRPr="00863C31">
        <w:rPr>
          <w:vertAlign w:val="superscript"/>
        </w:rPr>
        <w:t>1</w:t>
      </w:r>
      <w:r w:rsidR="002C2824" w:rsidRPr="00863C31">
        <w:t xml:space="preserve"> </w:t>
      </w:r>
      <w:r w:rsidR="00B50658" w:rsidRPr="00863C31">
        <w:t>ja 5</w:t>
      </w:r>
      <w:r w:rsidR="00B50658" w:rsidRPr="00863C31">
        <w:rPr>
          <w:vertAlign w:val="superscript"/>
        </w:rPr>
        <w:t>2</w:t>
      </w:r>
      <w:r w:rsidR="00B50658" w:rsidRPr="25373572">
        <w:rPr>
          <w:b/>
          <w:bCs/>
        </w:rPr>
        <w:t xml:space="preserve"> </w:t>
      </w:r>
      <w:r w:rsidR="00B50658" w:rsidRPr="25373572">
        <w:rPr>
          <w:rStyle w:val="normaltextrun"/>
        </w:rPr>
        <w:t>tagasinõudeõiguse realiseerimiseks vaja</w:t>
      </w:r>
      <w:r w:rsidR="00FA61D5" w:rsidRPr="25373572">
        <w:rPr>
          <w:rStyle w:val="normaltextrun"/>
        </w:rPr>
        <w:t>like</w:t>
      </w:r>
      <w:r w:rsidR="00B50658" w:rsidRPr="25373572">
        <w:rPr>
          <w:rStyle w:val="normaltextrun"/>
        </w:rPr>
        <w:t xml:space="preserve"> andmete</w:t>
      </w:r>
      <w:r w:rsidR="009345CE" w:rsidRPr="25373572">
        <w:rPr>
          <w:rStyle w:val="normaltextrun"/>
        </w:rPr>
        <w:t xml:space="preserve"> </w:t>
      </w:r>
      <w:r w:rsidR="00A263AE" w:rsidRPr="25373572">
        <w:rPr>
          <w:rStyle w:val="normaltextrun"/>
        </w:rPr>
        <w:t>ja</w:t>
      </w:r>
      <w:r w:rsidR="00B50658" w:rsidRPr="25373572">
        <w:rPr>
          <w:rStyle w:val="normaltextrun"/>
        </w:rPr>
        <w:t xml:space="preserve"> tervishoiuteenusega seotud lisatasu piirmäära sihtrühma kuuluvuse kindlakstegemiseks vaja</w:t>
      </w:r>
      <w:r w:rsidR="00FA61D5" w:rsidRPr="25373572">
        <w:rPr>
          <w:rStyle w:val="normaltextrun"/>
        </w:rPr>
        <w:t>like</w:t>
      </w:r>
      <w:r w:rsidR="00B50658" w:rsidRPr="25373572">
        <w:rPr>
          <w:rStyle w:val="normaltextrun"/>
        </w:rPr>
        <w:t xml:space="preserve"> andme</w:t>
      </w:r>
      <w:r w:rsidR="009345CE" w:rsidRPr="25373572">
        <w:rPr>
          <w:rStyle w:val="normaltextrun"/>
        </w:rPr>
        <w:t>tega.</w:t>
      </w:r>
      <w:r w:rsidR="009D4E66" w:rsidRPr="25373572">
        <w:rPr>
          <w:rFonts w:cs="Arial"/>
          <w:b/>
          <w:bCs/>
        </w:rPr>
        <w:t xml:space="preserve"> </w:t>
      </w:r>
      <w:r w:rsidR="007B4C69">
        <w:t>S</w:t>
      </w:r>
      <w:r w:rsidR="009D4E66">
        <w:t xml:space="preserve">eadust </w:t>
      </w:r>
      <w:r w:rsidR="00DA307E">
        <w:t xml:space="preserve">täiendatakse </w:t>
      </w:r>
      <w:r w:rsidR="009D4E66">
        <w:t xml:space="preserve">andmekoosseisudega, mis on </w:t>
      </w:r>
      <w:r w:rsidR="007F5F39">
        <w:t>seotud</w:t>
      </w:r>
      <w:r w:rsidR="009D4E66">
        <w:t xml:space="preserve"> Tervisekassale uute ülesannete lisandumisega või </w:t>
      </w:r>
      <w:r w:rsidR="001175F5">
        <w:t>seoses</w:t>
      </w:r>
      <w:r w:rsidR="009D4E66">
        <w:t xml:space="preserve"> olemasolevate ülesannetega õigusselguse ja läbipaistvuse tagamiseks. Tervisekassa tagasinõudeõigus on olemasolev Tervisekassa ülesanne</w:t>
      </w:r>
      <w:r w:rsidR="00C614BC">
        <w:t>, mille eesmärk on tagada</w:t>
      </w:r>
      <w:r w:rsidR="009D4E66">
        <w:t xml:space="preserve"> Tervisekassa eelarve efektiiv</w:t>
      </w:r>
      <w:r w:rsidR="008314F5">
        <w:t>ne</w:t>
      </w:r>
      <w:r w:rsidR="009D4E66">
        <w:t xml:space="preserve"> ja otstarbeka</w:t>
      </w:r>
      <w:r w:rsidR="008314F5">
        <w:t>s</w:t>
      </w:r>
      <w:r w:rsidR="009D4E66">
        <w:t xml:space="preserve"> kasutami</w:t>
      </w:r>
      <w:r w:rsidR="008314F5">
        <w:t>ne.</w:t>
      </w:r>
      <w:r w:rsidR="009D4E66">
        <w:t xml:space="preserve"> Kahju tekitanud isikult teenuste ja hüvitiste eest tasumiseks kulunud summad nõuab </w:t>
      </w:r>
      <w:r w:rsidR="009D4E66">
        <w:lastRenderedPageBreak/>
        <w:t xml:space="preserve">Tervisekassa sisse </w:t>
      </w:r>
      <w:proofErr w:type="spellStart"/>
      <w:r w:rsidR="009D4E66">
        <w:t>RaKS</w:t>
      </w:r>
      <w:proofErr w:type="spellEnd"/>
      <w:r w:rsidR="009D4E66">
        <w:t xml:space="preserve"> § 26 ja </w:t>
      </w:r>
      <w:proofErr w:type="spellStart"/>
      <w:r w:rsidR="009D4E66">
        <w:t>TerKS</w:t>
      </w:r>
      <w:proofErr w:type="spellEnd"/>
      <w:r w:rsidR="009D4E66">
        <w:t xml:space="preserve"> § 4 lõigete </w:t>
      </w:r>
      <w:r w:rsidR="00B55807">
        <w:t>1–</w:t>
      </w:r>
      <w:r w:rsidR="009D4E66">
        <w:t>3</w:t>
      </w:r>
      <w:r w:rsidR="009D4E66" w:rsidRPr="25373572">
        <w:rPr>
          <w:vertAlign w:val="superscript"/>
        </w:rPr>
        <w:t>1</w:t>
      </w:r>
      <w:r w:rsidR="009D4E66">
        <w:t xml:space="preserve"> kohaselt. Õigusselguse tagamiseks täiendatakse muudatusega Tervisekassa andmekogu koosseisu tagasinõudeõiguse realiseerimiseks vaja</w:t>
      </w:r>
      <w:r w:rsidR="008B41C5">
        <w:t>like</w:t>
      </w:r>
      <w:r w:rsidR="009D4E66">
        <w:t xml:space="preserve"> andmetega.  </w:t>
      </w:r>
    </w:p>
    <w:p w14:paraId="74035183" w14:textId="77777777" w:rsidR="00D1486D" w:rsidRDefault="00D1486D" w:rsidP="00DB1C47">
      <w:pPr>
        <w:pStyle w:val="paragraph"/>
        <w:spacing w:before="0" w:beforeAutospacing="0" w:after="0" w:afterAutospacing="0"/>
        <w:jc w:val="both"/>
      </w:pPr>
    </w:p>
    <w:p w14:paraId="44859BA2" w14:textId="33BAE8AC" w:rsidR="000774C5" w:rsidRPr="00B50658" w:rsidRDefault="009D4E66" w:rsidP="00DB1C47">
      <w:pPr>
        <w:pStyle w:val="paragraph"/>
        <w:spacing w:before="0" w:beforeAutospacing="0" w:after="0" w:afterAutospacing="0"/>
        <w:jc w:val="both"/>
      </w:pPr>
      <w:r>
        <w:t>Tervishoiuteenusega seotud lisatasu piirmäära sihtrühma kuuluvuse kindlakstegemiseks vaja</w:t>
      </w:r>
      <w:r w:rsidR="004643A8">
        <w:t>like</w:t>
      </w:r>
      <w:r>
        <w:t xml:space="preserve"> andmete all peetakse silmas andmeid, mille </w:t>
      </w:r>
      <w:r w:rsidR="00D1486D">
        <w:t>alusel</w:t>
      </w:r>
      <w:r>
        <w:t xml:space="preserve"> arvutatakse võimalik maksimaalne visiiditasu piirmäär. Maksimaalse võimaliku piirmäära arvutamisel arvesse võetavad sihtrühmad on </w:t>
      </w:r>
      <w:r w:rsidR="00D65242">
        <w:t xml:space="preserve">nimetatud </w:t>
      </w:r>
      <w:proofErr w:type="spellStart"/>
      <w:r>
        <w:t>RaKS</w:t>
      </w:r>
      <w:proofErr w:type="spellEnd"/>
      <w:r>
        <w:t xml:space="preserve"> § 72 lõikes 1</w:t>
      </w:r>
      <w:r w:rsidRPr="672799D4">
        <w:rPr>
          <w:vertAlign w:val="superscript"/>
        </w:rPr>
        <w:t>1</w:t>
      </w:r>
      <w:r>
        <w:t xml:space="preserve">. </w:t>
      </w:r>
      <w:proofErr w:type="spellStart"/>
      <w:r>
        <w:t>RaKS</w:t>
      </w:r>
      <w:proofErr w:type="spellEnd"/>
      <w:r>
        <w:t xml:space="preserve"> § 67 lõike 3 kohaselt ei tohi Tervisekassaga ravi rahastamise lepingu sõlminud tervishoiuteenuse osutaja (s.o raviasutus) nõuda, et kindlustatud isik osaleks tervishoiuteenuste loetellu kantud tervishoiuteenuse eest tasumisel lisaks tervishoiuteenuste loetelus, ravimite loetelus ja meditsiiniseadmete loetelus märgitud omaosaluse maksmisele muul viisil kui </w:t>
      </w:r>
      <w:proofErr w:type="spellStart"/>
      <w:r>
        <w:t>RaKS</w:t>
      </w:r>
      <w:proofErr w:type="spellEnd"/>
      <w:r>
        <w:t xml:space="preserve"> 6. jaos sätestatud alustel ja ulatuses – see tähendab, et visiiditasu võib võtta üksnes </w:t>
      </w:r>
      <w:proofErr w:type="spellStart"/>
      <w:r>
        <w:t>RaKS-is</w:t>
      </w:r>
      <w:proofErr w:type="spellEnd"/>
      <w:r>
        <w:t xml:space="preserve"> sätestatud ulatuses. Selleks, et raviasutused ei võtaks kindlustatud isikutelt </w:t>
      </w:r>
      <w:r w:rsidR="00280275">
        <w:t xml:space="preserve">visiiditasu </w:t>
      </w:r>
      <w:r>
        <w:t xml:space="preserve">kõrgemas määras, kui seadus ette näeb, kuvab Tervisekassa raviasutustele andmekogu koosseisus </w:t>
      </w:r>
      <w:r w:rsidR="00280275">
        <w:t>olevate</w:t>
      </w:r>
      <w:r>
        <w:t xml:space="preserve"> andmete </w:t>
      </w:r>
      <w:r w:rsidR="00280275">
        <w:t>alusel</w:t>
      </w:r>
      <w:r>
        <w:t xml:space="preserve"> isikute maksimaalset visiiditasu piirmäära. </w:t>
      </w:r>
    </w:p>
    <w:p w14:paraId="0A5B3EAC" w14:textId="53C2AE48" w:rsidR="672799D4" w:rsidRDefault="672799D4" w:rsidP="0016210D">
      <w:pPr>
        <w:rPr>
          <w:rFonts w:ascii="Times New Roman" w:hAnsi="Times New Roman"/>
          <w:b/>
          <w:bCs/>
          <w:sz w:val="24"/>
        </w:rPr>
      </w:pPr>
    </w:p>
    <w:p w14:paraId="1AA2F84F" w14:textId="060AEB6B" w:rsidR="006F2466" w:rsidRPr="006F2466" w:rsidRDefault="009345CE" w:rsidP="0016210D">
      <w:pPr>
        <w:rPr>
          <w:rFonts w:ascii="Times New Roman" w:hAnsi="Times New Roman"/>
          <w:b/>
          <w:bCs/>
          <w:sz w:val="24"/>
        </w:rPr>
      </w:pPr>
      <w:r w:rsidRPr="25373572">
        <w:rPr>
          <w:rFonts w:ascii="Times New Roman" w:hAnsi="Times New Roman"/>
          <w:b/>
          <w:bCs/>
          <w:sz w:val="24"/>
        </w:rPr>
        <w:t xml:space="preserve">Eelnõu § 45 punktiga 3 </w:t>
      </w:r>
      <w:r w:rsidRPr="25373572">
        <w:rPr>
          <w:rFonts w:ascii="Times New Roman" w:hAnsi="Times New Roman"/>
          <w:sz w:val="24"/>
        </w:rPr>
        <w:t>jäetakse</w:t>
      </w:r>
      <w:r w:rsidR="00532DF4" w:rsidRPr="25373572">
        <w:rPr>
          <w:rFonts w:ascii="Times New Roman" w:hAnsi="Times New Roman"/>
          <w:sz w:val="24"/>
        </w:rPr>
        <w:t xml:space="preserve"> </w:t>
      </w:r>
      <w:proofErr w:type="spellStart"/>
      <w:r w:rsidR="00EC0D96" w:rsidRPr="25373572">
        <w:rPr>
          <w:rFonts w:ascii="Times New Roman" w:hAnsi="Times New Roman"/>
          <w:sz w:val="24"/>
        </w:rPr>
        <w:t>TerKS</w:t>
      </w:r>
      <w:proofErr w:type="spellEnd"/>
      <w:r w:rsidR="00EC0D96" w:rsidRPr="25373572">
        <w:rPr>
          <w:rFonts w:ascii="Times New Roman" w:hAnsi="Times New Roman"/>
          <w:sz w:val="24"/>
        </w:rPr>
        <w:t xml:space="preserve"> § </w:t>
      </w:r>
      <w:r w:rsidR="00532DF4" w:rsidRPr="25373572">
        <w:rPr>
          <w:rFonts w:ascii="Times New Roman" w:hAnsi="Times New Roman"/>
          <w:sz w:val="24"/>
        </w:rPr>
        <w:t>46</w:t>
      </w:r>
      <w:r w:rsidR="00532DF4" w:rsidRPr="25373572">
        <w:rPr>
          <w:rFonts w:ascii="Times New Roman" w:hAnsi="Times New Roman"/>
          <w:sz w:val="24"/>
          <w:vertAlign w:val="superscript"/>
        </w:rPr>
        <w:t>3</w:t>
      </w:r>
      <w:r w:rsidR="00532DF4" w:rsidRPr="25373572">
        <w:rPr>
          <w:rFonts w:ascii="Times New Roman" w:hAnsi="Times New Roman"/>
          <w:sz w:val="24"/>
        </w:rPr>
        <w:t xml:space="preserve"> lõikest 2 välja teine lause</w:t>
      </w:r>
      <w:r w:rsidR="36183BAC" w:rsidRPr="25373572">
        <w:rPr>
          <w:rFonts w:ascii="Times New Roman" w:hAnsi="Times New Roman"/>
          <w:sz w:val="24"/>
        </w:rPr>
        <w:t>, mis sätestas, et logisid ja alusandmeid säilitatakse vastavalt andmekogu põhimääruses sätestatule.</w:t>
      </w:r>
      <w:r w:rsidR="1D006DBE" w:rsidRPr="25373572">
        <w:rPr>
          <w:rFonts w:ascii="Times New Roman" w:hAnsi="Times New Roman"/>
          <w:sz w:val="24"/>
        </w:rPr>
        <w:t xml:space="preserve"> See pole eraldiseisvalt enam vajalik, kuna on seotud järgmise muudatusega, kus tuuakse muud erisused tervikuna ja kokkuvõtvalt, sh logid ja alusandmed (vt p 4).</w:t>
      </w:r>
    </w:p>
    <w:p w14:paraId="26FC2E75" w14:textId="77777777" w:rsidR="0031280C" w:rsidRDefault="0031280C" w:rsidP="0016210D">
      <w:pPr>
        <w:rPr>
          <w:rFonts w:ascii="Times New Roman" w:hAnsi="Times New Roman"/>
          <w:b/>
          <w:bCs/>
          <w:sz w:val="24"/>
        </w:rPr>
      </w:pPr>
    </w:p>
    <w:p w14:paraId="1C1C5345" w14:textId="26BFCBDA" w:rsidR="00E4069C" w:rsidRPr="00E4069C" w:rsidRDefault="006F2466" w:rsidP="0016210D">
      <w:pPr>
        <w:rPr>
          <w:rFonts w:ascii="Times New Roman" w:hAnsi="Times New Roman"/>
          <w:sz w:val="24"/>
        </w:rPr>
      </w:pPr>
      <w:r w:rsidRPr="006F2466">
        <w:rPr>
          <w:rFonts w:ascii="Times New Roman" w:hAnsi="Times New Roman"/>
          <w:b/>
          <w:bCs/>
          <w:sz w:val="24"/>
        </w:rPr>
        <w:t>Eelnõu § 45 punktiga</w:t>
      </w:r>
      <w:r>
        <w:rPr>
          <w:rFonts w:ascii="Times New Roman" w:hAnsi="Times New Roman"/>
          <w:b/>
          <w:bCs/>
          <w:sz w:val="24"/>
        </w:rPr>
        <w:t xml:space="preserve"> 4 </w:t>
      </w:r>
      <w:r w:rsidRPr="00E4069C">
        <w:rPr>
          <w:rFonts w:ascii="Times New Roman" w:hAnsi="Times New Roman"/>
          <w:b/>
          <w:bCs/>
          <w:sz w:val="24"/>
        </w:rPr>
        <w:t xml:space="preserve">täiendatakse </w:t>
      </w:r>
      <w:proofErr w:type="spellStart"/>
      <w:r w:rsidR="0034434B" w:rsidRPr="009350D7">
        <w:rPr>
          <w:rFonts w:ascii="Times New Roman" w:hAnsi="Times New Roman"/>
          <w:sz w:val="24"/>
        </w:rPr>
        <w:t>TerKS</w:t>
      </w:r>
      <w:proofErr w:type="spellEnd"/>
      <w:r w:rsidR="0034434B">
        <w:rPr>
          <w:rFonts w:ascii="Times New Roman" w:hAnsi="Times New Roman"/>
          <w:sz w:val="24"/>
        </w:rPr>
        <w:t xml:space="preserve"> §</w:t>
      </w:r>
      <w:r w:rsidR="0034434B" w:rsidRPr="00532DF4">
        <w:rPr>
          <w:rFonts w:ascii="Times New Roman" w:hAnsi="Times New Roman"/>
          <w:sz w:val="24"/>
        </w:rPr>
        <w:t> </w:t>
      </w:r>
      <w:r w:rsidR="00E4069C" w:rsidRPr="00602BCC">
        <w:rPr>
          <w:rFonts w:ascii="Times New Roman" w:hAnsi="Times New Roman"/>
          <w:sz w:val="24"/>
        </w:rPr>
        <w:t>46</w:t>
      </w:r>
      <w:r w:rsidR="00E4069C" w:rsidRPr="00602BCC">
        <w:rPr>
          <w:rFonts w:ascii="Times New Roman" w:hAnsi="Times New Roman"/>
          <w:sz w:val="24"/>
          <w:vertAlign w:val="superscript"/>
        </w:rPr>
        <w:t>3</w:t>
      </w:r>
      <w:r w:rsidR="00E4069C" w:rsidRPr="00602BCC">
        <w:rPr>
          <w:rFonts w:ascii="Times New Roman" w:hAnsi="Times New Roman"/>
          <w:sz w:val="24"/>
        </w:rPr>
        <w:t xml:space="preserve"> lõikega 2</w:t>
      </w:r>
      <w:r w:rsidR="00E4069C" w:rsidRPr="00602BCC">
        <w:rPr>
          <w:rFonts w:ascii="Times New Roman" w:hAnsi="Times New Roman"/>
          <w:sz w:val="24"/>
          <w:vertAlign w:val="superscript"/>
        </w:rPr>
        <w:t>1</w:t>
      </w:r>
      <w:r w:rsidR="00DA394D" w:rsidRPr="00602BCC">
        <w:rPr>
          <w:rFonts w:ascii="Times New Roman" w:hAnsi="Times New Roman"/>
          <w:sz w:val="24"/>
        </w:rPr>
        <w:t>,</w:t>
      </w:r>
      <w:r w:rsidR="00DA394D">
        <w:rPr>
          <w:rFonts w:ascii="Times New Roman" w:hAnsi="Times New Roman"/>
          <w:b/>
          <w:bCs/>
          <w:sz w:val="24"/>
        </w:rPr>
        <w:t xml:space="preserve"> </w:t>
      </w:r>
      <w:r w:rsidR="00DA394D" w:rsidRPr="006F2466">
        <w:rPr>
          <w:rFonts w:ascii="Times New Roman" w:hAnsi="Times New Roman"/>
          <w:sz w:val="24"/>
        </w:rPr>
        <w:t>millega</w:t>
      </w:r>
      <w:r w:rsidRPr="006F2466">
        <w:rPr>
          <w:rFonts w:ascii="Times New Roman" w:hAnsi="Times New Roman"/>
          <w:sz w:val="24"/>
        </w:rPr>
        <w:t xml:space="preserve"> nähakse sama paragrahvi lõikes 2 nimetat</w:t>
      </w:r>
      <w:r>
        <w:rPr>
          <w:rFonts w:ascii="Times New Roman" w:hAnsi="Times New Roman"/>
          <w:sz w:val="24"/>
        </w:rPr>
        <w:t>u</w:t>
      </w:r>
      <w:r w:rsidRPr="006F2466">
        <w:rPr>
          <w:rFonts w:ascii="Times New Roman" w:hAnsi="Times New Roman"/>
          <w:sz w:val="24"/>
        </w:rPr>
        <w:t>d säilitustähtaegades</w:t>
      </w:r>
      <w:r w:rsidR="001071FA">
        <w:rPr>
          <w:rFonts w:ascii="Times New Roman" w:hAnsi="Times New Roman"/>
          <w:sz w:val="24"/>
        </w:rPr>
        <w:t>t</w:t>
      </w:r>
      <w:r w:rsidRPr="006F2466">
        <w:rPr>
          <w:rFonts w:ascii="Times New Roman" w:hAnsi="Times New Roman"/>
          <w:sz w:val="24"/>
        </w:rPr>
        <w:t xml:space="preserve"> erinevad säilitustähtajad järgmiselt</w:t>
      </w:r>
      <w:r w:rsidR="00E4069C" w:rsidRPr="00E4069C">
        <w:rPr>
          <w:rFonts w:ascii="Times New Roman" w:hAnsi="Times New Roman"/>
          <w:sz w:val="24"/>
        </w:rPr>
        <w:t>:</w:t>
      </w:r>
    </w:p>
    <w:p w14:paraId="4749AA1D" w14:textId="6BF62D07" w:rsidR="00E4069C" w:rsidRPr="00E4069C" w:rsidRDefault="00E4069C" w:rsidP="00721EB3">
      <w:pPr>
        <w:pStyle w:val="Loendilik"/>
        <w:numPr>
          <w:ilvl w:val="0"/>
          <w:numId w:val="40"/>
        </w:numPr>
        <w:ind w:left="426"/>
        <w:rPr>
          <w:rFonts w:ascii="Times New Roman" w:hAnsi="Times New Roman"/>
          <w:szCs w:val="22"/>
        </w:rPr>
      </w:pPr>
      <w:r w:rsidRPr="25373572">
        <w:rPr>
          <w:rFonts w:ascii="Times New Roman" w:hAnsi="Times New Roman"/>
          <w:sz w:val="24"/>
        </w:rPr>
        <w:t xml:space="preserve">kinnipidamisasutuses, kinnipidamiskeskuses või arestimajas viibiva isiku andmeid säilitatakse kolm aastat isiku kinnipidamisasutusest, kinnipidamiskeskusest või arestimajast vabastamisest </w:t>
      </w:r>
      <w:r w:rsidR="00F67ACD" w:rsidRPr="25373572">
        <w:rPr>
          <w:rFonts w:ascii="Times New Roman" w:hAnsi="Times New Roman"/>
          <w:sz w:val="24"/>
        </w:rPr>
        <w:t>arvates</w:t>
      </w:r>
      <w:r w:rsidRPr="25373572">
        <w:rPr>
          <w:rFonts w:ascii="Times New Roman" w:hAnsi="Times New Roman"/>
          <w:sz w:val="24"/>
        </w:rPr>
        <w:t>;</w:t>
      </w:r>
    </w:p>
    <w:p w14:paraId="7010065B" w14:textId="5E2A587B" w:rsidR="00E4069C" w:rsidRPr="00E4069C" w:rsidRDefault="00E4069C" w:rsidP="00721EB3">
      <w:pPr>
        <w:pStyle w:val="Loendilik"/>
        <w:numPr>
          <w:ilvl w:val="0"/>
          <w:numId w:val="40"/>
        </w:numPr>
        <w:ind w:left="426"/>
        <w:rPr>
          <w:rFonts w:ascii="Times New Roman" w:hAnsi="Times New Roman"/>
          <w:szCs w:val="22"/>
        </w:rPr>
      </w:pPr>
      <w:r w:rsidRPr="25373572">
        <w:rPr>
          <w:rFonts w:ascii="Times New Roman" w:hAnsi="Times New Roman"/>
          <w:sz w:val="24"/>
        </w:rPr>
        <w:t>tagasinõudeõiguse realiseerimiseks vaja</w:t>
      </w:r>
      <w:r w:rsidR="00F67ACD" w:rsidRPr="25373572">
        <w:rPr>
          <w:rFonts w:ascii="Times New Roman" w:hAnsi="Times New Roman"/>
          <w:sz w:val="24"/>
        </w:rPr>
        <w:t>likke</w:t>
      </w:r>
      <w:r w:rsidRPr="25373572">
        <w:rPr>
          <w:rFonts w:ascii="Times New Roman" w:hAnsi="Times New Roman"/>
          <w:sz w:val="24"/>
        </w:rPr>
        <w:t xml:space="preserve"> andme</w:t>
      </w:r>
      <w:r w:rsidR="00F72E26" w:rsidRPr="25373572">
        <w:rPr>
          <w:rFonts w:ascii="Times New Roman" w:hAnsi="Times New Roman"/>
          <w:sz w:val="24"/>
        </w:rPr>
        <w:t>i</w:t>
      </w:r>
      <w:r w:rsidRPr="25373572">
        <w:rPr>
          <w:rFonts w:ascii="Times New Roman" w:hAnsi="Times New Roman"/>
          <w:sz w:val="24"/>
        </w:rPr>
        <w:t>d säilitatakse seitse aastat nende andmekogusse kandmisest arvates, eluaegsete tervisekahjude korral kuni isiku surmani;</w:t>
      </w:r>
    </w:p>
    <w:p w14:paraId="31D0B983" w14:textId="1991591A" w:rsidR="00E4069C" w:rsidRPr="00E4069C" w:rsidRDefault="2F8938FA" w:rsidP="00721EB3">
      <w:pPr>
        <w:pStyle w:val="Loendilik"/>
        <w:numPr>
          <w:ilvl w:val="0"/>
          <w:numId w:val="40"/>
        </w:numPr>
        <w:ind w:left="426"/>
        <w:rPr>
          <w:rFonts w:ascii="Times New Roman" w:hAnsi="Times New Roman"/>
          <w:szCs w:val="22"/>
        </w:rPr>
      </w:pPr>
      <w:r w:rsidRPr="25373572">
        <w:rPr>
          <w:rFonts w:ascii="Times New Roman" w:hAnsi="Times New Roman"/>
          <w:sz w:val="24"/>
        </w:rPr>
        <w:t>logisid ja alusandmeid säilitatakse vastavalt andmekogu põhimääruses sätestatule.</w:t>
      </w:r>
    </w:p>
    <w:p w14:paraId="33E43949" w14:textId="1DEEE614" w:rsidR="60177E70" w:rsidRDefault="60177E70" w:rsidP="0016210D">
      <w:pPr>
        <w:rPr>
          <w:rFonts w:ascii="Times New Roman" w:hAnsi="Times New Roman"/>
          <w:b/>
          <w:bCs/>
          <w:sz w:val="24"/>
          <w:lang w:val="en-US"/>
        </w:rPr>
      </w:pPr>
    </w:p>
    <w:p w14:paraId="2B2F7D14" w14:textId="129C264D" w:rsidR="00F13E7F" w:rsidRPr="00BB3269" w:rsidRDefault="4D237F0C" w:rsidP="25373572">
      <w:pPr>
        <w:rPr>
          <w:rFonts w:ascii="Times New Roman" w:hAnsi="Times New Roman"/>
          <w:b/>
          <w:bCs/>
          <w:sz w:val="24"/>
        </w:rPr>
      </w:pPr>
      <w:r w:rsidRPr="25373572">
        <w:rPr>
          <w:rFonts w:ascii="Times New Roman" w:hAnsi="Times New Roman"/>
          <w:sz w:val="24"/>
        </w:rPr>
        <w:t>M</w:t>
      </w:r>
      <w:r w:rsidR="00987F49" w:rsidRPr="25373572">
        <w:rPr>
          <w:rFonts w:ascii="Times New Roman" w:hAnsi="Times New Roman"/>
          <w:sz w:val="24"/>
        </w:rPr>
        <w:t>uudatus</w:t>
      </w:r>
      <w:r w:rsidR="00B256BD" w:rsidRPr="25373572">
        <w:rPr>
          <w:rFonts w:ascii="Times New Roman" w:hAnsi="Times New Roman"/>
          <w:sz w:val="24"/>
        </w:rPr>
        <w:t>t</w:t>
      </w:r>
      <w:r w:rsidR="00987F49" w:rsidRPr="25373572">
        <w:rPr>
          <w:rFonts w:ascii="Times New Roman" w:hAnsi="Times New Roman"/>
          <w:sz w:val="24"/>
        </w:rPr>
        <w:t xml:space="preserve">ega luuakse õigusselgus Tervisekassa andmekogu andmete säilitamise erisuste </w:t>
      </w:r>
      <w:r w:rsidR="00113100" w:rsidRPr="25373572">
        <w:rPr>
          <w:rFonts w:ascii="Times New Roman" w:hAnsi="Times New Roman"/>
          <w:sz w:val="24"/>
        </w:rPr>
        <w:t>puhul</w:t>
      </w:r>
      <w:r w:rsidR="576D4D2F" w:rsidRPr="25373572">
        <w:rPr>
          <w:rFonts w:ascii="Times New Roman" w:hAnsi="Times New Roman"/>
          <w:sz w:val="24"/>
        </w:rPr>
        <w:t>, koondades erisused kokkuvõtvalt eraldi lõiku.</w:t>
      </w:r>
      <w:r w:rsidR="00C17CA0">
        <w:rPr>
          <w:rFonts w:ascii="Times New Roman" w:hAnsi="Times New Roman"/>
          <w:sz w:val="24"/>
        </w:rPr>
        <w:t xml:space="preserve"> </w:t>
      </w:r>
      <w:r w:rsidR="00987F49" w:rsidRPr="25373572">
        <w:rPr>
          <w:rFonts w:ascii="Times New Roman" w:hAnsi="Times New Roman"/>
          <w:sz w:val="24"/>
        </w:rPr>
        <w:t>Üldreegli kohaselt säilitatakse andmekogu andmeid 75 aastat alates andmekogusse kandmisest või 30 aastat isiku surmast</w:t>
      </w:r>
      <w:r w:rsidR="5C3E1B34" w:rsidRPr="25373572">
        <w:rPr>
          <w:rFonts w:ascii="Times New Roman" w:hAnsi="Times New Roman"/>
          <w:sz w:val="24"/>
        </w:rPr>
        <w:t xml:space="preserve"> (§ 46</w:t>
      </w:r>
      <w:r w:rsidR="5C3E1B34" w:rsidRPr="00C17CA0">
        <w:rPr>
          <w:rFonts w:ascii="Times New Roman" w:hAnsi="Times New Roman"/>
          <w:sz w:val="24"/>
          <w:vertAlign w:val="superscript"/>
        </w:rPr>
        <w:t xml:space="preserve">3 </w:t>
      </w:r>
      <w:r w:rsidR="5C3E1B34" w:rsidRPr="25373572">
        <w:rPr>
          <w:rFonts w:ascii="Times New Roman" w:hAnsi="Times New Roman"/>
          <w:sz w:val="24"/>
        </w:rPr>
        <w:t>lg 2)</w:t>
      </w:r>
      <w:r w:rsidR="00987F49" w:rsidRPr="25373572">
        <w:rPr>
          <w:rFonts w:ascii="Times New Roman" w:hAnsi="Times New Roman"/>
          <w:sz w:val="24"/>
        </w:rPr>
        <w:t>.</w:t>
      </w:r>
      <w:r w:rsidR="00987F49" w:rsidRPr="25373572">
        <w:rPr>
          <w:rFonts w:ascii="Times New Roman" w:hAnsi="Times New Roman"/>
          <w:sz w:val="24"/>
          <w:lang w:val="en-US"/>
        </w:rPr>
        <w:t xml:space="preserve"> </w:t>
      </w:r>
      <w:r w:rsidR="00987F49" w:rsidRPr="25373572">
        <w:rPr>
          <w:rFonts w:ascii="Times New Roman" w:hAnsi="Times New Roman"/>
          <w:sz w:val="24"/>
        </w:rPr>
        <w:t>Muudatuse eesmärk on tagada õigusselgus ja proportsionaalsus isikuandmete säilitamisel</w:t>
      </w:r>
      <w:r w:rsidR="751320E4" w:rsidRPr="25373572">
        <w:rPr>
          <w:rFonts w:ascii="Times New Roman" w:hAnsi="Times New Roman"/>
          <w:sz w:val="24"/>
        </w:rPr>
        <w:t xml:space="preserve"> juhtudel</w:t>
      </w:r>
      <w:r w:rsidR="00987F49" w:rsidRPr="25373572">
        <w:rPr>
          <w:rFonts w:ascii="Times New Roman" w:hAnsi="Times New Roman"/>
          <w:sz w:val="24"/>
        </w:rPr>
        <w:t>,</w:t>
      </w:r>
      <w:r w:rsidR="29A3DA68" w:rsidRPr="25373572">
        <w:rPr>
          <w:rFonts w:ascii="Times New Roman" w:hAnsi="Times New Roman"/>
          <w:sz w:val="24"/>
        </w:rPr>
        <w:t xml:space="preserve"> mil </w:t>
      </w:r>
      <w:proofErr w:type="spellStart"/>
      <w:r w:rsidR="29A3DA68" w:rsidRPr="25373572">
        <w:rPr>
          <w:rFonts w:ascii="Times New Roman" w:hAnsi="Times New Roman"/>
          <w:sz w:val="24"/>
        </w:rPr>
        <w:t>üldnormid</w:t>
      </w:r>
      <w:proofErr w:type="spellEnd"/>
      <w:r w:rsidR="29A3DA68" w:rsidRPr="25373572">
        <w:rPr>
          <w:rFonts w:ascii="Times New Roman" w:hAnsi="Times New Roman"/>
          <w:sz w:val="24"/>
        </w:rPr>
        <w:t xml:space="preserve"> ei sobi,</w:t>
      </w:r>
      <w:r w:rsidR="00987F49" w:rsidRPr="25373572">
        <w:rPr>
          <w:rFonts w:ascii="Times New Roman" w:hAnsi="Times New Roman"/>
          <w:sz w:val="24"/>
        </w:rPr>
        <w:t xml:space="preserve"> vähendades ebavajalikku andmete säilitamist ning tagad</w:t>
      </w:r>
      <w:r w:rsidR="1ED93454" w:rsidRPr="25373572">
        <w:rPr>
          <w:rFonts w:ascii="Times New Roman" w:hAnsi="Times New Roman"/>
          <w:sz w:val="24"/>
        </w:rPr>
        <w:t>es</w:t>
      </w:r>
      <w:r w:rsidR="00987F49" w:rsidRPr="25373572">
        <w:rPr>
          <w:rFonts w:ascii="Times New Roman" w:hAnsi="Times New Roman"/>
          <w:sz w:val="24"/>
        </w:rPr>
        <w:t xml:space="preserve"> minimaalsuse ja eesmärgipärasuse. Eelnõu punktis 4 nimetatud andmed ei ole vajalikud ei tervishoiuteenuste osutamiseks ega ka muude õigusaktidest tulenevate kohustuste täitmiseks pikema perioodi jooksul. Kinnipidamisasutuses, -keskuses või arestimajas viibiva isiku andmeid säilitatakse kolm aastat isiku kinnipidamisasutusest, -keskusest või arestimajast vabastamisest </w:t>
      </w:r>
      <w:r w:rsidR="00EC7E0C" w:rsidRPr="25373572">
        <w:rPr>
          <w:rFonts w:ascii="Times New Roman" w:hAnsi="Times New Roman"/>
          <w:sz w:val="24"/>
        </w:rPr>
        <w:t>arvates</w:t>
      </w:r>
      <w:r w:rsidR="00987F49" w:rsidRPr="25373572">
        <w:rPr>
          <w:rFonts w:ascii="Times New Roman" w:hAnsi="Times New Roman"/>
          <w:sz w:val="24"/>
        </w:rPr>
        <w:t>. Kolm aastat on piisav ja mõistlik aeg, mille jooksul peaks isiku kohta tehtav raviarve jõudma Tervisekassasse.</w:t>
      </w:r>
      <w:r w:rsidR="04AB42B5" w:rsidRPr="25373572">
        <w:rPr>
          <w:rFonts w:ascii="Times New Roman" w:hAnsi="Times New Roman"/>
          <w:sz w:val="24"/>
        </w:rPr>
        <w:t xml:space="preserve"> Muudatus on seotud 2024. </w:t>
      </w:r>
      <w:r w:rsidR="64C15A1B" w:rsidRPr="25373572">
        <w:rPr>
          <w:rFonts w:ascii="Times New Roman" w:hAnsi="Times New Roman"/>
          <w:sz w:val="24"/>
        </w:rPr>
        <w:t>a</w:t>
      </w:r>
      <w:r w:rsidR="04AB42B5" w:rsidRPr="25373572">
        <w:rPr>
          <w:rFonts w:ascii="Times New Roman" w:hAnsi="Times New Roman"/>
          <w:sz w:val="24"/>
        </w:rPr>
        <w:t xml:space="preserve"> ümberkujundatud teenusega, kus </w:t>
      </w:r>
      <w:r w:rsidR="20980490" w:rsidRPr="25373572">
        <w:rPr>
          <w:rFonts w:ascii="Times New Roman" w:hAnsi="Times New Roman"/>
          <w:sz w:val="24"/>
        </w:rPr>
        <w:t>t</w:t>
      </w:r>
      <w:r w:rsidR="04AB42B5" w:rsidRPr="25373572">
        <w:rPr>
          <w:rFonts w:ascii="Times New Roman" w:hAnsi="Times New Roman"/>
          <w:sz w:val="24"/>
        </w:rPr>
        <w:t>ervishoiuteenuste osutamis</w:t>
      </w:r>
      <w:r w:rsidR="401EDA9D" w:rsidRPr="25373572">
        <w:rPr>
          <w:rFonts w:ascii="Times New Roman" w:hAnsi="Times New Roman"/>
          <w:sz w:val="24"/>
        </w:rPr>
        <w:t>t</w:t>
      </w:r>
      <w:r w:rsidR="04AB42B5" w:rsidRPr="25373572">
        <w:rPr>
          <w:rFonts w:ascii="Times New Roman" w:hAnsi="Times New Roman"/>
          <w:sz w:val="24"/>
        </w:rPr>
        <w:t xml:space="preserve"> kinnipeetavale, arestialusele või vahistatule korraldab Tervisekassa.</w:t>
      </w:r>
      <w:r w:rsidR="00987F49" w:rsidRPr="25373572">
        <w:rPr>
          <w:rFonts w:ascii="Times New Roman" w:hAnsi="Times New Roman"/>
          <w:sz w:val="24"/>
        </w:rPr>
        <w:t xml:space="preserve"> Raviarve jõudmisel </w:t>
      </w:r>
      <w:r w:rsidR="008E0847" w:rsidRPr="25373572">
        <w:rPr>
          <w:rFonts w:ascii="Times New Roman" w:hAnsi="Times New Roman"/>
          <w:sz w:val="24"/>
        </w:rPr>
        <w:t xml:space="preserve">Tervisekassasse </w:t>
      </w:r>
      <w:r w:rsidR="00987F49" w:rsidRPr="25373572">
        <w:rPr>
          <w:rFonts w:ascii="Times New Roman" w:hAnsi="Times New Roman"/>
          <w:sz w:val="24"/>
        </w:rPr>
        <w:t xml:space="preserve">säilitatakse </w:t>
      </w:r>
      <w:r w:rsidR="008E0847" w:rsidRPr="25373572">
        <w:rPr>
          <w:rFonts w:ascii="Times New Roman" w:hAnsi="Times New Roman"/>
          <w:sz w:val="24"/>
        </w:rPr>
        <w:t>seda</w:t>
      </w:r>
      <w:r w:rsidR="00987F49" w:rsidRPr="25373572">
        <w:rPr>
          <w:rFonts w:ascii="Times New Roman" w:hAnsi="Times New Roman"/>
          <w:sz w:val="24"/>
        </w:rPr>
        <w:t xml:space="preserve"> üldises korras. Tagasinõudeõiguse realiseerimiseks vaja</w:t>
      </w:r>
      <w:r w:rsidR="008E0847" w:rsidRPr="25373572">
        <w:rPr>
          <w:rFonts w:ascii="Times New Roman" w:hAnsi="Times New Roman"/>
          <w:sz w:val="24"/>
        </w:rPr>
        <w:t>likke</w:t>
      </w:r>
      <w:r w:rsidR="00987F49" w:rsidRPr="25373572">
        <w:rPr>
          <w:rFonts w:ascii="Times New Roman" w:hAnsi="Times New Roman"/>
          <w:sz w:val="24"/>
        </w:rPr>
        <w:t xml:space="preserve"> andmeid on vaja säilitada </w:t>
      </w:r>
      <w:r w:rsidR="008E0847" w:rsidRPr="25373572">
        <w:rPr>
          <w:rFonts w:ascii="Times New Roman" w:hAnsi="Times New Roman"/>
          <w:sz w:val="24"/>
        </w:rPr>
        <w:t>seitse</w:t>
      </w:r>
      <w:r w:rsidR="00987F49" w:rsidRPr="25373572">
        <w:rPr>
          <w:rFonts w:ascii="Times New Roman" w:hAnsi="Times New Roman"/>
          <w:sz w:val="24"/>
        </w:rPr>
        <w:t xml:space="preserve"> aastat, mis on seotud raamatupidamislike dokumentide säilitustähtajaga. Seega on kohane näha nendele andmetele </w:t>
      </w:r>
      <w:r w:rsidR="00BB3269" w:rsidRPr="25373572">
        <w:rPr>
          <w:rFonts w:ascii="Times New Roman" w:hAnsi="Times New Roman"/>
          <w:sz w:val="24"/>
        </w:rPr>
        <w:t xml:space="preserve">ette </w:t>
      </w:r>
      <w:r w:rsidR="00987F49" w:rsidRPr="25373572">
        <w:rPr>
          <w:rFonts w:ascii="Times New Roman" w:hAnsi="Times New Roman"/>
          <w:sz w:val="24"/>
        </w:rPr>
        <w:t>lühem säilitustähtaeg. Endiselt säilib põhimõte, et logisid ja alusandmeid säilitatakse vastavalt andmekogu põhimääruses sätestatule, ent arvestades, et tegemist on samuti tähtaja erisustega, on kohane tuua erand loodava lõike punkti 3. </w:t>
      </w:r>
    </w:p>
    <w:p w14:paraId="5FC9C7AD" w14:textId="77777777" w:rsidR="00987F49" w:rsidRDefault="00987F49" w:rsidP="0016210D">
      <w:pPr>
        <w:rPr>
          <w:rFonts w:ascii="Times New Roman" w:hAnsi="Times New Roman"/>
          <w:b/>
          <w:bCs/>
          <w:sz w:val="24"/>
        </w:rPr>
      </w:pPr>
    </w:p>
    <w:p w14:paraId="71A9F2EE" w14:textId="6C10C299" w:rsidR="00B61781" w:rsidRDefault="00D43F8B" w:rsidP="0016210D">
      <w:pPr>
        <w:rPr>
          <w:rFonts w:ascii="Times New Roman" w:hAnsi="Times New Roman"/>
          <w:b/>
          <w:bCs/>
          <w:sz w:val="24"/>
        </w:rPr>
      </w:pPr>
      <w:r w:rsidRPr="672799D4">
        <w:rPr>
          <w:rFonts w:ascii="Times New Roman" w:hAnsi="Times New Roman"/>
          <w:b/>
          <w:bCs/>
          <w:sz w:val="24"/>
        </w:rPr>
        <w:lastRenderedPageBreak/>
        <w:t>Eelnõu § 45 punktiga 5</w:t>
      </w:r>
      <w:r w:rsidR="000E0AEA" w:rsidRPr="672799D4">
        <w:rPr>
          <w:rFonts w:ascii="Times New Roman" w:hAnsi="Times New Roman"/>
          <w:b/>
          <w:bCs/>
          <w:sz w:val="24"/>
        </w:rPr>
        <w:t xml:space="preserve"> täiendatakse </w:t>
      </w:r>
      <w:proofErr w:type="spellStart"/>
      <w:r w:rsidR="007B5D82" w:rsidRPr="009350D7">
        <w:rPr>
          <w:rFonts w:ascii="Times New Roman" w:hAnsi="Times New Roman"/>
          <w:sz w:val="24"/>
        </w:rPr>
        <w:t>TerKS</w:t>
      </w:r>
      <w:r w:rsidR="003E2AD0">
        <w:rPr>
          <w:rFonts w:ascii="Times New Roman" w:hAnsi="Times New Roman"/>
          <w:sz w:val="24"/>
        </w:rPr>
        <w:t>-i</w:t>
      </w:r>
      <w:proofErr w:type="spellEnd"/>
      <w:r w:rsidR="003E2AD0">
        <w:rPr>
          <w:rFonts w:ascii="Times New Roman" w:hAnsi="Times New Roman"/>
          <w:sz w:val="24"/>
        </w:rPr>
        <w:t xml:space="preserve"> </w:t>
      </w:r>
      <w:r w:rsidR="003E2AD0" w:rsidRPr="003E2AD0">
        <w:rPr>
          <w:rFonts w:ascii="Times New Roman" w:hAnsi="Times New Roman"/>
          <w:sz w:val="24"/>
        </w:rPr>
        <w:t>§-ga</w:t>
      </w:r>
      <w:r w:rsidR="007B5D82" w:rsidRPr="00602BCC">
        <w:rPr>
          <w:rFonts w:ascii="Times New Roman" w:hAnsi="Times New Roman"/>
          <w:sz w:val="24"/>
        </w:rPr>
        <w:t xml:space="preserve"> </w:t>
      </w:r>
      <w:r w:rsidR="280803DC" w:rsidRPr="00602BCC">
        <w:rPr>
          <w:rFonts w:ascii="Times New Roman" w:hAnsi="Times New Roman"/>
          <w:sz w:val="24"/>
        </w:rPr>
        <w:t>46</w:t>
      </w:r>
      <w:r w:rsidRPr="00602BCC">
        <w:rPr>
          <w:rFonts w:ascii="Times New Roman" w:hAnsi="Times New Roman"/>
          <w:sz w:val="24"/>
          <w:vertAlign w:val="superscript"/>
        </w:rPr>
        <w:t>6</w:t>
      </w:r>
      <w:r w:rsidR="280803DC" w:rsidRPr="00602BCC">
        <w:rPr>
          <w:rFonts w:ascii="Times New Roman" w:hAnsi="Times New Roman"/>
          <w:sz w:val="24"/>
        </w:rPr>
        <w:t>,</w:t>
      </w:r>
      <w:r w:rsidR="280803DC" w:rsidRPr="672799D4">
        <w:rPr>
          <w:rFonts w:ascii="Times New Roman" w:hAnsi="Times New Roman"/>
          <w:b/>
          <w:bCs/>
          <w:sz w:val="24"/>
        </w:rPr>
        <w:t xml:space="preserve"> </w:t>
      </w:r>
      <w:r w:rsidR="280803DC" w:rsidRPr="672799D4">
        <w:rPr>
          <w:rFonts w:ascii="Times New Roman" w:hAnsi="Times New Roman"/>
          <w:sz w:val="24"/>
        </w:rPr>
        <w:t>mille</w:t>
      </w:r>
      <w:r w:rsidR="003E2AD0">
        <w:rPr>
          <w:rFonts w:ascii="Times New Roman" w:hAnsi="Times New Roman"/>
          <w:sz w:val="24"/>
        </w:rPr>
        <w:t>s</w:t>
      </w:r>
      <w:r w:rsidR="280803DC" w:rsidRPr="672799D4">
        <w:rPr>
          <w:rFonts w:ascii="Times New Roman" w:hAnsi="Times New Roman"/>
          <w:sz w:val="24"/>
        </w:rPr>
        <w:t xml:space="preserve"> nähakse ette uuringueetika</w:t>
      </w:r>
      <w:r w:rsidR="003E2AD0">
        <w:rPr>
          <w:rFonts w:ascii="Times New Roman" w:hAnsi="Times New Roman"/>
          <w:sz w:val="24"/>
        </w:rPr>
        <w:t xml:space="preserve"> komitee</w:t>
      </w:r>
      <w:r w:rsidR="280803DC" w:rsidRPr="672799D4">
        <w:rPr>
          <w:rFonts w:ascii="Times New Roman" w:hAnsi="Times New Roman"/>
          <w:sz w:val="24"/>
        </w:rPr>
        <w:t xml:space="preserve"> menetlus </w:t>
      </w:r>
      <w:r w:rsidR="00FD42FF" w:rsidRPr="672799D4">
        <w:rPr>
          <w:rFonts w:ascii="Times New Roman" w:hAnsi="Times New Roman"/>
          <w:sz w:val="24"/>
        </w:rPr>
        <w:t>§</w:t>
      </w:r>
      <w:r w:rsidR="003E2AD0">
        <w:rPr>
          <w:rFonts w:ascii="Times New Roman" w:hAnsi="Times New Roman"/>
          <w:sz w:val="24"/>
        </w:rPr>
        <w:t>-s</w:t>
      </w:r>
      <w:r w:rsidR="00FD42FF" w:rsidRPr="672799D4">
        <w:rPr>
          <w:rFonts w:ascii="Times New Roman" w:hAnsi="Times New Roman"/>
          <w:sz w:val="24"/>
        </w:rPr>
        <w:t xml:space="preserve"> 46</w:t>
      </w:r>
      <w:r w:rsidR="00FD42FF" w:rsidRPr="672799D4">
        <w:rPr>
          <w:rFonts w:ascii="Times New Roman" w:hAnsi="Times New Roman"/>
          <w:sz w:val="24"/>
          <w:vertAlign w:val="superscript"/>
        </w:rPr>
        <w:t>1</w:t>
      </w:r>
      <w:r w:rsidR="00FD42FF" w:rsidRPr="00602BCC">
        <w:rPr>
          <w:rFonts w:ascii="Times New Roman" w:hAnsi="Times New Roman"/>
          <w:sz w:val="24"/>
        </w:rPr>
        <w:t xml:space="preserve"> </w:t>
      </w:r>
      <w:r w:rsidR="00FD42FF" w:rsidRPr="672799D4">
        <w:rPr>
          <w:rFonts w:ascii="Times New Roman" w:hAnsi="Times New Roman"/>
          <w:sz w:val="24"/>
        </w:rPr>
        <w:t xml:space="preserve">nimetatud andmekogust andmeväljastusel teadusuuringuks </w:t>
      </w:r>
      <w:r w:rsidR="280803DC" w:rsidRPr="672799D4">
        <w:rPr>
          <w:rFonts w:ascii="Times New Roman" w:hAnsi="Times New Roman"/>
          <w:sz w:val="24"/>
        </w:rPr>
        <w:t>analoogselt teiste tervise</w:t>
      </w:r>
      <w:r w:rsidR="4FD03C32" w:rsidRPr="672799D4">
        <w:rPr>
          <w:rFonts w:ascii="Times New Roman" w:hAnsi="Times New Roman"/>
          <w:sz w:val="24"/>
        </w:rPr>
        <w:t>valdkonna andmekogudega.</w:t>
      </w:r>
      <w:r w:rsidR="00B61781" w:rsidRPr="672799D4">
        <w:rPr>
          <w:rFonts w:ascii="Times New Roman" w:hAnsi="Times New Roman"/>
          <w:sz w:val="24"/>
        </w:rPr>
        <w:t xml:space="preserve"> V</w:t>
      </w:r>
      <w:r w:rsidR="0097290D">
        <w:rPr>
          <w:rFonts w:ascii="Times New Roman" w:hAnsi="Times New Roman"/>
          <w:sz w:val="24"/>
        </w:rPr>
        <w:t>aata</w:t>
      </w:r>
      <w:r w:rsidR="00B61781" w:rsidRPr="672799D4">
        <w:rPr>
          <w:rFonts w:ascii="Times New Roman" w:hAnsi="Times New Roman"/>
          <w:sz w:val="24"/>
        </w:rPr>
        <w:t xml:space="preserve"> selgitusi seletuskirjas eespool § 25 juures.</w:t>
      </w:r>
    </w:p>
    <w:p w14:paraId="519C7E97" w14:textId="59A338B2" w:rsidR="1471AA26" w:rsidRDefault="1471AA26" w:rsidP="0016210D">
      <w:pPr>
        <w:rPr>
          <w:rFonts w:ascii="Times New Roman" w:hAnsi="Times New Roman"/>
          <w:b/>
          <w:bCs/>
          <w:sz w:val="24"/>
        </w:rPr>
      </w:pPr>
    </w:p>
    <w:p w14:paraId="0FECE0EA" w14:textId="2BEAD712" w:rsidR="00C70FBD" w:rsidRPr="00602BCC" w:rsidRDefault="63C6FA42" w:rsidP="0016210D">
      <w:pPr>
        <w:rPr>
          <w:rFonts w:ascii="Times New Roman" w:hAnsi="Times New Roman"/>
          <w:sz w:val="24"/>
        </w:rPr>
      </w:pPr>
      <w:r w:rsidRPr="003C27BE">
        <w:rPr>
          <w:rFonts w:ascii="Times New Roman" w:hAnsi="Times New Roman"/>
          <w:b/>
          <w:bCs/>
          <w:sz w:val="24"/>
        </w:rPr>
        <w:t>Eelnõu</w:t>
      </w:r>
      <w:r w:rsidRPr="3BFCAE6E">
        <w:rPr>
          <w:rFonts w:ascii="Times New Roman" w:hAnsi="Times New Roman"/>
          <w:b/>
          <w:bCs/>
          <w:sz w:val="24"/>
        </w:rPr>
        <w:t xml:space="preserve"> §-ga </w:t>
      </w:r>
      <w:r w:rsidR="00FF4377">
        <w:rPr>
          <w:rFonts w:ascii="Times New Roman" w:hAnsi="Times New Roman"/>
          <w:b/>
          <w:bCs/>
          <w:sz w:val="24"/>
        </w:rPr>
        <w:t>46</w:t>
      </w:r>
      <w:r w:rsidRPr="3BFCAE6E">
        <w:rPr>
          <w:rFonts w:ascii="Times New Roman" w:hAnsi="Times New Roman"/>
          <w:b/>
          <w:bCs/>
          <w:sz w:val="24"/>
        </w:rPr>
        <w:t xml:space="preserve"> muudetakse </w:t>
      </w:r>
      <w:hyperlink r:id="rId62">
        <w:r w:rsidRPr="3BFCAE6E">
          <w:rPr>
            <w:rStyle w:val="Hperlink"/>
            <w:rFonts w:ascii="Times New Roman" w:hAnsi="Times New Roman"/>
            <w:b/>
            <w:bCs/>
            <w:sz w:val="24"/>
          </w:rPr>
          <w:t>tervishoiuteenuste korraldamise seadust</w:t>
        </w:r>
      </w:hyperlink>
      <w:r w:rsidR="00356EC2">
        <w:t xml:space="preserve"> </w:t>
      </w:r>
      <w:r w:rsidR="00356EC2" w:rsidRPr="00602BCC">
        <w:rPr>
          <w:rFonts w:ascii="Times New Roman" w:hAnsi="Times New Roman"/>
          <w:sz w:val="24"/>
        </w:rPr>
        <w:t>(TTKS)</w:t>
      </w:r>
      <w:r w:rsidRPr="00602BCC">
        <w:rPr>
          <w:rFonts w:ascii="Times New Roman" w:hAnsi="Times New Roman"/>
          <w:sz w:val="24"/>
        </w:rPr>
        <w:t xml:space="preserve">, milles tehakse </w:t>
      </w:r>
      <w:r w:rsidR="00FF4377" w:rsidRPr="00602BCC">
        <w:rPr>
          <w:rFonts w:ascii="Times New Roman" w:hAnsi="Times New Roman"/>
          <w:sz w:val="24"/>
        </w:rPr>
        <w:t>19</w:t>
      </w:r>
      <w:r w:rsidRPr="00602BCC">
        <w:rPr>
          <w:rFonts w:ascii="Times New Roman" w:hAnsi="Times New Roman"/>
          <w:sz w:val="24"/>
        </w:rPr>
        <w:t xml:space="preserve"> muudatust.</w:t>
      </w:r>
    </w:p>
    <w:p w14:paraId="2842E992" w14:textId="28AB8022" w:rsidR="6018E984" w:rsidRDefault="6018E984" w:rsidP="0016210D">
      <w:pPr>
        <w:rPr>
          <w:rFonts w:ascii="Times New Roman" w:hAnsi="Times New Roman"/>
          <w:b/>
          <w:bCs/>
          <w:sz w:val="24"/>
        </w:rPr>
      </w:pPr>
    </w:p>
    <w:p w14:paraId="1A483653" w14:textId="0CCEF777" w:rsidR="006A1BF5" w:rsidRDefault="00A64B82" w:rsidP="0016210D">
      <w:pPr>
        <w:rPr>
          <w:rFonts w:ascii="Times New Roman" w:hAnsi="Times New Roman"/>
          <w:sz w:val="24"/>
        </w:rPr>
      </w:pPr>
      <w:r>
        <w:rPr>
          <w:rFonts w:ascii="Times New Roman" w:hAnsi="Times New Roman"/>
          <w:sz w:val="24"/>
        </w:rPr>
        <w:t>Enam</w:t>
      </w:r>
      <w:r w:rsidR="003C3DC7">
        <w:rPr>
          <w:rFonts w:ascii="Times New Roman" w:hAnsi="Times New Roman"/>
          <w:sz w:val="24"/>
        </w:rPr>
        <w:t>ik</w:t>
      </w:r>
      <w:r>
        <w:rPr>
          <w:rFonts w:ascii="Times New Roman" w:hAnsi="Times New Roman"/>
          <w:sz w:val="24"/>
        </w:rPr>
        <w:t xml:space="preserve"> tehtava</w:t>
      </w:r>
      <w:r w:rsidR="003C3DC7">
        <w:rPr>
          <w:rFonts w:ascii="Times New Roman" w:hAnsi="Times New Roman"/>
          <w:sz w:val="24"/>
        </w:rPr>
        <w:t>test</w:t>
      </w:r>
      <w:r>
        <w:rPr>
          <w:rFonts w:ascii="Times New Roman" w:hAnsi="Times New Roman"/>
          <w:sz w:val="24"/>
        </w:rPr>
        <w:t xml:space="preserve"> muudatus</w:t>
      </w:r>
      <w:r w:rsidR="003C3DC7">
        <w:rPr>
          <w:rFonts w:ascii="Times New Roman" w:hAnsi="Times New Roman"/>
          <w:sz w:val="24"/>
        </w:rPr>
        <w:t>test</w:t>
      </w:r>
      <w:r>
        <w:rPr>
          <w:rFonts w:ascii="Times New Roman" w:hAnsi="Times New Roman"/>
          <w:sz w:val="24"/>
        </w:rPr>
        <w:t xml:space="preserve"> on seotud </w:t>
      </w:r>
      <w:r w:rsidRPr="00C462F5">
        <w:rPr>
          <w:rFonts w:ascii="Times New Roman" w:hAnsi="Times New Roman"/>
          <w:sz w:val="24"/>
        </w:rPr>
        <w:t>personaalmedi</w:t>
      </w:r>
      <w:r w:rsidR="006A1BF5" w:rsidRPr="00C462F5">
        <w:rPr>
          <w:rFonts w:ascii="Times New Roman" w:hAnsi="Times New Roman"/>
          <w:sz w:val="24"/>
        </w:rPr>
        <w:t>tsiini</w:t>
      </w:r>
      <w:r w:rsidR="001302CF">
        <w:rPr>
          <w:rFonts w:ascii="Times New Roman" w:hAnsi="Times New Roman"/>
          <w:sz w:val="24"/>
        </w:rPr>
        <w:t xml:space="preserve"> teenuse</w:t>
      </w:r>
      <w:r w:rsidR="006A1BF5" w:rsidRPr="00C462F5">
        <w:rPr>
          <w:rFonts w:ascii="Times New Roman" w:hAnsi="Times New Roman"/>
          <w:sz w:val="24"/>
        </w:rPr>
        <w:t xml:space="preserve"> rakendamisega</w:t>
      </w:r>
      <w:r w:rsidR="006A1BF5">
        <w:rPr>
          <w:rFonts w:ascii="Times New Roman" w:hAnsi="Times New Roman"/>
          <w:sz w:val="24"/>
        </w:rPr>
        <w:t xml:space="preserve"> </w:t>
      </w:r>
      <w:proofErr w:type="spellStart"/>
      <w:r w:rsidR="003C3DC7">
        <w:rPr>
          <w:rFonts w:ascii="Times New Roman" w:hAnsi="Times New Roman"/>
          <w:sz w:val="24"/>
        </w:rPr>
        <w:t>TIS-i</w:t>
      </w:r>
      <w:proofErr w:type="spellEnd"/>
      <w:r w:rsidR="006A1BF5">
        <w:rPr>
          <w:rFonts w:ascii="Times New Roman" w:hAnsi="Times New Roman"/>
          <w:sz w:val="24"/>
        </w:rPr>
        <w:t xml:space="preserve"> taristu</w:t>
      </w:r>
      <w:r w:rsidR="003C3DC7">
        <w:rPr>
          <w:rFonts w:ascii="Times New Roman" w:hAnsi="Times New Roman"/>
          <w:sz w:val="24"/>
        </w:rPr>
        <w:t>s.</w:t>
      </w:r>
      <w:r w:rsidR="006A1BF5">
        <w:rPr>
          <w:rFonts w:ascii="Times New Roman" w:hAnsi="Times New Roman"/>
          <w:sz w:val="24"/>
        </w:rPr>
        <w:t xml:space="preserve"> </w:t>
      </w:r>
      <w:r w:rsidR="00A776DB">
        <w:rPr>
          <w:rFonts w:ascii="Times New Roman" w:hAnsi="Times New Roman"/>
          <w:sz w:val="24"/>
        </w:rPr>
        <w:t xml:space="preserve">Samas analüüsiti personaalmeditsiini mõiste kehtestamise vajadust ning otsustati see eelnõu </w:t>
      </w:r>
      <w:r w:rsidR="00BA0E5D">
        <w:rPr>
          <w:rFonts w:ascii="Times New Roman" w:hAnsi="Times New Roman"/>
          <w:sz w:val="24"/>
        </w:rPr>
        <w:t>legaaldefinitsioonidest alljärgneva</w:t>
      </w:r>
      <w:r w:rsidR="00BE1614">
        <w:rPr>
          <w:rFonts w:ascii="Times New Roman" w:hAnsi="Times New Roman"/>
          <w:sz w:val="24"/>
        </w:rPr>
        <w:t>tel põhjustel</w:t>
      </w:r>
      <w:r w:rsidR="00835D3C">
        <w:rPr>
          <w:rFonts w:ascii="Times New Roman" w:hAnsi="Times New Roman"/>
          <w:sz w:val="24"/>
        </w:rPr>
        <w:t xml:space="preserve"> välja jätta</w:t>
      </w:r>
      <w:r w:rsidR="00BE1614">
        <w:rPr>
          <w:rFonts w:ascii="Times New Roman" w:hAnsi="Times New Roman"/>
          <w:sz w:val="24"/>
        </w:rPr>
        <w:t>.</w:t>
      </w:r>
    </w:p>
    <w:p w14:paraId="7AC139D3" w14:textId="77777777" w:rsidR="006A1BF5" w:rsidRDefault="006A1BF5" w:rsidP="0016210D">
      <w:pPr>
        <w:rPr>
          <w:rFonts w:ascii="Times New Roman" w:hAnsi="Times New Roman"/>
          <w:sz w:val="24"/>
        </w:rPr>
      </w:pPr>
    </w:p>
    <w:p w14:paraId="4A0F1C04" w14:textId="49DFEA9F" w:rsidR="00E6233B" w:rsidRDefault="69FEC69B" w:rsidP="0016210D">
      <w:pPr>
        <w:rPr>
          <w:rFonts w:ascii="Times New Roman" w:hAnsi="Times New Roman"/>
          <w:i/>
          <w:iCs/>
          <w:sz w:val="24"/>
        </w:rPr>
      </w:pPr>
      <w:r w:rsidRPr="01E08069">
        <w:rPr>
          <w:rFonts w:ascii="Times New Roman" w:hAnsi="Times New Roman"/>
          <w:sz w:val="24"/>
        </w:rPr>
        <w:t>Nõukogu 2015</w:t>
      </w:r>
      <w:r w:rsidR="08F2EA56" w:rsidRPr="01E08069">
        <w:rPr>
          <w:rFonts w:ascii="Times New Roman" w:hAnsi="Times New Roman"/>
          <w:sz w:val="24"/>
        </w:rPr>
        <w:t>.</w:t>
      </w:r>
      <w:r w:rsidRPr="01E08069">
        <w:rPr>
          <w:rFonts w:ascii="Times New Roman" w:hAnsi="Times New Roman"/>
          <w:sz w:val="24"/>
        </w:rPr>
        <w:t xml:space="preserve"> aastal tehtud järelduste</w:t>
      </w:r>
      <w:r w:rsidR="00F7331D" w:rsidRPr="01E08069">
        <w:rPr>
          <w:rStyle w:val="Allmrkuseviide"/>
          <w:rFonts w:ascii="Times New Roman" w:hAnsi="Times New Roman"/>
          <w:sz w:val="24"/>
        </w:rPr>
        <w:footnoteReference w:id="127"/>
      </w:r>
      <w:r w:rsidRPr="01E08069">
        <w:rPr>
          <w:rFonts w:ascii="Times New Roman" w:hAnsi="Times New Roman"/>
          <w:sz w:val="24"/>
        </w:rPr>
        <w:t xml:space="preserve"> </w:t>
      </w:r>
      <w:r w:rsidR="08F2EA56" w:rsidRPr="01E08069">
        <w:rPr>
          <w:rFonts w:ascii="Times New Roman" w:hAnsi="Times New Roman"/>
          <w:sz w:val="24"/>
        </w:rPr>
        <w:t xml:space="preserve">kohaselt </w:t>
      </w:r>
      <w:r w:rsidRPr="01E08069">
        <w:rPr>
          <w:rFonts w:ascii="Times New Roman" w:hAnsi="Times New Roman"/>
          <w:sz w:val="24"/>
        </w:rPr>
        <w:t xml:space="preserve">puudub </w:t>
      </w:r>
      <w:r w:rsidR="0EBDEA29" w:rsidRPr="01E08069">
        <w:rPr>
          <w:rFonts w:ascii="Times New Roman" w:hAnsi="Times New Roman"/>
          <w:sz w:val="24"/>
        </w:rPr>
        <w:t xml:space="preserve">mõiste „personaalmeditsiin” kohta ühiselt </w:t>
      </w:r>
      <w:r w:rsidR="08F2EA56" w:rsidRPr="01E08069">
        <w:rPr>
          <w:rFonts w:ascii="Times New Roman" w:hAnsi="Times New Roman"/>
          <w:sz w:val="24"/>
        </w:rPr>
        <w:t xml:space="preserve">kokku </w:t>
      </w:r>
      <w:r w:rsidR="0EBDEA29" w:rsidRPr="01E08069">
        <w:rPr>
          <w:rFonts w:ascii="Times New Roman" w:hAnsi="Times New Roman"/>
          <w:sz w:val="24"/>
        </w:rPr>
        <w:t xml:space="preserve">lepitud määratlus. </w:t>
      </w:r>
      <w:r w:rsidR="1085BCE2" w:rsidRPr="25373572">
        <w:rPr>
          <w:rFonts w:ascii="Times New Roman" w:hAnsi="Times New Roman"/>
          <w:i/>
          <w:iCs/>
          <w:sz w:val="24"/>
        </w:rPr>
        <w:t>„</w:t>
      </w:r>
      <w:r w:rsidR="0EBDEA29" w:rsidRPr="25373572">
        <w:rPr>
          <w:rFonts w:ascii="Times New Roman" w:hAnsi="Times New Roman"/>
          <w:i/>
          <w:iCs/>
          <w:sz w:val="24"/>
        </w:rPr>
        <w:t>Sellest olenemata valitseb laialdane arusaam, et personaalmeditsiin viitab meditsiinilisele mudelile, mis kasutab indiviidide fenotüübi ja genotüübi andmeid (näiteks molekulaarprofileerimine, piltdiagnostika, elustiili andmed) õige ravistrateegia väljatöötamiseks õigele isikule ja õigeks ajaks, aga samuti haiguste tekke soodumuste selgitamiseks, et õigel ajal rakendada haiguse ennetuseks täpsemad meetmed. Personaalmeditsiin on seotud patsiendikeskse hoolduse laiema mõistega, mille juures võetakse arvesse, et üldiselt peavad tervishoiusüsteemid patsiendi vajadustele paremini vastama</w:t>
      </w:r>
      <w:r w:rsidR="1085BCE2" w:rsidRPr="25373572">
        <w:rPr>
          <w:rFonts w:ascii="Times New Roman" w:hAnsi="Times New Roman"/>
          <w:i/>
          <w:iCs/>
          <w:sz w:val="24"/>
        </w:rPr>
        <w:t>.“</w:t>
      </w:r>
    </w:p>
    <w:p w14:paraId="0E5126E7" w14:textId="77777777" w:rsidR="00DF05A8" w:rsidRPr="00DF05A8" w:rsidRDefault="00DF05A8" w:rsidP="0016210D">
      <w:pPr>
        <w:rPr>
          <w:rFonts w:ascii="Times New Roman" w:hAnsi="Times New Roman"/>
          <w:sz w:val="24"/>
        </w:rPr>
      </w:pPr>
    </w:p>
    <w:p w14:paraId="55056130" w14:textId="73F91F00" w:rsidR="00FB3D74" w:rsidRDefault="069B9620" w:rsidP="25373572">
      <w:pPr>
        <w:rPr>
          <w:rFonts w:ascii="Times New Roman" w:hAnsi="Times New Roman"/>
          <w:sz w:val="24"/>
        </w:rPr>
      </w:pPr>
      <w:r w:rsidRPr="25373572">
        <w:rPr>
          <w:rFonts w:ascii="Times New Roman" w:hAnsi="Times New Roman"/>
          <w:sz w:val="24"/>
        </w:rPr>
        <w:t>Personaalmeditsiin ei hõlma üksnes geneetilisi andmeid. Personaalmeditsiini teenuste</w:t>
      </w:r>
      <w:r w:rsidR="001302CF" w:rsidRPr="25373572">
        <w:rPr>
          <w:rFonts w:ascii="Times New Roman" w:hAnsi="Times New Roman"/>
          <w:sz w:val="24"/>
        </w:rPr>
        <w:t xml:space="preserve"> puhul</w:t>
      </w:r>
      <w:r w:rsidRPr="25373572">
        <w:rPr>
          <w:rFonts w:ascii="Times New Roman" w:hAnsi="Times New Roman"/>
          <w:sz w:val="24"/>
        </w:rPr>
        <w:t xml:space="preserve"> tuleks ideaalmaailmas arvesse võtta kõiki inimese tervist mõjutavaid andmeid, </w:t>
      </w:r>
      <w:r w:rsidR="00DB6377" w:rsidRPr="25373572">
        <w:rPr>
          <w:rFonts w:ascii="Times New Roman" w:hAnsi="Times New Roman"/>
          <w:sz w:val="24"/>
        </w:rPr>
        <w:t>sealhulgas</w:t>
      </w:r>
      <w:r w:rsidRPr="25373572">
        <w:rPr>
          <w:rFonts w:ascii="Times New Roman" w:hAnsi="Times New Roman"/>
          <w:sz w:val="24"/>
        </w:rPr>
        <w:t xml:space="preserve"> terviseandmeid, tervisekäitumise </w:t>
      </w:r>
      <w:r w:rsidR="6AE9F924" w:rsidRPr="25373572">
        <w:rPr>
          <w:rFonts w:ascii="Times New Roman" w:hAnsi="Times New Roman"/>
          <w:sz w:val="24"/>
        </w:rPr>
        <w:t>ja elustiili</w:t>
      </w:r>
      <w:r w:rsidR="2FFC8880" w:rsidRPr="25373572">
        <w:rPr>
          <w:rFonts w:ascii="Times New Roman" w:hAnsi="Times New Roman"/>
          <w:sz w:val="24"/>
        </w:rPr>
        <w:t xml:space="preserve"> </w:t>
      </w:r>
      <w:r w:rsidRPr="25373572">
        <w:rPr>
          <w:rFonts w:ascii="Times New Roman" w:hAnsi="Times New Roman"/>
          <w:sz w:val="24"/>
        </w:rPr>
        <w:t xml:space="preserve">andmeid, keskkonnaandmeid jne. </w:t>
      </w:r>
      <w:r w:rsidR="1C0C5A84" w:rsidRPr="25373572">
        <w:rPr>
          <w:rFonts w:ascii="Times New Roman" w:hAnsi="Times New Roman"/>
          <w:sz w:val="24"/>
        </w:rPr>
        <w:t>Seetõttu selle mõiste eraldi kasutamisest loobuti.</w:t>
      </w:r>
    </w:p>
    <w:p w14:paraId="473DB171" w14:textId="2540CD08" w:rsidR="00FB3D74" w:rsidRDefault="00FB3D74" w:rsidP="0016210D">
      <w:pPr>
        <w:rPr>
          <w:rFonts w:ascii="Times New Roman" w:hAnsi="Times New Roman"/>
          <w:sz w:val="24"/>
        </w:rPr>
      </w:pPr>
    </w:p>
    <w:p w14:paraId="66B73080" w14:textId="32E62363" w:rsidR="00C83A77" w:rsidRDefault="00842A80" w:rsidP="0016210D">
      <w:pPr>
        <w:rPr>
          <w:rFonts w:ascii="Times New Roman" w:hAnsi="Times New Roman"/>
          <w:sz w:val="24"/>
        </w:rPr>
      </w:pPr>
      <w:bookmarkStart w:id="48" w:name="_Hlk188334542"/>
      <w:r w:rsidRPr="002675C2">
        <w:rPr>
          <w:rFonts w:ascii="Times New Roman" w:hAnsi="Times New Roman"/>
          <w:b/>
          <w:bCs/>
          <w:sz w:val="24"/>
        </w:rPr>
        <w:t>Eelnõu</w:t>
      </w:r>
      <w:r>
        <w:rPr>
          <w:rFonts w:ascii="Times New Roman" w:hAnsi="Times New Roman"/>
          <w:b/>
          <w:bCs/>
          <w:sz w:val="24"/>
        </w:rPr>
        <w:t xml:space="preserve"> § 46 p</w:t>
      </w:r>
      <w:r w:rsidR="006C705D" w:rsidRPr="1471AA26">
        <w:rPr>
          <w:rFonts w:ascii="Times New Roman" w:hAnsi="Times New Roman"/>
          <w:b/>
          <w:bCs/>
          <w:sz w:val="24"/>
        </w:rPr>
        <w:t xml:space="preserve">unktiga 1 </w:t>
      </w:r>
      <w:r w:rsidR="005935E2">
        <w:rPr>
          <w:rFonts w:ascii="Times New Roman" w:hAnsi="Times New Roman"/>
          <w:sz w:val="24"/>
        </w:rPr>
        <w:t>täiendatakse</w:t>
      </w:r>
      <w:r w:rsidR="006C705D" w:rsidRPr="00313D26">
        <w:rPr>
          <w:rFonts w:ascii="Times New Roman" w:hAnsi="Times New Roman"/>
          <w:sz w:val="24"/>
        </w:rPr>
        <w:t xml:space="preserve"> </w:t>
      </w:r>
      <w:r w:rsidR="00851B1A" w:rsidRPr="00420E84">
        <w:rPr>
          <w:rFonts w:ascii="Times New Roman" w:hAnsi="Times New Roman"/>
          <w:sz w:val="24"/>
        </w:rPr>
        <w:t>TTKS</w:t>
      </w:r>
      <w:r w:rsidR="006C705D" w:rsidRPr="00313D26">
        <w:rPr>
          <w:rFonts w:ascii="Times New Roman" w:hAnsi="Times New Roman"/>
          <w:sz w:val="24"/>
        </w:rPr>
        <w:t xml:space="preserve"> § </w:t>
      </w:r>
      <w:bookmarkEnd w:id="48"/>
      <w:r w:rsidR="00F30C3D" w:rsidRPr="00313D26">
        <w:rPr>
          <w:rFonts w:ascii="Times New Roman" w:hAnsi="Times New Roman"/>
          <w:sz w:val="24"/>
        </w:rPr>
        <w:t>3</w:t>
      </w:r>
      <w:r w:rsidR="00F30C3D" w:rsidRPr="00313D26">
        <w:rPr>
          <w:rFonts w:ascii="Times New Roman" w:hAnsi="Times New Roman"/>
          <w:sz w:val="24"/>
          <w:vertAlign w:val="superscript"/>
        </w:rPr>
        <w:t>2</w:t>
      </w:r>
      <w:r w:rsidR="00D413C5" w:rsidRPr="00313D26">
        <w:rPr>
          <w:rFonts w:ascii="Times New Roman" w:hAnsi="Times New Roman"/>
          <w:sz w:val="24"/>
        </w:rPr>
        <w:t xml:space="preserve"> </w:t>
      </w:r>
      <w:r w:rsidR="006C705D" w:rsidRPr="00313D26">
        <w:rPr>
          <w:rFonts w:ascii="Times New Roman" w:hAnsi="Times New Roman"/>
          <w:sz w:val="24"/>
        </w:rPr>
        <w:t>lõi</w:t>
      </w:r>
      <w:r w:rsidR="00F30C3D" w:rsidRPr="00313D26">
        <w:rPr>
          <w:rFonts w:ascii="Times New Roman" w:hAnsi="Times New Roman"/>
          <w:sz w:val="24"/>
        </w:rPr>
        <w:t>keid</w:t>
      </w:r>
      <w:r w:rsidR="006C705D" w:rsidRPr="00313D26">
        <w:rPr>
          <w:rFonts w:ascii="Times New Roman" w:hAnsi="Times New Roman"/>
          <w:sz w:val="24"/>
        </w:rPr>
        <w:t xml:space="preserve"> </w:t>
      </w:r>
      <w:r w:rsidR="00F30C3D" w:rsidRPr="00313D26">
        <w:rPr>
          <w:rFonts w:ascii="Times New Roman" w:hAnsi="Times New Roman"/>
          <w:sz w:val="24"/>
        </w:rPr>
        <w:t>6 ja 7</w:t>
      </w:r>
      <w:r w:rsidR="001A1B46" w:rsidRPr="00313D26">
        <w:rPr>
          <w:rFonts w:ascii="Times New Roman" w:hAnsi="Times New Roman"/>
          <w:sz w:val="24"/>
        </w:rPr>
        <w:t xml:space="preserve"> ning § 4</w:t>
      </w:r>
      <w:r w:rsidR="001A1B46" w:rsidRPr="00313D26">
        <w:rPr>
          <w:rFonts w:ascii="Times New Roman" w:hAnsi="Times New Roman"/>
          <w:sz w:val="24"/>
          <w:vertAlign w:val="superscript"/>
        </w:rPr>
        <w:t>2</w:t>
      </w:r>
      <w:r w:rsidR="00DB53C1" w:rsidRPr="00313D26">
        <w:rPr>
          <w:rFonts w:ascii="Times New Roman" w:hAnsi="Times New Roman"/>
          <w:sz w:val="24"/>
        </w:rPr>
        <w:t xml:space="preserve"> </w:t>
      </w:r>
      <w:r w:rsidR="005935E2">
        <w:rPr>
          <w:rFonts w:ascii="Times New Roman" w:hAnsi="Times New Roman"/>
          <w:sz w:val="24"/>
        </w:rPr>
        <w:t xml:space="preserve">lõiget 2 </w:t>
      </w:r>
      <w:r w:rsidR="0086706C">
        <w:rPr>
          <w:rFonts w:ascii="Times New Roman" w:hAnsi="Times New Roman"/>
          <w:sz w:val="24"/>
        </w:rPr>
        <w:t>pärast</w:t>
      </w:r>
      <w:r w:rsidR="00C83A77" w:rsidRPr="1471AA26">
        <w:rPr>
          <w:rFonts w:ascii="Times New Roman" w:hAnsi="Times New Roman"/>
          <w:sz w:val="24"/>
        </w:rPr>
        <w:t xml:space="preserve"> sõna „dokumente“ sõnadega „</w:t>
      </w:r>
      <w:r w:rsidR="00011DAD" w:rsidRPr="00011DAD">
        <w:rPr>
          <w:rFonts w:ascii="Times New Roman" w:hAnsi="Times New Roman"/>
          <w:sz w:val="24"/>
        </w:rPr>
        <w:t>ja</w:t>
      </w:r>
      <w:r w:rsidR="00C83A77" w:rsidRPr="1471AA26">
        <w:rPr>
          <w:rFonts w:ascii="Times New Roman" w:hAnsi="Times New Roman"/>
          <w:sz w:val="24"/>
        </w:rPr>
        <w:t xml:space="preserve"> andmestikke“.</w:t>
      </w:r>
    </w:p>
    <w:p w14:paraId="52F3AEBC" w14:textId="2A2F5A2C" w:rsidR="1471AA26" w:rsidRDefault="1471AA26" w:rsidP="0016210D">
      <w:pPr>
        <w:rPr>
          <w:rFonts w:ascii="Times New Roman" w:hAnsi="Times New Roman"/>
          <w:sz w:val="24"/>
        </w:rPr>
      </w:pPr>
    </w:p>
    <w:p w14:paraId="76406E59" w14:textId="7EF1492B" w:rsidR="006C705D" w:rsidRDefault="10C4C7D6" w:rsidP="0016210D">
      <w:pPr>
        <w:rPr>
          <w:rFonts w:ascii="Times New Roman" w:hAnsi="Times New Roman"/>
          <w:sz w:val="24"/>
        </w:rPr>
      </w:pPr>
      <w:r w:rsidRPr="01E08069">
        <w:rPr>
          <w:rFonts w:ascii="Times New Roman" w:hAnsi="Times New Roman"/>
          <w:sz w:val="24"/>
        </w:rPr>
        <w:t>Muudatusega</w:t>
      </w:r>
      <w:r w:rsidR="2D1DD708" w:rsidRPr="01E08069">
        <w:rPr>
          <w:rFonts w:ascii="Times New Roman" w:hAnsi="Times New Roman"/>
          <w:sz w:val="24"/>
        </w:rPr>
        <w:t xml:space="preserve"> </w:t>
      </w:r>
      <w:r w:rsidR="14EC098D" w:rsidRPr="01E08069">
        <w:rPr>
          <w:rFonts w:ascii="Times New Roman" w:hAnsi="Times New Roman"/>
          <w:sz w:val="24"/>
        </w:rPr>
        <w:t xml:space="preserve">luuakse </w:t>
      </w:r>
      <w:r w:rsidR="653F77E0" w:rsidRPr="01E08069">
        <w:rPr>
          <w:rFonts w:ascii="Times New Roman" w:hAnsi="Times New Roman"/>
          <w:sz w:val="24"/>
        </w:rPr>
        <w:t xml:space="preserve">seaduse tasandil </w:t>
      </w:r>
      <w:r w:rsidR="35780FF9" w:rsidRPr="01E08069">
        <w:rPr>
          <w:rFonts w:ascii="Times New Roman" w:hAnsi="Times New Roman"/>
          <w:sz w:val="24"/>
        </w:rPr>
        <w:t xml:space="preserve">üldine </w:t>
      </w:r>
      <w:r w:rsidR="14EC098D" w:rsidRPr="01E08069">
        <w:rPr>
          <w:rFonts w:ascii="Times New Roman" w:hAnsi="Times New Roman"/>
          <w:sz w:val="24"/>
        </w:rPr>
        <w:t xml:space="preserve">eeldus sündmuspõhisele </w:t>
      </w:r>
      <w:r w:rsidR="049A7942" w:rsidRPr="01E08069">
        <w:rPr>
          <w:rFonts w:ascii="Times New Roman" w:hAnsi="Times New Roman"/>
          <w:sz w:val="24"/>
        </w:rPr>
        <w:t xml:space="preserve">koosvõimelisele </w:t>
      </w:r>
      <w:r w:rsidR="14EC098D" w:rsidRPr="01E08069">
        <w:rPr>
          <w:rFonts w:ascii="Times New Roman" w:hAnsi="Times New Roman"/>
          <w:sz w:val="24"/>
        </w:rPr>
        <w:t>andmevahetusele üleminekuks</w:t>
      </w:r>
      <w:r w:rsidR="7B15DAB6" w:rsidRPr="01E08069">
        <w:rPr>
          <w:rFonts w:ascii="Times New Roman" w:hAnsi="Times New Roman"/>
          <w:sz w:val="24"/>
        </w:rPr>
        <w:t>.</w:t>
      </w:r>
      <w:r w:rsidR="00B36B13" w:rsidRPr="01E08069">
        <w:rPr>
          <w:rStyle w:val="Allmrkuseviide"/>
          <w:rFonts w:ascii="Times New Roman" w:hAnsi="Times New Roman"/>
          <w:sz w:val="24"/>
        </w:rPr>
        <w:footnoteReference w:id="128"/>
      </w:r>
      <w:r w:rsidR="14EC098D" w:rsidRPr="01E08069">
        <w:rPr>
          <w:rFonts w:ascii="Times New Roman" w:hAnsi="Times New Roman"/>
          <w:sz w:val="24"/>
        </w:rPr>
        <w:t xml:space="preserve"> </w:t>
      </w:r>
      <w:r w:rsidR="40D0180B" w:rsidRPr="01E08069">
        <w:rPr>
          <w:rFonts w:ascii="Times New Roman" w:hAnsi="Times New Roman"/>
          <w:sz w:val="24"/>
        </w:rPr>
        <w:t xml:space="preserve">Muudatused rakendusaktide tasandil </w:t>
      </w:r>
      <w:r w:rsidR="7B15DAB6" w:rsidRPr="01E08069">
        <w:rPr>
          <w:rFonts w:ascii="Times New Roman" w:hAnsi="Times New Roman"/>
          <w:sz w:val="24"/>
        </w:rPr>
        <w:t>ja</w:t>
      </w:r>
      <w:r w:rsidR="40D0180B" w:rsidRPr="01E08069">
        <w:rPr>
          <w:rFonts w:ascii="Times New Roman" w:hAnsi="Times New Roman"/>
          <w:sz w:val="24"/>
        </w:rPr>
        <w:t xml:space="preserve"> teenustes </w:t>
      </w:r>
      <w:r w:rsidR="7B15DAB6" w:rsidRPr="01E08069">
        <w:rPr>
          <w:rFonts w:ascii="Times New Roman" w:hAnsi="Times New Roman"/>
          <w:sz w:val="24"/>
        </w:rPr>
        <w:t>tehakse</w:t>
      </w:r>
      <w:r w:rsidR="40D0180B" w:rsidRPr="01E08069">
        <w:rPr>
          <w:rFonts w:ascii="Times New Roman" w:hAnsi="Times New Roman"/>
          <w:sz w:val="24"/>
        </w:rPr>
        <w:t xml:space="preserve"> järk-järgul</w:t>
      </w:r>
      <w:r w:rsidR="7B15DAB6" w:rsidRPr="01E08069">
        <w:rPr>
          <w:rFonts w:ascii="Times New Roman" w:hAnsi="Times New Roman"/>
          <w:sz w:val="24"/>
        </w:rPr>
        <w:t>t</w:t>
      </w:r>
      <w:r w:rsidR="5DEFF100" w:rsidRPr="01E08069">
        <w:rPr>
          <w:rFonts w:ascii="Times New Roman" w:hAnsi="Times New Roman"/>
          <w:sz w:val="24"/>
        </w:rPr>
        <w:t xml:space="preserve"> ja</w:t>
      </w:r>
      <w:r w:rsidR="40D0180B" w:rsidRPr="01E08069">
        <w:rPr>
          <w:rFonts w:ascii="Times New Roman" w:hAnsi="Times New Roman"/>
          <w:sz w:val="24"/>
        </w:rPr>
        <w:t xml:space="preserve"> paindlikult.</w:t>
      </w:r>
    </w:p>
    <w:p w14:paraId="7DA71264" w14:textId="0FAF13FA" w:rsidR="006C705D" w:rsidRDefault="006C705D" w:rsidP="0016210D">
      <w:pPr>
        <w:rPr>
          <w:rFonts w:ascii="Times New Roman" w:hAnsi="Times New Roman"/>
          <w:sz w:val="24"/>
        </w:rPr>
      </w:pPr>
    </w:p>
    <w:p w14:paraId="2AFA6E09" w14:textId="75218504" w:rsidR="006C705D" w:rsidRDefault="36C2E0A8" w:rsidP="25373572">
      <w:pPr>
        <w:rPr>
          <w:rFonts w:ascii="Times New Roman" w:hAnsi="Times New Roman"/>
          <w:sz w:val="24"/>
        </w:rPr>
      </w:pPr>
      <w:r w:rsidRPr="01E08069">
        <w:rPr>
          <w:rFonts w:ascii="Times New Roman" w:hAnsi="Times New Roman"/>
          <w:sz w:val="24"/>
        </w:rPr>
        <w:t xml:space="preserve">Praktikas on esimeste teenuste </w:t>
      </w:r>
      <w:proofErr w:type="spellStart"/>
      <w:r w:rsidRPr="01E08069">
        <w:rPr>
          <w:rFonts w:ascii="Times New Roman" w:hAnsi="Times New Roman"/>
          <w:sz w:val="24"/>
        </w:rPr>
        <w:t>andmestike</w:t>
      </w:r>
      <w:r w:rsidR="46BB5D9D" w:rsidRPr="01E08069">
        <w:rPr>
          <w:rFonts w:ascii="Times New Roman" w:hAnsi="Times New Roman"/>
          <w:sz w:val="24"/>
        </w:rPr>
        <w:t>põhisele</w:t>
      </w:r>
      <w:proofErr w:type="spellEnd"/>
      <w:r w:rsidRPr="01E08069">
        <w:rPr>
          <w:rFonts w:ascii="Times New Roman" w:hAnsi="Times New Roman"/>
          <w:sz w:val="24"/>
        </w:rPr>
        <w:t xml:space="preserve"> dokumenteerimisele</w:t>
      </w:r>
      <w:r w:rsidR="002D691D" w:rsidRPr="01E08069">
        <w:rPr>
          <w:rStyle w:val="Allmrkuseviide"/>
          <w:rFonts w:ascii="Times New Roman" w:hAnsi="Times New Roman"/>
          <w:sz w:val="24"/>
        </w:rPr>
        <w:footnoteReference w:id="129"/>
      </w:r>
      <w:r w:rsidR="438B3AF9" w:rsidRPr="01E08069">
        <w:rPr>
          <w:rFonts w:ascii="Times New Roman" w:hAnsi="Times New Roman"/>
          <w:sz w:val="24"/>
        </w:rPr>
        <w:t xml:space="preserve"> üleviimisega juba alustatud. </w:t>
      </w:r>
      <w:r w:rsidR="1631857C" w:rsidRPr="01E08069">
        <w:rPr>
          <w:rFonts w:ascii="Times New Roman" w:hAnsi="Times New Roman"/>
          <w:sz w:val="24"/>
        </w:rPr>
        <w:t xml:space="preserve">Muudatus loob parema selguse ja läbipaistvuse </w:t>
      </w:r>
      <w:r w:rsidR="007B5F02">
        <w:rPr>
          <w:rFonts w:ascii="Times New Roman" w:hAnsi="Times New Roman"/>
          <w:sz w:val="24"/>
        </w:rPr>
        <w:t>tervise infosüsteemi</w:t>
      </w:r>
      <w:r w:rsidR="3B019AF8" w:rsidRPr="01E08069">
        <w:rPr>
          <w:rFonts w:ascii="Times New Roman" w:hAnsi="Times New Roman"/>
          <w:sz w:val="24"/>
        </w:rPr>
        <w:t xml:space="preserve"> andmetöötluse </w:t>
      </w:r>
      <w:r w:rsidR="32EB1999" w:rsidRPr="01E08069">
        <w:rPr>
          <w:rFonts w:ascii="Times New Roman" w:hAnsi="Times New Roman"/>
          <w:sz w:val="24"/>
        </w:rPr>
        <w:t>ja</w:t>
      </w:r>
      <w:r w:rsidR="3B019AF8" w:rsidRPr="01E08069">
        <w:rPr>
          <w:rFonts w:ascii="Times New Roman" w:hAnsi="Times New Roman"/>
          <w:sz w:val="24"/>
        </w:rPr>
        <w:t xml:space="preserve"> kasutatavate</w:t>
      </w:r>
      <w:r w:rsidR="0E9BCC63" w:rsidRPr="01E08069">
        <w:rPr>
          <w:rFonts w:ascii="Times New Roman" w:hAnsi="Times New Roman"/>
          <w:sz w:val="24"/>
        </w:rPr>
        <w:t xml:space="preserve"> andmevahetusstandardite </w:t>
      </w:r>
      <w:r w:rsidR="32EB1999" w:rsidRPr="01E08069">
        <w:rPr>
          <w:rFonts w:ascii="Times New Roman" w:hAnsi="Times New Roman"/>
          <w:sz w:val="24"/>
        </w:rPr>
        <w:t>puhul</w:t>
      </w:r>
      <w:r w:rsidR="0E9BCC63" w:rsidRPr="01E08069">
        <w:rPr>
          <w:rFonts w:ascii="Times New Roman" w:hAnsi="Times New Roman"/>
          <w:sz w:val="24"/>
        </w:rPr>
        <w:t>.</w:t>
      </w:r>
      <w:r w:rsidR="5FB4E3EA" w:rsidRPr="01E08069">
        <w:rPr>
          <w:rFonts w:ascii="Times New Roman" w:hAnsi="Times New Roman"/>
          <w:sz w:val="24"/>
        </w:rPr>
        <w:t xml:space="preserve"> Tegemist on pigem sõnastusliku täpsustusega, et tagada ühte tõlgendus ja praktika </w:t>
      </w:r>
      <w:r w:rsidR="1D5C3176" w:rsidRPr="01E08069">
        <w:rPr>
          <w:rFonts w:ascii="Times New Roman" w:hAnsi="Times New Roman"/>
          <w:sz w:val="24"/>
        </w:rPr>
        <w:t xml:space="preserve"> - a</w:t>
      </w:r>
      <w:r w:rsidR="5FB4E3EA" w:rsidRPr="01E08069">
        <w:rPr>
          <w:rFonts w:ascii="Times New Roman" w:hAnsi="Times New Roman"/>
          <w:sz w:val="24"/>
        </w:rPr>
        <w:t>ndmevahetus võib tähendada nii andmeid kui tervikdokumente ja olgugi, et tõlgendada võiks ne</w:t>
      </w:r>
      <w:r w:rsidR="7DCB6C63" w:rsidRPr="01E08069">
        <w:rPr>
          <w:rFonts w:ascii="Times New Roman" w:hAnsi="Times New Roman"/>
          <w:sz w:val="24"/>
        </w:rPr>
        <w:t>id ka ühe mõiste all, siis õigusselguse tagamiseks otsustati sätestada</w:t>
      </w:r>
      <w:r w:rsidR="51D72870" w:rsidRPr="01E08069">
        <w:rPr>
          <w:rFonts w:ascii="Times New Roman" w:hAnsi="Times New Roman"/>
          <w:sz w:val="24"/>
        </w:rPr>
        <w:t xml:space="preserve"> seaduses selgelt mõlemad juhud, rõhutades andmepõhisuse suunda.</w:t>
      </w:r>
    </w:p>
    <w:p w14:paraId="78200771" w14:textId="715F4502" w:rsidR="009C59E4" w:rsidRDefault="009C59E4" w:rsidP="0016210D">
      <w:pPr>
        <w:rPr>
          <w:rFonts w:ascii="Times New Roman" w:hAnsi="Times New Roman"/>
          <w:sz w:val="24"/>
        </w:rPr>
      </w:pPr>
    </w:p>
    <w:p w14:paraId="5011F659" w14:textId="17DB6FAB" w:rsidR="009C59E4" w:rsidRDefault="2A7D766C" w:rsidP="0016210D">
      <w:pPr>
        <w:rPr>
          <w:rFonts w:ascii="Times New Roman" w:hAnsi="Times New Roman"/>
          <w:sz w:val="24"/>
        </w:rPr>
      </w:pPr>
      <w:r w:rsidRPr="01E08069">
        <w:rPr>
          <w:rFonts w:ascii="Times New Roman" w:hAnsi="Times New Roman"/>
          <w:sz w:val="24"/>
        </w:rPr>
        <w:t xml:space="preserve">Tervishoiu- ja sotsiaalteenuste kvaliteetseks osutamiseks, seeläbi inimeste tervisetulemite parandamiseks </w:t>
      </w:r>
      <w:r w:rsidR="32EB1999" w:rsidRPr="01E08069">
        <w:rPr>
          <w:rFonts w:ascii="Times New Roman" w:hAnsi="Times New Roman"/>
          <w:sz w:val="24"/>
        </w:rPr>
        <w:t>ja</w:t>
      </w:r>
      <w:r w:rsidRPr="01E08069">
        <w:rPr>
          <w:rFonts w:ascii="Times New Roman" w:hAnsi="Times New Roman"/>
          <w:sz w:val="24"/>
        </w:rPr>
        <w:t xml:space="preserve"> rahvastiku tervise arengukava</w:t>
      </w:r>
      <w:r w:rsidR="009C59E4" w:rsidRPr="01E08069">
        <w:rPr>
          <w:rStyle w:val="Allmrkuseviide"/>
          <w:rFonts w:ascii="Times New Roman" w:hAnsi="Times New Roman"/>
          <w:sz w:val="24"/>
        </w:rPr>
        <w:footnoteReference w:id="130"/>
      </w:r>
      <w:r w:rsidRPr="01E08069">
        <w:rPr>
          <w:rFonts w:ascii="Times New Roman" w:hAnsi="Times New Roman"/>
          <w:sz w:val="24"/>
        </w:rPr>
        <w:t xml:space="preserve"> sihtide saavutamiseks on väga oluline, et aja- ja asjakohased andmed oleksid õigustatud osapoolte jaoks kättesaadavad ning nende kogumine, vahetamine ja pärimine oleks tänapäevaste andmevahetusvõimaluste paindlikkust arvesse võttes üheselt mõistetavalt kirjeldatud ka õigusruumis. </w:t>
      </w:r>
    </w:p>
    <w:p w14:paraId="0F9634B4" w14:textId="5F67B53D" w:rsidR="009C59E4" w:rsidRDefault="08F7DB05" w:rsidP="0016210D">
      <w:pPr>
        <w:rPr>
          <w:rFonts w:ascii="Times New Roman" w:hAnsi="Times New Roman"/>
          <w:sz w:val="24"/>
        </w:rPr>
      </w:pPr>
      <w:r w:rsidRPr="1471AA26">
        <w:rPr>
          <w:rFonts w:ascii="Times New Roman" w:hAnsi="Times New Roman"/>
          <w:sz w:val="24"/>
        </w:rPr>
        <w:t xml:space="preserve"> </w:t>
      </w:r>
    </w:p>
    <w:p w14:paraId="71277EF3" w14:textId="4C2E855E" w:rsidR="009C59E4" w:rsidRDefault="007B5F02" w:rsidP="25373572">
      <w:pPr>
        <w:rPr>
          <w:rFonts w:ascii="Times New Roman" w:hAnsi="Times New Roman"/>
          <w:sz w:val="24"/>
        </w:rPr>
      </w:pPr>
      <w:r>
        <w:rPr>
          <w:rFonts w:ascii="Times New Roman" w:hAnsi="Times New Roman"/>
          <w:sz w:val="24"/>
        </w:rPr>
        <w:lastRenderedPageBreak/>
        <w:t>Tervise infosüsteem</w:t>
      </w:r>
      <w:r w:rsidR="68283574" w:rsidRPr="01E08069">
        <w:rPr>
          <w:rFonts w:ascii="Times New Roman" w:hAnsi="Times New Roman"/>
          <w:sz w:val="24"/>
        </w:rPr>
        <w:t xml:space="preserve"> on riikliku andmekoguna loodud juba 2008. aastal ning esmalt kirjeldati dokumenteeritava</w:t>
      </w:r>
      <w:r w:rsidR="5857B687" w:rsidRPr="01E08069">
        <w:rPr>
          <w:rFonts w:ascii="Times New Roman" w:hAnsi="Times New Roman"/>
          <w:sz w:val="24"/>
        </w:rPr>
        <w:t>i</w:t>
      </w:r>
      <w:r w:rsidR="68283574" w:rsidRPr="01E08069">
        <w:rPr>
          <w:rFonts w:ascii="Times New Roman" w:hAnsi="Times New Roman"/>
          <w:sz w:val="24"/>
        </w:rPr>
        <w:t>d andmekoosseis</w:t>
      </w:r>
      <w:r w:rsidR="3381218F" w:rsidRPr="01E08069">
        <w:rPr>
          <w:rFonts w:ascii="Times New Roman" w:hAnsi="Times New Roman"/>
          <w:sz w:val="24"/>
        </w:rPr>
        <w:t>e</w:t>
      </w:r>
      <w:r w:rsidR="68283574" w:rsidRPr="01E08069">
        <w:rPr>
          <w:rFonts w:ascii="Times New Roman" w:hAnsi="Times New Roman"/>
          <w:sz w:val="24"/>
        </w:rPr>
        <w:t xml:space="preserve"> olemasolevate paberdokumentide põhjal. Tänaseks on selgunud, et andmete ühekordse, minimaalse kogumise põhimõtte rakendamiseks on kättesaadavad paindlikumad</w:t>
      </w:r>
      <w:r w:rsidR="181E8B07" w:rsidRPr="01E08069">
        <w:rPr>
          <w:rFonts w:ascii="Times New Roman" w:hAnsi="Times New Roman"/>
          <w:sz w:val="24"/>
        </w:rPr>
        <w:t>.</w:t>
      </w:r>
      <w:r w:rsidR="4E691A19" w:rsidRPr="01E08069">
        <w:rPr>
          <w:rFonts w:ascii="Times New Roman" w:hAnsi="Times New Roman"/>
          <w:sz w:val="24"/>
        </w:rPr>
        <w:t xml:space="preserve"> </w:t>
      </w:r>
      <w:r w:rsidR="0BC48A50" w:rsidRPr="01E08069">
        <w:rPr>
          <w:rFonts w:ascii="Times New Roman" w:hAnsi="Times New Roman"/>
          <w:sz w:val="24"/>
        </w:rPr>
        <w:t xml:space="preserve">Digitaalsed </w:t>
      </w:r>
      <w:r w:rsidR="74105E8E" w:rsidRPr="01E08069">
        <w:rPr>
          <w:rFonts w:ascii="Times New Roman" w:hAnsi="Times New Roman"/>
          <w:sz w:val="24"/>
        </w:rPr>
        <w:t>tervishoiu</w:t>
      </w:r>
      <w:r w:rsidR="0BC48A50" w:rsidRPr="01E08069">
        <w:rPr>
          <w:rFonts w:ascii="Times New Roman" w:hAnsi="Times New Roman"/>
          <w:sz w:val="24"/>
        </w:rPr>
        <w:t>lahendused, sündmuspõhised teenused ja evolutsiooniline meditsiin toovad kaasa uusi teadmisi te</w:t>
      </w:r>
      <w:r w:rsidR="35D2DD2B" w:rsidRPr="01E08069">
        <w:rPr>
          <w:rFonts w:ascii="Times New Roman" w:hAnsi="Times New Roman"/>
          <w:sz w:val="24"/>
        </w:rPr>
        <w:t>r</w:t>
      </w:r>
      <w:r w:rsidR="0BC48A50" w:rsidRPr="01E08069">
        <w:rPr>
          <w:rFonts w:ascii="Times New Roman" w:hAnsi="Times New Roman"/>
          <w:sz w:val="24"/>
        </w:rPr>
        <w:t xml:space="preserve">viseteadlikkuse ja -käitumise </w:t>
      </w:r>
      <w:r w:rsidR="50216B4C" w:rsidRPr="01E08069">
        <w:rPr>
          <w:rFonts w:ascii="Times New Roman" w:hAnsi="Times New Roman"/>
          <w:sz w:val="24"/>
        </w:rPr>
        <w:t>paranda</w:t>
      </w:r>
      <w:r w:rsidR="0BC48A50" w:rsidRPr="01E08069">
        <w:rPr>
          <w:rFonts w:ascii="Times New Roman" w:hAnsi="Times New Roman"/>
          <w:sz w:val="24"/>
        </w:rPr>
        <w:t>mis</w:t>
      </w:r>
      <w:r w:rsidR="26D958AF" w:rsidRPr="01E08069">
        <w:rPr>
          <w:rFonts w:ascii="Times New Roman" w:hAnsi="Times New Roman"/>
          <w:sz w:val="24"/>
        </w:rPr>
        <w:t>eks,</w:t>
      </w:r>
      <w:r w:rsidR="0BC48A50" w:rsidRPr="01E08069">
        <w:rPr>
          <w:rFonts w:ascii="Times New Roman" w:hAnsi="Times New Roman"/>
          <w:sz w:val="24"/>
        </w:rPr>
        <w:t xml:space="preserve"> tervise raviplaani</w:t>
      </w:r>
      <w:r w:rsidR="0A05D910" w:rsidRPr="01E08069">
        <w:rPr>
          <w:rFonts w:ascii="Times New Roman" w:hAnsi="Times New Roman"/>
          <w:sz w:val="24"/>
        </w:rPr>
        <w:t xml:space="preserve"> järgimise</w:t>
      </w:r>
      <w:r w:rsidR="0BC48A50" w:rsidRPr="01E08069">
        <w:rPr>
          <w:rFonts w:ascii="Times New Roman" w:hAnsi="Times New Roman"/>
          <w:sz w:val="24"/>
        </w:rPr>
        <w:t xml:space="preserve"> toetamise</w:t>
      </w:r>
      <w:r w:rsidR="10765A32" w:rsidRPr="01E08069">
        <w:rPr>
          <w:rFonts w:ascii="Times New Roman" w:hAnsi="Times New Roman"/>
          <w:sz w:val="24"/>
        </w:rPr>
        <w:t>ks</w:t>
      </w:r>
      <w:r w:rsidR="0BC48A50" w:rsidRPr="01E08069">
        <w:rPr>
          <w:rFonts w:ascii="Times New Roman" w:hAnsi="Times New Roman"/>
          <w:sz w:val="24"/>
        </w:rPr>
        <w:t xml:space="preserve">, </w:t>
      </w:r>
      <w:r w:rsidR="4F1E67A8" w:rsidRPr="01E08069">
        <w:rPr>
          <w:rFonts w:ascii="Times New Roman" w:hAnsi="Times New Roman"/>
          <w:sz w:val="24"/>
        </w:rPr>
        <w:t>võimaldades</w:t>
      </w:r>
      <w:r w:rsidR="67623D60" w:rsidRPr="01E08069">
        <w:rPr>
          <w:rFonts w:ascii="Times New Roman" w:hAnsi="Times New Roman"/>
          <w:sz w:val="24"/>
        </w:rPr>
        <w:t xml:space="preserve"> </w:t>
      </w:r>
      <w:r w:rsidR="4F1E67A8" w:rsidRPr="01E08069">
        <w:rPr>
          <w:rFonts w:ascii="Times New Roman" w:hAnsi="Times New Roman"/>
          <w:sz w:val="24"/>
        </w:rPr>
        <w:t>kasutada uudsete lahenduste väljatöötamisel</w:t>
      </w:r>
      <w:r w:rsidR="0BC48A50" w:rsidRPr="01E08069">
        <w:rPr>
          <w:rFonts w:ascii="Times New Roman" w:hAnsi="Times New Roman"/>
          <w:sz w:val="24"/>
        </w:rPr>
        <w:t xml:space="preserve"> patsientide </w:t>
      </w:r>
      <w:r w:rsidR="5B100899" w:rsidRPr="01E08069">
        <w:rPr>
          <w:rFonts w:ascii="Times New Roman" w:hAnsi="Times New Roman"/>
          <w:sz w:val="24"/>
        </w:rPr>
        <w:t xml:space="preserve">tervise- ja </w:t>
      </w:r>
      <w:proofErr w:type="spellStart"/>
      <w:r w:rsidR="5B100899" w:rsidRPr="01E08069">
        <w:rPr>
          <w:rFonts w:ascii="Times New Roman" w:hAnsi="Times New Roman"/>
          <w:sz w:val="24"/>
        </w:rPr>
        <w:t>ravijärgimuse</w:t>
      </w:r>
      <w:proofErr w:type="spellEnd"/>
      <w:r w:rsidR="5B100899" w:rsidRPr="01E08069">
        <w:rPr>
          <w:rFonts w:ascii="Times New Roman" w:hAnsi="Times New Roman"/>
          <w:sz w:val="24"/>
        </w:rPr>
        <w:t xml:space="preserve"> teekondade andmeid teadustöös</w:t>
      </w:r>
      <w:r w:rsidR="0BC48A50" w:rsidRPr="01E08069">
        <w:rPr>
          <w:rFonts w:ascii="Times New Roman" w:hAnsi="Times New Roman"/>
          <w:sz w:val="24"/>
        </w:rPr>
        <w:t>, et edendada kvaliteetse ja kõigile kättesaadava tervishoiu arengut.</w:t>
      </w:r>
    </w:p>
    <w:p w14:paraId="61880338" w14:textId="0755E9A8" w:rsidR="009C59E4" w:rsidRDefault="08F7DB05" w:rsidP="0016210D">
      <w:pPr>
        <w:rPr>
          <w:rFonts w:ascii="Times New Roman" w:hAnsi="Times New Roman"/>
          <w:sz w:val="24"/>
        </w:rPr>
      </w:pPr>
      <w:r w:rsidRPr="1471AA26">
        <w:rPr>
          <w:rFonts w:ascii="Times New Roman" w:hAnsi="Times New Roman"/>
          <w:sz w:val="24"/>
        </w:rPr>
        <w:t xml:space="preserve"> </w:t>
      </w:r>
    </w:p>
    <w:p w14:paraId="502505D2" w14:textId="36827022" w:rsidR="257CD0F8" w:rsidRDefault="68283574" w:rsidP="25373572">
      <w:pPr>
        <w:rPr>
          <w:rFonts w:ascii="Times New Roman" w:hAnsi="Times New Roman"/>
          <w:sz w:val="24"/>
        </w:rPr>
      </w:pPr>
      <w:r w:rsidRPr="01E08069">
        <w:rPr>
          <w:rFonts w:ascii="Times New Roman" w:hAnsi="Times New Roman"/>
          <w:sz w:val="24"/>
        </w:rPr>
        <w:t xml:space="preserve">Tervishoiuteenuse osutamise dokumenteerimine ja andmetele juurdepääs on õigusruumis </w:t>
      </w:r>
      <w:r w:rsidR="25E27B3C" w:rsidRPr="01E08069">
        <w:rPr>
          <w:rFonts w:ascii="Times New Roman" w:hAnsi="Times New Roman"/>
          <w:sz w:val="24"/>
        </w:rPr>
        <w:t xml:space="preserve">tagatud </w:t>
      </w:r>
      <w:r w:rsidRPr="01E08069">
        <w:rPr>
          <w:rFonts w:ascii="Times New Roman" w:hAnsi="Times New Roman"/>
          <w:sz w:val="24"/>
        </w:rPr>
        <w:t>TTKS</w:t>
      </w:r>
      <w:r w:rsidR="25E27B3C" w:rsidRPr="01E08069">
        <w:rPr>
          <w:rFonts w:ascii="Times New Roman" w:hAnsi="Times New Roman"/>
          <w:sz w:val="24"/>
        </w:rPr>
        <w:t>-</w:t>
      </w:r>
      <w:r w:rsidRPr="01E08069">
        <w:rPr>
          <w:rFonts w:ascii="Times New Roman" w:hAnsi="Times New Roman"/>
          <w:sz w:val="24"/>
        </w:rPr>
        <w:t>i ja rakendusaktidega, mis reguleerivad täpsemalt tervishoiuteenuse osutamise dokumenteerimist</w:t>
      </w:r>
      <w:r w:rsidR="009C59E4" w:rsidRPr="01E08069">
        <w:rPr>
          <w:rStyle w:val="Allmrkuseviide"/>
          <w:rFonts w:ascii="Times New Roman" w:hAnsi="Times New Roman"/>
          <w:sz w:val="24"/>
        </w:rPr>
        <w:footnoteReference w:id="131"/>
      </w:r>
      <w:r w:rsidR="2101FE41" w:rsidRPr="01E08069">
        <w:rPr>
          <w:rFonts w:ascii="Times New Roman" w:hAnsi="Times New Roman"/>
          <w:sz w:val="24"/>
        </w:rPr>
        <w:t>,</w:t>
      </w:r>
      <w:r w:rsidRPr="01E08069">
        <w:rPr>
          <w:rFonts w:ascii="Times New Roman" w:hAnsi="Times New Roman"/>
          <w:sz w:val="24"/>
        </w:rPr>
        <w:t xml:space="preserve"> nende dokumentide andmekoosseise </w:t>
      </w:r>
      <w:r w:rsidR="0D2A7A86" w:rsidRPr="01E08069">
        <w:rPr>
          <w:rFonts w:ascii="Times New Roman" w:hAnsi="Times New Roman"/>
          <w:sz w:val="24"/>
        </w:rPr>
        <w:t>ja</w:t>
      </w:r>
      <w:r w:rsidRPr="01E08069">
        <w:rPr>
          <w:rFonts w:ascii="Times New Roman" w:hAnsi="Times New Roman"/>
          <w:sz w:val="24"/>
        </w:rPr>
        <w:t xml:space="preserve"> </w:t>
      </w:r>
      <w:r w:rsidR="007B5F02">
        <w:rPr>
          <w:rFonts w:ascii="Times New Roman" w:hAnsi="Times New Roman"/>
          <w:sz w:val="24"/>
        </w:rPr>
        <w:t>tervise infosüsteemi</w:t>
      </w:r>
      <w:r w:rsidR="007B5F02" w:rsidRPr="01E08069">
        <w:rPr>
          <w:rFonts w:ascii="Times New Roman" w:hAnsi="Times New Roman"/>
          <w:sz w:val="24"/>
        </w:rPr>
        <w:t xml:space="preserve"> </w:t>
      </w:r>
      <w:r w:rsidRPr="01E08069">
        <w:rPr>
          <w:rFonts w:ascii="Times New Roman" w:hAnsi="Times New Roman"/>
          <w:sz w:val="24"/>
        </w:rPr>
        <w:t>edastamist</w:t>
      </w:r>
      <w:r w:rsidR="009C59E4" w:rsidRPr="01E08069">
        <w:rPr>
          <w:rStyle w:val="Allmrkuseviide"/>
          <w:rFonts w:ascii="Times New Roman" w:hAnsi="Times New Roman"/>
          <w:sz w:val="24"/>
        </w:rPr>
        <w:footnoteReference w:id="132"/>
      </w:r>
      <w:r w:rsidRPr="01E08069">
        <w:rPr>
          <w:rFonts w:ascii="Times New Roman" w:hAnsi="Times New Roman"/>
          <w:sz w:val="24"/>
        </w:rPr>
        <w:t xml:space="preserve"> </w:t>
      </w:r>
      <w:r w:rsidR="13715F92" w:rsidRPr="01E08069">
        <w:rPr>
          <w:rFonts w:ascii="Times New Roman" w:hAnsi="Times New Roman"/>
          <w:sz w:val="24"/>
        </w:rPr>
        <w:t>ning</w:t>
      </w:r>
      <w:r w:rsidRPr="01E08069">
        <w:rPr>
          <w:rFonts w:ascii="Times New Roman" w:hAnsi="Times New Roman"/>
          <w:sz w:val="24"/>
        </w:rPr>
        <w:t xml:space="preserve"> tervishoiuteenuste kättesaadavuse </w:t>
      </w:r>
      <w:r w:rsidR="13715F92" w:rsidRPr="01E08069">
        <w:rPr>
          <w:rFonts w:ascii="Times New Roman" w:hAnsi="Times New Roman"/>
          <w:sz w:val="24"/>
        </w:rPr>
        <w:t>ja</w:t>
      </w:r>
      <w:r w:rsidRPr="01E08069">
        <w:rPr>
          <w:rFonts w:ascii="Times New Roman" w:hAnsi="Times New Roman"/>
          <w:sz w:val="24"/>
        </w:rPr>
        <w:t xml:space="preserve"> ravijärjekorra pidamise nõudeid</w:t>
      </w:r>
      <w:r w:rsidR="009C59E4" w:rsidRPr="01E08069">
        <w:rPr>
          <w:rStyle w:val="Allmrkuseviide"/>
          <w:rFonts w:ascii="Times New Roman" w:hAnsi="Times New Roman"/>
          <w:sz w:val="24"/>
        </w:rPr>
        <w:footnoteReference w:id="133"/>
      </w:r>
      <w:r w:rsidRPr="01E08069">
        <w:rPr>
          <w:rFonts w:ascii="Times New Roman" w:hAnsi="Times New Roman"/>
          <w:sz w:val="24"/>
        </w:rPr>
        <w:t xml:space="preserve">. </w:t>
      </w:r>
      <w:r w:rsidRPr="25373572">
        <w:rPr>
          <w:rFonts w:ascii="Times New Roman" w:hAnsi="Times New Roman"/>
          <w:sz w:val="24"/>
        </w:rPr>
        <w:t xml:space="preserve">Seni on tervishoius uute teenuste loomisel kokku lepitud teenusespetsiifilised andmekoosseisud, mis põhinevad pabermaailma dokumentidel ja mille edasine muutmine on keeruline ja aeganõudev. Andmekoosseisud dokumentidena on vähepaindlikud, mistõttu võib esineda olukordi, kus andmeid on vaja pärida ajahetkel, kui tervikdokumenti pole veel tekkinud. Lisaks on suur osa andmeid kogutud vabatekstina, mis ei võimalda nende taaskasutust ega operatiivset kasutamist. </w:t>
      </w:r>
      <w:r w:rsidR="007B5F02">
        <w:rPr>
          <w:rFonts w:ascii="Times New Roman" w:hAnsi="Times New Roman"/>
          <w:sz w:val="24"/>
        </w:rPr>
        <w:t>Tervise infosüsteemis</w:t>
      </w:r>
      <w:r w:rsidR="007B5F02" w:rsidRPr="01E08069">
        <w:rPr>
          <w:rFonts w:ascii="Times New Roman" w:hAnsi="Times New Roman"/>
          <w:sz w:val="24"/>
        </w:rPr>
        <w:t xml:space="preserve"> </w:t>
      </w:r>
      <w:r w:rsidRPr="25373572">
        <w:rPr>
          <w:rFonts w:ascii="Times New Roman" w:hAnsi="Times New Roman"/>
          <w:sz w:val="24"/>
        </w:rPr>
        <w:t xml:space="preserve">on kasutusel HL7 v3 sõnumid ja CDA dokumendistandardid, mis on kohmakad nii teenuste arendajatele kui lõppkasutajatele. Maailmas on tervishoius üha enam kasutust leidmas HL7 FHIR standard, mis põhineb moodsamatel tehnoloogiatel, võimaldab andmeid koguda struktureeritumalt ning luua e-tervise lahendusi (sh nutiseadmetele) kiiremini ja lihtsamalt. Andmete liikumine on seeläbi võimalik dokumentidest paindlikumalt, eelnevalt kindlaks määratud andmekoosseisudes sündmuspõhiselt. Igal tervisevõrgustiku liikmel on ülevaade inimese terviklikust raviplaanist, riski- ja ohuteguritest ning võimalus vahetada andmeid reaalajas või reaalaja lähedaselt, edastades sellel ajahetkel olulisi, kirjeldatud või kogutud andmeid ja jättes andmete </w:t>
      </w:r>
      <w:proofErr w:type="spellStart"/>
      <w:r w:rsidRPr="25373572">
        <w:rPr>
          <w:rFonts w:ascii="Times New Roman" w:hAnsi="Times New Roman"/>
          <w:sz w:val="24"/>
        </w:rPr>
        <w:t>vahetajatele</w:t>
      </w:r>
      <w:proofErr w:type="spellEnd"/>
      <w:r w:rsidRPr="25373572">
        <w:rPr>
          <w:rFonts w:ascii="Times New Roman" w:hAnsi="Times New Roman"/>
          <w:sz w:val="24"/>
        </w:rPr>
        <w:t xml:space="preserve"> võimaluse neid hiljem teiste asjakohaste vajalike andmehulkadega täiendada ning tagades ka vastavasisuliste logide registreerimise ja kuvamise. Kavandatava muudatuse eesmärk on vähendada dubleerivat andmete kogumist ja protseduuride tegemist ning optimeerida osapoolte ressursside kasutust seeläbi, et andmevahetus on kõikide õigustatud osapoolte jaoks paindlik, sündmuspõhine, läbipaistev ja turvaline. Samas luuakse eeldus tagamaks, et juurdepääsuõigused võimaldavad tervise- ja sotsiaalteenuste osutajatele ja teenuste osutamisel osalevatele isikutele juurdepääsu </w:t>
      </w:r>
      <w:r w:rsidR="007B5F02">
        <w:rPr>
          <w:rFonts w:ascii="Times New Roman" w:hAnsi="Times New Roman"/>
          <w:sz w:val="24"/>
        </w:rPr>
        <w:t>tervise infosüsteemi</w:t>
      </w:r>
      <w:r w:rsidR="007B5F02" w:rsidRPr="01E08069">
        <w:rPr>
          <w:rFonts w:ascii="Times New Roman" w:hAnsi="Times New Roman"/>
          <w:sz w:val="24"/>
        </w:rPr>
        <w:t xml:space="preserve"> </w:t>
      </w:r>
      <w:r w:rsidRPr="25373572">
        <w:rPr>
          <w:rFonts w:ascii="Times New Roman" w:hAnsi="Times New Roman"/>
          <w:sz w:val="24"/>
        </w:rPr>
        <w:t>andmetele nende tööks vajalikus ulatuses, turvalisel viisil, mis on kirjeldatud ja jälgitav andmesubjekti (patsiendi) jaoks ning lähtub vajalikust, kuid töötlemiseks minimaalset riivet kujutavast andmestikust.</w:t>
      </w:r>
      <w:r w:rsidR="00BC629A">
        <w:rPr>
          <w:rFonts w:ascii="Times New Roman" w:hAnsi="Times New Roman"/>
          <w:sz w:val="24"/>
        </w:rPr>
        <w:t xml:space="preserve"> Eesmärgina on see toodud ka mitmes strateegias: </w:t>
      </w:r>
      <w:r w:rsidR="503B2366" w:rsidRPr="25373572">
        <w:rPr>
          <w:rFonts w:ascii="Times New Roman" w:hAnsi="Times New Roman"/>
          <w:b/>
          <w:bCs/>
          <w:sz w:val="24"/>
        </w:rPr>
        <w:t xml:space="preserve">Strateegia </w:t>
      </w:r>
      <w:bookmarkStart w:id="49" w:name="_Hlk195261249"/>
      <w:r w:rsidR="503B2366" w:rsidRPr="25373572">
        <w:rPr>
          <w:rFonts w:ascii="Times New Roman" w:hAnsi="Times New Roman"/>
          <w:b/>
          <w:bCs/>
          <w:sz w:val="24"/>
        </w:rPr>
        <w:t>„</w:t>
      </w:r>
      <w:bookmarkEnd w:id="49"/>
      <w:r w:rsidR="503B2366" w:rsidRPr="25373572">
        <w:rPr>
          <w:rFonts w:ascii="Times New Roman" w:hAnsi="Times New Roman"/>
          <w:b/>
          <w:bCs/>
          <w:sz w:val="24"/>
        </w:rPr>
        <w:t xml:space="preserve">Eesti 2035“ </w:t>
      </w:r>
      <w:r w:rsidR="503B2366" w:rsidRPr="25373572">
        <w:rPr>
          <w:rFonts w:ascii="Times New Roman" w:hAnsi="Times New Roman"/>
          <w:sz w:val="24"/>
        </w:rPr>
        <w:t xml:space="preserve">tegevuskava kirjeldab sündmuspõhiste ja inimesekesksete </w:t>
      </w:r>
      <w:proofErr w:type="spellStart"/>
      <w:r w:rsidR="503B2366" w:rsidRPr="25373572">
        <w:rPr>
          <w:rFonts w:ascii="Times New Roman" w:hAnsi="Times New Roman"/>
          <w:sz w:val="24"/>
        </w:rPr>
        <w:t>lõimunud</w:t>
      </w:r>
      <w:proofErr w:type="spellEnd"/>
      <w:r w:rsidR="503B2366" w:rsidRPr="25373572">
        <w:rPr>
          <w:rFonts w:ascii="Times New Roman" w:hAnsi="Times New Roman"/>
          <w:sz w:val="24"/>
        </w:rPr>
        <w:t xml:space="preserve"> teenuste arendamist nii tervishoiu-, sotsiaal- kui ka töövaldkonnas, mis hõlmab ka andmevahetuse parandamist.</w:t>
      </w:r>
      <w:r w:rsidR="00D63326">
        <w:rPr>
          <w:rFonts w:ascii="Times New Roman" w:hAnsi="Times New Roman"/>
          <w:b/>
          <w:bCs/>
          <w:sz w:val="24"/>
        </w:rPr>
        <w:t xml:space="preserve"> </w:t>
      </w:r>
      <w:r w:rsidR="503B2366" w:rsidRPr="25373572">
        <w:rPr>
          <w:rFonts w:ascii="Times New Roman" w:hAnsi="Times New Roman"/>
          <w:b/>
          <w:bCs/>
          <w:sz w:val="24"/>
        </w:rPr>
        <w:t xml:space="preserve">Rahvastiku tervise arengukava 2020–2030 </w:t>
      </w:r>
      <w:r w:rsidR="503B2366" w:rsidRPr="25373572">
        <w:rPr>
          <w:rFonts w:ascii="Times New Roman" w:hAnsi="Times New Roman"/>
          <w:sz w:val="24"/>
        </w:rPr>
        <w:t xml:space="preserve">alaeesmärk on </w:t>
      </w:r>
      <w:proofErr w:type="spellStart"/>
      <w:r w:rsidR="503B2366" w:rsidRPr="25373572">
        <w:rPr>
          <w:rFonts w:ascii="Times New Roman" w:hAnsi="Times New Roman"/>
          <w:sz w:val="24"/>
        </w:rPr>
        <w:t>inimkesksus</w:t>
      </w:r>
      <w:proofErr w:type="spellEnd"/>
      <w:r w:rsidR="503B2366" w:rsidRPr="25373572">
        <w:rPr>
          <w:rFonts w:ascii="Times New Roman" w:hAnsi="Times New Roman"/>
          <w:sz w:val="24"/>
        </w:rPr>
        <w:t xml:space="preserve"> tervishoius, teenuste osutamine integreeritult ja koordineeritult osapooltega tervishoiusektori sees ja väljaspool tervishoiusektorit.</w:t>
      </w:r>
      <w:r w:rsidR="007B5F02">
        <w:rPr>
          <w:rFonts w:ascii="Times New Roman" w:hAnsi="Times New Roman"/>
          <w:sz w:val="24"/>
        </w:rPr>
        <w:t xml:space="preserve"> </w:t>
      </w:r>
      <w:r w:rsidR="334DAE22" w:rsidRPr="25373572">
        <w:rPr>
          <w:rFonts w:ascii="Times New Roman" w:hAnsi="Times New Roman"/>
          <w:b/>
          <w:bCs/>
          <w:sz w:val="24"/>
        </w:rPr>
        <w:t xml:space="preserve">Vähitõrje tegevuskava 2021–2030 </w:t>
      </w:r>
      <w:r w:rsidR="334DAE22" w:rsidRPr="25373572">
        <w:rPr>
          <w:rFonts w:ascii="Times New Roman" w:hAnsi="Times New Roman"/>
          <w:sz w:val="24"/>
        </w:rPr>
        <w:t xml:space="preserve">läbivaks prioriteetseks tegevussuunaks on kesksete struktureeritud ja kvaliteetsete andmete olemasolu tegevuste kavandamiseks ja tulemuste hindamiseks. Riigikantselei rakkerühma välja töötatud </w:t>
      </w:r>
      <w:r w:rsidR="334DAE22" w:rsidRPr="25373572">
        <w:rPr>
          <w:rFonts w:ascii="Times New Roman" w:hAnsi="Times New Roman"/>
          <w:b/>
          <w:bCs/>
          <w:sz w:val="24"/>
        </w:rPr>
        <w:t xml:space="preserve">e-tervise strateegias ja sellele järgnevas Sotsiaalministeeriumi välja töötatud e-tervise strateegias </w:t>
      </w:r>
      <w:r w:rsidR="334DAE22" w:rsidRPr="25373572">
        <w:rPr>
          <w:rFonts w:ascii="Times New Roman" w:hAnsi="Times New Roman"/>
          <w:sz w:val="24"/>
        </w:rPr>
        <w:t>nähakse</w:t>
      </w:r>
      <w:r w:rsidR="334DAE22" w:rsidRPr="25373572">
        <w:rPr>
          <w:rFonts w:ascii="Times New Roman" w:hAnsi="Times New Roman"/>
          <w:b/>
          <w:bCs/>
          <w:sz w:val="24"/>
        </w:rPr>
        <w:t xml:space="preserve"> </w:t>
      </w:r>
      <w:r w:rsidR="334DAE22" w:rsidRPr="25373572">
        <w:rPr>
          <w:rFonts w:ascii="Times New Roman" w:hAnsi="Times New Roman"/>
          <w:sz w:val="24"/>
        </w:rPr>
        <w:t xml:space="preserve">soovitud tulevikuseisundina hästi koostoimivat erineva tasandi e-tervise lahenduste põhiste terviseteenuste võrgustikku, milles andmed on kvaliteetsed, nendest on võimalik moodustada ajalises dünaamikas terviklik pilt inimese tervisega seonduvast. Terviseteenuste paremaks põimimiseks ja inimese terviklikuks käsitlemiseks tuleb tagada andmete parem liikumine </w:t>
      </w:r>
      <w:r w:rsidR="334DAE22" w:rsidRPr="25373572">
        <w:rPr>
          <w:rFonts w:ascii="Times New Roman" w:hAnsi="Times New Roman"/>
          <w:sz w:val="24"/>
        </w:rPr>
        <w:lastRenderedPageBreak/>
        <w:t>spetsialistide vahel. Samuti on nenditud, et andmete sisestamine peab olema lihtne ja sujuv ning andmed peavad olema tõenduspõhisteks otsusteks kättesaadavad nii spetsialistile kui tervisepoliitika kujundamisel. E-tervise strateegiliste eesmärkide saavutamiseks on muu hulgas välja toodud põhimõtted andmete avatud kasutamise, isikuandmete kaitse, ühekordse andmete sisestuse ja taaskasutuse, andmekvaliteedi ja koostalitlusvõime tagamise, andmete masinloetavuse ning andmete organiseerimise ja innovatsiooni võimaldamise kohta.</w:t>
      </w:r>
    </w:p>
    <w:p w14:paraId="3661204F" w14:textId="5458D34E" w:rsidR="1471AA26" w:rsidRDefault="1471AA26" w:rsidP="0016210D">
      <w:pPr>
        <w:rPr>
          <w:rFonts w:ascii="Times New Roman" w:hAnsi="Times New Roman"/>
          <w:sz w:val="24"/>
        </w:rPr>
      </w:pPr>
    </w:p>
    <w:p w14:paraId="5AE8D421" w14:textId="41FB565B" w:rsidR="6904DBD8" w:rsidRPr="000E1153" w:rsidRDefault="5D1342E7" w:rsidP="00524571">
      <w:pPr>
        <w:rPr>
          <w:rFonts w:ascii="Times New Roman" w:hAnsi="Times New Roman"/>
          <w:szCs w:val="22"/>
        </w:rPr>
      </w:pPr>
      <w:proofErr w:type="spellStart"/>
      <w:r w:rsidRPr="00524571">
        <w:rPr>
          <w:rFonts w:ascii="Times New Roman" w:hAnsi="Times New Roman"/>
          <w:sz w:val="24"/>
        </w:rPr>
        <w:t>UpTIS</w:t>
      </w:r>
      <w:proofErr w:type="spellEnd"/>
      <w:r w:rsidRPr="00524571">
        <w:rPr>
          <w:rFonts w:ascii="Times New Roman" w:hAnsi="Times New Roman"/>
          <w:sz w:val="24"/>
        </w:rPr>
        <w:t xml:space="preserve"> visioonidokumendis</w:t>
      </w:r>
      <w:r w:rsidR="00AD48CA" w:rsidRPr="01E08069">
        <w:rPr>
          <w:rStyle w:val="Allmrkuseviide"/>
          <w:rFonts w:ascii="Times New Roman" w:hAnsi="Times New Roman"/>
          <w:sz w:val="24"/>
        </w:rPr>
        <w:footnoteReference w:id="134"/>
      </w:r>
      <w:r w:rsidRPr="00524571">
        <w:rPr>
          <w:rFonts w:ascii="Times New Roman" w:hAnsi="Times New Roman"/>
          <w:sz w:val="24"/>
        </w:rPr>
        <w:t xml:space="preserve"> on eesmärgina välja toodud, et </w:t>
      </w:r>
      <w:r w:rsidR="007B5F02">
        <w:rPr>
          <w:rFonts w:ascii="Times New Roman" w:hAnsi="Times New Roman"/>
          <w:sz w:val="24"/>
        </w:rPr>
        <w:t>tervise infosüsteemi</w:t>
      </w:r>
      <w:r w:rsidRPr="00524571">
        <w:rPr>
          <w:rFonts w:ascii="Times New Roman" w:hAnsi="Times New Roman"/>
          <w:sz w:val="24"/>
        </w:rPr>
        <w:t xml:space="preserve"> peab toetama igakülgselt ravi järjepidevust, tagades igale spetsialistile juurdepääsu vajalikele terviseandmetele ning juurdepääs peab olema operatiivne, võimaldama andmete esitamist vastavalt osutatud teenustele ning juurdepääsude muutmine peab olema paindlik.</w:t>
      </w:r>
      <w:r w:rsidR="7C2D2EC1" w:rsidRPr="00524571">
        <w:rPr>
          <w:rFonts w:ascii="Times New Roman" w:hAnsi="Times New Roman"/>
          <w:sz w:val="24"/>
        </w:rPr>
        <w:t xml:space="preserve"> </w:t>
      </w:r>
      <w:proofErr w:type="spellStart"/>
      <w:r w:rsidR="21C4EB26" w:rsidRPr="00524571">
        <w:rPr>
          <w:rFonts w:ascii="Times New Roman" w:hAnsi="Times New Roman"/>
          <w:sz w:val="24"/>
        </w:rPr>
        <w:t>TEHIKu</w:t>
      </w:r>
      <w:proofErr w:type="spellEnd"/>
      <w:r w:rsidR="21C4EB26" w:rsidRPr="00524571">
        <w:rPr>
          <w:rFonts w:ascii="Times New Roman" w:hAnsi="Times New Roman"/>
          <w:sz w:val="24"/>
        </w:rPr>
        <w:t xml:space="preserve"> </w:t>
      </w:r>
      <w:r w:rsidR="40221EB6" w:rsidRPr="00524571">
        <w:rPr>
          <w:rFonts w:ascii="Times New Roman" w:hAnsi="Times New Roman"/>
          <w:sz w:val="24"/>
        </w:rPr>
        <w:t xml:space="preserve">tehtud </w:t>
      </w:r>
      <w:proofErr w:type="spellStart"/>
      <w:r w:rsidR="40221EB6" w:rsidRPr="00524571">
        <w:rPr>
          <w:rFonts w:ascii="Times New Roman" w:hAnsi="Times New Roman"/>
          <w:sz w:val="24"/>
        </w:rPr>
        <w:t>TIS</w:t>
      </w:r>
      <w:r w:rsidR="7DDB9111" w:rsidRPr="00524571">
        <w:rPr>
          <w:rFonts w:ascii="Times New Roman" w:hAnsi="Times New Roman"/>
          <w:sz w:val="24"/>
        </w:rPr>
        <w:t>-ile</w:t>
      </w:r>
      <w:proofErr w:type="spellEnd"/>
      <w:r w:rsidR="21C4EB26" w:rsidRPr="00524571">
        <w:rPr>
          <w:rFonts w:ascii="Times New Roman" w:hAnsi="Times New Roman"/>
          <w:sz w:val="24"/>
        </w:rPr>
        <w:t xml:space="preserve"> juurdepääsu</w:t>
      </w:r>
      <w:r w:rsidR="7DDB9111" w:rsidRPr="00524571">
        <w:rPr>
          <w:rFonts w:ascii="Times New Roman" w:hAnsi="Times New Roman"/>
          <w:sz w:val="24"/>
        </w:rPr>
        <w:t xml:space="preserve"> </w:t>
      </w:r>
      <w:r w:rsidR="21C4EB26" w:rsidRPr="00524571">
        <w:rPr>
          <w:rFonts w:ascii="Times New Roman" w:hAnsi="Times New Roman"/>
          <w:sz w:val="24"/>
        </w:rPr>
        <w:t>õiguste analüüs</w:t>
      </w:r>
      <w:r w:rsidR="64CFC7F9" w:rsidRPr="00524571">
        <w:rPr>
          <w:rFonts w:ascii="Times New Roman" w:hAnsi="Times New Roman"/>
          <w:sz w:val="24"/>
        </w:rPr>
        <w:t>is</w:t>
      </w:r>
      <w:r w:rsidR="6904DBD8" w:rsidRPr="01E08069">
        <w:rPr>
          <w:rStyle w:val="Allmrkuseviide"/>
          <w:rFonts w:ascii="Times New Roman" w:hAnsi="Times New Roman"/>
          <w:sz w:val="24"/>
        </w:rPr>
        <w:footnoteReference w:id="135"/>
      </w:r>
      <w:r w:rsidR="7DDB9111" w:rsidRPr="00524571">
        <w:rPr>
          <w:rFonts w:ascii="Times New Roman" w:hAnsi="Times New Roman"/>
          <w:sz w:val="24"/>
        </w:rPr>
        <w:t xml:space="preserve"> </w:t>
      </w:r>
      <w:r w:rsidR="21C4EB26" w:rsidRPr="00524571">
        <w:rPr>
          <w:rFonts w:ascii="Times New Roman" w:hAnsi="Times New Roman"/>
          <w:sz w:val="24"/>
        </w:rPr>
        <w:t>on sedasta</w:t>
      </w:r>
      <w:r w:rsidR="7455B63A" w:rsidRPr="00524571">
        <w:rPr>
          <w:rFonts w:ascii="Times New Roman" w:hAnsi="Times New Roman"/>
          <w:sz w:val="24"/>
        </w:rPr>
        <w:t>t</w:t>
      </w:r>
      <w:r w:rsidR="21C4EB26" w:rsidRPr="00524571">
        <w:rPr>
          <w:rFonts w:ascii="Times New Roman" w:hAnsi="Times New Roman"/>
          <w:sz w:val="24"/>
        </w:rPr>
        <w:t>ud, et hästi toimiv riiklik tervise infosüsteem on usaldusväärse ja õigeaegse terviseteabe andmise eelduseks</w:t>
      </w:r>
      <w:r w:rsidR="07EDEBBD" w:rsidRPr="00524571">
        <w:rPr>
          <w:rFonts w:ascii="Times New Roman" w:hAnsi="Times New Roman"/>
          <w:sz w:val="24"/>
        </w:rPr>
        <w:t>.</w:t>
      </w:r>
      <w:r w:rsidR="6904DBD8" w:rsidRPr="01E08069">
        <w:rPr>
          <w:rStyle w:val="Allmrkuseviide"/>
          <w:rFonts w:ascii="Times New Roman" w:hAnsi="Times New Roman"/>
          <w:sz w:val="24"/>
        </w:rPr>
        <w:footnoteReference w:id="136"/>
      </w:r>
    </w:p>
    <w:p w14:paraId="59C3EB8F" w14:textId="3A696076" w:rsidR="1471AA26" w:rsidRPr="003757DE" w:rsidRDefault="1471AA26" w:rsidP="30F48F10">
      <w:pPr>
        <w:rPr>
          <w:rFonts w:ascii="Times New Roman" w:hAnsi="Times New Roman"/>
          <w:sz w:val="24"/>
        </w:rPr>
      </w:pPr>
    </w:p>
    <w:p w14:paraId="1D85787A" w14:textId="622CAE4F" w:rsidR="2089F40D" w:rsidRDefault="21C4EB26" w:rsidP="25373572">
      <w:pPr>
        <w:rPr>
          <w:rFonts w:ascii="Times New Roman" w:hAnsi="Times New Roman"/>
          <w:sz w:val="24"/>
        </w:rPr>
      </w:pPr>
      <w:r w:rsidRPr="01E08069">
        <w:rPr>
          <w:rFonts w:ascii="Times New Roman" w:hAnsi="Times New Roman"/>
          <w:sz w:val="24"/>
        </w:rPr>
        <w:t>Euroopa näitel tuginevad riiklikud infosüsteemid mitmele andmeallikale, sealhulgas perekonnaseisusüsteemidele, rahvaloendustele, rahvastikupõhistele uuringutele, tervishoiuasutustest ja haldusinfosüsteemidest regulaarselt genereeritavatele andmetele</w:t>
      </w:r>
      <w:r w:rsidR="3B1969B9" w:rsidRPr="01E08069">
        <w:rPr>
          <w:rFonts w:ascii="Times New Roman" w:hAnsi="Times New Roman"/>
          <w:sz w:val="24"/>
        </w:rPr>
        <w:t>.</w:t>
      </w:r>
      <w:r w:rsidR="551176D3" w:rsidRPr="01E08069">
        <w:rPr>
          <w:rStyle w:val="Allmrkuseviide"/>
          <w:rFonts w:ascii="Times New Roman" w:hAnsi="Times New Roman"/>
          <w:sz w:val="24"/>
        </w:rPr>
        <w:footnoteReference w:id="137"/>
      </w:r>
      <w:r w:rsidR="0D5ABA62" w:rsidRPr="30F48F10">
        <w:rPr>
          <w:rStyle w:val="Allmrkuseviide"/>
          <w:rFonts w:ascii="Times New Roman" w:hAnsi="Times New Roman"/>
          <w:sz w:val="24"/>
        </w:rPr>
        <w:t xml:space="preserve"> </w:t>
      </w:r>
      <w:r w:rsidR="2089F40D" w:rsidRPr="00265EDC">
        <w:rPr>
          <w:rFonts w:ascii="Times New Roman" w:hAnsi="Times New Roman"/>
          <w:sz w:val="24"/>
        </w:rPr>
        <w:t xml:space="preserve">Seega vaadatakse edaspidi andmevahetusi ja juurdepääse läbi andmepõhise lähenemise, mitte läbi dokumendipõhise lähenemise. </w:t>
      </w:r>
    </w:p>
    <w:p w14:paraId="669050FF" w14:textId="0DAE57A2" w:rsidR="1471AA26" w:rsidRDefault="1471AA26" w:rsidP="0016210D">
      <w:pPr>
        <w:rPr>
          <w:rFonts w:ascii="Times New Roman" w:hAnsi="Times New Roman"/>
          <w:sz w:val="24"/>
        </w:rPr>
      </w:pPr>
    </w:p>
    <w:p w14:paraId="0DAF54EF" w14:textId="62B77828" w:rsidR="73B2D31D" w:rsidRDefault="37DB6D44" w:rsidP="25373572">
      <w:pPr>
        <w:rPr>
          <w:rFonts w:ascii="Times New Roman" w:hAnsi="Times New Roman"/>
          <w:sz w:val="24"/>
        </w:rPr>
      </w:pPr>
      <w:r w:rsidRPr="25373572">
        <w:rPr>
          <w:rFonts w:ascii="Times New Roman" w:hAnsi="Times New Roman"/>
          <w:sz w:val="24"/>
        </w:rPr>
        <w:t>Üleminek sündmuspõhisusele t</w:t>
      </w:r>
      <w:r w:rsidR="07C26DD7" w:rsidRPr="25373572">
        <w:rPr>
          <w:rFonts w:ascii="Times New Roman" w:hAnsi="Times New Roman"/>
          <w:sz w:val="24"/>
        </w:rPr>
        <w:t>oimub järk-järgul</w:t>
      </w:r>
      <w:r w:rsidR="00386ADB" w:rsidRPr="25373572">
        <w:rPr>
          <w:rFonts w:ascii="Times New Roman" w:hAnsi="Times New Roman"/>
          <w:sz w:val="24"/>
        </w:rPr>
        <w:t>t</w:t>
      </w:r>
      <w:r w:rsidR="000A569F" w:rsidRPr="25373572">
        <w:rPr>
          <w:rFonts w:ascii="Times New Roman" w:hAnsi="Times New Roman"/>
          <w:sz w:val="24"/>
        </w:rPr>
        <w:t xml:space="preserve"> ja</w:t>
      </w:r>
      <w:r w:rsidR="07C26DD7" w:rsidRPr="25373572">
        <w:rPr>
          <w:rFonts w:ascii="Times New Roman" w:hAnsi="Times New Roman"/>
          <w:sz w:val="24"/>
        </w:rPr>
        <w:t xml:space="preserve"> paindlikult</w:t>
      </w:r>
      <w:r w:rsidR="000A569F" w:rsidRPr="25373572">
        <w:rPr>
          <w:rFonts w:ascii="Times New Roman" w:hAnsi="Times New Roman"/>
          <w:sz w:val="24"/>
        </w:rPr>
        <w:t>,</w:t>
      </w:r>
      <w:r w:rsidR="07C26DD7" w:rsidRPr="25373572">
        <w:rPr>
          <w:rFonts w:ascii="Times New Roman" w:hAnsi="Times New Roman"/>
          <w:sz w:val="24"/>
        </w:rPr>
        <w:t xml:space="preserve"> arvestades tervishoiuteenuse osutajate arenduspartnerite võimekust ning planeerides ja kavandades üleminekuid kõiki</w:t>
      </w:r>
      <w:r w:rsidR="7D9B792D" w:rsidRPr="25373572">
        <w:rPr>
          <w:rFonts w:ascii="Times New Roman" w:hAnsi="Times New Roman"/>
          <w:sz w:val="24"/>
        </w:rPr>
        <w:t xml:space="preserve"> </w:t>
      </w:r>
      <w:r w:rsidR="07C26DD7" w:rsidRPr="25373572">
        <w:rPr>
          <w:rFonts w:ascii="Times New Roman" w:hAnsi="Times New Roman"/>
          <w:sz w:val="24"/>
        </w:rPr>
        <w:t>osapooli arvestades.</w:t>
      </w:r>
      <w:r w:rsidR="1A7A2D34" w:rsidRPr="25373572">
        <w:rPr>
          <w:rFonts w:ascii="Times New Roman" w:hAnsi="Times New Roman"/>
          <w:sz w:val="24"/>
        </w:rPr>
        <w:t xml:space="preserve"> Sündmuspõhised teenused on nii patsientide kui tervishoiuteenuse osutajate poolt kõrgelt hinnatud ja väga oodatud.</w:t>
      </w:r>
    </w:p>
    <w:p w14:paraId="5E2FA1CF" w14:textId="77777777" w:rsidR="001E0AC6" w:rsidRDefault="001E0AC6" w:rsidP="0016210D">
      <w:pPr>
        <w:rPr>
          <w:rFonts w:ascii="Times New Roman" w:hAnsi="Times New Roman"/>
          <w:b/>
          <w:bCs/>
          <w:sz w:val="24"/>
        </w:rPr>
      </w:pPr>
    </w:p>
    <w:p w14:paraId="4F548270" w14:textId="2E663901" w:rsidR="00534615" w:rsidRPr="00AF18F3" w:rsidRDefault="00C06A5D" w:rsidP="0016210D">
      <w:pPr>
        <w:rPr>
          <w:rFonts w:ascii="Times New Roman" w:hAnsi="Times New Roman"/>
          <w:sz w:val="24"/>
        </w:rPr>
      </w:pPr>
      <w:bookmarkStart w:id="50" w:name="_Hlk188336519"/>
      <w:r w:rsidRPr="00797D41">
        <w:rPr>
          <w:rFonts w:ascii="Times New Roman" w:hAnsi="Times New Roman"/>
          <w:b/>
          <w:bCs/>
          <w:sz w:val="24"/>
        </w:rPr>
        <w:t>Eelnõu</w:t>
      </w:r>
      <w:r w:rsidRPr="672799D4">
        <w:rPr>
          <w:rFonts w:ascii="Times New Roman" w:hAnsi="Times New Roman"/>
          <w:b/>
          <w:bCs/>
          <w:sz w:val="24"/>
        </w:rPr>
        <w:t xml:space="preserve"> § 46 p</w:t>
      </w:r>
      <w:r w:rsidR="12C7BC4D" w:rsidRPr="672799D4">
        <w:rPr>
          <w:rFonts w:ascii="Times New Roman" w:hAnsi="Times New Roman"/>
          <w:b/>
          <w:bCs/>
          <w:sz w:val="24"/>
        </w:rPr>
        <w:t xml:space="preserve">unktiga </w:t>
      </w:r>
      <w:r w:rsidR="00BC3429" w:rsidRPr="672799D4">
        <w:rPr>
          <w:rFonts w:ascii="Times New Roman" w:hAnsi="Times New Roman"/>
          <w:b/>
          <w:bCs/>
          <w:sz w:val="24"/>
        </w:rPr>
        <w:t>2</w:t>
      </w:r>
      <w:r w:rsidR="12C7BC4D" w:rsidRPr="672799D4">
        <w:rPr>
          <w:rFonts w:ascii="Times New Roman" w:hAnsi="Times New Roman"/>
          <w:b/>
          <w:bCs/>
          <w:sz w:val="24"/>
        </w:rPr>
        <w:t xml:space="preserve"> </w:t>
      </w:r>
      <w:bookmarkEnd w:id="50"/>
      <w:r w:rsidR="00B700CC">
        <w:rPr>
          <w:rFonts w:ascii="Times New Roman" w:hAnsi="Times New Roman"/>
          <w:sz w:val="24"/>
        </w:rPr>
        <w:t>asen</w:t>
      </w:r>
      <w:r w:rsidR="6ACA0A1B" w:rsidRPr="003757DE">
        <w:rPr>
          <w:rFonts w:ascii="Times New Roman" w:hAnsi="Times New Roman"/>
          <w:sz w:val="24"/>
        </w:rPr>
        <w:t xml:space="preserve">datakse </w:t>
      </w:r>
      <w:r w:rsidR="00797B25">
        <w:rPr>
          <w:rFonts w:ascii="Times New Roman" w:hAnsi="Times New Roman"/>
          <w:sz w:val="24"/>
        </w:rPr>
        <w:t>TTKS</w:t>
      </w:r>
      <w:r w:rsidR="6ACA0A1B" w:rsidRPr="003757DE">
        <w:rPr>
          <w:rFonts w:ascii="Times New Roman" w:hAnsi="Times New Roman"/>
          <w:sz w:val="24"/>
        </w:rPr>
        <w:t xml:space="preserve"> § 4</w:t>
      </w:r>
      <w:r w:rsidR="6ACA0A1B" w:rsidRPr="003757DE">
        <w:rPr>
          <w:rFonts w:ascii="Times New Roman" w:hAnsi="Times New Roman"/>
          <w:sz w:val="24"/>
          <w:vertAlign w:val="superscript"/>
        </w:rPr>
        <w:t xml:space="preserve">2 </w:t>
      </w:r>
      <w:r w:rsidR="6ACA0A1B" w:rsidRPr="003757DE">
        <w:rPr>
          <w:rFonts w:ascii="Times New Roman" w:hAnsi="Times New Roman"/>
          <w:sz w:val="24"/>
        </w:rPr>
        <w:t xml:space="preserve">lõike 5 </w:t>
      </w:r>
      <w:r w:rsidR="6ACA0A1B" w:rsidRPr="00797B25">
        <w:rPr>
          <w:rFonts w:ascii="Times New Roman" w:hAnsi="Times New Roman"/>
          <w:sz w:val="24"/>
        </w:rPr>
        <w:t>sissejuhatava</w:t>
      </w:r>
      <w:r w:rsidR="00B700CC">
        <w:rPr>
          <w:rFonts w:ascii="Times New Roman" w:hAnsi="Times New Roman"/>
          <w:sz w:val="24"/>
        </w:rPr>
        <w:t>s</w:t>
      </w:r>
      <w:r w:rsidR="6ACA0A1B" w:rsidRPr="672799D4">
        <w:rPr>
          <w:rFonts w:ascii="Times New Roman" w:hAnsi="Times New Roman"/>
          <w:sz w:val="24"/>
        </w:rPr>
        <w:t xml:space="preserve"> </w:t>
      </w:r>
      <w:r w:rsidR="00EF7902">
        <w:rPr>
          <w:rFonts w:ascii="Times New Roman" w:hAnsi="Times New Roman"/>
          <w:sz w:val="24"/>
        </w:rPr>
        <w:t>lause</w:t>
      </w:r>
      <w:r w:rsidR="6ACA0A1B" w:rsidRPr="672799D4">
        <w:rPr>
          <w:rFonts w:ascii="Times New Roman" w:hAnsi="Times New Roman"/>
          <w:sz w:val="24"/>
        </w:rPr>
        <w:t>osa</w:t>
      </w:r>
      <w:r w:rsidR="00B700CC">
        <w:rPr>
          <w:rFonts w:ascii="Times New Roman" w:hAnsi="Times New Roman"/>
          <w:sz w:val="24"/>
        </w:rPr>
        <w:t>s</w:t>
      </w:r>
      <w:r w:rsidR="6ACA0A1B" w:rsidRPr="672799D4">
        <w:rPr>
          <w:rFonts w:ascii="Times New Roman" w:hAnsi="Times New Roman"/>
          <w:sz w:val="24"/>
        </w:rPr>
        <w:t xml:space="preserve"> sõna </w:t>
      </w:r>
      <w:r w:rsidR="008F2566">
        <w:rPr>
          <w:rFonts w:ascii="Times New Roman" w:hAnsi="Times New Roman"/>
          <w:sz w:val="24"/>
        </w:rPr>
        <w:t>„säilitatakse“</w:t>
      </w:r>
      <w:r w:rsidR="6ACA0A1B" w:rsidRPr="672799D4">
        <w:rPr>
          <w:rFonts w:ascii="Times New Roman" w:hAnsi="Times New Roman"/>
          <w:sz w:val="24"/>
        </w:rPr>
        <w:t xml:space="preserve"> sõnadega „</w:t>
      </w:r>
      <w:r w:rsidR="008F2566">
        <w:rPr>
          <w:rFonts w:ascii="Times New Roman" w:hAnsi="Times New Roman"/>
          <w:sz w:val="24"/>
        </w:rPr>
        <w:t xml:space="preserve">säilitab </w:t>
      </w:r>
      <w:r w:rsidR="6ACA0A1B" w:rsidRPr="672799D4">
        <w:rPr>
          <w:rFonts w:ascii="Times New Roman" w:hAnsi="Times New Roman"/>
          <w:sz w:val="24"/>
        </w:rPr>
        <w:t>tervishoiuteenuse osutaja“. Muudatus tehakse õigusselguse ja kohustatud subjektile parema selguse loomisek</w:t>
      </w:r>
      <w:r w:rsidR="005360EF">
        <w:rPr>
          <w:rFonts w:ascii="Times New Roman" w:hAnsi="Times New Roman"/>
          <w:sz w:val="24"/>
        </w:rPr>
        <w:t>s</w:t>
      </w:r>
      <w:r w:rsidR="6ACA0A1B" w:rsidRPr="672799D4">
        <w:rPr>
          <w:rFonts w:ascii="Times New Roman" w:hAnsi="Times New Roman"/>
          <w:sz w:val="24"/>
        </w:rPr>
        <w:t xml:space="preserve"> ning normi sõnastuse järjepidevuse huvides.</w:t>
      </w:r>
    </w:p>
    <w:p w14:paraId="1D3614F2" w14:textId="48DA813A" w:rsidR="6018E984" w:rsidRDefault="6018E984" w:rsidP="0016210D">
      <w:pPr>
        <w:rPr>
          <w:rFonts w:ascii="Times New Roman" w:hAnsi="Times New Roman"/>
          <w:sz w:val="24"/>
        </w:rPr>
      </w:pPr>
    </w:p>
    <w:p w14:paraId="2C226617" w14:textId="33F77A0D" w:rsidR="00FD2248" w:rsidRPr="00FD2248" w:rsidRDefault="00C06A5D" w:rsidP="0016210D">
      <w:pPr>
        <w:rPr>
          <w:rFonts w:ascii="Times New Roman" w:hAnsi="Times New Roman"/>
          <w:sz w:val="24"/>
        </w:rPr>
      </w:pPr>
      <w:bookmarkStart w:id="51" w:name="_Hlk188340496"/>
      <w:r>
        <w:rPr>
          <w:rFonts w:ascii="Times New Roman" w:hAnsi="Times New Roman"/>
          <w:b/>
          <w:bCs/>
          <w:sz w:val="24"/>
        </w:rPr>
        <w:t>Eelnõu § 46 p</w:t>
      </w:r>
      <w:r w:rsidR="004B2CD8" w:rsidRPr="004B2CD8">
        <w:rPr>
          <w:rFonts w:ascii="Times New Roman" w:hAnsi="Times New Roman"/>
          <w:b/>
          <w:bCs/>
          <w:sz w:val="24"/>
        </w:rPr>
        <w:t xml:space="preserve">unktiga </w:t>
      </w:r>
      <w:r w:rsidR="00307F80">
        <w:rPr>
          <w:rFonts w:ascii="Times New Roman" w:hAnsi="Times New Roman"/>
          <w:b/>
          <w:bCs/>
          <w:sz w:val="24"/>
        </w:rPr>
        <w:t>3</w:t>
      </w:r>
      <w:r w:rsidR="004B2CD8" w:rsidRPr="004B2CD8">
        <w:rPr>
          <w:rFonts w:ascii="Times New Roman" w:hAnsi="Times New Roman"/>
          <w:b/>
          <w:bCs/>
          <w:sz w:val="24"/>
        </w:rPr>
        <w:t xml:space="preserve"> </w:t>
      </w:r>
      <w:bookmarkEnd w:id="51"/>
      <w:r w:rsidR="00943606" w:rsidRPr="003757DE">
        <w:rPr>
          <w:rFonts w:ascii="Times New Roman" w:hAnsi="Times New Roman"/>
          <w:sz w:val="24"/>
        </w:rPr>
        <w:t xml:space="preserve">täiendatakse </w:t>
      </w:r>
      <w:r w:rsidR="005360EF">
        <w:rPr>
          <w:rFonts w:ascii="Times New Roman" w:hAnsi="Times New Roman"/>
          <w:sz w:val="24"/>
        </w:rPr>
        <w:t>TTKS §</w:t>
      </w:r>
      <w:r w:rsidR="00FD2248" w:rsidRPr="003757DE">
        <w:rPr>
          <w:rFonts w:ascii="Times New Roman" w:hAnsi="Times New Roman"/>
          <w:sz w:val="24"/>
        </w:rPr>
        <w:t xml:space="preserve"> 4</w:t>
      </w:r>
      <w:r w:rsidR="00FD2248" w:rsidRPr="003757DE">
        <w:rPr>
          <w:rFonts w:ascii="Times New Roman" w:hAnsi="Times New Roman"/>
          <w:sz w:val="24"/>
          <w:vertAlign w:val="superscript"/>
        </w:rPr>
        <w:t>2</w:t>
      </w:r>
      <w:r w:rsidR="00FD2248" w:rsidRPr="003757DE">
        <w:rPr>
          <w:rFonts w:ascii="Times New Roman" w:hAnsi="Times New Roman"/>
          <w:sz w:val="24"/>
        </w:rPr>
        <w:t xml:space="preserve"> lõiget 5 punktiga 6</w:t>
      </w:r>
      <w:r w:rsidR="00FD2248" w:rsidRPr="00FD2248">
        <w:rPr>
          <w:rFonts w:ascii="Times New Roman" w:hAnsi="Times New Roman"/>
          <w:b/>
          <w:bCs/>
          <w:sz w:val="24"/>
          <w:vertAlign w:val="superscript"/>
        </w:rPr>
        <w:t xml:space="preserve"> </w:t>
      </w:r>
      <w:r w:rsidR="00FD2248" w:rsidRPr="00FD2248">
        <w:rPr>
          <w:rFonts w:ascii="Times New Roman" w:hAnsi="Times New Roman"/>
          <w:sz w:val="24"/>
        </w:rPr>
        <w:t>järgmises sõnastuses:</w:t>
      </w:r>
      <w:r w:rsidR="00EF7902">
        <w:rPr>
          <w:rFonts w:ascii="Times New Roman" w:hAnsi="Times New Roman"/>
          <w:sz w:val="24"/>
        </w:rPr>
        <w:t xml:space="preserve"> </w:t>
      </w:r>
      <w:r w:rsidR="00FD2248" w:rsidRPr="00FD2248">
        <w:rPr>
          <w:rFonts w:ascii="Times New Roman" w:hAnsi="Times New Roman"/>
          <w:sz w:val="24"/>
        </w:rPr>
        <w:t xml:space="preserve">„tervishoiuteenuse </w:t>
      </w:r>
      <w:r w:rsidR="00E25E1C">
        <w:rPr>
          <w:rFonts w:ascii="Times New Roman" w:hAnsi="Times New Roman"/>
          <w:sz w:val="24"/>
        </w:rPr>
        <w:t xml:space="preserve">osutamise </w:t>
      </w:r>
      <w:r w:rsidR="00FD2248" w:rsidRPr="00FD2248">
        <w:rPr>
          <w:rFonts w:ascii="Times New Roman" w:hAnsi="Times New Roman"/>
          <w:sz w:val="24"/>
        </w:rPr>
        <w:t>raames toodetavaid</w:t>
      </w:r>
      <w:r w:rsidR="00C97A35">
        <w:rPr>
          <w:rFonts w:ascii="Times New Roman" w:hAnsi="Times New Roman"/>
          <w:sz w:val="24"/>
        </w:rPr>
        <w:t>,</w:t>
      </w:r>
      <w:r w:rsidR="00FD2248" w:rsidRPr="00FD2248">
        <w:rPr>
          <w:rFonts w:ascii="Times New Roman" w:hAnsi="Times New Roman"/>
          <w:sz w:val="24"/>
        </w:rPr>
        <w:t xml:space="preserve"> uuringute</w:t>
      </w:r>
      <w:r w:rsidR="00C97A35">
        <w:rPr>
          <w:rFonts w:ascii="Times New Roman" w:hAnsi="Times New Roman"/>
          <w:sz w:val="24"/>
        </w:rPr>
        <w:t>s</w:t>
      </w:r>
      <w:r w:rsidR="003D54D1">
        <w:rPr>
          <w:rFonts w:ascii="Times New Roman" w:hAnsi="Times New Roman"/>
          <w:sz w:val="24"/>
        </w:rPr>
        <w:t xml:space="preserve"> </w:t>
      </w:r>
      <w:r w:rsidR="00FD2248" w:rsidRPr="00FD2248">
        <w:rPr>
          <w:rFonts w:ascii="Times New Roman" w:hAnsi="Times New Roman"/>
          <w:sz w:val="24"/>
        </w:rPr>
        <w:t xml:space="preserve">taaskasutamist võimaldavaid </w:t>
      </w:r>
      <w:r w:rsidR="00C97A35">
        <w:rPr>
          <w:rFonts w:ascii="Times New Roman" w:hAnsi="Times New Roman"/>
          <w:sz w:val="24"/>
        </w:rPr>
        <w:t xml:space="preserve">geneetilisi </w:t>
      </w:r>
      <w:r w:rsidR="00FD2248" w:rsidRPr="00FD2248">
        <w:rPr>
          <w:rFonts w:ascii="Times New Roman" w:hAnsi="Times New Roman"/>
          <w:sz w:val="24"/>
        </w:rPr>
        <w:t>toorandmeid 30 aastat</w:t>
      </w:r>
      <w:r w:rsidR="00C452C1">
        <w:rPr>
          <w:rFonts w:ascii="Times New Roman" w:hAnsi="Times New Roman"/>
          <w:sz w:val="24"/>
        </w:rPr>
        <w:t xml:space="preserve"> andmete kinnitamisest</w:t>
      </w:r>
      <w:r w:rsidR="000E79BC">
        <w:rPr>
          <w:rFonts w:ascii="Times New Roman" w:hAnsi="Times New Roman"/>
          <w:sz w:val="24"/>
        </w:rPr>
        <w:t>“</w:t>
      </w:r>
      <w:r w:rsidR="00CF5C8D">
        <w:rPr>
          <w:rFonts w:ascii="Times New Roman" w:hAnsi="Times New Roman"/>
          <w:sz w:val="24"/>
        </w:rPr>
        <w:t>. Samas eelnõus tehtava järg</w:t>
      </w:r>
      <w:r w:rsidR="00AC1CCC">
        <w:rPr>
          <w:rFonts w:ascii="Times New Roman" w:hAnsi="Times New Roman"/>
          <w:sz w:val="24"/>
        </w:rPr>
        <w:t>mise</w:t>
      </w:r>
      <w:r w:rsidR="00CF5C8D">
        <w:rPr>
          <w:rFonts w:ascii="Times New Roman" w:hAnsi="Times New Roman"/>
          <w:sz w:val="24"/>
        </w:rPr>
        <w:t xml:space="preserve"> muudatusega nähakse ette</w:t>
      </w:r>
      <w:r w:rsidR="00976E12">
        <w:rPr>
          <w:rFonts w:ascii="Times New Roman" w:hAnsi="Times New Roman"/>
          <w:sz w:val="24"/>
        </w:rPr>
        <w:t>, et säilituskohustus lõpeb</w:t>
      </w:r>
      <w:r w:rsidR="00AC1CCC">
        <w:rPr>
          <w:rFonts w:ascii="Times New Roman" w:hAnsi="Times New Roman"/>
          <w:sz w:val="24"/>
        </w:rPr>
        <w:t>,</w:t>
      </w:r>
      <w:r w:rsidR="00976E12">
        <w:rPr>
          <w:rFonts w:ascii="Times New Roman" w:hAnsi="Times New Roman"/>
          <w:sz w:val="24"/>
        </w:rPr>
        <w:t xml:space="preserve"> kui</w:t>
      </w:r>
      <w:r w:rsidR="00FD2248" w:rsidRPr="00FD2248">
        <w:rPr>
          <w:rFonts w:ascii="Times New Roman" w:hAnsi="Times New Roman"/>
          <w:sz w:val="24"/>
        </w:rPr>
        <w:t xml:space="preserve"> tervishoiuteenuse osutaja </w:t>
      </w:r>
      <w:r w:rsidR="00CA7DBE">
        <w:rPr>
          <w:rFonts w:ascii="Times New Roman" w:hAnsi="Times New Roman"/>
          <w:sz w:val="24"/>
        </w:rPr>
        <w:t xml:space="preserve">on </w:t>
      </w:r>
      <w:r w:rsidR="00CA7DBE" w:rsidRPr="00FD2248">
        <w:rPr>
          <w:rFonts w:ascii="Times New Roman" w:hAnsi="Times New Roman"/>
          <w:sz w:val="24"/>
        </w:rPr>
        <w:t xml:space="preserve">need </w:t>
      </w:r>
      <w:r w:rsidR="00CA7DBE">
        <w:rPr>
          <w:rFonts w:ascii="Times New Roman" w:hAnsi="Times New Roman"/>
          <w:sz w:val="24"/>
        </w:rPr>
        <w:t>andmed</w:t>
      </w:r>
      <w:r w:rsidR="00FD2248" w:rsidRPr="00FD2248">
        <w:rPr>
          <w:rFonts w:ascii="Times New Roman" w:hAnsi="Times New Roman"/>
          <w:sz w:val="24"/>
        </w:rPr>
        <w:t xml:space="preserve"> </w:t>
      </w:r>
      <w:proofErr w:type="spellStart"/>
      <w:r w:rsidR="007E2168">
        <w:rPr>
          <w:rFonts w:ascii="Times New Roman" w:hAnsi="Times New Roman"/>
          <w:sz w:val="24"/>
        </w:rPr>
        <w:t>TIS-i</w:t>
      </w:r>
      <w:proofErr w:type="spellEnd"/>
      <w:r w:rsidR="00FD2248" w:rsidRPr="00FD2248">
        <w:rPr>
          <w:rFonts w:ascii="Times New Roman" w:hAnsi="Times New Roman"/>
          <w:sz w:val="24"/>
        </w:rPr>
        <w:t xml:space="preserve"> </w:t>
      </w:r>
      <w:r w:rsidR="00E76237">
        <w:rPr>
          <w:rFonts w:ascii="Times New Roman" w:hAnsi="Times New Roman"/>
          <w:sz w:val="24"/>
        </w:rPr>
        <w:t>edastanud</w:t>
      </w:r>
      <w:r w:rsidR="00FD2248" w:rsidRPr="00FD2248">
        <w:rPr>
          <w:rFonts w:ascii="Times New Roman" w:hAnsi="Times New Roman"/>
          <w:sz w:val="24"/>
        </w:rPr>
        <w:t xml:space="preserve">. Selline täiendav nõue ei laiene üksikuid geenimarkereid määravatele analüüsidele, </w:t>
      </w:r>
      <w:r w:rsidR="00FE129F">
        <w:rPr>
          <w:rFonts w:ascii="Times New Roman" w:hAnsi="Times New Roman"/>
          <w:sz w:val="24"/>
        </w:rPr>
        <w:t>mille puhul ei ole</w:t>
      </w:r>
      <w:r w:rsidR="00FD2248" w:rsidRPr="00FD2248">
        <w:rPr>
          <w:rFonts w:ascii="Times New Roman" w:hAnsi="Times New Roman"/>
          <w:sz w:val="24"/>
        </w:rPr>
        <w:t xml:space="preserve"> toorandmetel taaskasutuse potentsiaali.</w:t>
      </w:r>
    </w:p>
    <w:p w14:paraId="41A0AC6B" w14:textId="3EB33FF8" w:rsidR="00437958" w:rsidRPr="00BA0A6B" w:rsidRDefault="00437958" w:rsidP="0016210D">
      <w:pPr>
        <w:rPr>
          <w:rFonts w:ascii="Times New Roman" w:hAnsi="Times New Roman"/>
          <w:sz w:val="24"/>
        </w:rPr>
      </w:pPr>
    </w:p>
    <w:p w14:paraId="208B1562" w14:textId="01F43D8C" w:rsidR="00DD2FFA" w:rsidRDefault="33095A63" w:rsidP="25373572">
      <w:pPr>
        <w:rPr>
          <w:rFonts w:ascii="Times New Roman" w:hAnsi="Times New Roman"/>
          <w:sz w:val="24"/>
        </w:rPr>
      </w:pPr>
      <w:r w:rsidRPr="25373572">
        <w:rPr>
          <w:rFonts w:ascii="Times New Roman" w:hAnsi="Times New Roman"/>
          <w:sz w:val="24"/>
        </w:rPr>
        <w:t>Andmete taaskasutatav</w:t>
      </w:r>
      <w:r w:rsidR="3B999F76" w:rsidRPr="25373572">
        <w:rPr>
          <w:rFonts w:ascii="Times New Roman" w:hAnsi="Times New Roman"/>
          <w:sz w:val="24"/>
        </w:rPr>
        <w:t xml:space="preserve">ate formaatide </w:t>
      </w:r>
      <w:r w:rsidR="003E0777" w:rsidRPr="25373572">
        <w:rPr>
          <w:rFonts w:ascii="Times New Roman" w:hAnsi="Times New Roman"/>
          <w:sz w:val="24"/>
        </w:rPr>
        <w:t>kohta</w:t>
      </w:r>
      <w:r w:rsidR="3B999F76" w:rsidRPr="25373572">
        <w:rPr>
          <w:rFonts w:ascii="Times New Roman" w:hAnsi="Times New Roman"/>
          <w:sz w:val="24"/>
        </w:rPr>
        <w:t xml:space="preserve"> anna</w:t>
      </w:r>
      <w:r w:rsidR="003E0777" w:rsidRPr="25373572">
        <w:rPr>
          <w:rFonts w:ascii="Times New Roman" w:hAnsi="Times New Roman"/>
          <w:sz w:val="24"/>
        </w:rPr>
        <w:t>vad</w:t>
      </w:r>
      <w:r w:rsidR="3B999F76" w:rsidRPr="25373572">
        <w:rPr>
          <w:rFonts w:ascii="Times New Roman" w:hAnsi="Times New Roman"/>
          <w:sz w:val="24"/>
        </w:rPr>
        <w:t xml:space="preserve"> </w:t>
      </w:r>
      <w:r w:rsidR="31A25985" w:rsidRPr="25373572">
        <w:rPr>
          <w:rFonts w:ascii="Times New Roman" w:hAnsi="Times New Roman"/>
          <w:sz w:val="24"/>
        </w:rPr>
        <w:t xml:space="preserve">soovitusi </w:t>
      </w:r>
      <w:r w:rsidR="00DB02BF" w:rsidRPr="25373572">
        <w:rPr>
          <w:rFonts w:ascii="Times New Roman" w:hAnsi="Times New Roman"/>
          <w:sz w:val="24"/>
        </w:rPr>
        <w:t xml:space="preserve">Eesti </w:t>
      </w:r>
      <w:r w:rsidR="31A25985" w:rsidRPr="25373572">
        <w:rPr>
          <w:rFonts w:ascii="Times New Roman" w:hAnsi="Times New Roman"/>
          <w:sz w:val="24"/>
        </w:rPr>
        <w:t xml:space="preserve">Meditsiinigeneetika Selts ja </w:t>
      </w:r>
      <w:r w:rsidR="00975139" w:rsidRPr="25373572">
        <w:rPr>
          <w:rFonts w:ascii="Times New Roman" w:hAnsi="Times New Roman"/>
          <w:sz w:val="24"/>
        </w:rPr>
        <w:t xml:space="preserve">Eesti </w:t>
      </w:r>
      <w:r w:rsidR="31A25985" w:rsidRPr="25373572">
        <w:rPr>
          <w:rFonts w:ascii="Times New Roman" w:hAnsi="Times New Roman"/>
          <w:sz w:val="24"/>
        </w:rPr>
        <w:t>Personaalmeditsiini Selts</w:t>
      </w:r>
      <w:r w:rsidR="00BA0A6B" w:rsidRPr="25373572">
        <w:rPr>
          <w:rFonts w:ascii="Times New Roman" w:hAnsi="Times New Roman"/>
          <w:sz w:val="24"/>
        </w:rPr>
        <w:t xml:space="preserve">. </w:t>
      </w:r>
      <w:r w:rsidR="003D053E">
        <w:rPr>
          <w:rFonts w:ascii="Times New Roman" w:hAnsi="Times New Roman"/>
          <w:sz w:val="24"/>
        </w:rPr>
        <w:t>Tervise infosüsteemi</w:t>
      </w:r>
      <w:r w:rsidR="003D053E" w:rsidRPr="01E08069">
        <w:rPr>
          <w:rFonts w:ascii="Times New Roman" w:hAnsi="Times New Roman"/>
          <w:sz w:val="24"/>
        </w:rPr>
        <w:t xml:space="preserve"> </w:t>
      </w:r>
      <w:r w:rsidR="15001A79" w:rsidRPr="25373572">
        <w:rPr>
          <w:rFonts w:ascii="Times New Roman" w:hAnsi="Times New Roman"/>
          <w:sz w:val="24"/>
        </w:rPr>
        <w:t xml:space="preserve">edastatavate geneetiliste andmete spetsifikatsioonid avaldatakse </w:t>
      </w:r>
      <w:proofErr w:type="spellStart"/>
      <w:r w:rsidR="15001A79" w:rsidRPr="25373572">
        <w:rPr>
          <w:rFonts w:ascii="Times New Roman" w:hAnsi="Times New Roman"/>
          <w:sz w:val="24"/>
        </w:rPr>
        <w:t>TEHIK</w:t>
      </w:r>
      <w:r w:rsidR="00DC1569" w:rsidRPr="25373572">
        <w:rPr>
          <w:rFonts w:ascii="Times New Roman" w:hAnsi="Times New Roman"/>
          <w:sz w:val="24"/>
        </w:rPr>
        <w:t>u</w:t>
      </w:r>
      <w:proofErr w:type="spellEnd"/>
      <w:r w:rsidR="15001A79" w:rsidRPr="25373572">
        <w:rPr>
          <w:rFonts w:ascii="Times New Roman" w:hAnsi="Times New Roman"/>
          <w:sz w:val="24"/>
        </w:rPr>
        <w:t xml:space="preserve"> veebilehel.</w:t>
      </w:r>
      <w:r w:rsidR="6406D56C" w:rsidRPr="25373572">
        <w:rPr>
          <w:rFonts w:ascii="Times New Roman" w:hAnsi="Times New Roman"/>
          <w:sz w:val="24"/>
        </w:rPr>
        <w:t xml:space="preserve"> Esialg</w:t>
      </w:r>
      <w:r w:rsidR="00DC1569" w:rsidRPr="25373572">
        <w:rPr>
          <w:rFonts w:ascii="Times New Roman" w:hAnsi="Times New Roman"/>
          <w:sz w:val="24"/>
        </w:rPr>
        <w:t>u</w:t>
      </w:r>
      <w:r w:rsidR="6406D56C" w:rsidRPr="25373572">
        <w:rPr>
          <w:rFonts w:ascii="Times New Roman" w:hAnsi="Times New Roman"/>
          <w:sz w:val="24"/>
        </w:rPr>
        <w:t xml:space="preserve"> võiks taaskasutuspotentsiaali hinnata laias laastus järgmiselt:</w:t>
      </w:r>
    </w:p>
    <w:p w14:paraId="7D07FA41" w14:textId="67A459A7" w:rsidR="0DA75C41" w:rsidRDefault="0DA75C41" w:rsidP="0016210D">
      <w:pPr>
        <w:rPr>
          <w:rFonts w:ascii="Times New Roman" w:hAnsi="Times New Roman"/>
          <w:sz w:val="24"/>
        </w:rPr>
      </w:pPr>
    </w:p>
    <w:tbl>
      <w:tblPr>
        <w:tblW w:w="9525" w:type="dxa"/>
        <w:tblLayout w:type="fixed"/>
        <w:tblLook w:val="04A0" w:firstRow="1" w:lastRow="0" w:firstColumn="1" w:lastColumn="0" w:noHBand="0" w:noVBand="1"/>
      </w:tblPr>
      <w:tblGrid>
        <w:gridCol w:w="1515"/>
        <w:gridCol w:w="1449"/>
        <w:gridCol w:w="1545"/>
        <w:gridCol w:w="1637"/>
        <w:gridCol w:w="1847"/>
        <w:gridCol w:w="1532"/>
      </w:tblGrid>
      <w:tr w:rsidR="0DA75C41" w14:paraId="2A21CB88" w14:textId="77777777" w:rsidTr="00A13120">
        <w:trPr>
          <w:trHeight w:val="300"/>
        </w:trPr>
        <w:tc>
          <w:tcPr>
            <w:tcW w:w="151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B7D4D93" w14:textId="76C5AA6C" w:rsidR="0DA75C41" w:rsidRPr="00A13120" w:rsidRDefault="0DA75C41" w:rsidP="25373572">
            <w:pPr>
              <w:rPr>
                <w:rFonts w:eastAsia="Arial" w:cs="Arial"/>
                <w:sz w:val="20"/>
                <w:szCs w:val="20"/>
              </w:rPr>
            </w:pPr>
          </w:p>
        </w:tc>
        <w:tc>
          <w:tcPr>
            <w:tcW w:w="1449"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BA77184" w14:textId="2C8F3B64" w:rsidR="0DA75C41" w:rsidRPr="00A13120" w:rsidRDefault="1F60FAE3" w:rsidP="25373572">
            <w:pPr>
              <w:rPr>
                <w:rFonts w:eastAsia="Arial" w:cs="Arial"/>
                <w:b/>
                <w:bCs/>
                <w:sz w:val="20"/>
                <w:szCs w:val="20"/>
              </w:rPr>
            </w:pPr>
            <w:proofErr w:type="spellStart"/>
            <w:r w:rsidRPr="00A13120">
              <w:rPr>
                <w:rFonts w:eastAsia="Arial" w:cs="Arial"/>
                <w:b/>
                <w:bCs/>
                <w:sz w:val="20"/>
                <w:szCs w:val="20"/>
              </w:rPr>
              <w:t>Spetsiifi</w:t>
            </w:r>
            <w:r w:rsidR="3E731F1C" w:rsidRPr="25373572">
              <w:rPr>
                <w:rFonts w:eastAsia="Arial" w:cs="Arial"/>
                <w:b/>
                <w:bCs/>
                <w:sz w:val="20"/>
                <w:szCs w:val="20"/>
              </w:rPr>
              <w:t>-</w:t>
            </w:r>
            <w:r w:rsidRPr="00A13120">
              <w:rPr>
                <w:rFonts w:eastAsia="Arial" w:cs="Arial"/>
                <w:b/>
                <w:bCs/>
                <w:sz w:val="20"/>
                <w:szCs w:val="20"/>
              </w:rPr>
              <w:t>lised</w:t>
            </w:r>
            <w:proofErr w:type="spellEnd"/>
            <w:r w:rsidRPr="00A13120">
              <w:rPr>
                <w:rFonts w:eastAsia="Arial" w:cs="Arial"/>
                <w:b/>
                <w:bCs/>
                <w:sz w:val="20"/>
                <w:szCs w:val="20"/>
              </w:rPr>
              <w:t xml:space="preserve"> geenitestid</w:t>
            </w:r>
          </w:p>
        </w:tc>
        <w:tc>
          <w:tcPr>
            <w:tcW w:w="1545"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2D0B9492" w14:textId="1B5175E1" w:rsidR="0DA75C41" w:rsidRPr="00A13120" w:rsidRDefault="0E18772F" w:rsidP="25373572">
            <w:pPr>
              <w:rPr>
                <w:rFonts w:eastAsia="Arial" w:cs="Arial"/>
                <w:b/>
                <w:bCs/>
                <w:sz w:val="20"/>
                <w:szCs w:val="20"/>
              </w:rPr>
            </w:pPr>
            <w:proofErr w:type="spellStart"/>
            <w:r w:rsidRPr="00A13120">
              <w:rPr>
                <w:rFonts w:eastAsia="Arial" w:cs="Arial"/>
                <w:b/>
                <w:bCs/>
                <w:sz w:val="20"/>
                <w:szCs w:val="20"/>
              </w:rPr>
              <w:t>Eksoomi</w:t>
            </w:r>
            <w:proofErr w:type="spellEnd"/>
            <w:r w:rsidRPr="00A13120">
              <w:rPr>
                <w:rFonts w:eastAsia="Arial" w:cs="Arial"/>
                <w:b/>
                <w:bCs/>
                <w:sz w:val="20"/>
                <w:szCs w:val="20"/>
              </w:rPr>
              <w:t xml:space="preserve"> sekveneeri</w:t>
            </w:r>
            <w:r w:rsidR="12891924" w:rsidRPr="25373572">
              <w:rPr>
                <w:rFonts w:eastAsia="Arial" w:cs="Arial"/>
                <w:b/>
                <w:bCs/>
                <w:sz w:val="20"/>
                <w:szCs w:val="20"/>
              </w:rPr>
              <w:t>-</w:t>
            </w:r>
            <w:r w:rsidRPr="00A13120">
              <w:rPr>
                <w:rFonts w:eastAsia="Arial" w:cs="Arial"/>
                <w:b/>
                <w:bCs/>
                <w:sz w:val="20"/>
                <w:szCs w:val="20"/>
              </w:rPr>
              <w:t>mine</w:t>
            </w:r>
          </w:p>
        </w:tc>
        <w:tc>
          <w:tcPr>
            <w:tcW w:w="163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135CE0A4" w14:textId="56A6B37A" w:rsidR="0DA75C41" w:rsidRPr="00A13120" w:rsidRDefault="0E18772F" w:rsidP="25373572">
            <w:pPr>
              <w:rPr>
                <w:rFonts w:eastAsia="Arial" w:cs="Arial"/>
                <w:b/>
                <w:bCs/>
                <w:sz w:val="20"/>
                <w:szCs w:val="20"/>
              </w:rPr>
            </w:pPr>
            <w:r w:rsidRPr="00A13120">
              <w:rPr>
                <w:rFonts w:eastAsia="Arial" w:cs="Arial"/>
                <w:b/>
                <w:bCs/>
                <w:sz w:val="20"/>
                <w:szCs w:val="20"/>
              </w:rPr>
              <w:t>Genoomi sekveneeri</w:t>
            </w:r>
            <w:r w:rsidR="760878D0" w:rsidRPr="25373572">
              <w:rPr>
                <w:rFonts w:eastAsia="Arial" w:cs="Arial"/>
                <w:b/>
                <w:bCs/>
                <w:sz w:val="20"/>
                <w:szCs w:val="20"/>
              </w:rPr>
              <w:t>-</w:t>
            </w:r>
            <w:r w:rsidRPr="00A13120">
              <w:rPr>
                <w:rFonts w:eastAsia="Arial" w:cs="Arial"/>
                <w:b/>
                <w:bCs/>
                <w:sz w:val="20"/>
                <w:szCs w:val="20"/>
              </w:rPr>
              <w:t>mine</w:t>
            </w:r>
          </w:p>
        </w:tc>
        <w:tc>
          <w:tcPr>
            <w:tcW w:w="1847"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4D55827F" w14:textId="2107E949" w:rsidR="0DA75C41" w:rsidRPr="00A13120" w:rsidRDefault="0E18772F" w:rsidP="25373572">
            <w:pPr>
              <w:rPr>
                <w:rFonts w:eastAsia="Arial" w:cs="Arial"/>
                <w:b/>
                <w:bCs/>
                <w:sz w:val="20"/>
                <w:szCs w:val="20"/>
              </w:rPr>
            </w:pPr>
            <w:proofErr w:type="spellStart"/>
            <w:r w:rsidRPr="00A13120">
              <w:rPr>
                <w:rFonts w:eastAsia="Arial" w:cs="Arial"/>
                <w:b/>
                <w:bCs/>
                <w:sz w:val="20"/>
                <w:szCs w:val="20"/>
              </w:rPr>
              <w:t>Genotüpiseeri</w:t>
            </w:r>
            <w:proofErr w:type="spellEnd"/>
            <w:r w:rsidR="23BCB1FE" w:rsidRPr="25373572">
              <w:rPr>
                <w:rFonts w:eastAsia="Arial" w:cs="Arial"/>
                <w:b/>
                <w:bCs/>
                <w:sz w:val="20"/>
                <w:szCs w:val="20"/>
              </w:rPr>
              <w:t>-</w:t>
            </w:r>
            <w:r w:rsidRPr="00A13120">
              <w:rPr>
                <w:rFonts w:eastAsia="Arial" w:cs="Arial"/>
                <w:b/>
                <w:bCs/>
                <w:sz w:val="20"/>
                <w:szCs w:val="20"/>
              </w:rPr>
              <w:t xml:space="preserve">mine </w:t>
            </w:r>
            <w:r w:rsidR="66F6F3DB" w:rsidRPr="25373572">
              <w:rPr>
                <w:rFonts w:eastAsia="Arial" w:cs="Arial"/>
                <w:b/>
                <w:bCs/>
                <w:sz w:val="20"/>
                <w:szCs w:val="20"/>
              </w:rPr>
              <w:t>(</w:t>
            </w:r>
            <w:r w:rsidRPr="00A13120">
              <w:rPr>
                <w:rFonts w:eastAsia="Arial" w:cs="Arial"/>
                <w:b/>
                <w:bCs/>
                <w:sz w:val="20"/>
                <w:szCs w:val="20"/>
              </w:rPr>
              <w:t>kiip</w:t>
            </w:r>
            <w:r w:rsidR="7AFC8782" w:rsidRPr="25373572">
              <w:rPr>
                <w:rFonts w:eastAsia="Arial" w:cs="Arial"/>
                <w:b/>
                <w:bCs/>
                <w:sz w:val="20"/>
                <w:szCs w:val="20"/>
              </w:rPr>
              <w:t>)</w:t>
            </w:r>
          </w:p>
        </w:tc>
        <w:tc>
          <w:tcPr>
            <w:tcW w:w="1532"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7D86FFF" w14:textId="3FE70CAB" w:rsidR="0DA75C41" w:rsidRPr="00A13120" w:rsidRDefault="1F60FAE3" w:rsidP="25373572">
            <w:pPr>
              <w:rPr>
                <w:rFonts w:eastAsia="Arial" w:cs="Arial"/>
                <w:b/>
                <w:bCs/>
                <w:sz w:val="20"/>
                <w:szCs w:val="20"/>
              </w:rPr>
            </w:pPr>
            <w:r w:rsidRPr="00A13120">
              <w:rPr>
                <w:rFonts w:eastAsia="Arial" w:cs="Arial"/>
                <w:b/>
                <w:bCs/>
                <w:sz w:val="20"/>
                <w:szCs w:val="20"/>
              </w:rPr>
              <w:t xml:space="preserve">Tuumori </w:t>
            </w:r>
            <w:proofErr w:type="spellStart"/>
            <w:r w:rsidRPr="00A13120">
              <w:rPr>
                <w:rFonts w:eastAsia="Arial" w:cs="Arial"/>
                <w:b/>
                <w:bCs/>
                <w:sz w:val="20"/>
                <w:szCs w:val="20"/>
              </w:rPr>
              <w:t>profileeri</w:t>
            </w:r>
            <w:r w:rsidR="3B360C33" w:rsidRPr="25373572">
              <w:rPr>
                <w:rFonts w:eastAsia="Arial" w:cs="Arial"/>
                <w:b/>
                <w:bCs/>
                <w:sz w:val="20"/>
                <w:szCs w:val="20"/>
              </w:rPr>
              <w:t>-</w:t>
            </w:r>
            <w:r w:rsidRPr="00A13120">
              <w:rPr>
                <w:rFonts w:eastAsia="Arial" w:cs="Arial"/>
                <w:b/>
                <w:bCs/>
                <w:sz w:val="20"/>
                <w:szCs w:val="20"/>
              </w:rPr>
              <w:t>mine</w:t>
            </w:r>
            <w:proofErr w:type="spellEnd"/>
          </w:p>
        </w:tc>
      </w:tr>
      <w:tr w:rsidR="0DA75C41" w14:paraId="08682987" w14:textId="77777777" w:rsidTr="00A13120">
        <w:trPr>
          <w:trHeight w:val="300"/>
        </w:trPr>
        <w:tc>
          <w:tcPr>
            <w:tcW w:w="151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694B5CF" w14:textId="32B6B00B" w:rsidR="0DA75C41" w:rsidRPr="00A13120" w:rsidRDefault="0E18772F" w:rsidP="25373572">
            <w:pPr>
              <w:rPr>
                <w:rFonts w:eastAsia="Arial" w:cs="Arial"/>
                <w:b/>
                <w:bCs/>
                <w:sz w:val="20"/>
                <w:szCs w:val="20"/>
              </w:rPr>
            </w:pPr>
            <w:r w:rsidRPr="00A13120">
              <w:rPr>
                <w:rFonts w:eastAsia="Arial" w:cs="Arial"/>
                <w:b/>
                <w:bCs/>
                <w:sz w:val="20"/>
                <w:szCs w:val="20"/>
              </w:rPr>
              <w:t>Geeni</w:t>
            </w:r>
            <w:r w:rsidR="3AC9B153" w:rsidRPr="25373572">
              <w:rPr>
                <w:rFonts w:eastAsia="Arial" w:cs="Arial"/>
                <w:b/>
                <w:bCs/>
                <w:sz w:val="20"/>
                <w:szCs w:val="20"/>
              </w:rPr>
              <w:t>-</w:t>
            </w:r>
            <w:r w:rsidRPr="00A13120">
              <w:rPr>
                <w:rFonts w:eastAsia="Arial" w:cs="Arial"/>
                <w:b/>
                <w:bCs/>
                <w:sz w:val="20"/>
                <w:szCs w:val="20"/>
              </w:rPr>
              <w:t>diagnos</w:t>
            </w:r>
            <w:r w:rsidR="5A3413F9" w:rsidRPr="25373572">
              <w:rPr>
                <w:rFonts w:eastAsia="Arial" w:cs="Arial"/>
                <w:b/>
                <w:bCs/>
                <w:sz w:val="20"/>
                <w:szCs w:val="20"/>
              </w:rPr>
              <w:t>t</w:t>
            </w:r>
            <w:r w:rsidRPr="00A13120">
              <w:rPr>
                <w:rFonts w:eastAsia="Arial" w:cs="Arial"/>
                <w:b/>
                <w:bCs/>
                <w:sz w:val="20"/>
                <w:szCs w:val="20"/>
              </w:rPr>
              <w:t>ika (mono</w:t>
            </w:r>
            <w:r w:rsidR="3731BD74" w:rsidRPr="25373572">
              <w:rPr>
                <w:rFonts w:eastAsia="Arial" w:cs="Arial"/>
                <w:b/>
                <w:bCs/>
                <w:sz w:val="20"/>
                <w:szCs w:val="20"/>
              </w:rPr>
              <w:t>-</w:t>
            </w:r>
            <w:proofErr w:type="spellStart"/>
            <w:r w:rsidRPr="00A13120">
              <w:rPr>
                <w:rFonts w:eastAsia="Arial" w:cs="Arial"/>
                <w:b/>
                <w:bCs/>
                <w:sz w:val="20"/>
                <w:szCs w:val="20"/>
              </w:rPr>
              <w:t>geensed</w:t>
            </w:r>
            <w:proofErr w:type="spellEnd"/>
            <w:r w:rsidRPr="00A13120">
              <w:rPr>
                <w:rFonts w:eastAsia="Arial" w:cs="Arial"/>
                <w:b/>
                <w:bCs/>
                <w:sz w:val="20"/>
                <w:szCs w:val="20"/>
              </w:rPr>
              <w:t>)</w:t>
            </w:r>
          </w:p>
        </w:tc>
        <w:tc>
          <w:tcPr>
            <w:tcW w:w="1449"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1838796" w14:textId="62705B64"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45"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6E93669" w14:textId="4DF09216"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63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7671AA9D" w14:textId="04516D25"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4C4D5750" w14:textId="53AA762E" w:rsidR="0DA75C41" w:rsidRPr="00A13120" w:rsidRDefault="1F60FAE3" w:rsidP="25373572">
            <w:pPr>
              <w:jc w:val="left"/>
              <w:rPr>
                <w:rFonts w:eastAsia="Arial" w:cs="Arial"/>
                <w:sz w:val="20"/>
                <w:szCs w:val="20"/>
              </w:rPr>
            </w:pPr>
            <w:r w:rsidRPr="00A13120">
              <w:rPr>
                <w:rFonts w:eastAsia="Arial" w:cs="Arial"/>
                <w:sz w:val="20"/>
                <w:szCs w:val="20"/>
              </w:rPr>
              <w:t>EI (erandjuhud)</w:t>
            </w:r>
          </w:p>
        </w:tc>
        <w:tc>
          <w:tcPr>
            <w:tcW w:w="1532" w:type="dxa"/>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3172D5C4" w14:textId="6AB6EC2D" w:rsidR="0DA75C41" w:rsidRPr="00A13120" w:rsidRDefault="1F60FAE3" w:rsidP="25373572">
            <w:pPr>
              <w:jc w:val="left"/>
              <w:rPr>
                <w:rFonts w:eastAsia="Arial" w:cs="Arial"/>
                <w:sz w:val="20"/>
                <w:szCs w:val="20"/>
              </w:rPr>
            </w:pPr>
            <w:r w:rsidRPr="00A13120">
              <w:rPr>
                <w:rFonts w:eastAsia="Arial" w:cs="Arial"/>
                <w:sz w:val="20"/>
                <w:szCs w:val="20"/>
              </w:rPr>
              <w:t>JAH</w:t>
            </w:r>
          </w:p>
        </w:tc>
      </w:tr>
      <w:tr w:rsidR="0DA75C41" w14:paraId="5BE984F3"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6F76ED35" w14:textId="449FF0D6" w:rsidR="0DA75C41" w:rsidRPr="00A13120" w:rsidRDefault="1F60FAE3" w:rsidP="25373572">
            <w:pPr>
              <w:rPr>
                <w:rFonts w:eastAsia="Arial" w:cs="Arial"/>
                <w:b/>
                <w:bCs/>
                <w:sz w:val="20"/>
                <w:szCs w:val="20"/>
              </w:rPr>
            </w:pPr>
            <w:r w:rsidRPr="00A13120">
              <w:rPr>
                <w:rFonts w:eastAsia="Arial" w:cs="Arial"/>
                <w:b/>
                <w:bCs/>
                <w:sz w:val="20"/>
                <w:szCs w:val="20"/>
              </w:rPr>
              <w:t>PRS</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0B432DF" w14:textId="727F767A" w:rsidR="0DA75C41" w:rsidRPr="00A13120" w:rsidRDefault="1F60FAE3" w:rsidP="25373572">
            <w:pPr>
              <w:jc w:val="left"/>
              <w:rPr>
                <w:rFonts w:eastAsia="Arial" w:cs="Arial"/>
                <w:sz w:val="20"/>
                <w:szCs w:val="20"/>
              </w:rPr>
            </w:pPr>
            <w:r w:rsidRPr="00A13120">
              <w:rPr>
                <w:rFonts w:eastAsia="Arial" w:cs="Arial"/>
                <w:sz w:val="20"/>
                <w:szCs w:val="20"/>
              </w:rPr>
              <w:t>EI</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23F63018" w14:textId="42719174" w:rsidR="0DA75C41" w:rsidRPr="00A13120" w:rsidRDefault="1F60FAE3" w:rsidP="25373572">
            <w:pPr>
              <w:jc w:val="left"/>
              <w:rPr>
                <w:rFonts w:eastAsia="Arial" w:cs="Arial"/>
                <w:sz w:val="20"/>
                <w:szCs w:val="20"/>
              </w:rPr>
            </w:pPr>
            <w:r w:rsidRPr="00A13120">
              <w:rPr>
                <w:rFonts w:eastAsia="Arial" w:cs="Arial"/>
                <w:sz w:val="20"/>
                <w:szCs w:val="20"/>
              </w:rPr>
              <w:t>EI</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564CE51" w14:textId="20C26AD6"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86D6BEF" w14:textId="1EFAA2F0"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4EBF44F5" w14:textId="763138E1" w:rsidR="0DA75C41" w:rsidRPr="00A13120" w:rsidRDefault="1F60FAE3" w:rsidP="25373572">
            <w:pPr>
              <w:jc w:val="left"/>
              <w:rPr>
                <w:rFonts w:eastAsia="Arial" w:cs="Arial"/>
                <w:sz w:val="20"/>
                <w:szCs w:val="20"/>
              </w:rPr>
            </w:pPr>
            <w:r w:rsidRPr="00A13120">
              <w:rPr>
                <w:rFonts w:eastAsia="Arial" w:cs="Arial"/>
                <w:sz w:val="20"/>
                <w:szCs w:val="20"/>
              </w:rPr>
              <w:t>EI</w:t>
            </w:r>
          </w:p>
        </w:tc>
      </w:tr>
      <w:tr w:rsidR="0DA75C41" w14:paraId="02A9E4A3"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44073D43" w14:textId="23C952C4" w:rsidR="0DA75C41" w:rsidRPr="00A13120" w:rsidRDefault="0E18772F" w:rsidP="25373572">
            <w:pPr>
              <w:rPr>
                <w:rFonts w:eastAsia="Arial" w:cs="Arial"/>
                <w:b/>
                <w:bCs/>
                <w:sz w:val="20"/>
                <w:szCs w:val="20"/>
              </w:rPr>
            </w:pPr>
            <w:proofErr w:type="spellStart"/>
            <w:r w:rsidRPr="00A13120">
              <w:rPr>
                <w:rFonts w:eastAsia="Arial" w:cs="Arial"/>
                <w:b/>
                <w:bCs/>
                <w:sz w:val="20"/>
                <w:szCs w:val="20"/>
              </w:rPr>
              <w:t>Farmako</w:t>
            </w:r>
            <w:proofErr w:type="spellEnd"/>
            <w:r w:rsidRPr="00A13120">
              <w:rPr>
                <w:rFonts w:eastAsia="Arial" w:cs="Arial"/>
                <w:b/>
                <w:bCs/>
                <w:sz w:val="20"/>
                <w:szCs w:val="20"/>
              </w:rPr>
              <w:t>-geneetika</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22B2CCC" w14:textId="1A2AB864" w:rsidR="0DA75C41" w:rsidRPr="00A13120" w:rsidRDefault="1F60FAE3" w:rsidP="25373572">
            <w:pPr>
              <w:jc w:val="left"/>
              <w:rPr>
                <w:rFonts w:eastAsia="Arial" w:cs="Arial"/>
                <w:sz w:val="20"/>
                <w:szCs w:val="20"/>
              </w:rPr>
            </w:pPr>
            <w:r w:rsidRPr="00A13120">
              <w:rPr>
                <w:rFonts w:eastAsia="Arial" w:cs="Arial"/>
                <w:sz w:val="20"/>
                <w:szCs w:val="20"/>
              </w:rPr>
              <w:t xml:space="preserve">JAH </w:t>
            </w:r>
          </w:p>
          <w:p w14:paraId="31392707" w14:textId="45CDB166" w:rsidR="0DA75C41" w:rsidRPr="00A13120" w:rsidRDefault="1F60FAE3" w:rsidP="25373572">
            <w:pPr>
              <w:jc w:val="left"/>
              <w:rPr>
                <w:rFonts w:eastAsia="Arial" w:cs="Arial"/>
                <w:sz w:val="20"/>
                <w:szCs w:val="20"/>
              </w:rPr>
            </w:pPr>
            <w:r w:rsidRPr="00A13120">
              <w:rPr>
                <w:rFonts w:eastAsia="Arial" w:cs="Arial"/>
                <w:sz w:val="20"/>
                <w:szCs w:val="20"/>
              </w:rPr>
              <w:t>(kui õige test)</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1E67077" w14:textId="35E6371C" w:rsidR="0DA75C41" w:rsidRPr="00A13120" w:rsidRDefault="1F60FAE3" w:rsidP="25373572">
            <w:pPr>
              <w:jc w:val="left"/>
              <w:rPr>
                <w:rFonts w:eastAsia="Arial" w:cs="Arial"/>
                <w:sz w:val="20"/>
                <w:szCs w:val="20"/>
              </w:rPr>
            </w:pPr>
            <w:r w:rsidRPr="00A13120">
              <w:rPr>
                <w:rFonts w:eastAsia="Arial" w:cs="Arial"/>
                <w:sz w:val="20"/>
                <w:szCs w:val="20"/>
              </w:rPr>
              <w:t>EI (erandjuhud)</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3666ECBF" w14:textId="088A95B1"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13AD17F8" w14:textId="3BD843C4" w:rsidR="0DA75C41" w:rsidRPr="00A13120" w:rsidRDefault="1F60FAE3" w:rsidP="25373572">
            <w:pPr>
              <w:jc w:val="left"/>
              <w:rPr>
                <w:rFonts w:eastAsia="Arial" w:cs="Arial"/>
                <w:sz w:val="20"/>
                <w:szCs w:val="20"/>
              </w:rPr>
            </w:pPr>
            <w:r w:rsidRPr="00A13120">
              <w:rPr>
                <w:rFonts w:eastAsia="Arial" w:cs="Arial"/>
                <w:sz w:val="20"/>
                <w:szCs w:val="20"/>
              </w:rPr>
              <w:t>JAH (mööndustega, õige kiibiga JAH)</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174E1CC" w14:textId="13F3682D" w:rsidR="0DA75C41" w:rsidRPr="00A13120" w:rsidRDefault="1F60FAE3" w:rsidP="25373572">
            <w:pPr>
              <w:jc w:val="left"/>
              <w:rPr>
                <w:rFonts w:eastAsia="Arial" w:cs="Arial"/>
                <w:sz w:val="20"/>
                <w:szCs w:val="20"/>
              </w:rPr>
            </w:pPr>
            <w:r w:rsidRPr="00A13120">
              <w:rPr>
                <w:rFonts w:eastAsia="Arial" w:cs="Arial"/>
                <w:sz w:val="20"/>
                <w:szCs w:val="20"/>
              </w:rPr>
              <w:t>EI (küll aga täppisravi)</w:t>
            </w:r>
          </w:p>
        </w:tc>
      </w:tr>
      <w:tr w:rsidR="0DA75C41" w14:paraId="32B91BD8"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3B8BAC71" w14:textId="2423BB82" w:rsidR="0DA75C41" w:rsidRPr="00A13120" w:rsidRDefault="1F60FAE3" w:rsidP="25373572">
            <w:pPr>
              <w:rPr>
                <w:rFonts w:eastAsia="Arial" w:cs="Arial"/>
                <w:b/>
                <w:bCs/>
                <w:sz w:val="20"/>
                <w:szCs w:val="20"/>
              </w:rPr>
            </w:pPr>
            <w:r w:rsidRPr="00A13120">
              <w:rPr>
                <w:rFonts w:eastAsia="Arial" w:cs="Arial"/>
                <w:b/>
                <w:bCs/>
                <w:sz w:val="20"/>
                <w:szCs w:val="20"/>
              </w:rPr>
              <w:t>Kasutusel Eestis meditsiinis</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3A98AA5" w14:textId="24A5337F"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6D1C6121" w14:textId="114D6907" w:rsidR="0DA75C41" w:rsidRPr="00A13120" w:rsidRDefault="1F60FAE3" w:rsidP="25373572">
            <w:pPr>
              <w:jc w:val="left"/>
              <w:rPr>
                <w:rFonts w:eastAsia="Arial" w:cs="Arial"/>
                <w:sz w:val="20"/>
                <w:szCs w:val="20"/>
              </w:rPr>
            </w:pPr>
            <w:r w:rsidRPr="00A13120">
              <w:rPr>
                <w:rFonts w:eastAsia="Arial" w:cs="Arial"/>
                <w:sz w:val="20"/>
                <w:szCs w:val="20"/>
              </w:rPr>
              <w:t>JAH</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CF8955C" w14:textId="65B2286B" w:rsidR="0DA75C41" w:rsidRPr="00A13120" w:rsidRDefault="0E18772F" w:rsidP="25373572">
            <w:pPr>
              <w:jc w:val="left"/>
              <w:rPr>
                <w:rFonts w:eastAsia="Arial" w:cs="Arial"/>
                <w:sz w:val="20"/>
                <w:szCs w:val="20"/>
              </w:rPr>
            </w:pPr>
            <w:r w:rsidRPr="00A13120">
              <w:rPr>
                <w:rFonts w:eastAsia="Arial" w:cs="Arial"/>
                <w:sz w:val="20"/>
                <w:szCs w:val="20"/>
              </w:rPr>
              <w:t>VARSTI (</w:t>
            </w:r>
            <w:r w:rsidRPr="00A13120">
              <w:rPr>
                <w:rFonts w:eastAsia="Arial" w:cs="Arial"/>
                <w:i/>
                <w:iCs/>
                <w:sz w:val="20"/>
                <w:szCs w:val="20"/>
              </w:rPr>
              <w:t xml:space="preserve">in </w:t>
            </w:r>
            <w:proofErr w:type="spellStart"/>
            <w:r w:rsidRPr="00A13120">
              <w:rPr>
                <w:rFonts w:eastAsia="Arial" w:cs="Arial"/>
                <w:i/>
                <w:iCs/>
                <w:sz w:val="20"/>
                <w:szCs w:val="20"/>
              </w:rPr>
              <w:t>spe</w:t>
            </w:r>
            <w:proofErr w:type="spellEnd"/>
            <w:r w:rsidRPr="00A13120">
              <w:rPr>
                <w:rFonts w:eastAsia="Arial" w:cs="Arial"/>
                <w:sz w:val="20"/>
                <w:szCs w:val="20"/>
              </w:rPr>
              <w:t>)</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83378AB" w14:textId="3342F0FF" w:rsidR="0DA75C41" w:rsidRPr="00A13120" w:rsidRDefault="0E18772F" w:rsidP="25373572">
            <w:pPr>
              <w:jc w:val="left"/>
              <w:rPr>
                <w:rFonts w:eastAsia="Arial" w:cs="Arial"/>
                <w:sz w:val="20"/>
                <w:szCs w:val="20"/>
              </w:rPr>
            </w:pPr>
            <w:r w:rsidRPr="00A13120">
              <w:rPr>
                <w:rFonts w:eastAsia="Arial" w:cs="Arial"/>
                <w:sz w:val="20"/>
                <w:szCs w:val="20"/>
              </w:rPr>
              <w:t xml:space="preserve">Tehnoloogia JAH, </w:t>
            </w:r>
            <w:proofErr w:type="spellStart"/>
            <w:r w:rsidRPr="00A13120">
              <w:rPr>
                <w:rFonts w:eastAsia="Arial" w:cs="Arial"/>
                <w:sz w:val="20"/>
                <w:szCs w:val="20"/>
              </w:rPr>
              <w:t>farmakogeneetika</w:t>
            </w:r>
            <w:proofErr w:type="spellEnd"/>
            <w:r w:rsidRPr="00A13120">
              <w:rPr>
                <w:rFonts w:eastAsia="Arial" w:cs="Arial"/>
                <w:sz w:val="20"/>
                <w:szCs w:val="20"/>
              </w:rPr>
              <w:t xml:space="preserve"> ja CMA, PRS vähe</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5C3487E" w14:textId="584AB2C3" w:rsidR="0DA75C41" w:rsidRPr="00A13120" w:rsidRDefault="1F60FAE3" w:rsidP="25373572">
            <w:pPr>
              <w:jc w:val="left"/>
              <w:rPr>
                <w:rFonts w:eastAsia="Arial" w:cs="Arial"/>
                <w:sz w:val="20"/>
                <w:szCs w:val="20"/>
              </w:rPr>
            </w:pPr>
            <w:r w:rsidRPr="00A13120">
              <w:rPr>
                <w:rFonts w:eastAsia="Arial" w:cs="Arial"/>
                <w:sz w:val="20"/>
                <w:szCs w:val="20"/>
              </w:rPr>
              <w:t>JAH</w:t>
            </w:r>
          </w:p>
        </w:tc>
      </w:tr>
      <w:tr w:rsidR="0DA75C41" w14:paraId="098EEF74"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6AD2D1DC" w14:textId="021B1D5E" w:rsidR="0DA75C41" w:rsidRPr="00A13120" w:rsidRDefault="1F60FAE3" w:rsidP="25373572">
            <w:pPr>
              <w:rPr>
                <w:rFonts w:eastAsia="Arial" w:cs="Arial"/>
                <w:b/>
                <w:bCs/>
                <w:sz w:val="20"/>
                <w:szCs w:val="20"/>
              </w:rPr>
            </w:pPr>
            <w:r w:rsidRPr="00A13120">
              <w:rPr>
                <w:rFonts w:eastAsia="Arial" w:cs="Arial"/>
                <w:b/>
                <w:bCs/>
                <w:sz w:val="20"/>
                <w:szCs w:val="20"/>
              </w:rPr>
              <w:t>Hind</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56105C12" w14:textId="12A48772" w:rsidR="0DA75C41" w:rsidRPr="00A13120" w:rsidRDefault="1F60FAE3" w:rsidP="25373572">
            <w:pPr>
              <w:jc w:val="left"/>
              <w:rPr>
                <w:rFonts w:eastAsia="Arial" w:cs="Arial"/>
                <w:sz w:val="20"/>
                <w:szCs w:val="20"/>
              </w:rPr>
            </w:pPr>
            <w:r w:rsidRPr="00A13120">
              <w:rPr>
                <w:rFonts w:eastAsia="Arial" w:cs="Arial"/>
                <w:sz w:val="20"/>
                <w:szCs w:val="20"/>
              </w:rPr>
              <w:t>Madal (sõltub)</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404D046" w14:textId="35B82E22" w:rsidR="0DA75C41" w:rsidRPr="00A13120" w:rsidRDefault="1F60FAE3" w:rsidP="25373572">
            <w:pPr>
              <w:jc w:val="left"/>
              <w:rPr>
                <w:rFonts w:eastAsia="Arial" w:cs="Arial"/>
                <w:sz w:val="20"/>
                <w:szCs w:val="20"/>
              </w:rPr>
            </w:pPr>
            <w:r w:rsidRPr="00A13120">
              <w:rPr>
                <w:rFonts w:eastAsia="Arial" w:cs="Arial"/>
                <w:sz w:val="20"/>
                <w:szCs w:val="20"/>
              </w:rPr>
              <w:t>Aktsepteeritav</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6903F875" w14:textId="25569862" w:rsidR="0DA75C41" w:rsidRPr="00A13120" w:rsidRDefault="1F60FAE3" w:rsidP="25373572">
            <w:pPr>
              <w:jc w:val="left"/>
              <w:rPr>
                <w:rFonts w:eastAsia="Arial" w:cs="Arial"/>
                <w:sz w:val="20"/>
                <w:szCs w:val="20"/>
              </w:rPr>
            </w:pPr>
            <w:r w:rsidRPr="00A13120">
              <w:rPr>
                <w:rFonts w:eastAsia="Arial" w:cs="Arial"/>
                <w:sz w:val="20"/>
                <w:szCs w:val="20"/>
              </w:rPr>
              <w:t>Aktsepteeritav, kõrgem, sh säilitus</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178B47D" w14:textId="25AF4D0A" w:rsidR="0DA75C41" w:rsidRPr="00A13120" w:rsidRDefault="1F60FAE3" w:rsidP="25373572">
            <w:pPr>
              <w:jc w:val="left"/>
              <w:rPr>
                <w:rFonts w:eastAsia="Arial" w:cs="Arial"/>
                <w:sz w:val="20"/>
                <w:szCs w:val="20"/>
              </w:rPr>
            </w:pPr>
            <w:r w:rsidRPr="00A13120">
              <w:rPr>
                <w:rFonts w:eastAsia="Arial" w:cs="Arial"/>
                <w:sz w:val="20"/>
                <w:szCs w:val="20"/>
              </w:rPr>
              <w:t>Madalam</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CFD5EA"/>
            <w:tcMar>
              <w:top w:w="72" w:type="dxa"/>
              <w:left w:w="144" w:type="dxa"/>
              <w:bottom w:w="72" w:type="dxa"/>
              <w:right w:w="144" w:type="dxa"/>
            </w:tcMar>
          </w:tcPr>
          <w:p w14:paraId="0001A7D7" w14:textId="3DA4B221" w:rsidR="0DA75C41" w:rsidRPr="00A13120" w:rsidRDefault="1F60FAE3" w:rsidP="25373572">
            <w:pPr>
              <w:jc w:val="left"/>
              <w:rPr>
                <w:rFonts w:eastAsia="Arial" w:cs="Arial"/>
                <w:sz w:val="20"/>
                <w:szCs w:val="20"/>
              </w:rPr>
            </w:pPr>
            <w:r w:rsidRPr="00A13120">
              <w:rPr>
                <w:rFonts w:eastAsia="Arial" w:cs="Arial"/>
                <w:sz w:val="20"/>
                <w:szCs w:val="20"/>
              </w:rPr>
              <w:t>Kõrge</w:t>
            </w:r>
          </w:p>
        </w:tc>
      </w:tr>
      <w:tr w:rsidR="0DA75C41" w14:paraId="6B8D04A1" w14:textId="77777777" w:rsidTr="00A13120">
        <w:trPr>
          <w:trHeight w:val="300"/>
        </w:trPr>
        <w:tc>
          <w:tcPr>
            <w:tcW w:w="151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4472C4" w:themeFill="accent5"/>
            <w:tcMar>
              <w:top w:w="72" w:type="dxa"/>
              <w:left w:w="144" w:type="dxa"/>
              <w:bottom w:w="72" w:type="dxa"/>
              <w:right w:w="144" w:type="dxa"/>
            </w:tcMar>
          </w:tcPr>
          <w:p w14:paraId="73C8E92D" w14:textId="496368C0" w:rsidR="0DA75C41" w:rsidRPr="00A13120" w:rsidRDefault="1F60FAE3" w:rsidP="25373572">
            <w:pPr>
              <w:rPr>
                <w:rFonts w:eastAsia="Arial" w:cs="Arial"/>
                <w:b/>
                <w:bCs/>
                <w:sz w:val="20"/>
                <w:szCs w:val="20"/>
              </w:rPr>
            </w:pPr>
            <w:r w:rsidRPr="00A13120">
              <w:rPr>
                <w:rFonts w:eastAsia="Arial" w:cs="Arial"/>
                <w:b/>
                <w:bCs/>
                <w:sz w:val="20"/>
                <w:szCs w:val="20"/>
              </w:rPr>
              <w:t>Taaskasutus-potentsiaal</w:t>
            </w:r>
          </w:p>
        </w:tc>
        <w:tc>
          <w:tcPr>
            <w:tcW w:w="1449"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505AD9B" w14:textId="0C962A75" w:rsidR="0DA75C41" w:rsidRPr="00A13120" w:rsidRDefault="1F60FAE3" w:rsidP="25373572">
            <w:pPr>
              <w:jc w:val="left"/>
              <w:rPr>
                <w:rFonts w:eastAsia="Arial" w:cs="Arial"/>
                <w:sz w:val="20"/>
                <w:szCs w:val="20"/>
              </w:rPr>
            </w:pPr>
            <w:r w:rsidRPr="00A13120">
              <w:rPr>
                <w:rFonts w:eastAsia="Arial" w:cs="Arial"/>
                <w:sz w:val="20"/>
                <w:szCs w:val="20"/>
              </w:rPr>
              <w:t>Madal</w:t>
            </w:r>
          </w:p>
        </w:tc>
        <w:tc>
          <w:tcPr>
            <w:tcW w:w="1545"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E34F9B5" w14:textId="6083B425" w:rsidR="0DA75C41" w:rsidRPr="00A13120" w:rsidRDefault="1F60FAE3" w:rsidP="25373572">
            <w:pPr>
              <w:jc w:val="left"/>
              <w:rPr>
                <w:rFonts w:eastAsia="Arial" w:cs="Arial"/>
                <w:sz w:val="20"/>
                <w:szCs w:val="20"/>
              </w:rPr>
            </w:pPr>
            <w:r w:rsidRPr="00A13120">
              <w:rPr>
                <w:rFonts w:eastAsia="Arial" w:cs="Arial"/>
                <w:sz w:val="20"/>
                <w:szCs w:val="20"/>
              </w:rPr>
              <w:t>Kõrge</w:t>
            </w:r>
          </w:p>
        </w:tc>
        <w:tc>
          <w:tcPr>
            <w:tcW w:w="163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7B72F4DC" w14:textId="69AA5A24" w:rsidR="0DA75C41" w:rsidRPr="00A13120" w:rsidRDefault="1F60FAE3" w:rsidP="25373572">
            <w:pPr>
              <w:jc w:val="left"/>
              <w:rPr>
                <w:rFonts w:eastAsia="Arial" w:cs="Arial"/>
                <w:sz w:val="20"/>
                <w:szCs w:val="20"/>
              </w:rPr>
            </w:pPr>
            <w:r w:rsidRPr="00A13120">
              <w:rPr>
                <w:rFonts w:eastAsia="Arial" w:cs="Arial"/>
                <w:sz w:val="20"/>
                <w:szCs w:val="20"/>
              </w:rPr>
              <w:t>Kõige kõrgem</w:t>
            </w:r>
          </w:p>
        </w:tc>
        <w:tc>
          <w:tcPr>
            <w:tcW w:w="1847"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50AEEBE4" w14:textId="63805591" w:rsidR="0DA75C41" w:rsidRPr="00A13120" w:rsidRDefault="1F60FAE3" w:rsidP="25373572">
            <w:pPr>
              <w:jc w:val="left"/>
              <w:rPr>
                <w:rFonts w:eastAsia="Arial" w:cs="Arial"/>
                <w:sz w:val="20"/>
                <w:szCs w:val="20"/>
              </w:rPr>
            </w:pPr>
            <w:r w:rsidRPr="00A13120">
              <w:rPr>
                <w:rFonts w:eastAsia="Arial" w:cs="Arial"/>
                <w:sz w:val="20"/>
                <w:szCs w:val="20"/>
              </w:rPr>
              <w:t>Kõrge</w:t>
            </w:r>
          </w:p>
        </w:tc>
        <w:tc>
          <w:tcPr>
            <w:tcW w:w="1532"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E9EBF5"/>
            <w:tcMar>
              <w:top w:w="72" w:type="dxa"/>
              <w:left w:w="144" w:type="dxa"/>
              <w:bottom w:w="72" w:type="dxa"/>
              <w:right w:w="144" w:type="dxa"/>
            </w:tcMar>
          </w:tcPr>
          <w:p w14:paraId="353A3204" w14:textId="624463D6" w:rsidR="0DA75C41" w:rsidRPr="00A13120" w:rsidRDefault="1F60FAE3" w:rsidP="25373572">
            <w:pPr>
              <w:jc w:val="left"/>
              <w:rPr>
                <w:rFonts w:eastAsia="Arial" w:cs="Arial"/>
                <w:sz w:val="20"/>
                <w:szCs w:val="20"/>
              </w:rPr>
            </w:pPr>
            <w:r w:rsidRPr="00A13120">
              <w:rPr>
                <w:rFonts w:eastAsia="Arial" w:cs="Arial"/>
                <w:sz w:val="20"/>
                <w:szCs w:val="20"/>
              </w:rPr>
              <w:t>Spetsiifiline, kõrge</w:t>
            </w:r>
          </w:p>
        </w:tc>
      </w:tr>
    </w:tbl>
    <w:p w14:paraId="3F00819B" w14:textId="7CD8569E" w:rsidR="0DA75C41" w:rsidRPr="00335C92" w:rsidRDefault="0DA75C41" w:rsidP="0016210D">
      <w:pPr>
        <w:rPr>
          <w:rFonts w:ascii="Times New Roman" w:hAnsi="Times New Roman"/>
          <w:sz w:val="24"/>
        </w:rPr>
      </w:pPr>
    </w:p>
    <w:p w14:paraId="3DB6392D" w14:textId="79460C7B" w:rsidR="6018E984" w:rsidRDefault="111A6CEE" w:rsidP="25373572">
      <w:pPr>
        <w:rPr>
          <w:rFonts w:ascii="Times New Roman" w:hAnsi="Times New Roman"/>
          <w:sz w:val="24"/>
        </w:rPr>
      </w:pPr>
      <w:r w:rsidRPr="25373572">
        <w:rPr>
          <w:rFonts w:ascii="Times New Roman" w:hAnsi="Times New Roman"/>
          <w:sz w:val="24"/>
        </w:rPr>
        <w:t xml:space="preserve">Tartu Ülikooli Kliinikumis säilitatakse juba </w:t>
      </w:r>
      <w:r w:rsidR="00807DB0" w:rsidRPr="25373572">
        <w:rPr>
          <w:rFonts w:ascii="Times New Roman" w:hAnsi="Times New Roman"/>
          <w:sz w:val="24"/>
        </w:rPr>
        <w:t>praegu</w:t>
      </w:r>
      <w:r w:rsidRPr="25373572">
        <w:rPr>
          <w:rFonts w:ascii="Times New Roman" w:hAnsi="Times New Roman"/>
          <w:sz w:val="24"/>
        </w:rPr>
        <w:t xml:space="preserve"> vastavalt seadusele ja sisemistele kvaliteedijuhistele andme</w:t>
      </w:r>
      <w:r w:rsidR="28741B45" w:rsidRPr="25373572">
        <w:rPr>
          <w:rFonts w:ascii="Times New Roman" w:hAnsi="Times New Roman"/>
          <w:sz w:val="24"/>
        </w:rPr>
        <w:t xml:space="preserve">id, mis on teenuste osutamisel </w:t>
      </w:r>
      <w:r w:rsidR="0070678F">
        <w:rPr>
          <w:rFonts w:ascii="Times New Roman" w:hAnsi="Times New Roman"/>
          <w:sz w:val="24"/>
        </w:rPr>
        <w:t xml:space="preserve">juba </w:t>
      </w:r>
      <w:r w:rsidR="28741B45" w:rsidRPr="25373572">
        <w:rPr>
          <w:rFonts w:ascii="Times New Roman" w:hAnsi="Times New Roman"/>
          <w:sz w:val="24"/>
        </w:rPr>
        <w:t xml:space="preserve">loodud viimase kümne aasta jooksul. Kliinilisest kasutusest on juba </w:t>
      </w:r>
      <w:r w:rsidR="6837F6AD" w:rsidRPr="25373572">
        <w:rPr>
          <w:rFonts w:ascii="Times New Roman" w:hAnsi="Times New Roman"/>
          <w:sz w:val="24"/>
        </w:rPr>
        <w:t>tekkinud arvestatava taaskasutusväärtusega andmestik:</w:t>
      </w:r>
    </w:p>
    <w:p w14:paraId="01454A2F" w14:textId="5949032B" w:rsidR="6837F6AD" w:rsidRDefault="6837F6AD" w:rsidP="0016210D">
      <w:pPr>
        <w:rPr>
          <w:rFonts w:ascii="Times New Roman" w:hAnsi="Times New Roman"/>
          <w:sz w:val="24"/>
        </w:rPr>
      </w:pPr>
      <w:r w:rsidRPr="0DA75C41">
        <w:rPr>
          <w:rFonts w:ascii="Times New Roman" w:hAnsi="Times New Roman"/>
          <w:sz w:val="24"/>
        </w:rPr>
        <w:t>-</w:t>
      </w:r>
      <w:r w:rsidR="00944B2C">
        <w:rPr>
          <w:rFonts w:ascii="Times New Roman" w:hAnsi="Times New Roman"/>
          <w:sz w:val="24"/>
        </w:rPr>
        <w:t xml:space="preserve"> </w:t>
      </w:r>
      <w:r w:rsidR="00F75C4B">
        <w:rPr>
          <w:rFonts w:ascii="Times New Roman" w:hAnsi="Times New Roman"/>
          <w:sz w:val="24"/>
        </w:rPr>
        <w:t>s</w:t>
      </w:r>
      <w:r w:rsidRPr="0DA75C41">
        <w:rPr>
          <w:rFonts w:ascii="Times New Roman" w:hAnsi="Times New Roman"/>
          <w:sz w:val="24"/>
        </w:rPr>
        <w:t>ekventsi andmed</w:t>
      </w:r>
      <w:r w:rsidR="00944B2C">
        <w:rPr>
          <w:rFonts w:ascii="Times New Roman" w:hAnsi="Times New Roman"/>
          <w:sz w:val="24"/>
        </w:rPr>
        <w:t>,</w:t>
      </w:r>
      <w:r w:rsidRPr="0DA75C41">
        <w:rPr>
          <w:rFonts w:ascii="Times New Roman" w:hAnsi="Times New Roman"/>
          <w:sz w:val="24"/>
        </w:rPr>
        <w:t xml:space="preserve"> näited</w:t>
      </w:r>
      <w:r w:rsidR="00F75C4B">
        <w:rPr>
          <w:rFonts w:ascii="Times New Roman" w:hAnsi="Times New Roman"/>
          <w:sz w:val="24"/>
        </w:rPr>
        <w:t>;</w:t>
      </w:r>
    </w:p>
    <w:p w14:paraId="3C1E9594" w14:textId="1889BC7B" w:rsidR="6837F6AD" w:rsidRDefault="6837F6AD" w:rsidP="0016210D">
      <w:pPr>
        <w:rPr>
          <w:rFonts w:ascii="Times New Roman" w:hAnsi="Times New Roman"/>
          <w:sz w:val="24"/>
        </w:rPr>
      </w:pPr>
      <w:r w:rsidRPr="0DA75C41">
        <w:rPr>
          <w:rFonts w:ascii="Times New Roman" w:hAnsi="Times New Roman"/>
          <w:sz w:val="24"/>
        </w:rPr>
        <w:t>-</w:t>
      </w:r>
      <w:r w:rsidR="00D7317C">
        <w:rPr>
          <w:rFonts w:ascii="Times New Roman" w:hAnsi="Times New Roman"/>
          <w:sz w:val="24"/>
        </w:rPr>
        <w:t xml:space="preserve"> </w:t>
      </w:r>
      <w:r w:rsidRPr="0DA75C41">
        <w:rPr>
          <w:rFonts w:ascii="Times New Roman" w:hAnsi="Times New Roman"/>
          <w:sz w:val="24"/>
        </w:rPr>
        <w:t xml:space="preserve">BRCA1, BRCA2 ja teised vähigeenid: </w:t>
      </w:r>
      <w:r w:rsidRPr="003757DE">
        <w:rPr>
          <w:rFonts w:ascii="Times New Roman" w:hAnsi="Times New Roman"/>
          <w:i/>
          <w:iCs/>
          <w:sz w:val="24"/>
        </w:rPr>
        <w:t>ca</w:t>
      </w:r>
      <w:r w:rsidRPr="0DA75C41">
        <w:rPr>
          <w:rFonts w:ascii="Times New Roman" w:hAnsi="Times New Roman"/>
          <w:sz w:val="24"/>
        </w:rPr>
        <w:t xml:space="preserve"> 23 000 isiku kohta</w:t>
      </w:r>
      <w:r w:rsidR="00F75C4B">
        <w:rPr>
          <w:rFonts w:ascii="Times New Roman" w:hAnsi="Times New Roman"/>
          <w:sz w:val="24"/>
        </w:rPr>
        <w:t>;</w:t>
      </w:r>
    </w:p>
    <w:p w14:paraId="004EE292" w14:textId="6639DBA4" w:rsidR="6837F6AD" w:rsidRDefault="64B225C4" w:rsidP="0016210D">
      <w:pPr>
        <w:rPr>
          <w:rFonts w:ascii="Times New Roman" w:hAnsi="Times New Roman"/>
          <w:sz w:val="24"/>
        </w:rPr>
      </w:pPr>
      <w:r w:rsidRPr="75CF7F17">
        <w:rPr>
          <w:rFonts w:ascii="Times New Roman" w:hAnsi="Times New Roman"/>
          <w:sz w:val="24"/>
        </w:rPr>
        <w:t>-</w:t>
      </w:r>
      <w:r w:rsidR="00D7317C">
        <w:rPr>
          <w:rFonts w:ascii="Times New Roman" w:hAnsi="Times New Roman"/>
          <w:sz w:val="24"/>
        </w:rPr>
        <w:t xml:space="preserve"> </w:t>
      </w:r>
      <w:proofErr w:type="spellStart"/>
      <w:r w:rsidR="00F75C4B">
        <w:rPr>
          <w:rFonts w:ascii="Times New Roman" w:hAnsi="Times New Roman"/>
          <w:sz w:val="24"/>
        </w:rPr>
        <w:t>h</w:t>
      </w:r>
      <w:r w:rsidRPr="75CF7F17">
        <w:rPr>
          <w:rFonts w:ascii="Times New Roman" w:hAnsi="Times New Roman"/>
          <w:sz w:val="24"/>
        </w:rPr>
        <w:t>üperkolesteroleemia</w:t>
      </w:r>
      <w:proofErr w:type="spellEnd"/>
      <w:r w:rsidRPr="75CF7F17">
        <w:rPr>
          <w:rFonts w:ascii="Times New Roman" w:hAnsi="Times New Roman"/>
          <w:sz w:val="24"/>
        </w:rPr>
        <w:t xml:space="preserve"> jm tuntud geenid: </w:t>
      </w:r>
      <w:r w:rsidRPr="003757DE">
        <w:rPr>
          <w:rFonts w:ascii="Times New Roman" w:hAnsi="Times New Roman"/>
          <w:i/>
          <w:iCs/>
          <w:sz w:val="24"/>
        </w:rPr>
        <w:t>ca</w:t>
      </w:r>
      <w:r w:rsidRPr="75CF7F17">
        <w:rPr>
          <w:rFonts w:ascii="Times New Roman" w:hAnsi="Times New Roman"/>
          <w:sz w:val="24"/>
        </w:rPr>
        <w:t xml:space="preserve"> 15 000 isiku kohta</w:t>
      </w:r>
      <w:r w:rsidR="00F75C4B">
        <w:rPr>
          <w:rFonts w:ascii="Times New Roman" w:hAnsi="Times New Roman"/>
          <w:sz w:val="24"/>
        </w:rPr>
        <w:t>;</w:t>
      </w:r>
    </w:p>
    <w:p w14:paraId="48EA55B1" w14:textId="0B16886E" w:rsidR="6837F6AD" w:rsidRDefault="6837F6AD" w:rsidP="0016210D">
      <w:pPr>
        <w:rPr>
          <w:rFonts w:ascii="Times New Roman" w:hAnsi="Times New Roman"/>
          <w:sz w:val="24"/>
        </w:rPr>
      </w:pPr>
      <w:r w:rsidRPr="0DA75C41">
        <w:rPr>
          <w:rFonts w:ascii="Times New Roman" w:hAnsi="Times New Roman"/>
          <w:sz w:val="24"/>
        </w:rPr>
        <w:t>-</w:t>
      </w:r>
      <w:r w:rsidR="00D7317C">
        <w:rPr>
          <w:rFonts w:ascii="Times New Roman" w:hAnsi="Times New Roman"/>
          <w:sz w:val="24"/>
        </w:rPr>
        <w:t xml:space="preserve"> </w:t>
      </w:r>
      <w:r w:rsidR="00F75C4B">
        <w:rPr>
          <w:rFonts w:ascii="Times New Roman" w:hAnsi="Times New Roman"/>
          <w:sz w:val="24"/>
        </w:rPr>
        <w:t>k</w:t>
      </w:r>
      <w:r w:rsidRPr="0DA75C41">
        <w:rPr>
          <w:rFonts w:ascii="Times New Roman" w:hAnsi="Times New Roman"/>
          <w:sz w:val="24"/>
        </w:rPr>
        <w:t xml:space="preserve">õik geenid </w:t>
      </w:r>
      <w:r w:rsidRPr="003757DE">
        <w:rPr>
          <w:rFonts w:ascii="Times New Roman" w:hAnsi="Times New Roman"/>
          <w:i/>
          <w:iCs/>
          <w:sz w:val="24"/>
        </w:rPr>
        <w:t>ca</w:t>
      </w:r>
      <w:r w:rsidRPr="0DA75C41">
        <w:rPr>
          <w:rFonts w:ascii="Times New Roman" w:hAnsi="Times New Roman"/>
          <w:sz w:val="24"/>
        </w:rPr>
        <w:t xml:space="preserve"> 7000 isiku kohta (iga aasta +</w:t>
      </w:r>
      <w:r w:rsidR="00D7317C">
        <w:rPr>
          <w:rFonts w:ascii="Times New Roman" w:hAnsi="Times New Roman"/>
          <w:sz w:val="24"/>
        </w:rPr>
        <w:t xml:space="preserve"> </w:t>
      </w:r>
      <w:r w:rsidRPr="0DA75C41">
        <w:rPr>
          <w:rFonts w:ascii="Times New Roman" w:hAnsi="Times New Roman"/>
          <w:sz w:val="24"/>
        </w:rPr>
        <w:t>5000 tuhat vähemalt)</w:t>
      </w:r>
      <w:r w:rsidR="00F75C4B">
        <w:rPr>
          <w:rFonts w:ascii="Times New Roman" w:hAnsi="Times New Roman"/>
          <w:sz w:val="24"/>
        </w:rPr>
        <w:t>;</w:t>
      </w:r>
    </w:p>
    <w:p w14:paraId="0D35483D" w14:textId="24A327E3" w:rsidR="6837F6AD" w:rsidRDefault="6837F6AD" w:rsidP="0016210D">
      <w:pPr>
        <w:rPr>
          <w:rFonts w:ascii="Times New Roman" w:hAnsi="Times New Roman"/>
          <w:sz w:val="24"/>
        </w:rPr>
      </w:pPr>
      <w:r w:rsidRPr="0DA75C41">
        <w:rPr>
          <w:rFonts w:ascii="Times New Roman" w:hAnsi="Times New Roman"/>
          <w:sz w:val="24"/>
        </w:rPr>
        <w:t>-</w:t>
      </w:r>
      <w:r w:rsidR="00C23E00">
        <w:rPr>
          <w:rFonts w:ascii="Times New Roman" w:hAnsi="Times New Roman"/>
          <w:sz w:val="24"/>
        </w:rPr>
        <w:t xml:space="preserve"> </w:t>
      </w:r>
      <w:r w:rsidR="00F75C4B">
        <w:rPr>
          <w:rFonts w:ascii="Times New Roman" w:hAnsi="Times New Roman"/>
          <w:sz w:val="24"/>
        </w:rPr>
        <w:t>k</w:t>
      </w:r>
      <w:r w:rsidRPr="0DA75C41">
        <w:rPr>
          <w:rFonts w:ascii="Times New Roman" w:hAnsi="Times New Roman"/>
          <w:sz w:val="24"/>
        </w:rPr>
        <w:t xml:space="preserve">ogu genoom </w:t>
      </w:r>
      <w:r w:rsidRPr="003757DE">
        <w:rPr>
          <w:rFonts w:ascii="Times New Roman" w:hAnsi="Times New Roman"/>
          <w:i/>
          <w:iCs/>
          <w:sz w:val="24"/>
        </w:rPr>
        <w:t>ca</w:t>
      </w:r>
      <w:r w:rsidRPr="0DA75C41">
        <w:rPr>
          <w:rFonts w:ascii="Times New Roman" w:hAnsi="Times New Roman"/>
          <w:sz w:val="24"/>
        </w:rPr>
        <w:t xml:space="preserve"> 200 isikut</w:t>
      </w:r>
      <w:r w:rsidR="00F75C4B">
        <w:rPr>
          <w:rFonts w:ascii="Times New Roman" w:hAnsi="Times New Roman"/>
          <w:sz w:val="24"/>
        </w:rPr>
        <w:t>.</w:t>
      </w:r>
      <w:r w:rsidRPr="0DA75C41">
        <w:rPr>
          <w:rFonts w:ascii="Times New Roman" w:hAnsi="Times New Roman"/>
          <w:sz w:val="24"/>
        </w:rPr>
        <w:t xml:space="preserve"> </w:t>
      </w:r>
    </w:p>
    <w:p w14:paraId="28E16F5C" w14:textId="541B23A7" w:rsidR="73796B3E" w:rsidRDefault="73796B3E" w:rsidP="0016210D">
      <w:pPr>
        <w:rPr>
          <w:rFonts w:ascii="Times New Roman" w:hAnsi="Times New Roman"/>
          <w:sz w:val="24"/>
        </w:rPr>
      </w:pPr>
      <w:r w:rsidRPr="0DA75C41">
        <w:rPr>
          <w:rFonts w:ascii="Times New Roman" w:hAnsi="Times New Roman"/>
          <w:sz w:val="24"/>
        </w:rPr>
        <w:t xml:space="preserve">Need andmed ei ole </w:t>
      </w:r>
      <w:r w:rsidR="00C23E00">
        <w:rPr>
          <w:rFonts w:ascii="Times New Roman" w:hAnsi="Times New Roman"/>
          <w:sz w:val="24"/>
        </w:rPr>
        <w:t xml:space="preserve">praegu ette </w:t>
      </w:r>
      <w:r w:rsidRPr="0DA75C41">
        <w:rPr>
          <w:rFonts w:ascii="Times New Roman" w:hAnsi="Times New Roman"/>
          <w:sz w:val="24"/>
        </w:rPr>
        <w:t xml:space="preserve">valmistatud efektiivseks sekundaarseks kasutamiseks, kuigi teoorias (ja praktikas) oleks see võimalik </w:t>
      </w:r>
      <w:r w:rsidR="00C23E00">
        <w:rPr>
          <w:rFonts w:ascii="Times New Roman" w:hAnsi="Times New Roman"/>
          <w:sz w:val="24"/>
        </w:rPr>
        <w:t>ja</w:t>
      </w:r>
      <w:r w:rsidRPr="0DA75C41">
        <w:rPr>
          <w:rFonts w:ascii="Times New Roman" w:hAnsi="Times New Roman"/>
          <w:sz w:val="24"/>
        </w:rPr>
        <w:t xml:space="preserve"> vajalik</w:t>
      </w:r>
      <w:r w:rsidR="00D7350F">
        <w:rPr>
          <w:rFonts w:ascii="Times New Roman" w:hAnsi="Times New Roman"/>
          <w:sz w:val="24"/>
        </w:rPr>
        <w:t>, kuid tehnilised võimekused luuakse järk-järgult ning nende saavutamine on</w:t>
      </w:r>
      <w:r w:rsidR="00A04B1A">
        <w:rPr>
          <w:rFonts w:ascii="Times New Roman" w:hAnsi="Times New Roman"/>
          <w:sz w:val="24"/>
        </w:rPr>
        <w:t xml:space="preserve"> ressursimahukas.</w:t>
      </w:r>
    </w:p>
    <w:p w14:paraId="578EECCC" w14:textId="46EA10F9" w:rsidR="0DA75C41" w:rsidRPr="00C06A5D" w:rsidRDefault="0DA75C41" w:rsidP="0016210D">
      <w:pPr>
        <w:rPr>
          <w:rFonts w:ascii="Times New Roman" w:hAnsi="Times New Roman"/>
          <w:sz w:val="24"/>
        </w:rPr>
      </w:pPr>
    </w:p>
    <w:p w14:paraId="2BABDD67" w14:textId="0F1377A1" w:rsidR="0087752F" w:rsidRDefault="00C06A5D" w:rsidP="25373572">
      <w:pPr>
        <w:rPr>
          <w:rFonts w:ascii="Times New Roman" w:hAnsi="Times New Roman"/>
          <w:sz w:val="24"/>
          <w:highlight w:val="yellow"/>
        </w:rPr>
      </w:pPr>
      <w:r w:rsidRPr="25373572">
        <w:rPr>
          <w:rFonts w:ascii="Times New Roman" w:hAnsi="Times New Roman"/>
          <w:b/>
          <w:bCs/>
          <w:sz w:val="24"/>
        </w:rPr>
        <w:t>Eelnõu § 46 p</w:t>
      </w:r>
      <w:r w:rsidR="580B8366" w:rsidRPr="25373572">
        <w:rPr>
          <w:rFonts w:ascii="Times New Roman" w:hAnsi="Times New Roman"/>
          <w:b/>
          <w:bCs/>
          <w:sz w:val="24"/>
        </w:rPr>
        <w:t xml:space="preserve">unktiga </w:t>
      </w:r>
      <w:r w:rsidR="0087752F" w:rsidRPr="25373572">
        <w:rPr>
          <w:rFonts w:ascii="Times New Roman" w:hAnsi="Times New Roman"/>
          <w:b/>
          <w:bCs/>
          <w:sz w:val="24"/>
        </w:rPr>
        <w:t>4</w:t>
      </w:r>
      <w:r w:rsidR="580B8366" w:rsidRPr="25373572">
        <w:rPr>
          <w:rFonts w:ascii="Times New Roman" w:hAnsi="Times New Roman"/>
          <w:b/>
          <w:bCs/>
          <w:sz w:val="24"/>
        </w:rPr>
        <w:t xml:space="preserve"> </w:t>
      </w:r>
      <w:r w:rsidR="580B8366" w:rsidRPr="25373572">
        <w:rPr>
          <w:rFonts w:ascii="Times New Roman" w:hAnsi="Times New Roman"/>
          <w:sz w:val="24"/>
        </w:rPr>
        <w:t xml:space="preserve">täiendatakse </w:t>
      </w:r>
      <w:r w:rsidR="00C23E00" w:rsidRPr="25373572">
        <w:rPr>
          <w:rFonts w:ascii="Times New Roman" w:hAnsi="Times New Roman"/>
          <w:sz w:val="24"/>
        </w:rPr>
        <w:t>TTKS §</w:t>
      </w:r>
      <w:r w:rsidR="0087752F" w:rsidRPr="25373572">
        <w:rPr>
          <w:rFonts w:ascii="Times New Roman" w:hAnsi="Times New Roman"/>
          <w:sz w:val="24"/>
        </w:rPr>
        <w:t xml:space="preserve"> 4</w:t>
      </w:r>
      <w:r w:rsidR="0087752F" w:rsidRPr="25373572">
        <w:rPr>
          <w:rFonts w:ascii="Times New Roman" w:hAnsi="Times New Roman"/>
          <w:sz w:val="24"/>
          <w:vertAlign w:val="superscript"/>
        </w:rPr>
        <w:t>2</w:t>
      </w:r>
      <w:r w:rsidR="0087752F" w:rsidRPr="25373572">
        <w:rPr>
          <w:rFonts w:ascii="Times New Roman" w:hAnsi="Times New Roman"/>
          <w:sz w:val="24"/>
        </w:rPr>
        <w:t xml:space="preserve"> lõikega 5</w:t>
      </w:r>
      <w:r w:rsidR="0087752F" w:rsidRPr="25373572">
        <w:rPr>
          <w:rFonts w:ascii="Times New Roman" w:hAnsi="Times New Roman"/>
          <w:sz w:val="24"/>
          <w:vertAlign w:val="superscript"/>
        </w:rPr>
        <w:t>1</w:t>
      </w:r>
      <w:r w:rsidR="001724EE" w:rsidRPr="25373572">
        <w:rPr>
          <w:rFonts w:ascii="Times New Roman" w:hAnsi="Times New Roman"/>
          <w:sz w:val="24"/>
        </w:rPr>
        <w:t xml:space="preserve">, mille kohaselt ei pea tervishoiuteenuse osutaja järgima </w:t>
      </w:r>
      <w:r w:rsidR="00E47B24" w:rsidRPr="25373572">
        <w:rPr>
          <w:rFonts w:ascii="Times New Roman" w:hAnsi="Times New Roman"/>
          <w:sz w:val="24"/>
        </w:rPr>
        <w:t>samas</w:t>
      </w:r>
      <w:r w:rsidR="001724EE" w:rsidRPr="25373572">
        <w:rPr>
          <w:rFonts w:ascii="Times New Roman" w:hAnsi="Times New Roman"/>
          <w:sz w:val="24"/>
        </w:rPr>
        <w:t xml:space="preserve"> paragrahvis sätestatud säilitamis</w:t>
      </w:r>
      <w:r w:rsidR="009F0E55" w:rsidRPr="25373572">
        <w:rPr>
          <w:rFonts w:ascii="Times New Roman" w:hAnsi="Times New Roman"/>
          <w:sz w:val="24"/>
        </w:rPr>
        <w:t>tähtaega,</w:t>
      </w:r>
      <w:r w:rsidR="001724EE" w:rsidRPr="25373572">
        <w:rPr>
          <w:rFonts w:ascii="Times New Roman" w:hAnsi="Times New Roman"/>
          <w:sz w:val="24"/>
        </w:rPr>
        <w:t xml:space="preserve"> kui andmeid kogutakse </w:t>
      </w:r>
      <w:r w:rsidR="003D053E">
        <w:rPr>
          <w:rFonts w:ascii="Times New Roman" w:hAnsi="Times New Roman"/>
          <w:sz w:val="24"/>
        </w:rPr>
        <w:t>tervise infosüsteemi</w:t>
      </w:r>
      <w:r w:rsidR="003D053E" w:rsidRPr="01E08069">
        <w:rPr>
          <w:rFonts w:ascii="Times New Roman" w:hAnsi="Times New Roman"/>
          <w:sz w:val="24"/>
        </w:rPr>
        <w:t xml:space="preserve"> </w:t>
      </w:r>
      <w:r w:rsidR="001724EE" w:rsidRPr="25373572">
        <w:rPr>
          <w:rFonts w:ascii="Times New Roman" w:hAnsi="Times New Roman"/>
          <w:sz w:val="24"/>
        </w:rPr>
        <w:t>ja tervishoiuteenuse osutaja on need sinna edastanud.</w:t>
      </w:r>
      <w:r w:rsidR="00B46573" w:rsidRPr="25373572">
        <w:rPr>
          <w:rFonts w:ascii="Times New Roman" w:hAnsi="Times New Roman"/>
          <w:sz w:val="24"/>
        </w:rPr>
        <w:t xml:space="preserve"> Säte omab olulist </w:t>
      </w:r>
      <w:r w:rsidR="006C6927" w:rsidRPr="25373572">
        <w:rPr>
          <w:rFonts w:ascii="Times New Roman" w:hAnsi="Times New Roman"/>
          <w:sz w:val="24"/>
        </w:rPr>
        <w:t xml:space="preserve">positiivset </w:t>
      </w:r>
      <w:r w:rsidR="00B46573" w:rsidRPr="25373572">
        <w:rPr>
          <w:rFonts w:ascii="Times New Roman" w:hAnsi="Times New Roman"/>
          <w:sz w:val="24"/>
        </w:rPr>
        <w:t xml:space="preserve">mõju </w:t>
      </w:r>
      <w:r w:rsidR="006C6927" w:rsidRPr="25373572">
        <w:rPr>
          <w:rFonts w:ascii="Times New Roman" w:hAnsi="Times New Roman"/>
          <w:sz w:val="24"/>
        </w:rPr>
        <w:t xml:space="preserve">keskkonnale, samuti aitab vähendada </w:t>
      </w:r>
      <w:r w:rsidR="00B46573" w:rsidRPr="25373572">
        <w:rPr>
          <w:rFonts w:ascii="Times New Roman" w:hAnsi="Times New Roman"/>
          <w:sz w:val="24"/>
        </w:rPr>
        <w:t>andmete topelt</w:t>
      </w:r>
      <w:r w:rsidR="006C6927" w:rsidRPr="25373572">
        <w:rPr>
          <w:rFonts w:ascii="Times New Roman" w:hAnsi="Times New Roman"/>
          <w:sz w:val="24"/>
        </w:rPr>
        <w:t xml:space="preserve"> </w:t>
      </w:r>
      <w:r w:rsidR="00B46573" w:rsidRPr="25373572">
        <w:rPr>
          <w:rFonts w:ascii="Times New Roman" w:hAnsi="Times New Roman"/>
          <w:sz w:val="24"/>
        </w:rPr>
        <w:t>säilitamis</w:t>
      </w:r>
      <w:r w:rsidR="006C6927" w:rsidRPr="25373572">
        <w:rPr>
          <w:rFonts w:ascii="Times New Roman" w:hAnsi="Times New Roman"/>
          <w:sz w:val="24"/>
        </w:rPr>
        <w:t>t</w:t>
      </w:r>
      <w:r w:rsidR="00B46573" w:rsidRPr="25373572">
        <w:rPr>
          <w:rFonts w:ascii="Times New Roman" w:hAnsi="Times New Roman"/>
          <w:sz w:val="24"/>
        </w:rPr>
        <w:t xml:space="preserve"> ja töötlemis</w:t>
      </w:r>
      <w:r w:rsidR="006C6927" w:rsidRPr="25373572">
        <w:rPr>
          <w:rFonts w:ascii="Times New Roman" w:hAnsi="Times New Roman"/>
          <w:sz w:val="24"/>
        </w:rPr>
        <w:t>t</w:t>
      </w:r>
      <w:r w:rsidR="00B46573" w:rsidRPr="25373572">
        <w:rPr>
          <w:rFonts w:ascii="Times New Roman" w:hAnsi="Times New Roman"/>
          <w:sz w:val="24"/>
        </w:rPr>
        <w:t xml:space="preserve"> </w:t>
      </w:r>
      <w:r w:rsidR="006C6927" w:rsidRPr="25373572">
        <w:rPr>
          <w:rFonts w:ascii="Times New Roman" w:hAnsi="Times New Roman"/>
          <w:sz w:val="24"/>
        </w:rPr>
        <w:t>ül</w:t>
      </w:r>
      <w:r w:rsidR="00E47B24" w:rsidRPr="25373572">
        <w:rPr>
          <w:rFonts w:ascii="Times New Roman" w:hAnsi="Times New Roman"/>
          <w:sz w:val="24"/>
        </w:rPr>
        <w:t>d</w:t>
      </w:r>
      <w:r w:rsidR="006C6927" w:rsidRPr="25373572">
        <w:rPr>
          <w:rFonts w:ascii="Times New Roman" w:hAnsi="Times New Roman"/>
          <w:sz w:val="24"/>
        </w:rPr>
        <w:t xml:space="preserve">isemalt. Siiski tuleb arvesse võtta, et </w:t>
      </w:r>
      <w:r w:rsidR="003D053E">
        <w:rPr>
          <w:rFonts w:ascii="Times New Roman" w:hAnsi="Times New Roman"/>
          <w:sz w:val="24"/>
        </w:rPr>
        <w:t xml:space="preserve">tervise infosüsteemi </w:t>
      </w:r>
      <w:r w:rsidR="006816E1" w:rsidRPr="25373572">
        <w:rPr>
          <w:rFonts w:ascii="Times New Roman" w:hAnsi="Times New Roman"/>
          <w:sz w:val="24"/>
        </w:rPr>
        <w:t xml:space="preserve">võimekus andmete, </w:t>
      </w:r>
      <w:r w:rsidR="00360F4D" w:rsidRPr="25373572">
        <w:rPr>
          <w:rFonts w:ascii="Times New Roman" w:hAnsi="Times New Roman"/>
          <w:sz w:val="24"/>
        </w:rPr>
        <w:t>sealhulgas</w:t>
      </w:r>
      <w:r w:rsidR="006816E1" w:rsidRPr="25373572">
        <w:rPr>
          <w:rFonts w:ascii="Times New Roman" w:hAnsi="Times New Roman"/>
          <w:sz w:val="24"/>
        </w:rPr>
        <w:t xml:space="preserve"> suuremahuliste geneetiliste andmete keskseks hoi</w:t>
      </w:r>
      <w:r w:rsidR="00360F4D" w:rsidRPr="25373572">
        <w:rPr>
          <w:rFonts w:ascii="Times New Roman" w:hAnsi="Times New Roman"/>
          <w:sz w:val="24"/>
        </w:rPr>
        <w:t>dmiseks</w:t>
      </w:r>
      <w:r w:rsidR="006816E1" w:rsidRPr="25373572">
        <w:rPr>
          <w:rFonts w:ascii="Times New Roman" w:hAnsi="Times New Roman"/>
          <w:sz w:val="24"/>
        </w:rPr>
        <w:t xml:space="preserve"> </w:t>
      </w:r>
      <w:r w:rsidR="003E4749" w:rsidRPr="25373572">
        <w:rPr>
          <w:rFonts w:ascii="Times New Roman" w:hAnsi="Times New Roman"/>
          <w:sz w:val="24"/>
        </w:rPr>
        <w:t>nõuab arendus</w:t>
      </w:r>
      <w:r w:rsidR="00406225" w:rsidRPr="25373572">
        <w:rPr>
          <w:rFonts w:ascii="Times New Roman" w:hAnsi="Times New Roman"/>
          <w:sz w:val="24"/>
        </w:rPr>
        <w:t>töid,</w:t>
      </w:r>
      <w:r w:rsidR="003E4749" w:rsidRPr="25373572">
        <w:rPr>
          <w:rFonts w:ascii="Times New Roman" w:hAnsi="Times New Roman"/>
          <w:sz w:val="24"/>
        </w:rPr>
        <w:t xml:space="preserve"> mida kavandatakse</w:t>
      </w:r>
      <w:r w:rsidR="00E95B88" w:rsidRPr="25373572">
        <w:rPr>
          <w:rFonts w:ascii="Times New Roman" w:hAnsi="Times New Roman"/>
          <w:sz w:val="24"/>
        </w:rPr>
        <w:t xml:space="preserve"> teha</w:t>
      </w:r>
      <w:r w:rsidR="003E4749" w:rsidRPr="25373572">
        <w:rPr>
          <w:rFonts w:ascii="Times New Roman" w:hAnsi="Times New Roman"/>
          <w:sz w:val="24"/>
        </w:rPr>
        <w:t xml:space="preserve"> järk-järgu</w:t>
      </w:r>
      <w:r w:rsidR="00E95B88" w:rsidRPr="25373572">
        <w:rPr>
          <w:rFonts w:ascii="Times New Roman" w:hAnsi="Times New Roman"/>
          <w:sz w:val="24"/>
        </w:rPr>
        <w:t>l</w:t>
      </w:r>
      <w:r w:rsidR="00406225" w:rsidRPr="25373572">
        <w:rPr>
          <w:rFonts w:ascii="Times New Roman" w:hAnsi="Times New Roman"/>
          <w:sz w:val="24"/>
        </w:rPr>
        <w:t>t</w:t>
      </w:r>
      <w:r w:rsidR="003E4749" w:rsidRPr="25373572">
        <w:rPr>
          <w:rFonts w:ascii="Times New Roman" w:hAnsi="Times New Roman"/>
          <w:sz w:val="24"/>
        </w:rPr>
        <w:t xml:space="preserve"> ning keskselt kogutavate andmete standardid ja spetsifikatsioonid avaldatakse </w:t>
      </w:r>
      <w:proofErr w:type="spellStart"/>
      <w:r w:rsidR="006F743F" w:rsidRPr="25373572">
        <w:rPr>
          <w:rFonts w:ascii="Times New Roman" w:hAnsi="Times New Roman"/>
          <w:sz w:val="24"/>
        </w:rPr>
        <w:t>TEHIK</w:t>
      </w:r>
      <w:r w:rsidR="000C0E98" w:rsidRPr="25373572">
        <w:rPr>
          <w:rFonts w:ascii="Times New Roman" w:hAnsi="Times New Roman"/>
          <w:sz w:val="24"/>
        </w:rPr>
        <w:t>u</w:t>
      </w:r>
      <w:proofErr w:type="spellEnd"/>
      <w:r w:rsidR="006F743F" w:rsidRPr="25373572">
        <w:rPr>
          <w:rFonts w:ascii="Times New Roman" w:hAnsi="Times New Roman"/>
          <w:sz w:val="24"/>
        </w:rPr>
        <w:t xml:space="preserve"> veebilehel </w:t>
      </w:r>
      <w:r w:rsidR="000C0E98" w:rsidRPr="25373572">
        <w:rPr>
          <w:rFonts w:ascii="Times New Roman" w:hAnsi="Times New Roman"/>
          <w:sz w:val="24"/>
        </w:rPr>
        <w:t>t</w:t>
      </w:r>
      <w:r w:rsidR="006F743F" w:rsidRPr="25373572">
        <w:rPr>
          <w:rFonts w:ascii="Times New Roman" w:hAnsi="Times New Roman"/>
          <w:sz w:val="24"/>
        </w:rPr>
        <w:t>eabekes</w:t>
      </w:r>
      <w:r w:rsidR="006F743F" w:rsidRPr="00055D58">
        <w:rPr>
          <w:rFonts w:ascii="Times New Roman" w:hAnsi="Times New Roman"/>
          <w:sz w:val="24"/>
        </w:rPr>
        <w:t>kuses.</w:t>
      </w:r>
      <w:r w:rsidR="5F2F6741" w:rsidRPr="00055D58">
        <w:rPr>
          <w:rFonts w:ascii="Times New Roman" w:hAnsi="Times New Roman"/>
          <w:sz w:val="24"/>
        </w:rPr>
        <w:t xml:space="preserve"> </w:t>
      </w:r>
      <w:r w:rsidR="6A56D6CA" w:rsidRPr="00055D58">
        <w:rPr>
          <w:rFonts w:ascii="Times New Roman" w:hAnsi="Times New Roman"/>
          <w:sz w:val="24"/>
        </w:rPr>
        <w:t xml:space="preserve">Kui </w:t>
      </w:r>
      <w:r w:rsidR="004D32B6" w:rsidRPr="00055D58">
        <w:rPr>
          <w:rFonts w:ascii="Times New Roman" w:hAnsi="Times New Roman"/>
          <w:sz w:val="24"/>
        </w:rPr>
        <w:t xml:space="preserve">edaspidi </w:t>
      </w:r>
      <w:r w:rsidR="6A56D6CA" w:rsidRPr="00055D58">
        <w:rPr>
          <w:rFonts w:ascii="Times New Roman" w:hAnsi="Times New Roman"/>
          <w:sz w:val="24"/>
        </w:rPr>
        <w:t xml:space="preserve">õigusruumis peaksid kogutavad andmekoosseisud </w:t>
      </w:r>
      <w:r w:rsidR="45C254FD" w:rsidRPr="00055D58">
        <w:rPr>
          <w:rFonts w:ascii="Times New Roman" w:hAnsi="Times New Roman"/>
          <w:sz w:val="24"/>
        </w:rPr>
        <w:t xml:space="preserve">muutuma või </w:t>
      </w:r>
      <w:r w:rsidR="6FB69963" w:rsidRPr="00055D58">
        <w:rPr>
          <w:rFonts w:ascii="Times New Roman" w:hAnsi="Times New Roman"/>
          <w:sz w:val="24"/>
        </w:rPr>
        <w:t xml:space="preserve">säilitamise kohustust lühendatakse </w:t>
      </w:r>
      <w:proofErr w:type="spellStart"/>
      <w:r w:rsidR="6FB69963" w:rsidRPr="00055D58">
        <w:rPr>
          <w:rFonts w:ascii="Times New Roman" w:hAnsi="Times New Roman"/>
          <w:sz w:val="24"/>
        </w:rPr>
        <w:t>kesksüsteemis</w:t>
      </w:r>
      <w:proofErr w:type="spellEnd"/>
      <w:r w:rsidR="6FB69963" w:rsidRPr="00055D58">
        <w:rPr>
          <w:rFonts w:ascii="Times New Roman" w:hAnsi="Times New Roman"/>
          <w:sz w:val="24"/>
        </w:rPr>
        <w:t xml:space="preserve">, </w:t>
      </w:r>
      <w:r w:rsidR="004D32B6" w:rsidRPr="00055D58">
        <w:rPr>
          <w:rFonts w:ascii="Times New Roman" w:hAnsi="Times New Roman"/>
          <w:sz w:val="24"/>
        </w:rPr>
        <w:t>antakse</w:t>
      </w:r>
      <w:r w:rsidR="003D053E">
        <w:rPr>
          <w:rFonts w:ascii="Times New Roman" w:hAnsi="Times New Roman"/>
          <w:sz w:val="24"/>
        </w:rPr>
        <w:t xml:space="preserve"> </w:t>
      </w:r>
      <w:r w:rsidR="6FB69963" w:rsidRPr="00055D58">
        <w:rPr>
          <w:rFonts w:ascii="Times New Roman" w:hAnsi="Times New Roman"/>
          <w:sz w:val="24"/>
        </w:rPr>
        <w:t xml:space="preserve">teenuse osutajatele </w:t>
      </w:r>
      <w:r w:rsidR="62AB9028" w:rsidRPr="00055D58">
        <w:rPr>
          <w:rFonts w:ascii="Times New Roman" w:hAnsi="Times New Roman"/>
          <w:sz w:val="24"/>
        </w:rPr>
        <w:t xml:space="preserve">piisav </w:t>
      </w:r>
      <w:r w:rsidR="6FB69963" w:rsidRPr="00055D58">
        <w:rPr>
          <w:rFonts w:ascii="Times New Roman" w:hAnsi="Times New Roman"/>
          <w:sz w:val="24"/>
        </w:rPr>
        <w:t>üleminekuaeg ja luua</w:t>
      </w:r>
      <w:r w:rsidR="00055D58" w:rsidRPr="00055D58">
        <w:rPr>
          <w:rFonts w:ascii="Times New Roman" w:hAnsi="Times New Roman"/>
          <w:sz w:val="24"/>
        </w:rPr>
        <w:t>kse</w:t>
      </w:r>
      <w:r w:rsidR="6FB69963" w:rsidRPr="00055D58">
        <w:rPr>
          <w:rFonts w:ascii="Times New Roman" w:hAnsi="Times New Roman"/>
          <w:sz w:val="24"/>
        </w:rPr>
        <w:t xml:space="preserve"> rakendussätted, et teenuse osutaja saaks oma tegevusi</w:t>
      </w:r>
      <w:r w:rsidR="49ACD8A9" w:rsidRPr="00055D58">
        <w:rPr>
          <w:rFonts w:ascii="Times New Roman" w:hAnsi="Times New Roman"/>
          <w:sz w:val="24"/>
        </w:rPr>
        <w:t xml:space="preserve"> lähtuvalt sellest muuta. Samas tuleb arvestada, et </w:t>
      </w:r>
      <w:proofErr w:type="spellStart"/>
      <w:r w:rsidR="49ACD8A9" w:rsidRPr="00055D58">
        <w:rPr>
          <w:rFonts w:ascii="Times New Roman" w:hAnsi="Times New Roman"/>
          <w:sz w:val="24"/>
        </w:rPr>
        <w:t>kesksüsteemi</w:t>
      </w:r>
      <w:proofErr w:type="spellEnd"/>
      <w:r w:rsidR="49ACD8A9" w:rsidRPr="00055D58">
        <w:rPr>
          <w:rFonts w:ascii="Times New Roman" w:hAnsi="Times New Roman"/>
          <w:sz w:val="24"/>
        </w:rPr>
        <w:t xml:space="preserve"> ehk </w:t>
      </w:r>
      <w:proofErr w:type="spellStart"/>
      <w:r w:rsidR="49ACD8A9" w:rsidRPr="00055D58">
        <w:rPr>
          <w:rFonts w:ascii="Times New Roman" w:hAnsi="Times New Roman"/>
          <w:sz w:val="24"/>
        </w:rPr>
        <w:t>TIS-i</w:t>
      </w:r>
      <w:proofErr w:type="spellEnd"/>
      <w:r w:rsidR="49ACD8A9" w:rsidRPr="00055D58">
        <w:rPr>
          <w:rFonts w:ascii="Times New Roman" w:hAnsi="Times New Roman"/>
          <w:sz w:val="24"/>
        </w:rPr>
        <w:t xml:space="preserve"> kontekstis </w:t>
      </w:r>
      <w:r w:rsidR="7CFEE5B7" w:rsidRPr="00055D58">
        <w:rPr>
          <w:rFonts w:ascii="Times New Roman" w:hAnsi="Times New Roman"/>
          <w:sz w:val="24"/>
        </w:rPr>
        <w:t xml:space="preserve">pigem </w:t>
      </w:r>
      <w:r w:rsidR="49ACD8A9" w:rsidRPr="00055D58">
        <w:rPr>
          <w:rFonts w:ascii="Times New Roman" w:hAnsi="Times New Roman"/>
          <w:sz w:val="24"/>
        </w:rPr>
        <w:t xml:space="preserve">koondub </w:t>
      </w:r>
      <w:r w:rsidR="48B49BEB" w:rsidRPr="00055D58">
        <w:rPr>
          <w:rFonts w:ascii="Times New Roman" w:hAnsi="Times New Roman"/>
          <w:sz w:val="24"/>
        </w:rPr>
        <w:t>teabetöötlus k</w:t>
      </w:r>
      <w:r w:rsidR="49ACD8A9" w:rsidRPr="00055D58">
        <w:rPr>
          <w:rFonts w:ascii="Times New Roman" w:hAnsi="Times New Roman"/>
          <w:sz w:val="24"/>
        </w:rPr>
        <w:t>eskele</w:t>
      </w:r>
      <w:r w:rsidR="06550C7F" w:rsidRPr="00055D58">
        <w:rPr>
          <w:rFonts w:ascii="Times New Roman" w:hAnsi="Times New Roman"/>
          <w:sz w:val="24"/>
        </w:rPr>
        <w:t>, et tagada ühekordse kogumise ja taaskasutamise põhimõte,</w:t>
      </w:r>
      <w:r w:rsidR="49ACD8A9" w:rsidRPr="00055D58">
        <w:rPr>
          <w:rFonts w:ascii="Times New Roman" w:hAnsi="Times New Roman"/>
          <w:sz w:val="24"/>
        </w:rPr>
        <w:t xml:space="preserve"> kui vähendaks seda suunda.</w:t>
      </w:r>
      <w:r w:rsidR="4BD80DF4" w:rsidRPr="00055D58">
        <w:rPr>
          <w:rFonts w:ascii="Times New Roman" w:hAnsi="Times New Roman"/>
          <w:sz w:val="24"/>
        </w:rPr>
        <w:t xml:space="preserve"> Seetõttu on kohustuste muutumine vastassuunas (säilitab teenuse osutaja, mitte TIS), vähetõenäoline</w:t>
      </w:r>
      <w:r w:rsidR="00055D58" w:rsidRPr="00055D58">
        <w:rPr>
          <w:rFonts w:ascii="Times New Roman" w:hAnsi="Times New Roman"/>
          <w:sz w:val="24"/>
        </w:rPr>
        <w:t>.</w:t>
      </w:r>
    </w:p>
    <w:p w14:paraId="5FEC783A" w14:textId="77777777" w:rsidR="0087752F" w:rsidRDefault="0087752F" w:rsidP="0016210D">
      <w:pPr>
        <w:rPr>
          <w:rFonts w:ascii="Times New Roman" w:hAnsi="Times New Roman"/>
          <w:b/>
          <w:bCs/>
          <w:sz w:val="24"/>
        </w:rPr>
      </w:pPr>
    </w:p>
    <w:p w14:paraId="25FCFE5D" w14:textId="559A80E8" w:rsidR="00F945DA" w:rsidRPr="00E95B88" w:rsidRDefault="001D06D3" w:rsidP="0016210D">
      <w:pPr>
        <w:rPr>
          <w:rFonts w:ascii="Times New Roman" w:hAnsi="Times New Roman"/>
          <w:sz w:val="24"/>
        </w:rPr>
      </w:pPr>
      <w:bookmarkStart w:id="52" w:name="_Hlk194393480"/>
      <w:r w:rsidRPr="001D06D3">
        <w:rPr>
          <w:rFonts w:ascii="Times New Roman" w:hAnsi="Times New Roman"/>
          <w:b/>
          <w:bCs/>
          <w:sz w:val="24"/>
        </w:rPr>
        <w:lastRenderedPageBreak/>
        <w:t xml:space="preserve">Eelnõu § 46 punktiga </w:t>
      </w:r>
      <w:bookmarkEnd w:id="52"/>
      <w:r w:rsidR="007D20EA">
        <w:rPr>
          <w:rFonts w:ascii="Times New Roman" w:hAnsi="Times New Roman"/>
          <w:b/>
          <w:bCs/>
          <w:sz w:val="24"/>
        </w:rPr>
        <w:t>5</w:t>
      </w:r>
      <w:r w:rsidRPr="001D06D3">
        <w:rPr>
          <w:rFonts w:ascii="Times New Roman" w:hAnsi="Times New Roman"/>
          <w:b/>
          <w:bCs/>
          <w:sz w:val="24"/>
        </w:rPr>
        <w:t xml:space="preserve"> </w:t>
      </w:r>
      <w:r w:rsidR="000C0E98" w:rsidRPr="005349C2">
        <w:rPr>
          <w:rFonts w:ascii="Times New Roman" w:hAnsi="Times New Roman"/>
          <w:sz w:val="24"/>
        </w:rPr>
        <w:t>täiendatakse</w:t>
      </w:r>
      <w:r w:rsidR="00631062" w:rsidRPr="005349C2">
        <w:rPr>
          <w:rFonts w:ascii="Times New Roman" w:hAnsi="Times New Roman"/>
          <w:sz w:val="24"/>
        </w:rPr>
        <w:t xml:space="preserve"> parema õigusselguse ja läbipaistvuse huvides </w:t>
      </w:r>
      <w:proofErr w:type="spellStart"/>
      <w:r w:rsidR="00C04C50">
        <w:rPr>
          <w:rFonts w:ascii="Times New Roman" w:hAnsi="Times New Roman"/>
          <w:sz w:val="24"/>
        </w:rPr>
        <w:t>TIS-i</w:t>
      </w:r>
      <w:proofErr w:type="spellEnd"/>
      <w:r w:rsidR="00631062" w:rsidRPr="005349C2">
        <w:rPr>
          <w:rFonts w:ascii="Times New Roman" w:hAnsi="Times New Roman"/>
          <w:sz w:val="24"/>
        </w:rPr>
        <w:t xml:space="preserve"> andmekoosseisu seaduse tasandil</w:t>
      </w:r>
      <w:r w:rsidR="005349C2" w:rsidRPr="005349C2">
        <w:rPr>
          <w:rFonts w:ascii="Times New Roman" w:hAnsi="Times New Roman"/>
          <w:sz w:val="24"/>
        </w:rPr>
        <w:t xml:space="preserve"> ning </w:t>
      </w:r>
      <w:r w:rsidR="00BB3AF6" w:rsidRPr="003757DE">
        <w:rPr>
          <w:rFonts w:ascii="Times New Roman" w:hAnsi="Times New Roman"/>
          <w:sz w:val="24"/>
        </w:rPr>
        <w:t>TTKS</w:t>
      </w:r>
      <w:r w:rsidR="00BB3AF6">
        <w:rPr>
          <w:rFonts w:ascii="Times New Roman" w:hAnsi="Times New Roman"/>
          <w:b/>
          <w:bCs/>
          <w:sz w:val="24"/>
        </w:rPr>
        <w:t xml:space="preserve"> </w:t>
      </w:r>
      <w:r w:rsidR="40127153" w:rsidRPr="00BB3AF6">
        <w:rPr>
          <w:rFonts w:ascii="Times New Roman" w:hAnsi="Times New Roman"/>
          <w:sz w:val="24"/>
        </w:rPr>
        <w:t>§ 59</w:t>
      </w:r>
      <w:r w:rsidR="40127153" w:rsidRPr="00BB3AF6">
        <w:rPr>
          <w:rFonts w:ascii="Times New Roman" w:hAnsi="Times New Roman"/>
          <w:sz w:val="24"/>
          <w:vertAlign w:val="superscript"/>
        </w:rPr>
        <w:t>1</w:t>
      </w:r>
      <w:r w:rsidR="40127153" w:rsidRPr="00BB3AF6">
        <w:rPr>
          <w:rFonts w:ascii="Times New Roman" w:hAnsi="Times New Roman"/>
          <w:sz w:val="24"/>
        </w:rPr>
        <w:t xml:space="preserve"> lõike 4 punkt</w:t>
      </w:r>
      <w:r w:rsidR="00A32C07" w:rsidRPr="00BB3AF6">
        <w:rPr>
          <w:rFonts w:ascii="Times New Roman" w:hAnsi="Times New Roman"/>
          <w:sz w:val="24"/>
        </w:rPr>
        <w:t>id 2</w:t>
      </w:r>
      <w:r w:rsidR="00386BB9" w:rsidRPr="00BB3AF6">
        <w:rPr>
          <w:rFonts w:ascii="Times New Roman" w:hAnsi="Times New Roman"/>
          <w:sz w:val="24"/>
        </w:rPr>
        <w:t>–</w:t>
      </w:r>
      <w:r w:rsidR="00A32C07" w:rsidRPr="00BB3AF6">
        <w:rPr>
          <w:rFonts w:ascii="Times New Roman" w:hAnsi="Times New Roman"/>
          <w:sz w:val="24"/>
        </w:rPr>
        <w:t>4</w:t>
      </w:r>
      <w:r w:rsidR="40127153" w:rsidRPr="00BB3AF6">
        <w:rPr>
          <w:rFonts w:ascii="Times New Roman" w:hAnsi="Times New Roman"/>
          <w:sz w:val="24"/>
        </w:rPr>
        <w:t xml:space="preserve"> </w:t>
      </w:r>
      <w:r w:rsidR="00BB3AF6" w:rsidRPr="005349C2">
        <w:rPr>
          <w:rFonts w:ascii="Times New Roman" w:hAnsi="Times New Roman"/>
          <w:sz w:val="24"/>
        </w:rPr>
        <w:t>sõnastatakse</w:t>
      </w:r>
      <w:r w:rsidR="00BB3AF6" w:rsidRPr="3BFCAE6E">
        <w:rPr>
          <w:rFonts w:ascii="Times New Roman" w:hAnsi="Times New Roman"/>
          <w:b/>
          <w:bCs/>
          <w:sz w:val="24"/>
        </w:rPr>
        <w:t xml:space="preserve"> </w:t>
      </w:r>
      <w:r w:rsidR="40127153" w:rsidRPr="00BB3AF6">
        <w:rPr>
          <w:rFonts w:ascii="Times New Roman" w:hAnsi="Times New Roman"/>
          <w:sz w:val="24"/>
        </w:rPr>
        <w:t>järgmiselt:</w:t>
      </w:r>
    </w:p>
    <w:p w14:paraId="5898F0AE" w14:textId="10EAA2BB" w:rsidR="00631062" w:rsidRPr="00631062" w:rsidRDefault="00631062" w:rsidP="0016210D">
      <w:pPr>
        <w:rPr>
          <w:rFonts w:ascii="Times New Roman" w:hAnsi="Times New Roman"/>
          <w:sz w:val="24"/>
        </w:rPr>
      </w:pPr>
      <w:r w:rsidRPr="00631062">
        <w:rPr>
          <w:rFonts w:ascii="Times New Roman" w:hAnsi="Times New Roman"/>
          <w:sz w:val="24"/>
        </w:rPr>
        <w:t>„2) patsiendi muud andmed – töökoha, õppeasutuse</w:t>
      </w:r>
      <w:r w:rsidR="004B068E">
        <w:rPr>
          <w:rFonts w:ascii="Times New Roman" w:hAnsi="Times New Roman"/>
          <w:sz w:val="24"/>
        </w:rPr>
        <w:t xml:space="preserve"> ja</w:t>
      </w:r>
      <w:r w:rsidRPr="00631062">
        <w:rPr>
          <w:rFonts w:ascii="Times New Roman" w:hAnsi="Times New Roman"/>
          <w:sz w:val="24"/>
        </w:rPr>
        <w:t xml:space="preserve"> perearsti </w:t>
      </w:r>
      <w:r w:rsidR="004B068E">
        <w:rPr>
          <w:rFonts w:ascii="Times New Roman" w:hAnsi="Times New Roman"/>
          <w:sz w:val="24"/>
        </w:rPr>
        <w:t>andmed,</w:t>
      </w:r>
      <w:r w:rsidRPr="00631062">
        <w:rPr>
          <w:rFonts w:ascii="Times New Roman" w:hAnsi="Times New Roman"/>
          <w:sz w:val="24"/>
        </w:rPr>
        <w:t xml:space="preserve"> ravikindlustuse, ravikindlustushüvitise ja tervishoiuteenusega seotud lisatasu piirmäära andmed</w:t>
      </w:r>
      <w:r w:rsidR="00E07041">
        <w:rPr>
          <w:rFonts w:ascii="Times New Roman" w:hAnsi="Times New Roman"/>
          <w:sz w:val="24"/>
        </w:rPr>
        <w:t>,</w:t>
      </w:r>
      <w:r w:rsidRPr="00631062">
        <w:rPr>
          <w:rFonts w:ascii="Times New Roman" w:hAnsi="Times New Roman"/>
          <w:sz w:val="24"/>
        </w:rPr>
        <w:t xml:space="preserve"> tahteavalduse</w:t>
      </w:r>
      <w:r w:rsidR="009D69CD">
        <w:rPr>
          <w:rFonts w:ascii="Times New Roman" w:hAnsi="Times New Roman"/>
          <w:sz w:val="24"/>
        </w:rPr>
        <w:t xml:space="preserve"> ja</w:t>
      </w:r>
      <w:r w:rsidRPr="00631062">
        <w:rPr>
          <w:rFonts w:ascii="Times New Roman" w:hAnsi="Times New Roman"/>
          <w:sz w:val="24"/>
        </w:rPr>
        <w:t xml:space="preserve"> eestkostja või esindaja andmed;  </w:t>
      </w:r>
    </w:p>
    <w:p w14:paraId="7E562D4E" w14:textId="7E9E901E" w:rsidR="00631062" w:rsidRPr="00631062" w:rsidRDefault="00631062" w:rsidP="0016210D">
      <w:pPr>
        <w:rPr>
          <w:rFonts w:ascii="Times New Roman" w:hAnsi="Times New Roman"/>
          <w:sz w:val="24"/>
        </w:rPr>
      </w:pPr>
      <w:r w:rsidRPr="00631062">
        <w:rPr>
          <w:rFonts w:ascii="Times New Roman" w:hAnsi="Times New Roman"/>
          <w:sz w:val="24"/>
        </w:rPr>
        <w:t>3) patsienti puudutavad meditsiinilised ja muud terviseandmed – raviprotsessi ja terviseseisundit kirjeldavad andmed, geneetilised andmed, terviseriskid</w:t>
      </w:r>
      <w:r w:rsidR="00EB500B">
        <w:rPr>
          <w:rFonts w:ascii="Times New Roman" w:hAnsi="Times New Roman"/>
          <w:sz w:val="24"/>
        </w:rPr>
        <w:t>e,</w:t>
      </w:r>
      <w:r w:rsidRPr="00631062">
        <w:rPr>
          <w:rFonts w:ascii="Times New Roman" w:hAnsi="Times New Roman"/>
          <w:sz w:val="24"/>
        </w:rPr>
        <w:t xml:space="preserve"> tervisekäitumise</w:t>
      </w:r>
      <w:r w:rsidR="00EB500B">
        <w:rPr>
          <w:rFonts w:ascii="Times New Roman" w:hAnsi="Times New Roman"/>
          <w:sz w:val="24"/>
        </w:rPr>
        <w:t xml:space="preserve"> ja</w:t>
      </w:r>
      <w:r w:rsidRPr="00631062">
        <w:rPr>
          <w:rFonts w:ascii="Times New Roman" w:hAnsi="Times New Roman"/>
          <w:sz w:val="24"/>
        </w:rPr>
        <w:t xml:space="preserve"> elustiili </w:t>
      </w:r>
      <w:r w:rsidR="00EB500B">
        <w:rPr>
          <w:rFonts w:ascii="Times New Roman" w:hAnsi="Times New Roman"/>
          <w:sz w:val="24"/>
        </w:rPr>
        <w:t>andmed</w:t>
      </w:r>
      <w:r w:rsidR="00A65404">
        <w:rPr>
          <w:rFonts w:ascii="Times New Roman" w:hAnsi="Times New Roman"/>
          <w:sz w:val="24"/>
        </w:rPr>
        <w:t xml:space="preserve"> ning</w:t>
      </w:r>
      <w:r w:rsidRPr="00631062">
        <w:rPr>
          <w:rFonts w:ascii="Times New Roman" w:hAnsi="Times New Roman"/>
          <w:sz w:val="24"/>
        </w:rPr>
        <w:t xml:space="preserve"> muud tervisega seotud andmed; </w:t>
      </w:r>
    </w:p>
    <w:p w14:paraId="4B151155" w14:textId="7DCDF7FA" w:rsidR="00631062" w:rsidRPr="00631062" w:rsidRDefault="00631062" w:rsidP="0016210D">
      <w:pPr>
        <w:rPr>
          <w:rFonts w:ascii="Times New Roman" w:hAnsi="Times New Roman"/>
          <w:sz w:val="24"/>
        </w:rPr>
      </w:pPr>
      <w:r w:rsidRPr="00631062">
        <w:rPr>
          <w:rFonts w:ascii="Times New Roman" w:hAnsi="Times New Roman"/>
          <w:sz w:val="24"/>
        </w:rPr>
        <w:t>4) dokumendi või andmestiku koostaja andmed – nimi, kood, tegevusluba, kutse või eriala ja kontaktandmed;“</w:t>
      </w:r>
      <w:r w:rsidR="00AB2DEC">
        <w:rPr>
          <w:rFonts w:ascii="Times New Roman" w:hAnsi="Times New Roman"/>
          <w:sz w:val="24"/>
        </w:rPr>
        <w:t>.</w:t>
      </w:r>
    </w:p>
    <w:p w14:paraId="5C05C992" w14:textId="3BE93767" w:rsidR="24B32C6C" w:rsidRDefault="24B32C6C" w:rsidP="0016210D">
      <w:pPr>
        <w:rPr>
          <w:rFonts w:ascii="Times New Roman" w:hAnsi="Times New Roman"/>
          <w:sz w:val="24"/>
        </w:rPr>
      </w:pPr>
    </w:p>
    <w:p w14:paraId="71E09143" w14:textId="7BBE9475" w:rsidR="00BC4501" w:rsidRDefault="00CC12EF" w:rsidP="0016210D">
      <w:pPr>
        <w:rPr>
          <w:rFonts w:ascii="Times New Roman" w:hAnsi="Times New Roman"/>
          <w:sz w:val="24"/>
        </w:rPr>
      </w:pPr>
      <w:r w:rsidRPr="00BC4501">
        <w:rPr>
          <w:rFonts w:ascii="Times New Roman" w:hAnsi="Times New Roman"/>
          <w:sz w:val="24"/>
        </w:rPr>
        <w:t>Muudatusega</w:t>
      </w:r>
      <w:r w:rsidRPr="00CC12EF">
        <w:rPr>
          <w:rFonts w:ascii="Times New Roman" w:hAnsi="Times New Roman"/>
          <w:sz w:val="24"/>
        </w:rPr>
        <w:t>, millega</w:t>
      </w:r>
      <w:r w:rsidRPr="00BC4501">
        <w:rPr>
          <w:rFonts w:ascii="Times New Roman" w:hAnsi="Times New Roman"/>
          <w:sz w:val="24"/>
        </w:rPr>
        <w:t xml:space="preserve"> täpsustatakse</w:t>
      </w:r>
      <w:r w:rsidRPr="00CC12EF">
        <w:rPr>
          <w:rFonts w:ascii="Times New Roman" w:hAnsi="Times New Roman"/>
          <w:sz w:val="24"/>
        </w:rPr>
        <w:t xml:space="preserve"> </w:t>
      </w:r>
      <w:r w:rsidR="00BA2A37">
        <w:rPr>
          <w:rFonts w:ascii="Times New Roman" w:hAnsi="Times New Roman"/>
          <w:sz w:val="24"/>
        </w:rPr>
        <w:t>TTKS</w:t>
      </w:r>
      <w:r w:rsidRPr="00CC12EF">
        <w:rPr>
          <w:rFonts w:ascii="Times New Roman" w:hAnsi="Times New Roman"/>
          <w:sz w:val="24"/>
        </w:rPr>
        <w:t xml:space="preserve"> </w:t>
      </w:r>
      <w:r w:rsidR="00386BB9">
        <w:rPr>
          <w:rFonts w:ascii="Times New Roman" w:hAnsi="Times New Roman"/>
          <w:sz w:val="24"/>
        </w:rPr>
        <w:t>§</w:t>
      </w:r>
      <w:r w:rsidRPr="00BC4501">
        <w:rPr>
          <w:rFonts w:ascii="Times New Roman" w:hAnsi="Times New Roman"/>
          <w:sz w:val="24"/>
        </w:rPr>
        <w:t xml:space="preserve"> </w:t>
      </w:r>
      <w:r w:rsidR="002F7BFA" w:rsidRPr="00CC12EF">
        <w:rPr>
          <w:rFonts w:ascii="Times New Roman" w:hAnsi="Times New Roman"/>
          <w:sz w:val="24"/>
        </w:rPr>
        <w:t>§ 59</w:t>
      </w:r>
      <w:r w:rsidR="002F7BFA" w:rsidRPr="00CC12EF">
        <w:rPr>
          <w:rFonts w:ascii="Times New Roman" w:hAnsi="Times New Roman"/>
          <w:sz w:val="24"/>
          <w:vertAlign w:val="superscript"/>
        </w:rPr>
        <w:t>1</w:t>
      </w:r>
      <w:r w:rsidR="002F7BFA" w:rsidRPr="00CC12EF">
        <w:rPr>
          <w:rFonts w:ascii="Times New Roman" w:hAnsi="Times New Roman"/>
          <w:sz w:val="24"/>
        </w:rPr>
        <w:t xml:space="preserve"> lõike 4 </w:t>
      </w:r>
      <w:r w:rsidRPr="00CC12EF">
        <w:rPr>
          <w:rFonts w:ascii="Times New Roman" w:hAnsi="Times New Roman"/>
          <w:sz w:val="24"/>
        </w:rPr>
        <w:t xml:space="preserve">punkti </w:t>
      </w:r>
      <w:r w:rsidR="002A6A63">
        <w:rPr>
          <w:rFonts w:ascii="Times New Roman" w:hAnsi="Times New Roman"/>
          <w:sz w:val="24"/>
        </w:rPr>
        <w:t>2</w:t>
      </w:r>
      <w:r w:rsidR="000E46E1">
        <w:rPr>
          <w:rFonts w:ascii="Times New Roman" w:hAnsi="Times New Roman"/>
          <w:sz w:val="24"/>
        </w:rPr>
        <w:t>,</w:t>
      </w:r>
      <w:r w:rsidRPr="00CC12EF">
        <w:rPr>
          <w:rFonts w:ascii="Times New Roman" w:hAnsi="Times New Roman"/>
          <w:sz w:val="24"/>
        </w:rPr>
        <w:t xml:space="preserve"> </w:t>
      </w:r>
      <w:r w:rsidR="002F7BFA" w:rsidRPr="00CC12EF">
        <w:rPr>
          <w:rFonts w:ascii="Times New Roman" w:hAnsi="Times New Roman"/>
          <w:sz w:val="24"/>
        </w:rPr>
        <w:t xml:space="preserve">laiendatakse </w:t>
      </w:r>
      <w:proofErr w:type="spellStart"/>
      <w:r w:rsidR="000E46E1">
        <w:rPr>
          <w:rFonts w:ascii="Times New Roman" w:hAnsi="Times New Roman"/>
          <w:sz w:val="24"/>
        </w:rPr>
        <w:t>TIS-is</w:t>
      </w:r>
      <w:proofErr w:type="spellEnd"/>
      <w:r>
        <w:rPr>
          <w:rFonts w:ascii="Times New Roman" w:hAnsi="Times New Roman"/>
          <w:sz w:val="24"/>
        </w:rPr>
        <w:t xml:space="preserve"> töödeldavate ja</w:t>
      </w:r>
      <w:r w:rsidR="002A6A63">
        <w:rPr>
          <w:rFonts w:ascii="Times New Roman" w:hAnsi="Times New Roman"/>
          <w:sz w:val="24"/>
        </w:rPr>
        <w:t xml:space="preserve"> selle</w:t>
      </w:r>
      <w:r w:rsidR="002F7BFA" w:rsidRPr="00CC12EF">
        <w:rPr>
          <w:rFonts w:ascii="Times New Roman" w:hAnsi="Times New Roman"/>
          <w:sz w:val="24"/>
        </w:rPr>
        <w:t xml:space="preserve"> vahendusel kuvatavate andmete koosseisu</w:t>
      </w:r>
      <w:r w:rsidR="000E46E1">
        <w:rPr>
          <w:rFonts w:ascii="Times New Roman" w:hAnsi="Times New Roman"/>
          <w:sz w:val="24"/>
        </w:rPr>
        <w:t>,</w:t>
      </w:r>
      <w:r w:rsidR="002F7BFA" w:rsidRPr="00CC12EF">
        <w:rPr>
          <w:rFonts w:ascii="Times New Roman" w:hAnsi="Times New Roman"/>
          <w:sz w:val="24"/>
        </w:rPr>
        <w:t xml:space="preserve"> hõlmates ka maksimaalse visiiditasu piirmäära summa, mida on vajalike lahenduste arendamisel võimalik terviseportaali vahendusel</w:t>
      </w:r>
      <w:r w:rsidR="000E46E1">
        <w:rPr>
          <w:rFonts w:ascii="Times New Roman" w:hAnsi="Times New Roman"/>
          <w:sz w:val="24"/>
        </w:rPr>
        <w:t xml:space="preserve"> </w:t>
      </w:r>
      <w:r w:rsidR="000E46E1" w:rsidRPr="00CC12EF">
        <w:rPr>
          <w:rFonts w:ascii="Times New Roman" w:hAnsi="Times New Roman"/>
          <w:sz w:val="24"/>
        </w:rPr>
        <w:t>kuvada</w:t>
      </w:r>
      <w:r w:rsidRPr="00CC12EF">
        <w:rPr>
          <w:rFonts w:ascii="Times New Roman" w:hAnsi="Times New Roman"/>
          <w:sz w:val="24"/>
        </w:rPr>
        <w:t>.</w:t>
      </w:r>
    </w:p>
    <w:p w14:paraId="1249F6FB" w14:textId="77777777" w:rsidR="0026501C" w:rsidRPr="00CC12EF" w:rsidRDefault="0026501C" w:rsidP="0016210D">
      <w:pPr>
        <w:rPr>
          <w:rFonts w:ascii="Times New Roman" w:hAnsi="Times New Roman"/>
          <w:sz w:val="24"/>
        </w:rPr>
      </w:pPr>
    </w:p>
    <w:p w14:paraId="37C6DFAB" w14:textId="2EF70A45" w:rsidR="25373572" w:rsidRDefault="002A6A63" w:rsidP="25373572">
      <w:pPr>
        <w:rPr>
          <w:rFonts w:ascii="Times New Roman" w:hAnsi="Times New Roman"/>
          <w:sz w:val="24"/>
        </w:rPr>
      </w:pPr>
      <w:r w:rsidRPr="25373572">
        <w:rPr>
          <w:rFonts w:ascii="Times New Roman" w:hAnsi="Times New Roman"/>
          <w:sz w:val="24"/>
        </w:rPr>
        <w:t xml:space="preserve">Muudatusega, millega täpsustatakse </w:t>
      </w:r>
      <w:r w:rsidR="00BA2A37" w:rsidRPr="25373572">
        <w:rPr>
          <w:rFonts w:ascii="Times New Roman" w:hAnsi="Times New Roman"/>
          <w:sz w:val="24"/>
        </w:rPr>
        <w:t>TTKS</w:t>
      </w:r>
      <w:r w:rsidRPr="25373572">
        <w:rPr>
          <w:rFonts w:ascii="Times New Roman" w:hAnsi="Times New Roman"/>
          <w:sz w:val="24"/>
        </w:rPr>
        <w:t xml:space="preserve"> § 59</w:t>
      </w:r>
      <w:r w:rsidRPr="25373572">
        <w:rPr>
          <w:rFonts w:ascii="Times New Roman" w:hAnsi="Times New Roman"/>
          <w:sz w:val="24"/>
          <w:vertAlign w:val="superscript"/>
        </w:rPr>
        <w:t>1</w:t>
      </w:r>
      <w:r w:rsidRPr="25373572">
        <w:rPr>
          <w:rFonts w:ascii="Times New Roman" w:hAnsi="Times New Roman"/>
          <w:sz w:val="24"/>
        </w:rPr>
        <w:t xml:space="preserve"> lõike 4 punkti 3</w:t>
      </w:r>
      <w:r w:rsidR="004820BC" w:rsidRPr="25373572">
        <w:rPr>
          <w:rFonts w:ascii="Times New Roman" w:hAnsi="Times New Roman"/>
          <w:sz w:val="24"/>
        </w:rPr>
        <w:t>,</w:t>
      </w:r>
      <w:r w:rsidR="0096111B" w:rsidRPr="25373572">
        <w:rPr>
          <w:rFonts w:ascii="Times New Roman" w:hAnsi="Times New Roman"/>
          <w:sz w:val="24"/>
        </w:rPr>
        <w:t xml:space="preserve"> näh</w:t>
      </w:r>
      <w:r w:rsidR="00BA2A37" w:rsidRPr="25373572">
        <w:rPr>
          <w:rFonts w:ascii="Times New Roman" w:hAnsi="Times New Roman"/>
          <w:sz w:val="24"/>
        </w:rPr>
        <w:t>akse</w:t>
      </w:r>
      <w:r w:rsidR="0096111B" w:rsidRPr="25373572">
        <w:rPr>
          <w:rFonts w:ascii="Times New Roman" w:hAnsi="Times New Roman"/>
          <w:sz w:val="24"/>
        </w:rPr>
        <w:t xml:space="preserve"> ette, et patsienti puudutavate meditsiinilis</w:t>
      </w:r>
      <w:r w:rsidR="00FC034F" w:rsidRPr="25373572">
        <w:rPr>
          <w:rFonts w:ascii="Times New Roman" w:hAnsi="Times New Roman"/>
          <w:sz w:val="24"/>
        </w:rPr>
        <w:t>t</w:t>
      </w:r>
      <w:r w:rsidR="0096111B" w:rsidRPr="25373572">
        <w:rPr>
          <w:rFonts w:ascii="Times New Roman" w:hAnsi="Times New Roman"/>
          <w:sz w:val="24"/>
        </w:rPr>
        <w:t>e ja muude terviseandmete alla käivad nii</w:t>
      </w:r>
      <w:r w:rsidR="00265ECB" w:rsidRPr="25373572">
        <w:rPr>
          <w:rFonts w:ascii="Times New Roman" w:hAnsi="Times New Roman"/>
          <w:sz w:val="24"/>
        </w:rPr>
        <w:t xml:space="preserve"> raviprotsessi ja terviseseisundit kirjeldavad andmed kui ka geneetilised andmed</w:t>
      </w:r>
      <w:r w:rsidR="09C431F5" w:rsidRPr="25373572">
        <w:rPr>
          <w:rFonts w:ascii="Times New Roman" w:hAnsi="Times New Roman"/>
          <w:sz w:val="24"/>
        </w:rPr>
        <w:t xml:space="preserve"> (see tuuakse nüüd eraldi välja),</w:t>
      </w:r>
      <w:r w:rsidR="00265ECB" w:rsidRPr="25373572">
        <w:rPr>
          <w:rFonts w:ascii="Times New Roman" w:hAnsi="Times New Roman"/>
          <w:sz w:val="24"/>
        </w:rPr>
        <w:t xml:space="preserve"> terviseriskid</w:t>
      </w:r>
      <w:r w:rsidR="0048474F" w:rsidRPr="25373572">
        <w:rPr>
          <w:rFonts w:ascii="Times New Roman" w:hAnsi="Times New Roman"/>
          <w:sz w:val="24"/>
        </w:rPr>
        <w:t>e</w:t>
      </w:r>
      <w:r w:rsidR="00FE161F" w:rsidRPr="25373572">
        <w:rPr>
          <w:rFonts w:ascii="Times New Roman" w:hAnsi="Times New Roman"/>
          <w:sz w:val="24"/>
        </w:rPr>
        <w:t>,</w:t>
      </w:r>
      <w:r w:rsidR="00265ECB" w:rsidRPr="25373572">
        <w:rPr>
          <w:rFonts w:ascii="Times New Roman" w:hAnsi="Times New Roman"/>
          <w:sz w:val="24"/>
        </w:rPr>
        <w:t xml:space="preserve"> tervisekäitumise</w:t>
      </w:r>
      <w:r w:rsidR="0048474F" w:rsidRPr="25373572">
        <w:rPr>
          <w:rFonts w:ascii="Times New Roman" w:hAnsi="Times New Roman"/>
          <w:sz w:val="24"/>
        </w:rPr>
        <w:t xml:space="preserve"> ja</w:t>
      </w:r>
      <w:r w:rsidR="00265ECB" w:rsidRPr="25373572">
        <w:rPr>
          <w:rFonts w:ascii="Times New Roman" w:hAnsi="Times New Roman"/>
          <w:sz w:val="24"/>
        </w:rPr>
        <w:t xml:space="preserve"> elustiili </w:t>
      </w:r>
      <w:r w:rsidR="0048474F" w:rsidRPr="25373572">
        <w:rPr>
          <w:rFonts w:ascii="Times New Roman" w:hAnsi="Times New Roman"/>
          <w:sz w:val="24"/>
        </w:rPr>
        <w:t>andmed ning</w:t>
      </w:r>
      <w:r w:rsidR="00265ECB" w:rsidRPr="25373572">
        <w:rPr>
          <w:rFonts w:ascii="Times New Roman" w:hAnsi="Times New Roman"/>
          <w:sz w:val="24"/>
        </w:rPr>
        <w:t xml:space="preserve"> muud tervisega seotud andmed.</w:t>
      </w:r>
      <w:r w:rsidR="004D5CF4" w:rsidRPr="25373572">
        <w:rPr>
          <w:rFonts w:ascii="Times New Roman" w:hAnsi="Times New Roman"/>
          <w:sz w:val="24"/>
        </w:rPr>
        <w:t xml:space="preserve"> Lisaks kavandatavatele</w:t>
      </w:r>
      <w:r w:rsidR="00737D1D" w:rsidRPr="25373572">
        <w:rPr>
          <w:rFonts w:ascii="Times New Roman" w:hAnsi="Times New Roman"/>
          <w:sz w:val="24"/>
        </w:rPr>
        <w:t>,</w:t>
      </w:r>
      <w:r w:rsidR="004D5CF4" w:rsidRPr="25373572">
        <w:rPr>
          <w:rFonts w:ascii="Times New Roman" w:hAnsi="Times New Roman"/>
          <w:sz w:val="24"/>
        </w:rPr>
        <w:t xml:space="preserve"> geneetilistel andmetel tuginevatele </w:t>
      </w:r>
      <w:r w:rsidR="00687AC9" w:rsidRPr="25373572">
        <w:rPr>
          <w:rFonts w:ascii="Times New Roman" w:hAnsi="Times New Roman"/>
          <w:sz w:val="24"/>
        </w:rPr>
        <w:t>tervise</w:t>
      </w:r>
      <w:r w:rsidR="004D5CF4" w:rsidRPr="25373572">
        <w:rPr>
          <w:rFonts w:ascii="Times New Roman" w:hAnsi="Times New Roman"/>
          <w:sz w:val="24"/>
        </w:rPr>
        <w:t>riskide</w:t>
      </w:r>
      <w:r w:rsidR="00687AC9" w:rsidRPr="25373572">
        <w:rPr>
          <w:rFonts w:ascii="Times New Roman" w:hAnsi="Times New Roman"/>
          <w:sz w:val="24"/>
        </w:rPr>
        <w:t xml:space="preserve"> andmete</w:t>
      </w:r>
      <w:r w:rsidR="004D5CF4" w:rsidRPr="25373572">
        <w:rPr>
          <w:rFonts w:ascii="Times New Roman" w:hAnsi="Times New Roman"/>
          <w:sz w:val="24"/>
        </w:rPr>
        <w:t xml:space="preserve">le töödeldakse juba </w:t>
      </w:r>
      <w:r w:rsidR="00E660E6" w:rsidRPr="25373572">
        <w:rPr>
          <w:rFonts w:ascii="Times New Roman" w:hAnsi="Times New Roman"/>
          <w:sz w:val="24"/>
        </w:rPr>
        <w:t>praegu</w:t>
      </w:r>
      <w:r w:rsidR="00521EB1" w:rsidRPr="25373572">
        <w:rPr>
          <w:rFonts w:ascii="Times New Roman" w:hAnsi="Times New Roman"/>
          <w:sz w:val="24"/>
        </w:rPr>
        <w:t xml:space="preserve"> </w:t>
      </w:r>
      <w:proofErr w:type="spellStart"/>
      <w:r w:rsidR="00521EB1" w:rsidRPr="25373572">
        <w:rPr>
          <w:rFonts w:ascii="Times New Roman" w:hAnsi="Times New Roman"/>
          <w:sz w:val="24"/>
        </w:rPr>
        <w:t>TIS-is</w:t>
      </w:r>
      <w:proofErr w:type="spellEnd"/>
      <w:r w:rsidR="004D5CF4" w:rsidRPr="25373572">
        <w:rPr>
          <w:rFonts w:ascii="Times New Roman" w:hAnsi="Times New Roman"/>
          <w:sz w:val="24"/>
        </w:rPr>
        <w:t xml:space="preserve"> erineva</w:t>
      </w:r>
      <w:r w:rsidR="00DE526B" w:rsidRPr="25373572">
        <w:rPr>
          <w:rFonts w:ascii="Times New Roman" w:hAnsi="Times New Roman"/>
          <w:sz w:val="24"/>
        </w:rPr>
        <w:t>id</w:t>
      </w:r>
      <w:r w:rsidR="004D5CF4" w:rsidRPr="25373572">
        <w:rPr>
          <w:rFonts w:ascii="Times New Roman" w:hAnsi="Times New Roman"/>
          <w:sz w:val="24"/>
        </w:rPr>
        <w:t xml:space="preserve"> terviserisk</w:t>
      </w:r>
      <w:r w:rsidR="00DE526B" w:rsidRPr="25373572">
        <w:rPr>
          <w:rFonts w:ascii="Times New Roman" w:hAnsi="Times New Roman"/>
          <w:sz w:val="24"/>
        </w:rPr>
        <w:t>e puudutavat</w:t>
      </w:r>
      <w:r w:rsidR="004D5CF4" w:rsidRPr="25373572">
        <w:rPr>
          <w:rFonts w:ascii="Times New Roman" w:hAnsi="Times New Roman"/>
          <w:sz w:val="24"/>
        </w:rPr>
        <w:t xml:space="preserve"> teavet, mistõttu tehakse muudatusega täiendus </w:t>
      </w:r>
      <w:proofErr w:type="spellStart"/>
      <w:r w:rsidR="00521EB1" w:rsidRPr="25373572">
        <w:rPr>
          <w:rFonts w:ascii="Times New Roman" w:hAnsi="Times New Roman"/>
          <w:sz w:val="24"/>
        </w:rPr>
        <w:t>TIS-i</w:t>
      </w:r>
      <w:proofErr w:type="spellEnd"/>
      <w:r w:rsidR="004D5CF4" w:rsidRPr="25373572">
        <w:rPr>
          <w:rFonts w:ascii="Times New Roman" w:hAnsi="Times New Roman"/>
          <w:sz w:val="24"/>
        </w:rPr>
        <w:t xml:space="preserve"> andmekoosseisus</w:t>
      </w:r>
      <w:r w:rsidR="00FA493C" w:rsidRPr="25373572">
        <w:rPr>
          <w:rFonts w:ascii="Times New Roman" w:hAnsi="Times New Roman"/>
          <w:sz w:val="24"/>
        </w:rPr>
        <w:t>,</w:t>
      </w:r>
      <w:r w:rsidR="004D5CF4" w:rsidRPr="25373572">
        <w:rPr>
          <w:rFonts w:ascii="Times New Roman" w:hAnsi="Times New Roman"/>
          <w:sz w:val="24"/>
        </w:rPr>
        <w:t xml:space="preserve"> tagades senisest parema läbipaistvuse. </w:t>
      </w:r>
      <w:r w:rsidR="3C516F62" w:rsidRPr="25373572">
        <w:rPr>
          <w:rFonts w:ascii="Times New Roman" w:hAnsi="Times New Roman"/>
          <w:sz w:val="24"/>
        </w:rPr>
        <w:t>S</w:t>
      </w:r>
      <w:r w:rsidR="004D5CF4" w:rsidRPr="25373572">
        <w:rPr>
          <w:rFonts w:ascii="Times New Roman" w:hAnsi="Times New Roman"/>
          <w:sz w:val="24"/>
        </w:rPr>
        <w:t>petsialistide omavahelise turvalise suhtluse ja andmevahetuse võimalus</w:t>
      </w:r>
      <w:r w:rsidR="223BDF60" w:rsidRPr="25373572">
        <w:rPr>
          <w:rFonts w:ascii="Times New Roman" w:hAnsi="Times New Roman"/>
          <w:sz w:val="24"/>
        </w:rPr>
        <w:t>ed lähtuvad</w:t>
      </w:r>
      <w:r w:rsidR="004D5CF4" w:rsidRPr="25373572">
        <w:rPr>
          <w:rFonts w:ascii="Times New Roman" w:hAnsi="Times New Roman"/>
          <w:sz w:val="24"/>
        </w:rPr>
        <w:t xml:space="preserve"> inimeste terviseteadlikkuse parandamis</w:t>
      </w:r>
      <w:r w:rsidR="4E068F98" w:rsidRPr="25373572">
        <w:rPr>
          <w:rFonts w:ascii="Times New Roman" w:hAnsi="Times New Roman"/>
          <w:sz w:val="24"/>
        </w:rPr>
        <w:t>t</w:t>
      </w:r>
      <w:r w:rsidR="004D5CF4" w:rsidRPr="25373572">
        <w:rPr>
          <w:rFonts w:ascii="Times New Roman" w:hAnsi="Times New Roman"/>
          <w:sz w:val="24"/>
        </w:rPr>
        <w:t xml:space="preserve"> ja suurenenud võimekuse</w:t>
      </w:r>
      <w:r w:rsidR="6397F9B0" w:rsidRPr="25373572">
        <w:rPr>
          <w:rFonts w:ascii="Times New Roman" w:hAnsi="Times New Roman"/>
          <w:sz w:val="24"/>
        </w:rPr>
        <w:t>st</w:t>
      </w:r>
      <w:r w:rsidR="004D5CF4" w:rsidRPr="25373572">
        <w:rPr>
          <w:rFonts w:ascii="Times New Roman" w:hAnsi="Times New Roman"/>
          <w:sz w:val="24"/>
        </w:rPr>
        <w:t xml:space="preserve"> oma tervise eest ise vastutus võtta.</w:t>
      </w:r>
      <w:r w:rsidR="5D24A9DB" w:rsidRPr="25373572">
        <w:rPr>
          <w:rFonts w:ascii="Times New Roman" w:hAnsi="Times New Roman"/>
          <w:sz w:val="24"/>
        </w:rPr>
        <w:t xml:space="preserve"> </w:t>
      </w:r>
      <w:r w:rsidR="5D24A9DB" w:rsidRPr="00F52118">
        <w:rPr>
          <w:rFonts w:ascii="Times New Roman" w:hAnsi="Times New Roman"/>
          <w:sz w:val="24"/>
        </w:rPr>
        <w:t xml:space="preserve">Elustiili alla paigutuvad peamiselt </w:t>
      </w:r>
      <w:r w:rsidR="6A4B12E1" w:rsidRPr="00F52118">
        <w:rPr>
          <w:rFonts w:ascii="Times New Roman" w:hAnsi="Times New Roman"/>
          <w:sz w:val="24"/>
        </w:rPr>
        <w:t>inimese esitatav teave näite</w:t>
      </w:r>
      <w:r w:rsidR="1742DC63" w:rsidRPr="00F52118">
        <w:rPr>
          <w:rFonts w:ascii="Times New Roman" w:hAnsi="Times New Roman"/>
          <w:sz w:val="24"/>
        </w:rPr>
        <w:t>k</w:t>
      </w:r>
      <w:r w:rsidR="6A4B12E1" w:rsidRPr="00F52118">
        <w:rPr>
          <w:rFonts w:ascii="Times New Roman" w:hAnsi="Times New Roman"/>
          <w:sz w:val="24"/>
        </w:rPr>
        <w:t>s tervisekontrollide raames (suitsetamine jms). Kuigi seda täna juba kogutakse, tuuakse see eraldi andmegrupina selgelt välja.</w:t>
      </w:r>
      <w:r w:rsidR="5F639547" w:rsidRPr="00F52118">
        <w:rPr>
          <w:rFonts w:ascii="Times New Roman" w:hAnsi="Times New Roman"/>
          <w:i/>
          <w:iCs/>
          <w:sz w:val="24"/>
        </w:rPr>
        <w:t xml:space="preserve"> </w:t>
      </w:r>
      <w:r w:rsidR="5F639547" w:rsidRPr="00F52118">
        <w:rPr>
          <w:rFonts w:ascii="Times New Roman" w:hAnsi="Times New Roman"/>
          <w:sz w:val="24"/>
        </w:rPr>
        <w:t>Elustiili puudutav teave sisaldu</w:t>
      </w:r>
      <w:r w:rsidR="4EB7F48C" w:rsidRPr="00F52118">
        <w:rPr>
          <w:rFonts w:ascii="Times New Roman" w:hAnsi="Times New Roman"/>
          <w:sz w:val="24"/>
        </w:rPr>
        <w:t>b</w:t>
      </w:r>
      <w:r w:rsidR="5F639547" w:rsidRPr="00F52118">
        <w:rPr>
          <w:rFonts w:ascii="Times New Roman" w:hAnsi="Times New Roman"/>
          <w:sz w:val="24"/>
        </w:rPr>
        <w:t xml:space="preserve"> ka töötervishoius, kus räägitakse isiku füüsilisest tegevusest väljaspool töökeskkonda, et kompenseerida võimalikke kaasnevaid riske (nt soovitus ujuda</w:t>
      </w:r>
      <w:r w:rsidR="3F0C8656" w:rsidRPr="00F52118">
        <w:rPr>
          <w:rFonts w:ascii="Times New Roman" w:hAnsi="Times New Roman"/>
          <w:sz w:val="24"/>
        </w:rPr>
        <w:t xml:space="preserve">, käia regulaarselt massaažis </w:t>
      </w:r>
      <w:r w:rsidR="5F639547" w:rsidRPr="00F52118">
        <w:rPr>
          <w:rFonts w:ascii="Times New Roman" w:hAnsi="Times New Roman"/>
          <w:sz w:val="24"/>
        </w:rPr>
        <w:t xml:space="preserve">vms). </w:t>
      </w:r>
      <w:r w:rsidR="666EF132" w:rsidRPr="00F52118">
        <w:rPr>
          <w:rFonts w:ascii="Times New Roman" w:hAnsi="Times New Roman"/>
          <w:sz w:val="24"/>
        </w:rPr>
        <w:t>Muu tervisealase teabe all võib mõista samuti tervisega seotud teavet</w:t>
      </w:r>
      <w:r w:rsidR="0F132ED2" w:rsidRPr="00F52118">
        <w:rPr>
          <w:rFonts w:ascii="Times New Roman" w:hAnsi="Times New Roman"/>
          <w:sz w:val="24"/>
        </w:rPr>
        <w:t xml:space="preserve"> </w:t>
      </w:r>
      <w:r w:rsidR="666EF132" w:rsidRPr="00F52118">
        <w:rPr>
          <w:rFonts w:ascii="Times New Roman" w:hAnsi="Times New Roman"/>
          <w:sz w:val="24"/>
        </w:rPr>
        <w:t xml:space="preserve">mida </w:t>
      </w:r>
      <w:proofErr w:type="spellStart"/>
      <w:r w:rsidR="666EF132" w:rsidRPr="00F52118">
        <w:rPr>
          <w:rFonts w:ascii="Times New Roman" w:hAnsi="Times New Roman"/>
          <w:sz w:val="24"/>
        </w:rPr>
        <w:t>TIS-is</w:t>
      </w:r>
      <w:proofErr w:type="spellEnd"/>
      <w:r w:rsidR="666EF132" w:rsidRPr="00F52118">
        <w:rPr>
          <w:rFonts w:ascii="Times New Roman" w:hAnsi="Times New Roman"/>
          <w:sz w:val="24"/>
        </w:rPr>
        <w:t xml:space="preserve"> töödeldakse - näiteks</w:t>
      </w:r>
      <w:r w:rsidR="69D17D37" w:rsidRPr="00F52118">
        <w:rPr>
          <w:rFonts w:ascii="Times New Roman" w:hAnsi="Times New Roman"/>
          <w:sz w:val="24"/>
        </w:rPr>
        <w:t xml:space="preserve"> patsiendiküsimustiku täitmine, mille koh</w:t>
      </w:r>
      <w:r w:rsidR="0E7C058B" w:rsidRPr="00F52118">
        <w:rPr>
          <w:rFonts w:ascii="Times New Roman" w:hAnsi="Times New Roman"/>
          <w:sz w:val="24"/>
        </w:rPr>
        <w:t xml:space="preserve">ta ei ole võimalik tekitada </w:t>
      </w:r>
      <w:r w:rsidR="295A2FB1" w:rsidRPr="00F52118">
        <w:rPr>
          <w:rFonts w:ascii="Times New Roman" w:hAnsi="Times New Roman"/>
          <w:sz w:val="24"/>
        </w:rPr>
        <w:t xml:space="preserve">ühtset </w:t>
      </w:r>
      <w:r w:rsidR="0E7C058B" w:rsidRPr="00F52118">
        <w:rPr>
          <w:rFonts w:ascii="Times New Roman" w:hAnsi="Times New Roman"/>
          <w:sz w:val="24"/>
        </w:rPr>
        <w:t>katusmõistet</w:t>
      </w:r>
      <w:r w:rsidR="00F52118">
        <w:rPr>
          <w:rFonts w:ascii="Times New Roman" w:hAnsi="Times New Roman"/>
          <w:sz w:val="24"/>
        </w:rPr>
        <w:t>.</w:t>
      </w:r>
    </w:p>
    <w:p w14:paraId="485E4579" w14:textId="77777777" w:rsidR="00F52118" w:rsidRDefault="00F52118" w:rsidP="25373572">
      <w:pPr>
        <w:rPr>
          <w:rFonts w:ascii="Times New Roman" w:hAnsi="Times New Roman"/>
          <w:sz w:val="24"/>
        </w:rPr>
      </w:pPr>
    </w:p>
    <w:p w14:paraId="4F31B824" w14:textId="74B7486D" w:rsidR="00BC4501" w:rsidRPr="00BC4501" w:rsidRDefault="0020177F" w:rsidP="0016210D">
      <w:pPr>
        <w:rPr>
          <w:rFonts w:ascii="Times New Roman" w:hAnsi="Times New Roman"/>
          <w:sz w:val="24"/>
        </w:rPr>
      </w:pPr>
      <w:r>
        <w:rPr>
          <w:rFonts w:ascii="Times New Roman" w:hAnsi="Times New Roman"/>
          <w:sz w:val="24"/>
        </w:rPr>
        <w:t>TTKS</w:t>
      </w:r>
      <w:r w:rsidR="00492B28">
        <w:rPr>
          <w:rFonts w:ascii="Times New Roman" w:hAnsi="Times New Roman"/>
          <w:sz w:val="24"/>
        </w:rPr>
        <w:t xml:space="preserve"> </w:t>
      </w:r>
      <w:r w:rsidR="00FC3BD8">
        <w:rPr>
          <w:rFonts w:ascii="Times New Roman" w:hAnsi="Times New Roman"/>
          <w:sz w:val="24"/>
        </w:rPr>
        <w:t>§</w:t>
      </w:r>
      <w:r w:rsidR="00492B28" w:rsidRPr="00BC4501">
        <w:rPr>
          <w:rFonts w:ascii="Times New Roman" w:hAnsi="Times New Roman"/>
          <w:sz w:val="24"/>
        </w:rPr>
        <w:t xml:space="preserve"> 59</w:t>
      </w:r>
      <w:r w:rsidR="00492B28" w:rsidRPr="00BC4501">
        <w:rPr>
          <w:rFonts w:ascii="Times New Roman" w:hAnsi="Times New Roman"/>
          <w:sz w:val="24"/>
          <w:vertAlign w:val="superscript"/>
        </w:rPr>
        <w:t>1</w:t>
      </w:r>
      <w:r w:rsidR="00492B28" w:rsidRPr="00BC4501">
        <w:rPr>
          <w:rFonts w:ascii="Times New Roman" w:hAnsi="Times New Roman"/>
          <w:sz w:val="24"/>
        </w:rPr>
        <w:t xml:space="preserve"> </w:t>
      </w:r>
      <w:r w:rsidR="00BC4501" w:rsidRPr="00BC4501">
        <w:rPr>
          <w:rFonts w:ascii="Times New Roman" w:hAnsi="Times New Roman"/>
          <w:sz w:val="24"/>
        </w:rPr>
        <w:t>lõike 4 punkti 4 sõnastust</w:t>
      </w:r>
      <w:r w:rsidR="00492B28">
        <w:rPr>
          <w:rFonts w:ascii="Times New Roman" w:hAnsi="Times New Roman"/>
          <w:sz w:val="24"/>
        </w:rPr>
        <w:t xml:space="preserve"> </w:t>
      </w:r>
      <w:r w:rsidR="00485013">
        <w:rPr>
          <w:rFonts w:ascii="Times New Roman" w:hAnsi="Times New Roman"/>
          <w:sz w:val="24"/>
        </w:rPr>
        <w:t>täpsustata</w:t>
      </w:r>
      <w:r w:rsidR="004C3057">
        <w:rPr>
          <w:rFonts w:ascii="Times New Roman" w:hAnsi="Times New Roman"/>
          <w:sz w:val="24"/>
        </w:rPr>
        <w:t xml:space="preserve">kse </w:t>
      </w:r>
      <w:r w:rsidR="00492B28">
        <w:rPr>
          <w:rFonts w:ascii="Times New Roman" w:hAnsi="Times New Roman"/>
          <w:sz w:val="24"/>
        </w:rPr>
        <w:t>selliselt</w:t>
      </w:r>
      <w:r w:rsidR="00BC4501" w:rsidRPr="00BC4501">
        <w:rPr>
          <w:rFonts w:ascii="Times New Roman" w:hAnsi="Times New Roman"/>
          <w:sz w:val="24"/>
        </w:rPr>
        <w:t xml:space="preserve">, et </w:t>
      </w:r>
      <w:r w:rsidR="00570053">
        <w:rPr>
          <w:rFonts w:ascii="Times New Roman" w:hAnsi="Times New Roman"/>
          <w:sz w:val="24"/>
        </w:rPr>
        <w:t>säte</w:t>
      </w:r>
      <w:r w:rsidR="00BC4501" w:rsidRPr="00BC4501">
        <w:rPr>
          <w:rFonts w:ascii="Times New Roman" w:hAnsi="Times New Roman"/>
          <w:sz w:val="24"/>
        </w:rPr>
        <w:t xml:space="preserve"> hõlmaks lisaks tervikdokumentidele (nt </w:t>
      </w:r>
      <w:proofErr w:type="spellStart"/>
      <w:r w:rsidR="00BC4501" w:rsidRPr="00BC4501">
        <w:rPr>
          <w:rFonts w:ascii="Times New Roman" w:hAnsi="Times New Roman"/>
          <w:sz w:val="24"/>
        </w:rPr>
        <w:t>epikriis</w:t>
      </w:r>
      <w:proofErr w:type="spellEnd"/>
      <w:r w:rsidR="00BC4501" w:rsidRPr="00BC4501">
        <w:rPr>
          <w:rFonts w:ascii="Times New Roman" w:hAnsi="Times New Roman"/>
          <w:sz w:val="24"/>
        </w:rPr>
        <w:t xml:space="preserve">, saatekiri) ka andmestike edastamist </w:t>
      </w:r>
      <w:proofErr w:type="spellStart"/>
      <w:r w:rsidR="00CF255C">
        <w:rPr>
          <w:rFonts w:ascii="Times New Roman" w:hAnsi="Times New Roman"/>
          <w:sz w:val="24"/>
        </w:rPr>
        <w:t>TIS-i</w:t>
      </w:r>
      <w:proofErr w:type="spellEnd"/>
      <w:r w:rsidR="00BC4501" w:rsidRPr="00BC4501">
        <w:rPr>
          <w:rFonts w:ascii="Times New Roman" w:hAnsi="Times New Roman"/>
          <w:sz w:val="24"/>
        </w:rPr>
        <w:t xml:space="preserve">. Andmestiku koostaja ei pruugi alati olla tervishoiutöötaja, kes omab tervishoiutöötaja registreerimiskoodi, vaid </w:t>
      </w:r>
      <w:r w:rsidR="004C3057">
        <w:rPr>
          <w:rFonts w:ascii="Times New Roman" w:hAnsi="Times New Roman"/>
          <w:sz w:val="24"/>
        </w:rPr>
        <w:t xml:space="preserve">ta </w:t>
      </w:r>
      <w:r w:rsidR="00BC4501" w:rsidRPr="00BC4501">
        <w:rPr>
          <w:rFonts w:ascii="Times New Roman" w:hAnsi="Times New Roman"/>
          <w:sz w:val="24"/>
        </w:rPr>
        <w:t xml:space="preserve">võib olla ka muu tervishoiuteenuse osutamisel kaasatud osapool, kelle andmestikus võib esineda tema kutsekood või muu erialane tunnus. </w:t>
      </w:r>
    </w:p>
    <w:p w14:paraId="41722035" w14:textId="77777777" w:rsidR="00BC4501" w:rsidRPr="00BC4501" w:rsidRDefault="00BC4501" w:rsidP="0016210D">
      <w:pPr>
        <w:rPr>
          <w:rFonts w:ascii="Times New Roman" w:hAnsi="Times New Roman"/>
          <w:sz w:val="24"/>
        </w:rPr>
      </w:pPr>
    </w:p>
    <w:p w14:paraId="524A7701" w14:textId="7DF7C2B0" w:rsidR="00BC4501" w:rsidRPr="00BC4501" w:rsidRDefault="00BC4501" w:rsidP="0016210D">
      <w:pPr>
        <w:rPr>
          <w:rFonts w:ascii="Times New Roman" w:hAnsi="Times New Roman"/>
          <w:sz w:val="24"/>
        </w:rPr>
      </w:pPr>
      <w:r w:rsidRPr="00BC4501">
        <w:rPr>
          <w:rFonts w:ascii="Times New Roman" w:hAnsi="Times New Roman"/>
          <w:sz w:val="24"/>
        </w:rPr>
        <w:t>Samas hõlmab koodi määratlus ka tervishoiutöötaja registreerimiskoodi, nagu kehtiv säte ette näeb. Laiem sõnastus tagab, et regulatsioon vastab paremini tegelikule andmestike ja dokumentide koostamise praktikale.</w:t>
      </w:r>
    </w:p>
    <w:p w14:paraId="1C8EFA3E" w14:textId="77777777" w:rsidR="00B4305E" w:rsidRDefault="00B4305E" w:rsidP="0016210D">
      <w:pPr>
        <w:rPr>
          <w:rFonts w:ascii="Times New Roman" w:hAnsi="Times New Roman"/>
          <w:sz w:val="24"/>
        </w:rPr>
      </w:pPr>
    </w:p>
    <w:p w14:paraId="2D5B522D" w14:textId="6D6208E6" w:rsidR="00B4305E" w:rsidRDefault="00B4305E" w:rsidP="25373572">
      <w:pPr>
        <w:rPr>
          <w:rFonts w:ascii="Times New Roman" w:hAnsi="Times New Roman"/>
          <w:sz w:val="24"/>
        </w:rPr>
      </w:pPr>
      <w:r w:rsidRPr="25373572">
        <w:rPr>
          <w:rFonts w:ascii="Times New Roman" w:hAnsi="Times New Roman"/>
          <w:b/>
          <w:bCs/>
          <w:sz w:val="24"/>
        </w:rPr>
        <w:t>Eelnõu § 46 punktiga 6</w:t>
      </w:r>
      <w:r w:rsidRPr="25373572">
        <w:rPr>
          <w:rFonts w:ascii="Times New Roman" w:hAnsi="Times New Roman"/>
          <w:sz w:val="24"/>
        </w:rPr>
        <w:t xml:space="preserve"> täiendatakse</w:t>
      </w:r>
      <w:r w:rsidRPr="25373572">
        <w:rPr>
          <w:rFonts w:ascii="Times New Roman" w:hAnsi="Times New Roman"/>
          <w:b/>
          <w:bCs/>
          <w:sz w:val="24"/>
        </w:rPr>
        <w:t xml:space="preserve"> </w:t>
      </w:r>
      <w:r w:rsidR="00727FB0" w:rsidRPr="25373572">
        <w:rPr>
          <w:rFonts w:ascii="Times New Roman" w:hAnsi="Times New Roman"/>
          <w:sz w:val="24"/>
        </w:rPr>
        <w:t xml:space="preserve">TTKS </w:t>
      </w:r>
      <w:r w:rsidRPr="25373572">
        <w:rPr>
          <w:rFonts w:ascii="Times New Roman" w:hAnsi="Times New Roman"/>
          <w:sz w:val="24"/>
        </w:rPr>
        <w:t>§ 59</w:t>
      </w:r>
      <w:r w:rsidRPr="25373572">
        <w:rPr>
          <w:rFonts w:ascii="Times New Roman" w:hAnsi="Times New Roman"/>
          <w:sz w:val="24"/>
          <w:vertAlign w:val="superscript"/>
        </w:rPr>
        <w:t>1</w:t>
      </w:r>
      <w:r w:rsidRPr="25373572">
        <w:rPr>
          <w:rFonts w:ascii="Times New Roman" w:hAnsi="Times New Roman"/>
          <w:sz w:val="24"/>
        </w:rPr>
        <w:t xml:space="preserve"> lõi</w:t>
      </w:r>
      <w:r w:rsidR="003314E3" w:rsidRPr="25373572">
        <w:rPr>
          <w:rFonts w:ascii="Times New Roman" w:hAnsi="Times New Roman"/>
          <w:sz w:val="24"/>
        </w:rPr>
        <w:t>g</w:t>
      </w:r>
      <w:r w:rsidR="008C2BFB" w:rsidRPr="25373572">
        <w:rPr>
          <w:rFonts w:ascii="Times New Roman" w:hAnsi="Times New Roman"/>
          <w:sz w:val="24"/>
        </w:rPr>
        <w:t>et</w:t>
      </w:r>
      <w:r w:rsidRPr="25373572">
        <w:rPr>
          <w:rFonts w:ascii="Times New Roman" w:hAnsi="Times New Roman"/>
          <w:sz w:val="24"/>
        </w:rPr>
        <w:t xml:space="preserve"> 4</w:t>
      </w:r>
      <w:r w:rsidR="008C2BFB" w:rsidRPr="25373572">
        <w:rPr>
          <w:rFonts w:ascii="Times New Roman" w:hAnsi="Times New Roman"/>
          <w:sz w:val="24"/>
        </w:rPr>
        <w:t xml:space="preserve"> punktiga 4</w:t>
      </w:r>
      <w:r w:rsidR="008C2BFB" w:rsidRPr="25373572">
        <w:rPr>
          <w:rFonts w:ascii="Times New Roman" w:hAnsi="Times New Roman"/>
          <w:sz w:val="24"/>
          <w:vertAlign w:val="superscript"/>
        </w:rPr>
        <w:t>1</w:t>
      </w:r>
      <w:r w:rsidR="0066630F" w:rsidRPr="25373572">
        <w:rPr>
          <w:rFonts w:ascii="Times New Roman" w:hAnsi="Times New Roman"/>
          <w:sz w:val="24"/>
        </w:rPr>
        <w:t>,</w:t>
      </w:r>
      <w:r w:rsidR="008C2BFB" w:rsidRPr="25373572">
        <w:rPr>
          <w:rFonts w:ascii="Times New Roman" w:hAnsi="Times New Roman"/>
          <w:sz w:val="24"/>
        </w:rPr>
        <w:t xml:space="preserve"> </w:t>
      </w:r>
      <w:r w:rsidR="003314E3" w:rsidRPr="25373572">
        <w:rPr>
          <w:rFonts w:ascii="Times New Roman" w:hAnsi="Times New Roman"/>
          <w:sz w:val="24"/>
        </w:rPr>
        <w:t xml:space="preserve">lisades </w:t>
      </w:r>
      <w:proofErr w:type="spellStart"/>
      <w:r w:rsidR="0066630F" w:rsidRPr="25373572">
        <w:rPr>
          <w:rFonts w:ascii="Times New Roman" w:hAnsi="Times New Roman"/>
          <w:sz w:val="24"/>
        </w:rPr>
        <w:t>TIS-i</w:t>
      </w:r>
      <w:proofErr w:type="spellEnd"/>
      <w:r w:rsidR="003314E3" w:rsidRPr="25373572">
        <w:rPr>
          <w:rFonts w:ascii="Times New Roman" w:hAnsi="Times New Roman"/>
          <w:sz w:val="24"/>
        </w:rPr>
        <w:t xml:space="preserve"> andmekoosseisu patsiendile osutatavate teenustega seotud andmed – kutsed, soovitused ja teavitused</w:t>
      </w:r>
      <w:r w:rsidR="00027D02" w:rsidRPr="25373572">
        <w:rPr>
          <w:rFonts w:ascii="Times New Roman" w:hAnsi="Times New Roman"/>
          <w:sz w:val="24"/>
        </w:rPr>
        <w:t xml:space="preserve"> ning tervishoiuteenuse</w:t>
      </w:r>
      <w:r w:rsidR="001912D6" w:rsidRPr="25373572">
        <w:rPr>
          <w:rFonts w:ascii="Times New Roman" w:hAnsi="Times New Roman"/>
          <w:sz w:val="24"/>
        </w:rPr>
        <w:t>ga seotud tagasiside küsimustikud</w:t>
      </w:r>
      <w:r w:rsidR="003314E3" w:rsidRPr="25373572">
        <w:rPr>
          <w:rFonts w:ascii="Times New Roman" w:hAnsi="Times New Roman"/>
          <w:sz w:val="24"/>
        </w:rPr>
        <w:t>.</w:t>
      </w:r>
      <w:r w:rsidR="47741D09" w:rsidRPr="25373572">
        <w:rPr>
          <w:rFonts w:ascii="Times New Roman" w:hAnsi="Times New Roman"/>
          <w:sz w:val="24"/>
        </w:rPr>
        <w:t xml:space="preserve"> Kuigi ka need on tervisealase teabega seotud, tekitatakse õigusselguse huvides selle kohta eraldi kategooria, sest need moodustavad olemuslikult erineva teabe grupi ja kus eesmärgiks on isiku teavitamine</w:t>
      </w:r>
      <w:r w:rsidR="425A9CB1" w:rsidRPr="25373572">
        <w:rPr>
          <w:rFonts w:ascii="Times New Roman" w:hAnsi="Times New Roman"/>
          <w:sz w:val="24"/>
        </w:rPr>
        <w:t xml:space="preserve"> või teenusele kutsumine.</w:t>
      </w:r>
    </w:p>
    <w:p w14:paraId="2E11A58C" w14:textId="77777777" w:rsidR="003314E3" w:rsidRPr="003314E3" w:rsidRDefault="003314E3" w:rsidP="0016210D">
      <w:pPr>
        <w:rPr>
          <w:rFonts w:ascii="Times New Roman" w:hAnsi="Times New Roman"/>
          <w:sz w:val="24"/>
        </w:rPr>
      </w:pPr>
    </w:p>
    <w:p w14:paraId="75B25D44" w14:textId="08F7BCC5" w:rsidR="004B2CD8" w:rsidRDefault="75160BE3" w:rsidP="0016210D">
      <w:pPr>
        <w:rPr>
          <w:rFonts w:ascii="Times New Roman" w:hAnsi="Times New Roman"/>
          <w:sz w:val="24"/>
        </w:rPr>
      </w:pPr>
      <w:r w:rsidRPr="6018E984">
        <w:rPr>
          <w:rFonts w:ascii="Times New Roman" w:hAnsi="Times New Roman"/>
          <w:sz w:val="24"/>
        </w:rPr>
        <w:t xml:space="preserve">Tervisekassa rahastab mitmeid haiguste ennetamise eesmärgil </w:t>
      </w:r>
      <w:r w:rsidR="0083655A">
        <w:rPr>
          <w:rFonts w:ascii="Times New Roman" w:hAnsi="Times New Roman"/>
          <w:sz w:val="24"/>
        </w:rPr>
        <w:t>osutatud</w:t>
      </w:r>
      <w:r w:rsidRPr="6018E984">
        <w:rPr>
          <w:rFonts w:ascii="Times New Roman" w:hAnsi="Times New Roman"/>
          <w:sz w:val="24"/>
        </w:rPr>
        <w:t xml:space="preserve"> keskselt koordineeritud tervishoiuteenuseid (nt tervisekontrollid, sõeluuringud</w:t>
      </w:r>
      <w:r w:rsidR="0083655A">
        <w:rPr>
          <w:rFonts w:ascii="Times New Roman" w:hAnsi="Times New Roman"/>
          <w:sz w:val="24"/>
        </w:rPr>
        <w:t>, vaktsineerimine)</w:t>
      </w:r>
      <w:r w:rsidRPr="6018E984">
        <w:rPr>
          <w:rFonts w:ascii="Times New Roman" w:hAnsi="Times New Roman"/>
          <w:sz w:val="24"/>
        </w:rPr>
        <w:t xml:space="preserve">, mille puhul on </w:t>
      </w:r>
      <w:r w:rsidRPr="6018E984">
        <w:rPr>
          <w:rFonts w:ascii="Times New Roman" w:hAnsi="Times New Roman"/>
          <w:sz w:val="24"/>
        </w:rPr>
        <w:lastRenderedPageBreak/>
        <w:t xml:space="preserve">Tervisekassa </w:t>
      </w:r>
      <w:r w:rsidR="003A7D41">
        <w:rPr>
          <w:rFonts w:ascii="Times New Roman" w:hAnsi="Times New Roman"/>
          <w:sz w:val="24"/>
        </w:rPr>
        <w:t>seni kasutanud</w:t>
      </w:r>
      <w:r w:rsidRPr="6018E984">
        <w:rPr>
          <w:rFonts w:ascii="Times New Roman" w:hAnsi="Times New Roman"/>
          <w:sz w:val="24"/>
        </w:rPr>
        <w:t xml:space="preserve"> peamise teavitamis</w:t>
      </w:r>
      <w:r w:rsidR="002F29A1">
        <w:rPr>
          <w:rFonts w:ascii="Times New Roman" w:hAnsi="Times New Roman"/>
          <w:sz w:val="24"/>
        </w:rPr>
        <w:t>meetmena</w:t>
      </w:r>
      <w:r w:rsidRPr="6018E984">
        <w:rPr>
          <w:rFonts w:ascii="Times New Roman" w:hAnsi="Times New Roman"/>
          <w:sz w:val="24"/>
        </w:rPr>
        <w:t xml:space="preserve"> avalik</w:t>
      </w:r>
      <w:r w:rsidR="002F29A1">
        <w:rPr>
          <w:rFonts w:ascii="Times New Roman" w:hAnsi="Times New Roman"/>
          <w:sz w:val="24"/>
        </w:rPr>
        <w:t>ke</w:t>
      </w:r>
      <w:r w:rsidRPr="6018E984">
        <w:rPr>
          <w:rFonts w:ascii="Times New Roman" w:hAnsi="Times New Roman"/>
          <w:sz w:val="24"/>
        </w:rPr>
        <w:t xml:space="preserve"> kampaania</w:t>
      </w:r>
      <w:r w:rsidR="002F29A1">
        <w:rPr>
          <w:rFonts w:ascii="Times New Roman" w:hAnsi="Times New Roman"/>
          <w:sz w:val="24"/>
        </w:rPr>
        <w:t>i</w:t>
      </w:r>
      <w:r w:rsidRPr="6018E984">
        <w:rPr>
          <w:rFonts w:ascii="Times New Roman" w:hAnsi="Times New Roman"/>
          <w:sz w:val="24"/>
        </w:rPr>
        <w:t xml:space="preserve">d, millega teavitatakse inimesi </w:t>
      </w:r>
      <w:r w:rsidR="4E22B001" w:rsidRPr="6018E984">
        <w:rPr>
          <w:rFonts w:ascii="Times New Roman" w:hAnsi="Times New Roman"/>
          <w:sz w:val="24"/>
        </w:rPr>
        <w:t xml:space="preserve"> sõeluuringu sihtrühmadest</w:t>
      </w:r>
      <w:r w:rsidRPr="6018E984">
        <w:rPr>
          <w:rFonts w:ascii="Times New Roman" w:hAnsi="Times New Roman"/>
          <w:sz w:val="24"/>
        </w:rPr>
        <w:t xml:space="preserve">. </w:t>
      </w:r>
    </w:p>
    <w:p w14:paraId="7DCA6E24" w14:textId="2CF266D3" w:rsidR="004B2CD8" w:rsidRDefault="004B2CD8" w:rsidP="0016210D">
      <w:pPr>
        <w:rPr>
          <w:rFonts w:ascii="Times New Roman" w:hAnsi="Times New Roman"/>
          <w:sz w:val="24"/>
        </w:rPr>
      </w:pPr>
    </w:p>
    <w:p w14:paraId="0A5FE8FE" w14:textId="1C2B7D66" w:rsidR="004B2CD8" w:rsidRDefault="0DF30845" w:rsidP="0016210D">
      <w:pPr>
        <w:rPr>
          <w:rFonts w:ascii="Times New Roman" w:hAnsi="Times New Roman"/>
          <w:sz w:val="24"/>
        </w:rPr>
      </w:pPr>
      <w:r w:rsidRPr="01E08069">
        <w:rPr>
          <w:rFonts w:ascii="Times New Roman" w:hAnsi="Times New Roman"/>
          <w:sz w:val="24"/>
        </w:rPr>
        <w:t>Samas on mitmed teadusuuringud</w:t>
      </w:r>
      <w:r w:rsidR="375AF53A" w:rsidRPr="01E08069">
        <w:rPr>
          <w:rStyle w:val="Allmrkuseviide"/>
          <w:rFonts w:ascii="Times New Roman" w:hAnsi="Times New Roman"/>
          <w:sz w:val="24"/>
        </w:rPr>
        <w:footnoteReference w:id="138"/>
      </w:r>
      <w:r w:rsidR="56C239F7" w:rsidRPr="01E08069">
        <w:rPr>
          <w:rFonts w:ascii="Times New Roman" w:hAnsi="Times New Roman"/>
          <w:sz w:val="24"/>
        </w:rPr>
        <w:t xml:space="preserve"> </w:t>
      </w:r>
      <w:r w:rsidR="2C01034A" w:rsidRPr="01E08069">
        <w:rPr>
          <w:rFonts w:ascii="Times New Roman" w:hAnsi="Times New Roman"/>
          <w:sz w:val="24"/>
        </w:rPr>
        <w:t>näidanud</w:t>
      </w:r>
      <w:r w:rsidRPr="01E08069">
        <w:rPr>
          <w:rFonts w:ascii="Times New Roman" w:hAnsi="Times New Roman"/>
          <w:sz w:val="24"/>
        </w:rPr>
        <w:t>, et isikupärastatud teated, nagu SMS-</w:t>
      </w:r>
      <w:r w:rsidR="34DB7E17" w:rsidRPr="01E08069">
        <w:rPr>
          <w:rFonts w:ascii="Times New Roman" w:hAnsi="Times New Roman"/>
          <w:sz w:val="24"/>
        </w:rPr>
        <w:t>id</w:t>
      </w:r>
      <w:r w:rsidRPr="01E08069">
        <w:rPr>
          <w:rFonts w:ascii="Times New Roman" w:hAnsi="Times New Roman"/>
          <w:sz w:val="24"/>
        </w:rPr>
        <w:t xml:space="preserve"> või e-kirjad, suurendavad oluliselt inimeste osalust  tervisekontrollides ja sõeluuringutes. </w:t>
      </w:r>
    </w:p>
    <w:p w14:paraId="44F514ED" w14:textId="5C6AFA98" w:rsidR="004B2CD8" w:rsidRDefault="004B2CD8" w:rsidP="0016210D">
      <w:pPr>
        <w:rPr>
          <w:rFonts w:ascii="Times New Roman" w:hAnsi="Times New Roman"/>
          <w:sz w:val="24"/>
        </w:rPr>
      </w:pPr>
    </w:p>
    <w:p w14:paraId="054B7729" w14:textId="3DFA0968" w:rsidR="004B2CD8" w:rsidRDefault="668BF909" w:rsidP="0016210D">
      <w:pPr>
        <w:rPr>
          <w:rFonts w:ascii="Times New Roman" w:hAnsi="Times New Roman"/>
          <w:sz w:val="24"/>
        </w:rPr>
      </w:pPr>
      <w:r w:rsidRPr="01E08069">
        <w:rPr>
          <w:rFonts w:ascii="Times New Roman" w:hAnsi="Times New Roman"/>
          <w:sz w:val="24"/>
        </w:rPr>
        <w:t>Lühisõnumiteenuse (SMS) meeldetuletused tervishoius suurendavad oluliselt tõenäosust, et patsiendid ilmuvad kliinikusse kokkulepitud vastuvõtule. SMS-meeldetuletused</w:t>
      </w:r>
      <w:r w:rsidR="7639BDAF" w:rsidRPr="01E08069">
        <w:rPr>
          <w:rStyle w:val="Allmrkuseviide"/>
          <w:rFonts w:ascii="Times New Roman" w:hAnsi="Times New Roman"/>
          <w:sz w:val="24"/>
        </w:rPr>
        <w:footnoteReference w:id="139"/>
      </w:r>
      <w:r w:rsidRPr="01E08069">
        <w:rPr>
          <w:rFonts w:ascii="Times New Roman" w:hAnsi="Times New Roman"/>
          <w:sz w:val="24"/>
        </w:rPr>
        <w:t xml:space="preserve"> on lihtne ja tõhus lahendus tervishoiuteenuste parendamiseks, aidates samal ajal kaasa patsientide tervisekasu suurenemisele.</w:t>
      </w:r>
      <w:r w:rsidR="375AF53A" w:rsidRPr="01E08069">
        <w:rPr>
          <w:rStyle w:val="Allmrkuseviide"/>
          <w:rFonts w:ascii="Times New Roman" w:hAnsi="Times New Roman"/>
          <w:sz w:val="24"/>
        </w:rPr>
        <w:footnoteReference w:id="140"/>
      </w:r>
      <w:r w:rsidR="0DF30845" w:rsidRPr="01E08069">
        <w:rPr>
          <w:rFonts w:ascii="Times New Roman" w:hAnsi="Times New Roman"/>
          <w:sz w:val="24"/>
        </w:rPr>
        <w:t xml:space="preserve"> </w:t>
      </w:r>
    </w:p>
    <w:p w14:paraId="50176BFE" w14:textId="2530AC99" w:rsidR="004B2CD8" w:rsidRDefault="004B2CD8" w:rsidP="0016210D">
      <w:pPr>
        <w:rPr>
          <w:rFonts w:ascii="Times New Roman" w:hAnsi="Times New Roman"/>
          <w:sz w:val="24"/>
        </w:rPr>
      </w:pPr>
    </w:p>
    <w:p w14:paraId="140A39B3" w14:textId="49207E3B" w:rsidR="004B2CD8" w:rsidRDefault="375AF53A" w:rsidP="0016210D">
      <w:pPr>
        <w:rPr>
          <w:rFonts w:ascii="Times New Roman" w:hAnsi="Times New Roman"/>
          <w:sz w:val="24"/>
        </w:rPr>
      </w:pPr>
      <w:r w:rsidRPr="3EDE4831">
        <w:rPr>
          <w:rFonts w:ascii="Times New Roman" w:hAnsi="Times New Roman"/>
          <w:sz w:val="24"/>
        </w:rPr>
        <w:t>Personaliseeritud teavituste s</w:t>
      </w:r>
      <w:r w:rsidR="49ECF0E1" w:rsidRPr="3EDE4831">
        <w:rPr>
          <w:rFonts w:ascii="Times New Roman" w:hAnsi="Times New Roman"/>
          <w:sz w:val="24"/>
        </w:rPr>
        <w:t>aatmine</w:t>
      </w:r>
      <w:r w:rsidRPr="3EDE4831">
        <w:rPr>
          <w:rFonts w:ascii="Times New Roman" w:hAnsi="Times New Roman"/>
          <w:sz w:val="24"/>
        </w:rPr>
        <w:t xml:space="preserve"> </w:t>
      </w:r>
      <w:r w:rsidR="73FEF732" w:rsidRPr="3EDE4831">
        <w:rPr>
          <w:rFonts w:ascii="Times New Roman" w:hAnsi="Times New Roman"/>
          <w:sz w:val="24"/>
        </w:rPr>
        <w:t>informeerib</w:t>
      </w:r>
      <w:r w:rsidRPr="3EDE4831">
        <w:rPr>
          <w:rFonts w:ascii="Times New Roman" w:hAnsi="Times New Roman"/>
          <w:sz w:val="24"/>
        </w:rPr>
        <w:t xml:space="preserve"> </w:t>
      </w:r>
      <w:r w:rsidR="2B8C4200" w:rsidRPr="3EDE4831">
        <w:rPr>
          <w:rFonts w:ascii="Times New Roman" w:hAnsi="Times New Roman"/>
          <w:sz w:val="24"/>
        </w:rPr>
        <w:t>inimesi nen</w:t>
      </w:r>
      <w:r w:rsidR="206BF25D" w:rsidRPr="3EDE4831">
        <w:rPr>
          <w:rFonts w:ascii="Times New Roman" w:hAnsi="Times New Roman"/>
          <w:sz w:val="24"/>
        </w:rPr>
        <w:t xml:space="preserve">de kuulumisest riiklikult korraldatud programmide sihtrühmadesse </w:t>
      </w:r>
      <w:r w:rsidR="130CBE0A" w:rsidRPr="3EDE4831">
        <w:rPr>
          <w:rFonts w:ascii="Times New Roman" w:hAnsi="Times New Roman"/>
          <w:sz w:val="24"/>
        </w:rPr>
        <w:t xml:space="preserve">ja </w:t>
      </w:r>
      <w:r w:rsidR="13D8792F" w:rsidRPr="3EDE4831">
        <w:rPr>
          <w:rFonts w:ascii="Times New Roman" w:hAnsi="Times New Roman"/>
          <w:sz w:val="24"/>
        </w:rPr>
        <w:t>tervisega seotud dokumentide</w:t>
      </w:r>
      <w:r w:rsidR="130CBE0A" w:rsidRPr="3EDE4831">
        <w:rPr>
          <w:rFonts w:ascii="Times New Roman" w:hAnsi="Times New Roman"/>
          <w:sz w:val="24"/>
        </w:rPr>
        <w:t xml:space="preserve"> laekumisest </w:t>
      </w:r>
      <w:proofErr w:type="spellStart"/>
      <w:r w:rsidR="00E2736F">
        <w:rPr>
          <w:rFonts w:ascii="Times New Roman" w:hAnsi="Times New Roman"/>
          <w:sz w:val="24"/>
        </w:rPr>
        <w:t>TIS-i</w:t>
      </w:r>
      <w:proofErr w:type="spellEnd"/>
      <w:r w:rsidRPr="3EDE4831">
        <w:rPr>
          <w:rFonts w:ascii="Times New Roman" w:hAnsi="Times New Roman"/>
          <w:sz w:val="24"/>
        </w:rPr>
        <w:t xml:space="preserve">. See tagab, et inimesed saavad just neile sobivaid ja asjakohaseid teateid, mis suurendab tõenäosust, et nad </w:t>
      </w:r>
      <w:r w:rsidR="00DF4396">
        <w:rPr>
          <w:rFonts w:ascii="Times New Roman" w:hAnsi="Times New Roman"/>
          <w:sz w:val="24"/>
        </w:rPr>
        <w:t xml:space="preserve">hakkavad saama </w:t>
      </w:r>
      <w:r w:rsidR="486F9CF8" w:rsidRPr="3EDE4831">
        <w:rPr>
          <w:rFonts w:ascii="Times New Roman" w:hAnsi="Times New Roman"/>
          <w:sz w:val="24"/>
        </w:rPr>
        <w:t xml:space="preserve">neile </w:t>
      </w:r>
      <w:r w:rsidR="00DF4396">
        <w:rPr>
          <w:rFonts w:ascii="Times New Roman" w:hAnsi="Times New Roman"/>
          <w:sz w:val="24"/>
        </w:rPr>
        <w:t>mõeldud teenu</w:t>
      </w:r>
      <w:r w:rsidR="003452E3">
        <w:rPr>
          <w:rFonts w:ascii="Times New Roman" w:hAnsi="Times New Roman"/>
          <w:sz w:val="24"/>
        </w:rPr>
        <w:t>seid.</w:t>
      </w:r>
      <w:r w:rsidR="6A5AAD25" w:rsidRPr="3EDE4831">
        <w:rPr>
          <w:rFonts w:ascii="Times New Roman" w:hAnsi="Times New Roman"/>
          <w:sz w:val="24"/>
        </w:rPr>
        <w:t xml:space="preserve"> </w:t>
      </w:r>
      <w:r w:rsidR="77B47E90" w:rsidRPr="3EDE4831">
        <w:rPr>
          <w:rFonts w:ascii="Times New Roman" w:hAnsi="Times New Roman"/>
          <w:sz w:val="24"/>
        </w:rPr>
        <w:t>S</w:t>
      </w:r>
      <w:r w:rsidRPr="3EDE4831">
        <w:rPr>
          <w:rFonts w:ascii="Times New Roman" w:hAnsi="Times New Roman"/>
          <w:sz w:val="24"/>
        </w:rPr>
        <w:t xml:space="preserve">eetõttu </w:t>
      </w:r>
      <w:r w:rsidR="65640E21" w:rsidRPr="3EDE4831">
        <w:rPr>
          <w:rFonts w:ascii="Times New Roman" w:hAnsi="Times New Roman"/>
          <w:sz w:val="24"/>
        </w:rPr>
        <w:t xml:space="preserve">on personaalne teavitamine </w:t>
      </w:r>
      <w:r w:rsidRPr="3EDE4831">
        <w:rPr>
          <w:rFonts w:ascii="Times New Roman" w:hAnsi="Times New Roman"/>
          <w:sz w:val="24"/>
        </w:rPr>
        <w:t>oluliseks täienduseks avalikele kampaaniatele</w:t>
      </w:r>
      <w:r w:rsidR="69972964" w:rsidRPr="3EDE4831">
        <w:rPr>
          <w:rFonts w:ascii="Times New Roman" w:hAnsi="Times New Roman"/>
          <w:sz w:val="24"/>
        </w:rPr>
        <w:t xml:space="preserve">, mis ei pruugi </w:t>
      </w:r>
      <w:r w:rsidR="2AEDB393" w:rsidRPr="3EDE4831">
        <w:rPr>
          <w:rFonts w:ascii="Times New Roman" w:hAnsi="Times New Roman"/>
          <w:sz w:val="24"/>
        </w:rPr>
        <w:t xml:space="preserve">alati </w:t>
      </w:r>
      <w:r w:rsidR="69972964" w:rsidRPr="3EDE4831">
        <w:rPr>
          <w:rFonts w:ascii="Times New Roman" w:hAnsi="Times New Roman"/>
          <w:sz w:val="24"/>
        </w:rPr>
        <w:t>kõigi sihtrühma liikmeteni jõuda</w:t>
      </w:r>
      <w:r w:rsidRPr="3EDE4831">
        <w:rPr>
          <w:rFonts w:ascii="Times New Roman" w:hAnsi="Times New Roman"/>
          <w:sz w:val="24"/>
        </w:rPr>
        <w:t>.</w:t>
      </w:r>
    </w:p>
    <w:p w14:paraId="4114B4EC" w14:textId="1E5D0E8E" w:rsidR="004B2CD8" w:rsidRDefault="004B2CD8" w:rsidP="0016210D">
      <w:pPr>
        <w:rPr>
          <w:rFonts w:ascii="Times New Roman" w:hAnsi="Times New Roman"/>
          <w:sz w:val="24"/>
        </w:rPr>
      </w:pPr>
    </w:p>
    <w:p w14:paraId="75F6B22F" w14:textId="7A48495F" w:rsidR="004B2CD8" w:rsidRDefault="75160BE3" w:rsidP="0016210D">
      <w:pPr>
        <w:rPr>
          <w:rFonts w:ascii="Times New Roman" w:hAnsi="Times New Roman"/>
          <w:sz w:val="24"/>
        </w:rPr>
      </w:pPr>
      <w:r w:rsidRPr="6018E984">
        <w:rPr>
          <w:rFonts w:ascii="Times New Roman" w:hAnsi="Times New Roman"/>
          <w:sz w:val="24"/>
        </w:rPr>
        <w:t>Sõeluurin</w:t>
      </w:r>
      <w:r w:rsidR="1608EE6B" w:rsidRPr="6018E984">
        <w:rPr>
          <w:rFonts w:ascii="Times New Roman" w:hAnsi="Times New Roman"/>
          <w:sz w:val="24"/>
        </w:rPr>
        <w:t>gu</w:t>
      </w:r>
      <w:r w:rsidRPr="6018E984">
        <w:rPr>
          <w:rFonts w:ascii="Times New Roman" w:hAnsi="Times New Roman"/>
          <w:sz w:val="24"/>
        </w:rPr>
        <w:t>te</w:t>
      </w:r>
      <w:r w:rsidR="003452E3">
        <w:rPr>
          <w:rFonts w:ascii="Times New Roman" w:hAnsi="Times New Roman"/>
          <w:sz w:val="24"/>
        </w:rPr>
        <w:t>s</w:t>
      </w:r>
      <w:r w:rsidR="7037B414" w:rsidRPr="6018E984">
        <w:rPr>
          <w:rFonts w:ascii="Times New Roman" w:hAnsi="Times New Roman"/>
          <w:sz w:val="24"/>
        </w:rPr>
        <w:t xml:space="preserve"> osalemisel</w:t>
      </w:r>
      <w:r w:rsidRPr="6018E984">
        <w:rPr>
          <w:rFonts w:ascii="Times New Roman" w:hAnsi="Times New Roman"/>
          <w:sz w:val="24"/>
        </w:rPr>
        <w:t xml:space="preserve"> ja</w:t>
      </w:r>
      <w:r w:rsidR="3C54C25F" w:rsidRPr="6018E984">
        <w:rPr>
          <w:rFonts w:ascii="Times New Roman" w:hAnsi="Times New Roman"/>
          <w:sz w:val="24"/>
        </w:rPr>
        <w:t xml:space="preserve"> personaalmeditsiinis</w:t>
      </w:r>
      <w:r w:rsidRPr="6018E984">
        <w:rPr>
          <w:rFonts w:ascii="Times New Roman" w:hAnsi="Times New Roman"/>
          <w:sz w:val="24"/>
        </w:rPr>
        <w:t xml:space="preserve"> </w:t>
      </w:r>
      <w:r w:rsidR="36752C74" w:rsidRPr="6018E984">
        <w:rPr>
          <w:rFonts w:ascii="Times New Roman" w:hAnsi="Times New Roman"/>
          <w:sz w:val="24"/>
        </w:rPr>
        <w:t xml:space="preserve">ei </w:t>
      </w:r>
      <w:r w:rsidRPr="6018E984">
        <w:rPr>
          <w:rFonts w:ascii="Times New Roman" w:hAnsi="Times New Roman"/>
          <w:sz w:val="24"/>
        </w:rPr>
        <w:t xml:space="preserve">ole inimestele otseselt tulemustest teada saamiseks visiiti ette nähtud. Inimestel on aga õigus </w:t>
      </w:r>
      <w:r w:rsidRPr="00E40243">
        <w:rPr>
          <w:rFonts w:ascii="Times New Roman" w:hAnsi="Times New Roman"/>
          <w:sz w:val="24"/>
        </w:rPr>
        <w:t xml:space="preserve">uuringu </w:t>
      </w:r>
      <w:r w:rsidRPr="00CF43F6">
        <w:rPr>
          <w:rFonts w:ascii="Times New Roman" w:hAnsi="Times New Roman"/>
          <w:sz w:val="24"/>
        </w:rPr>
        <w:t>tulemustest</w:t>
      </w:r>
      <w:r w:rsidR="00CF43F6">
        <w:rPr>
          <w:rFonts w:ascii="Times New Roman" w:hAnsi="Times New Roman"/>
          <w:sz w:val="24"/>
        </w:rPr>
        <w:t xml:space="preserve"> </w:t>
      </w:r>
      <w:r w:rsidR="00CF43F6" w:rsidRPr="6018E984">
        <w:rPr>
          <w:rFonts w:ascii="Times New Roman" w:hAnsi="Times New Roman"/>
          <w:sz w:val="24"/>
        </w:rPr>
        <w:t>teada saada</w:t>
      </w:r>
      <w:r w:rsidRPr="00E40243">
        <w:rPr>
          <w:rFonts w:ascii="Times New Roman" w:hAnsi="Times New Roman"/>
          <w:sz w:val="24"/>
        </w:rPr>
        <w:t>, mistõttu</w:t>
      </w:r>
      <w:r w:rsidRPr="6018E984">
        <w:rPr>
          <w:rFonts w:ascii="Times New Roman" w:hAnsi="Times New Roman"/>
          <w:sz w:val="24"/>
        </w:rPr>
        <w:t xml:space="preserve"> </w:t>
      </w:r>
      <w:r w:rsidR="006F0DF1" w:rsidRPr="6018E984">
        <w:rPr>
          <w:rFonts w:ascii="Times New Roman" w:hAnsi="Times New Roman"/>
          <w:sz w:val="24"/>
        </w:rPr>
        <w:t xml:space="preserve">hakkab </w:t>
      </w:r>
      <w:r w:rsidRPr="6018E984">
        <w:rPr>
          <w:rFonts w:ascii="Times New Roman" w:hAnsi="Times New Roman"/>
          <w:sz w:val="24"/>
        </w:rPr>
        <w:t xml:space="preserve">Tervisekassa edastama teavitusi selle kohta, et vastav dokument on nüüd </w:t>
      </w:r>
      <w:proofErr w:type="spellStart"/>
      <w:r w:rsidR="00B94C33">
        <w:rPr>
          <w:rFonts w:ascii="Times New Roman" w:hAnsi="Times New Roman"/>
          <w:sz w:val="24"/>
        </w:rPr>
        <w:t>TIS-is</w:t>
      </w:r>
      <w:proofErr w:type="spellEnd"/>
      <w:r w:rsidRPr="6018E984">
        <w:rPr>
          <w:rFonts w:ascii="Times New Roman" w:hAnsi="Times New Roman"/>
          <w:sz w:val="24"/>
        </w:rPr>
        <w:t xml:space="preserve"> leitav.</w:t>
      </w:r>
      <w:r w:rsidR="5C7FCFE0" w:rsidRPr="6018E984">
        <w:rPr>
          <w:rFonts w:ascii="Times New Roman" w:hAnsi="Times New Roman"/>
          <w:sz w:val="24"/>
        </w:rPr>
        <w:t xml:space="preserve"> </w:t>
      </w:r>
    </w:p>
    <w:p w14:paraId="0BDB6456" w14:textId="5350014F" w:rsidR="004B2CD8" w:rsidRDefault="004B2CD8" w:rsidP="0016210D">
      <w:pPr>
        <w:rPr>
          <w:rFonts w:ascii="Times New Roman" w:hAnsi="Times New Roman"/>
          <w:sz w:val="24"/>
        </w:rPr>
      </w:pPr>
    </w:p>
    <w:p w14:paraId="6951ABD7" w14:textId="039054C2" w:rsidR="004B2CD8" w:rsidRDefault="5C7FCFE0" w:rsidP="0016210D">
      <w:pPr>
        <w:rPr>
          <w:rFonts w:ascii="Times New Roman" w:hAnsi="Times New Roman"/>
          <w:sz w:val="24"/>
        </w:rPr>
      </w:pPr>
      <w:r w:rsidRPr="6018E984">
        <w:rPr>
          <w:rFonts w:ascii="Times New Roman" w:hAnsi="Times New Roman"/>
          <w:sz w:val="24"/>
        </w:rPr>
        <w:t>Samuti aitab teavitamine juhtida tähelepanu</w:t>
      </w:r>
      <w:r w:rsidR="00CF43F6">
        <w:rPr>
          <w:rFonts w:ascii="Times New Roman" w:hAnsi="Times New Roman"/>
          <w:sz w:val="24"/>
        </w:rPr>
        <w:t xml:space="preserve"> sellele</w:t>
      </w:r>
      <w:r w:rsidRPr="6018E984">
        <w:rPr>
          <w:rFonts w:ascii="Times New Roman" w:hAnsi="Times New Roman"/>
          <w:sz w:val="24"/>
        </w:rPr>
        <w:t xml:space="preserve">, et sõeluuringu tulemused on inimesele </w:t>
      </w:r>
      <w:r w:rsidR="00CF43F6">
        <w:rPr>
          <w:rFonts w:ascii="Times New Roman" w:hAnsi="Times New Roman"/>
          <w:sz w:val="24"/>
        </w:rPr>
        <w:t>t</w:t>
      </w:r>
      <w:r w:rsidRPr="6018E984">
        <w:rPr>
          <w:rFonts w:ascii="Times New Roman" w:hAnsi="Times New Roman"/>
          <w:sz w:val="24"/>
        </w:rPr>
        <w:t>erviseportaali vahendusel tutvumiseks nähtavad, seda eriti uudsete teenus</w:t>
      </w:r>
      <w:r w:rsidR="00CF43F6">
        <w:rPr>
          <w:rFonts w:ascii="Times New Roman" w:hAnsi="Times New Roman"/>
          <w:sz w:val="24"/>
        </w:rPr>
        <w:t>e</w:t>
      </w:r>
      <w:r w:rsidRPr="6018E984">
        <w:rPr>
          <w:rFonts w:ascii="Times New Roman" w:hAnsi="Times New Roman"/>
          <w:sz w:val="24"/>
        </w:rPr>
        <w:t>mudelite puhul nagu rinnavähi polügeense riski põhine sõeluuring, kus tulemused esitatakse inimestele põhjaliku raportina ja inimene saab ise valida</w:t>
      </w:r>
      <w:r w:rsidR="00F72F0C">
        <w:rPr>
          <w:rFonts w:ascii="Times New Roman" w:hAnsi="Times New Roman"/>
          <w:sz w:val="24"/>
        </w:rPr>
        <w:t>,</w:t>
      </w:r>
      <w:r w:rsidRPr="6018E984">
        <w:rPr>
          <w:rFonts w:ascii="Times New Roman" w:hAnsi="Times New Roman"/>
          <w:sz w:val="24"/>
        </w:rPr>
        <w:t xml:space="preserve"> kas ta soovib sellele lisaks täiendavat konsultatsiooni (st see ei ole inimese teekonna kohustuslik osa). </w:t>
      </w:r>
    </w:p>
    <w:p w14:paraId="0EF418A4" w14:textId="5F291BC6" w:rsidR="6018E984" w:rsidRDefault="6018E984" w:rsidP="0016210D">
      <w:pPr>
        <w:rPr>
          <w:rFonts w:ascii="Times New Roman" w:hAnsi="Times New Roman"/>
          <w:sz w:val="24"/>
        </w:rPr>
      </w:pPr>
    </w:p>
    <w:p w14:paraId="55C80710" w14:textId="7765989D" w:rsidR="004B2CD8" w:rsidRDefault="0C1A051A" w:rsidP="25373572">
      <w:pPr>
        <w:rPr>
          <w:rFonts w:ascii="Times New Roman" w:hAnsi="Times New Roman"/>
          <w:sz w:val="24"/>
        </w:rPr>
      </w:pPr>
      <w:r w:rsidRPr="01E08069">
        <w:rPr>
          <w:rFonts w:ascii="Times New Roman" w:hAnsi="Times New Roman"/>
          <w:sz w:val="24"/>
        </w:rPr>
        <w:t xml:space="preserve">Ka Euroopa </w:t>
      </w:r>
      <w:r w:rsidR="7BBC20C4" w:rsidRPr="01E08069">
        <w:rPr>
          <w:rFonts w:ascii="Times New Roman" w:hAnsi="Times New Roman"/>
          <w:sz w:val="24"/>
        </w:rPr>
        <w:t>Komisjon</w:t>
      </w:r>
      <w:r w:rsidR="004B2CD8" w:rsidRPr="01E08069">
        <w:rPr>
          <w:rStyle w:val="Allmrkuseviide"/>
          <w:rFonts w:ascii="Times New Roman" w:hAnsi="Times New Roman"/>
          <w:sz w:val="24"/>
        </w:rPr>
        <w:footnoteReference w:id="141"/>
      </w:r>
      <w:r w:rsidR="7BBC20C4" w:rsidRPr="01E08069">
        <w:rPr>
          <w:rFonts w:ascii="Times New Roman" w:hAnsi="Times New Roman"/>
          <w:sz w:val="24"/>
        </w:rPr>
        <w:t xml:space="preserve"> toob eraldiseisvalt oma hinnangus</w:t>
      </w:r>
      <w:r w:rsidR="61655C2C" w:rsidRPr="01E08069">
        <w:rPr>
          <w:rFonts w:ascii="Times New Roman" w:hAnsi="Times New Roman"/>
          <w:sz w:val="24"/>
        </w:rPr>
        <w:t xml:space="preserve"> välja</w:t>
      </w:r>
      <w:r w:rsidR="7BBC20C4" w:rsidRPr="01E08069">
        <w:rPr>
          <w:rFonts w:ascii="Times New Roman" w:hAnsi="Times New Roman"/>
          <w:sz w:val="24"/>
        </w:rPr>
        <w:t xml:space="preserve">, et kui </w:t>
      </w:r>
      <w:r w:rsidRPr="01E08069">
        <w:rPr>
          <w:rFonts w:ascii="Times New Roman" w:hAnsi="Times New Roman"/>
          <w:sz w:val="24"/>
        </w:rPr>
        <w:t xml:space="preserve">tegemist on geneetiliste andmetega, tuleb järgida ka </w:t>
      </w:r>
      <w:proofErr w:type="spellStart"/>
      <w:r w:rsidRPr="01E08069">
        <w:rPr>
          <w:rFonts w:ascii="Times New Roman" w:hAnsi="Times New Roman"/>
          <w:sz w:val="24"/>
        </w:rPr>
        <w:t>Oviedo</w:t>
      </w:r>
      <w:proofErr w:type="spellEnd"/>
      <w:r w:rsidRPr="01E08069">
        <w:rPr>
          <w:rFonts w:ascii="Times New Roman" w:hAnsi="Times New Roman"/>
          <w:sz w:val="24"/>
        </w:rPr>
        <w:t xml:space="preserve"> konventsiooni. See jõustus 1999. aastal ning koos oma täiendava protokolliga biomeditsiiniliste uuringute kohta on suunatud inimõiguste õiguslikult siduvale kaitsele biomeditsiiniliste andmete, sealhulgas geneetika ning elundite ja kudede siirdamise osas</w:t>
      </w:r>
      <w:r w:rsidR="752D31FC" w:rsidRPr="01E08069">
        <w:rPr>
          <w:rFonts w:ascii="Times New Roman" w:hAnsi="Times New Roman"/>
          <w:sz w:val="24"/>
        </w:rPr>
        <w:t>. Seejuures seab</w:t>
      </w:r>
      <w:r w:rsidRPr="01E08069">
        <w:rPr>
          <w:rFonts w:ascii="Times New Roman" w:hAnsi="Times New Roman"/>
          <w:sz w:val="24"/>
        </w:rPr>
        <w:t xml:space="preserve"> konventsioon vaid minimaalse teavitamiskohustuse ega reguleeri teadusuuringuid, mis kasutavad </w:t>
      </w:r>
      <w:proofErr w:type="spellStart"/>
      <w:r w:rsidRPr="01E08069">
        <w:rPr>
          <w:rFonts w:ascii="Times New Roman" w:hAnsi="Times New Roman"/>
          <w:sz w:val="24"/>
        </w:rPr>
        <w:t>bioproove</w:t>
      </w:r>
      <w:proofErr w:type="spellEnd"/>
      <w:r w:rsidRPr="01E08069">
        <w:rPr>
          <w:rFonts w:ascii="Times New Roman" w:hAnsi="Times New Roman"/>
          <w:sz w:val="24"/>
        </w:rPr>
        <w:t xml:space="preserve"> ja geneetilisi andmeid teisese kasutuse eesmärgil. </w:t>
      </w:r>
      <w:r w:rsidR="1D3DE3DF" w:rsidRPr="01E08069">
        <w:rPr>
          <w:rFonts w:ascii="Times New Roman" w:hAnsi="Times New Roman"/>
          <w:sz w:val="24"/>
        </w:rPr>
        <w:t xml:space="preserve">Ka personaalmeditsiinis pakutavate teenuste puhul on ette nähtud teavitused. </w:t>
      </w:r>
      <w:r w:rsidR="7D57E562" w:rsidRPr="01E08069">
        <w:rPr>
          <w:rFonts w:ascii="Times New Roman" w:hAnsi="Times New Roman"/>
          <w:sz w:val="24"/>
        </w:rPr>
        <w:t>Rinnavähi p</w:t>
      </w:r>
      <w:r w:rsidR="1D3DE3DF" w:rsidRPr="01E08069">
        <w:rPr>
          <w:rFonts w:ascii="Times New Roman" w:hAnsi="Times New Roman"/>
          <w:sz w:val="24"/>
        </w:rPr>
        <w:t>ol</w:t>
      </w:r>
      <w:r w:rsidR="6E14F438" w:rsidRPr="01E08069">
        <w:rPr>
          <w:rFonts w:ascii="Times New Roman" w:hAnsi="Times New Roman"/>
          <w:sz w:val="24"/>
        </w:rPr>
        <w:t>ü</w:t>
      </w:r>
      <w:r w:rsidR="1D3DE3DF" w:rsidRPr="01E08069">
        <w:rPr>
          <w:rFonts w:ascii="Times New Roman" w:hAnsi="Times New Roman"/>
          <w:sz w:val="24"/>
        </w:rPr>
        <w:t>geense riskiskoori</w:t>
      </w:r>
      <w:r w:rsidR="59E280D1" w:rsidRPr="01E08069">
        <w:rPr>
          <w:rFonts w:ascii="Times New Roman" w:hAnsi="Times New Roman"/>
          <w:sz w:val="24"/>
        </w:rPr>
        <w:t xml:space="preserve"> </w:t>
      </w:r>
      <w:r w:rsidR="1D3DE3DF" w:rsidRPr="01E08069">
        <w:rPr>
          <w:rFonts w:ascii="Times New Roman" w:hAnsi="Times New Roman"/>
          <w:sz w:val="24"/>
        </w:rPr>
        <w:t>arvutuse</w:t>
      </w:r>
      <w:r w:rsidR="5858F5DF" w:rsidRPr="01E08069">
        <w:rPr>
          <w:rFonts w:ascii="Times New Roman" w:hAnsi="Times New Roman"/>
          <w:sz w:val="24"/>
        </w:rPr>
        <w:t xml:space="preserve"> teenuses on esialgu kavandatud saata inimesele järgmised </w:t>
      </w:r>
      <w:r w:rsidR="5858F5DF" w:rsidRPr="01E08069">
        <w:rPr>
          <w:rFonts w:ascii="Times New Roman" w:hAnsi="Times New Roman"/>
          <w:color w:val="2B579A"/>
          <w:sz w:val="24"/>
          <w:u w:val="single"/>
        </w:rPr>
        <w:t>teavitused:</w:t>
      </w:r>
    </w:p>
    <w:p w14:paraId="5DAC1A87" w14:textId="0C02B823" w:rsidR="004B2CD8" w:rsidRDefault="00B07638" w:rsidP="003757DE">
      <w:r>
        <w:rPr>
          <w:rFonts w:ascii="Times New Roman" w:hAnsi="Times New Roman"/>
          <w:sz w:val="24"/>
        </w:rPr>
        <w:t>1) t</w:t>
      </w:r>
      <w:r w:rsidR="1F3D2164" w:rsidRPr="003757DE">
        <w:rPr>
          <w:rFonts w:ascii="Times New Roman" w:hAnsi="Times New Roman"/>
          <w:sz w:val="24"/>
        </w:rPr>
        <w:t>eavitus teenuse sihtrühma kuulumisest</w:t>
      </w:r>
      <w:r>
        <w:rPr>
          <w:rFonts w:ascii="Times New Roman" w:hAnsi="Times New Roman"/>
          <w:sz w:val="24"/>
        </w:rPr>
        <w:t>:</w:t>
      </w:r>
    </w:p>
    <w:p w14:paraId="503DDE6B" w14:textId="208D3A18" w:rsidR="004B2CD8" w:rsidRDefault="00C10764" w:rsidP="003757DE">
      <w:r>
        <w:rPr>
          <w:rFonts w:ascii="Times New Roman" w:hAnsi="Times New Roman"/>
          <w:sz w:val="24"/>
        </w:rPr>
        <w:t>2) t</w:t>
      </w:r>
      <w:r w:rsidR="1F3D2164" w:rsidRPr="003757DE">
        <w:rPr>
          <w:rFonts w:ascii="Times New Roman" w:hAnsi="Times New Roman"/>
          <w:sz w:val="24"/>
        </w:rPr>
        <w:t>eavitus</w:t>
      </w:r>
      <w:r w:rsidR="5483F28C" w:rsidRPr="003757DE">
        <w:rPr>
          <w:rFonts w:ascii="Times New Roman" w:hAnsi="Times New Roman"/>
          <w:sz w:val="24"/>
        </w:rPr>
        <w:t>e</w:t>
      </w:r>
      <w:r w:rsidR="1F3D2164" w:rsidRPr="003757DE">
        <w:rPr>
          <w:rFonts w:ascii="Times New Roman" w:hAnsi="Times New Roman"/>
          <w:sz w:val="24"/>
        </w:rPr>
        <w:t xml:space="preserve"> korduvteavitus</w:t>
      </w:r>
      <w:r>
        <w:rPr>
          <w:rFonts w:ascii="Times New Roman" w:hAnsi="Times New Roman"/>
          <w:sz w:val="24"/>
        </w:rPr>
        <w:t>;</w:t>
      </w:r>
    </w:p>
    <w:p w14:paraId="2F722C7E" w14:textId="2E737236" w:rsidR="004B2CD8" w:rsidRDefault="00C10764" w:rsidP="003757DE">
      <w:r>
        <w:rPr>
          <w:rFonts w:ascii="Times New Roman" w:hAnsi="Times New Roman"/>
          <w:sz w:val="24"/>
        </w:rPr>
        <w:t>3) t</w:t>
      </w:r>
      <w:r w:rsidR="05682B48" w:rsidRPr="003757DE">
        <w:rPr>
          <w:rFonts w:ascii="Times New Roman" w:hAnsi="Times New Roman"/>
          <w:sz w:val="24"/>
        </w:rPr>
        <w:t>eavitus verevõtmise/</w:t>
      </w:r>
      <w:proofErr w:type="spellStart"/>
      <w:r w:rsidR="05682B48" w:rsidRPr="003757DE">
        <w:rPr>
          <w:rFonts w:ascii="Times New Roman" w:hAnsi="Times New Roman"/>
          <w:sz w:val="24"/>
        </w:rPr>
        <w:t>genotüpiseerimise</w:t>
      </w:r>
      <w:proofErr w:type="spellEnd"/>
      <w:r w:rsidR="05682B48" w:rsidRPr="003757DE">
        <w:rPr>
          <w:rFonts w:ascii="Times New Roman" w:hAnsi="Times New Roman"/>
          <w:sz w:val="24"/>
        </w:rPr>
        <w:t xml:space="preserve"> protseduurist</w:t>
      </w:r>
      <w:r w:rsidR="004853ED">
        <w:rPr>
          <w:rFonts w:ascii="Times New Roman" w:hAnsi="Times New Roman"/>
          <w:sz w:val="24"/>
        </w:rPr>
        <w:t>;</w:t>
      </w:r>
    </w:p>
    <w:p w14:paraId="237601F9" w14:textId="425B0813" w:rsidR="004B2CD8" w:rsidRDefault="004853ED" w:rsidP="003757DE">
      <w:r>
        <w:rPr>
          <w:rFonts w:ascii="Times New Roman" w:hAnsi="Times New Roman"/>
          <w:sz w:val="24"/>
        </w:rPr>
        <w:t>4) t</w:t>
      </w:r>
      <w:r w:rsidR="1F3D2164" w:rsidRPr="003757DE">
        <w:rPr>
          <w:rFonts w:ascii="Times New Roman" w:hAnsi="Times New Roman"/>
          <w:sz w:val="24"/>
        </w:rPr>
        <w:t>eavitus</w:t>
      </w:r>
      <w:r w:rsidR="0C71861A" w:rsidRPr="003757DE">
        <w:rPr>
          <w:rFonts w:ascii="Times New Roman" w:hAnsi="Times New Roman"/>
          <w:sz w:val="24"/>
        </w:rPr>
        <w:t>e</w:t>
      </w:r>
      <w:r w:rsidR="1F3D2164" w:rsidRPr="003757DE">
        <w:rPr>
          <w:rFonts w:ascii="Times New Roman" w:hAnsi="Times New Roman"/>
          <w:sz w:val="24"/>
        </w:rPr>
        <w:t xml:space="preserve"> korduvteavitus.</w:t>
      </w:r>
    </w:p>
    <w:p w14:paraId="2F5B16E5" w14:textId="089C54AF" w:rsidR="004B2CD8" w:rsidRDefault="004B2CD8" w:rsidP="0016210D">
      <w:pPr>
        <w:rPr>
          <w:rFonts w:ascii="Times New Roman" w:hAnsi="Times New Roman"/>
          <w:sz w:val="24"/>
          <w:highlight w:val="yellow"/>
        </w:rPr>
      </w:pPr>
    </w:p>
    <w:p w14:paraId="4D2E06BB" w14:textId="399804CA" w:rsidR="069F9003" w:rsidRDefault="2295FCA6" w:rsidP="25373572">
      <w:pPr>
        <w:rPr>
          <w:rFonts w:ascii="Times New Roman" w:hAnsi="Times New Roman"/>
          <w:sz w:val="24"/>
        </w:rPr>
      </w:pPr>
      <w:r w:rsidRPr="25373572">
        <w:rPr>
          <w:rFonts w:ascii="Times New Roman" w:hAnsi="Times New Roman"/>
          <w:b/>
          <w:bCs/>
          <w:color w:val="2B579A"/>
          <w:sz w:val="24"/>
        </w:rPr>
        <w:t>Teavitused</w:t>
      </w:r>
      <w:r w:rsidRPr="25373572">
        <w:rPr>
          <w:rFonts w:ascii="Times New Roman" w:hAnsi="Times New Roman"/>
          <w:sz w:val="24"/>
        </w:rPr>
        <w:t>: p</w:t>
      </w:r>
      <w:r w:rsidR="50BCD6E9" w:rsidRPr="25373572">
        <w:rPr>
          <w:rFonts w:ascii="Times New Roman" w:hAnsi="Times New Roman"/>
          <w:sz w:val="24"/>
        </w:rPr>
        <w:t xml:space="preserve">atsientidele edastatakse juba </w:t>
      </w:r>
      <w:r w:rsidR="009429EF" w:rsidRPr="25373572">
        <w:rPr>
          <w:rFonts w:ascii="Times New Roman" w:hAnsi="Times New Roman"/>
          <w:sz w:val="24"/>
        </w:rPr>
        <w:t>praegu</w:t>
      </w:r>
      <w:r w:rsidR="50BCD6E9" w:rsidRPr="25373572">
        <w:rPr>
          <w:rFonts w:ascii="Times New Roman" w:hAnsi="Times New Roman"/>
          <w:sz w:val="24"/>
        </w:rPr>
        <w:t xml:space="preserve"> </w:t>
      </w:r>
      <w:r w:rsidR="339F4C83" w:rsidRPr="25373572">
        <w:rPr>
          <w:rFonts w:ascii="Times New Roman" w:hAnsi="Times New Roman"/>
          <w:sz w:val="24"/>
        </w:rPr>
        <w:t>näiteks</w:t>
      </w:r>
      <w:r w:rsidR="50BCD6E9" w:rsidRPr="25373572">
        <w:rPr>
          <w:rFonts w:ascii="Times New Roman" w:hAnsi="Times New Roman"/>
          <w:sz w:val="24"/>
        </w:rPr>
        <w:t xml:space="preserve"> kutseid tervishoiuteenustega seotud toimingute kohta</w:t>
      </w:r>
      <w:r w:rsidR="5102577B" w:rsidRPr="25373572">
        <w:rPr>
          <w:rFonts w:ascii="Times New Roman" w:hAnsi="Times New Roman"/>
          <w:sz w:val="24"/>
        </w:rPr>
        <w:t xml:space="preserve"> (</w:t>
      </w:r>
      <w:r w:rsidR="50BCD6E9" w:rsidRPr="25373572">
        <w:rPr>
          <w:rFonts w:ascii="Times New Roman" w:hAnsi="Times New Roman"/>
          <w:sz w:val="24"/>
        </w:rPr>
        <w:t>kutseid sõeluuringutele</w:t>
      </w:r>
      <w:r w:rsidR="41DEBB12" w:rsidRPr="25373572">
        <w:rPr>
          <w:rFonts w:ascii="Times New Roman" w:hAnsi="Times New Roman"/>
          <w:sz w:val="24"/>
        </w:rPr>
        <w:t>)</w:t>
      </w:r>
      <w:r w:rsidR="50BCD6E9" w:rsidRPr="25373572">
        <w:rPr>
          <w:rFonts w:ascii="Times New Roman" w:hAnsi="Times New Roman"/>
          <w:sz w:val="24"/>
        </w:rPr>
        <w:t xml:space="preserve">, et tagada õigeaegne tervisekontroll. Lisaks kavandatakse süsteemi laiendamist, et pakkuda meeldetuletusi retseptide aegumise, uute retseptide laekumise, </w:t>
      </w:r>
      <w:r w:rsidR="50BCD6E9" w:rsidRPr="25373572">
        <w:rPr>
          <w:rFonts w:ascii="Times New Roman" w:hAnsi="Times New Roman"/>
          <w:sz w:val="24"/>
        </w:rPr>
        <w:lastRenderedPageBreak/>
        <w:t xml:space="preserve">vastuvõtuaegade </w:t>
      </w:r>
      <w:r w:rsidR="0082176B" w:rsidRPr="25373572">
        <w:rPr>
          <w:rFonts w:ascii="Times New Roman" w:hAnsi="Times New Roman"/>
          <w:sz w:val="24"/>
        </w:rPr>
        <w:t>ja</w:t>
      </w:r>
      <w:r w:rsidR="50BCD6E9" w:rsidRPr="25373572">
        <w:rPr>
          <w:rFonts w:ascii="Times New Roman" w:hAnsi="Times New Roman"/>
          <w:sz w:val="24"/>
        </w:rPr>
        <w:t xml:space="preserve"> analüüside tulemuste kohta. Samuti plaanitakse teavituste kaudu suunata patsiente profülaktilistele läbivaatustele, krooniliste haiguste kontrolli ja </w:t>
      </w:r>
      <w:r w:rsidR="000917D5" w:rsidRPr="25373572">
        <w:rPr>
          <w:rFonts w:ascii="Times New Roman" w:hAnsi="Times New Roman"/>
          <w:sz w:val="24"/>
        </w:rPr>
        <w:t xml:space="preserve">perearstilt </w:t>
      </w:r>
      <w:r w:rsidR="50BCD6E9" w:rsidRPr="25373572">
        <w:rPr>
          <w:rFonts w:ascii="Times New Roman" w:hAnsi="Times New Roman"/>
          <w:sz w:val="24"/>
        </w:rPr>
        <w:t>personaalsemate soovituste</w:t>
      </w:r>
      <w:r w:rsidR="000917D5" w:rsidRPr="25373572">
        <w:rPr>
          <w:rFonts w:ascii="Times New Roman" w:hAnsi="Times New Roman"/>
          <w:sz w:val="24"/>
        </w:rPr>
        <w:t xml:space="preserve"> saamiseks.</w:t>
      </w:r>
      <w:r w:rsidR="50BCD6E9" w:rsidRPr="25373572">
        <w:rPr>
          <w:rFonts w:ascii="Times New Roman" w:hAnsi="Times New Roman"/>
          <w:sz w:val="24"/>
        </w:rPr>
        <w:t xml:space="preserve"> Tulevikus võiksid teavitused hõlmata ka nakkushaigustega seotud hoiatusi ning tervisekäitumise ja ennetusmeetmete soovitusi.</w:t>
      </w:r>
    </w:p>
    <w:p w14:paraId="54027A83" w14:textId="023EC5D6" w:rsidR="6018E984" w:rsidRDefault="6018E984" w:rsidP="0016210D">
      <w:pPr>
        <w:rPr>
          <w:rFonts w:ascii="Times New Roman" w:hAnsi="Times New Roman"/>
          <w:sz w:val="24"/>
        </w:rPr>
      </w:pPr>
    </w:p>
    <w:p w14:paraId="63F4F36C" w14:textId="456B918C" w:rsidR="001912D6" w:rsidRPr="00750216" w:rsidRDefault="56069799" w:rsidP="001912D6">
      <w:pPr>
        <w:rPr>
          <w:rFonts w:ascii="Times New Roman" w:hAnsi="Times New Roman"/>
          <w:sz w:val="24"/>
        </w:rPr>
      </w:pPr>
      <w:r w:rsidRPr="25373572">
        <w:rPr>
          <w:rFonts w:ascii="Times New Roman" w:hAnsi="Times New Roman"/>
          <w:b/>
          <w:bCs/>
          <w:color w:val="2B579A"/>
          <w:sz w:val="24"/>
        </w:rPr>
        <w:t>Soovitused</w:t>
      </w:r>
      <w:r w:rsidRPr="25373572">
        <w:rPr>
          <w:rFonts w:ascii="Times New Roman" w:hAnsi="Times New Roman"/>
          <w:sz w:val="24"/>
        </w:rPr>
        <w:t xml:space="preserve">: </w:t>
      </w:r>
      <w:r w:rsidR="000917D5" w:rsidRPr="25373572">
        <w:rPr>
          <w:rFonts w:ascii="Times New Roman" w:hAnsi="Times New Roman"/>
          <w:sz w:val="24"/>
        </w:rPr>
        <w:t>k</w:t>
      </w:r>
      <w:r w:rsidRPr="25373572">
        <w:rPr>
          <w:rFonts w:ascii="Times New Roman" w:hAnsi="Times New Roman"/>
          <w:sz w:val="24"/>
        </w:rPr>
        <w:t xml:space="preserve">avandatakse süsteemi, mis võimaldab patsientidel jagada terviseandmeid, et toetada tervishoiutöötajate otsuseid ja pakkuda personaalsemaid ravisoovitusi. </w:t>
      </w:r>
      <w:r w:rsidR="3BC78CD9" w:rsidRPr="25373572">
        <w:rPr>
          <w:rFonts w:ascii="Times New Roman" w:hAnsi="Times New Roman"/>
          <w:sz w:val="24"/>
        </w:rPr>
        <w:t>Inimene</w:t>
      </w:r>
      <w:r w:rsidRPr="25373572">
        <w:rPr>
          <w:rFonts w:ascii="Times New Roman" w:hAnsi="Times New Roman"/>
          <w:sz w:val="24"/>
        </w:rPr>
        <w:t xml:space="preserve"> saab sisestada infot oma elustiili ja terviseriskide kohta, näiteks alkoholitarbimise, suitsetamise, füüsilise aktiivsuse </w:t>
      </w:r>
      <w:r w:rsidR="0022600D" w:rsidRPr="25373572">
        <w:rPr>
          <w:rFonts w:ascii="Times New Roman" w:hAnsi="Times New Roman"/>
          <w:sz w:val="24"/>
        </w:rPr>
        <w:t>ja</w:t>
      </w:r>
      <w:r w:rsidRPr="25373572">
        <w:rPr>
          <w:rFonts w:ascii="Times New Roman" w:hAnsi="Times New Roman"/>
          <w:sz w:val="24"/>
        </w:rPr>
        <w:t xml:space="preserve"> perekonnas esinevate haiguste kohta</w:t>
      </w:r>
      <w:r w:rsidR="1CB7EC18" w:rsidRPr="25373572">
        <w:rPr>
          <w:rFonts w:ascii="Times New Roman" w:hAnsi="Times New Roman"/>
          <w:sz w:val="24"/>
        </w:rPr>
        <w:t xml:space="preserve"> ning nende pinnalt</w:t>
      </w:r>
      <w:r w:rsidRPr="25373572">
        <w:rPr>
          <w:rFonts w:ascii="Times New Roman" w:hAnsi="Times New Roman"/>
          <w:sz w:val="24"/>
        </w:rPr>
        <w:t xml:space="preserve"> ai</w:t>
      </w:r>
      <w:r w:rsidR="544A0B30" w:rsidRPr="25373572">
        <w:rPr>
          <w:rFonts w:ascii="Times New Roman" w:hAnsi="Times New Roman"/>
          <w:sz w:val="24"/>
        </w:rPr>
        <w:t>datakse</w:t>
      </w:r>
      <w:r w:rsidRPr="25373572">
        <w:rPr>
          <w:rFonts w:ascii="Times New Roman" w:hAnsi="Times New Roman"/>
          <w:sz w:val="24"/>
        </w:rPr>
        <w:t xml:space="preserve"> hinnata terviseriske, määrata ennetusmeetmeid ja kujundada tõhusamat raviplaani. Lisaks võib süsteem võimaldada patsiendil jälgida oma tervisenäitajaid, näiteks vererõhku või veresuhkrut, ning saada personaalset tagasisidet ja soovitusi tervise edendamiseks. See vähendab korduvat info küsimist tervishoiutöötajatelt </w:t>
      </w:r>
      <w:r w:rsidR="00B8383D" w:rsidRPr="25373572">
        <w:rPr>
          <w:rFonts w:ascii="Times New Roman" w:hAnsi="Times New Roman"/>
          <w:sz w:val="24"/>
        </w:rPr>
        <w:t>ning</w:t>
      </w:r>
      <w:r w:rsidRPr="25373572">
        <w:rPr>
          <w:rFonts w:ascii="Times New Roman" w:hAnsi="Times New Roman"/>
          <w:sz w:val="24"/>
        </w:rPr>
        <w:t xml:space="preserve"> toetab teadlikumat </w:t>
      </w:r>
      <w:r w:rsidR="00B8383D" w:rsidRPr="25373572">
        <w:rPr>
          <w:rFonts w:ascii="Times New Roman" w:hAnsi="Times New Roman"/>
          <w:sz w:val="24"/>
        </w:rPr>
        <w:t>ja</w:t>
      </w:r>
      <w:r w:rsidRPr="25373572">
        <w:rPr>
          <w:rFonts w:ascii="Times New Roman" w:hAnsi="Times New Roman"/>
          <w:sz w:val="24"/>
        </w:rPr>
        <w:t xml:space="preserve"> ennetavat tervisekäitumist.</w:t>
      </w:r>
      <w:r w:rsidR="00234299">
        <w:rPr>
          <w:rFonts w:ascii="Times New Roman" w:hAnsi="Times New Roman"/>
          <w:sz w:val="24"/>
        </w:rPr>
        <w:t xml:space="preserve"> </w:t>
      </w:r>
      <w:r w:rsidR="001912D6" w:rsidRPr="00750216">
        <w:rPr>
          <w:rFonts w:ascii="Times New Roman" w:hAnsi="Times New Roman"/>
          <w:sz w:val="24"/>
        </w:rPr>
        <w:t xml:space="preserve">Muudatuse eesmärk on võimaldada </w:t>
      </w:r>
      <w:r w:rsidR="00E7340D" w:rsidRPr="00750216">
        <w:rPr>
          <w:rFonts w:ascii="Times New Roman" w:hAnsi="Times New Roman"/>
          <w:sz w:val="24"/>
        </w:rPr>
        <w:t xml:space="preserve">patsiendil </w:t>
      </w:r>
      <w:r w:rsidR="00E7340D">
        <w:rPr>
          <w:rFonts w:ascii="Times New Roman" w:hAnsi="Times New Roman"/>
          <w:sz w:val="24"/>
        </w:rPr>
        <w:t xml:space="preserve">anda </w:t>
      </w:r>
      <w:r w:rsidR="001912D6" w:rsidRPr="00750216">
        <w:rPr>
          <w:rFonts w:ascii="Times New Roman" w:hAnsi="Times New Roman"/>
          <w:sz w:val="24"/>
        </w:rPr>
        <w:t xml:space="preserve">edaspidi </w:t>
      </w:r>
      <w:proofErr w:type="spellStart"/>
      <w:r w:rsidR="00E7340D">
        <w:rPr>
          <w:rFonts w:ascii="Times New Roman" w:hAnsi="Times New Roman"/>
          <w:sz w:val="24"/>
        </w:rPr>
        <w:t>TIS-i</w:t>
      </w:r>
      <w:proofErr w:type="spellEnd"/>
      <w:r w:rsidR="001912D6" w:rsidRPr="00750216">
        <w:rPr>
          <w:rFonts w:ascii="Times New Roman" w:hAnsi="Times New Roman"/>
          <w:sz w:val="24"/>
        </w:rPr>
        <w:t xml:space="preserve"> kaudu tagasiside</w:t>
      </w:r>
      <w:r w:rsidR="00E7513D">
        <w:rPr>
          <w:rFonts w:ascii="Times New Roman" w:hAnsi="Times New Roman"/>
          <w:sz w:val="24"/>
        </w:rPr>
        <w:t>t</w:t>
      </w:r>
      <w:r w:rsidR="001912D6" w:rsidRPr="00750216">
        <w:rPr>
          <w:rFonts w:ascii="Times New Roman" w:hAnsi="Times New Roman"/>
          <w:sz w:val="24"/>
        </w:rPr>
        <w:t xml:space="preserve"> talle osutatud tervishoiuteenuse </w:t>
      </w:r>
      <w:r w:rsidR="00E7513D">
        <w:rPr>
          <w:rFonts w:ascii="Times New Roman" w:hAnsi="Times New Roman"/>
          <w:sz w:val="24"/>
        </w:rPr>
        <w:t>kohta</w:t>
      </w:r>
      <w:r w:rsidR="001912D6" w:rsidRPr="00750216">
        <w:rPr>
          <w:rFonts w:ascii="Times New Roman" w:hAnsi="Times New Roman"/>
          <w:sz w:val="24"/>
        </w:rPr>
        <w:t>.</w:t>
      </w:r>
    </w:p>
    <w:p w14:paraId="1C389C9C" w14:textId="77777777" w:rsidR="00F7622D" w:rsidRPr="00750216" w:rsidRDefault="00F7622D" w:rsidP="001912D6">
      <w:pPr>
        <w:rPr>
          <w:rFonts w:ascii="Times New Roman" w:hAnsi="Times New Roman"/>
          <w:sz w:val="24"/>
        </w:rPr>
      </w:pPr>
    </w:p>
    <w:p w14:paraId="472B66DA" w14:textId="40532D94" w:rsidR="001912D6" w:rsidRPr="00353CCC" w:rsidRDefault="2B5B5120" w:rsidP="001912D6">
      <w:pPr>
        <w:rPr>
          <w:rFonts w:ascii="Times New Roman" w:hAnsi="Times New Roman"/>
          <w:sz w:val="24"/>
        </w:rPr>
      </w:pPr>
      <w:r w:rsidRPr="01E08069">
        <w:rPr>
          <w:rFonts w:ascii="Times New Roman" w:hAnsi="Times New Roman"/>
          <w:sz w:val="24"/>
        </w:rPr>
        <w:t>Väärtuspõhises tervishoius nähakse lahendust, mis võimaldab tervishoiusüsteemidel parandada pakutavate tervishoiuteenuste väärtust ning samal ajal pidurdada tervishoiukulude kasvu, mis on tingitud rahvastiku vananemisest ja kroonilistest haigustest, uute ravimeetodite ja ravimite kasutuselevõtust, kasvavast nõudlusest jpm. Kuigi tulemusi mõõdetakse sageli kliiniliste tervisenäitajate kaudu, on toimunud muutused, et patsiendi hinnanguid kaasataks samuti tulemuste hindamisel. See on kooskõlas väärtuspõhise tervishoiu eesmärkide ja põhimõttega asetada patsient tervishoiu keskmesse.</w:t>
      </w:r>
      <w:r w:rsidR="001912D6" w:rsidRPr="01E08069">
        <w:rPr>
          <w:rFonts w:ascii="Times New Roman" w:hAnsi="Times New Roman"/>
          <w:sz w:val="24"/>
          <w:vertAlign w:val="superscript"/>
        </w:rPr>
        <w:footnoteReference w:id="142"/>
      </w:r>
    </w:p>
    <w:p w14:paraId="0FCCEB21" w14:textId="77777777" w:rsidR="00F7622D" w:rsidRPr="00353CCC" w:rsidRDefault="00F7622D" w:rsidP="001912D6">
      <w:pPr>
        <w:rPr>
          <w:rFonts w:ascii="Times New Roman" w:hAnsi="Times New Roman"/>
          <w:sz w:val="24"/>
        </w:rPr>
      </w:pPr>
    </w:p>
    <w:p w14:paraId="67159342" w14:textId="4C981576" w:rsidR="001912D6" w:rsidRPr="00353CCC" w:rsidRDefault="2B5B5120" w:rsidP="25373572">
      <w:pPr>
        <w:rPr>
          <w:rFonts w:ascii="Times New Roman" w:hAnsi="Times New Roman"/>
          <w:sz w:val="24"/>
        </w:rPr>
      </w:pPr>
      <w:r w:rsidRPr="25373572">
        <w:rPr>
          <w:rFonts w:ascii="Times New Roman" w:hAnsi="Times New Roman"/>
          <w:sz w:val="24"/>
        </w:rPr>
        <w:t xml:space="preserve">Eesti rahvastiku arengukava kohaselt on võetud suund arendada </w:t>
      </w:r>
      <w:proofErr w:type="spellStart"/>
      <w:r w:rsidRPr="25373572">
        <w:rPr>
          <w:rFonts w:ascii="Times New Roman" w:hAnsi="Times New Roman"/>
          <w:sz w:val="24"/>
        </w:rPr>
        <w:t>inimkeskset</w:t>
      </w:r>
      <w:proofErr w:type="spellEnd"/>
      <w:r w:rsidRPr="25373572">
        <w:rPr>
          <w:rFonts w:ascii="Times New Roman" w:hAnsi="Times New Roman"/>
          <w:sz w:val="24"/>
        </w:rPr>
        <w:t xml:space="preserve"> tervishoiusüsteemi ja vajaduspõhiseid kvaliteetseid teenuseid, mis toetaksid terviklikku lähenemist nii haiguste ennetamisele kui ka ravile. Integreeritud ja </w:t>
      </w:r>
      <w:proofErr w:type="spellStart"/>
      <w:r w:rsidRPr="25373572">
        <w:rPr>
          <w:rFonts w:ascii="Times New Roman" w:hAnsi="Times New Roman"/>
          <w:sz w:val="24"/>
        </w:rPr>
        <w:t>inimkesksete</w:t>
      </w:r>
      <w:proofErr w:type="spellEnd"/>
      <w:r w:rsidRPr="25373572">
        <w:rPr>
          <w:rFonts w:ascii="Times New Roman" w:hAnsi="Times New Roman"/>
          <w:sz w:val="24"/>
        </w:rPr>
        <w:t xml:space="preserve"> teenuste abil on võimalik suurendada inimeste suutlikkust oma haigusega paremini toime tulla, parandada tervisetulemeid ja terviseharitust, parandada koostööd tervishoiutöötajate ja patsientide vahel, parandada teenuste kättesaadavust, edendada parimat praktikat ning vähendada ooteaegu ja kulusid tervishoius.</w:t>
      </w:r>
    </w:p>
    <w:p w14:paraId="616B2747" w14:textId="77777777" w:rsidR="00F7622D" w:rsidRPr="00353CCC" w:rsidRDefault="00F7622D" w:rsidP="25373572">
      <w:pPr>
        <w:rPr>
          <w:rFonts w:ascii="Times New Roman" w:hAnsi="Times New Roman"/>
          <w:sz w:val="24"/>
        </w:rPr>
      </w:pPr>
    </w:p>
    <w:p w14:paraId="41BF318E" w14:textId="111A5420" w:rsidR="001912D6" w:rsidRPr="001912D6" w:rsidRDefault="2B5B5120" w:rsidP="25373572">
      <w:pPr>
        <w:rPr>
          <w:rFonts w:ascii="Times New Roman" w:hAnsi="Times New Roman"/>
          <w:sz w:val="24"/>
          <w:vertAlign w:val="superscript"/>
        </w:rPr>
      </w:pPr>
      <w:r w:rsidRPr="25373572">
        <w:rPr>
          <w:rFonts w:ascii="Times New Roman" w:hAnsi="Times New Roman"/>
          <w:sz w:val="24"/>
        </w:rPr>
        <w:t xml:space="preserve">Ka Tervisekassa arengukava kohaselt on </w:t>
      </w:r>
      <w:proofErr w:type="spellStart"/>
      <w:r w:rsidRPr="25373572">
        <w:rPr>
          <w:rFonts w:ascii="Times New Roman" w:hAnsi="Times New Roman"/>
          <w:sz w:val="24"/>
        </w:rPr>
        <w:t>inimkeskse</w:t>
      </w:r>
      <w:proofErr w:type="spellEnd"/>
      <w:r w:rsidRPr="25373572">
        <w:rPr>
          <w:rFonts w:ascii="Times New Roman" w:hAnsi="Times New Roman"/>
          <w:sz w:val="24"/>
        </w:rPr>
        <w:t xml:space="preserve"> ja integreeritud tervishoiu eesmärgi saavutamise üheks prioriteediks teenusemudelite ümberkujundamine, väärtustades teenusekogemust ja senisest enam raviprotsessi mõju inimese elukvaliteedile. Selle saavutamiseks tuleb järjepidevalt mõõta tervisesüsteemis tervisetulemeid (PROM ehk </w:t>
      </w:r>
      <w:proofErr w:type="spellStart"/>
      <w:r w:rsidRPr="25373572">
        <w:rPr>
          <w:rFonts w:ascii="Times New Roman" w:hAnsi="Times New Roman"/>
          <w:i/>
          <w:iCs/>
          <w:sz w:val="24"/>
        </w:rPr>
        <w:t>patient</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reported</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outcome</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measure</w:t>
      </w:r>
      <w:proofErr w:type="spellEnd"/>
      <w:r w:rsidRPr="25373572">
        <w:rPr>
          <w:rFonts w:ascii="Times New Roman" w:hAnsi="Times New Roman"/>
          <w:sz w:val="24"/>
        </w:rPr>
        <w:t xml:space="preserve">) ja teenusekogemust (PREM ehk </w:t>
      </w:r>
      <w:proofErr w:type="spellStart"/>
      <w:r w:rsidRPr="25373572">
        <w:rPr>
          <w:rFonts w:ascii="Times New Roman" w:hAnsi="Times New Roman"/>
          <w:i/>
          <w:iCs/>
          <w:sz w:val="24"/>
        </w:rPr>
        <w:t>patient</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reported</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experience</w:t>
      </w:r>
      <w:proofErr w:type="spellEnd"/>
      <w:r w:rsidRPr="25373572">
        <w:rPr>
          <w:rFonts w:ascii="Times New Roman" w:hAnsi="Times New Roman"/>
          <w:i/>
          <w:iCs/>
          <w:sz w:val="24"/>
        </w:rPr>
        <w:t xml:space="preserve"> </w:t>
      </w:r>
      <w:proofErr w:type="spellStart"/>
      <w:r w:rsidRPr="25373572">
        <w:rPr>
          <w:rFonts w:ascii="Times New Roman" w:hAnsi="Times New Roman"/>
          <w:i/>
          <w:iCs/>
          <w:sz w:val="24"/>
        </w:rPr>
        <w:t>measure</w:t>
      </w:r>
      <w:proofErr w:type="spellEnd"/>
      <w:r w:rsidRPr="25373572">
        <w:rPr>
          <w:rFonts w:ascii="Times New Roman" w:hAnsi="Times New Roman"/>
          <w:sz w:val="24"/>
        </w:rPr>
        <w:t xml:space="preserve">). </w:t>
      </w:r>
      <w:proofErr w:type="spellStart"/>
      <w:r w:rsidRPr="25373572">
        <w:rPr>
          <w:rFonts w:ascii="Times New Roman" w:hAnsi="Times New Roman"/>
          <w:sz w:val="24"/>
        </w:rPr>
        <w:t>PROMid</w:t>
      </w:r>
      <w:proofErr w:type="spellEnd"/>
      <w:r w:rsidRPr="25373572">
        <w:rPr>
          <w:rFonts w:ascii="Times New Roman" w:hAnsi="Times New Roman"/>
          <w:sz w:val="24"/>
        </w:rPr>
        <w:t xml:space="preserve"> mõõdavad patsientide hinnangut oma sümptomitele, toimetulekule ja tervisega seotud elukvaliteedile kindlal ajahetkel. Selline terviseseisundi teave viitab saadud ravi tulemuslikkusele või kvaliteedile. </w:t>
      </w:r>
      <w:proofErr w:type="spellStart"/>
      <w:r w:rsidRPr="25373572">
        <w:rPr>
          <w:rFonts w:ascii="Times New Roman" w:hAnsi="Times New Roman"/>
          <w:sz w:val="24"/>
        </w:rPr>
        <w:t>PREMid</w:t>
      </w:r>
      <w:proofErr w:type="spellEnd"/>
      <w:r w:rsidRPr="25373572">
        <w:rPr>
          <w:rFonts w:ascii="Times New Roman" w:hAnsi="Times New Roman"/>
          <w:sz w:val="24"/>
        </w:rPr>
        <w:t xml:space="preserve"> mõõdavad patsiendi tajutud kogemust tervishoiuteenuse saamisel. Need küsimustikud aitavad hinnata, mil määral esinesid kindlaks määratud protsessid konkreetse raviperioodi jooksul. 2021. aastal tehtud uuringu tulemusena leiti, et patsiendikogemust võivad mõjutada mitmed tegurid, nii positiivselt kui ka negatiivselt. Kuid PRE-de abil teenusekogemuse mõõtmine annab väärtuslikku teavet teenuse kvaliteedi kohta ning aitab tuvastada probleeme ja tervishoiuteenuste kvaliteedi halvenemist.</w:t>
      </w:r>
    </w:p>
    <w:p w14:paraId="227C5428" w14:textId="77777777" w:rsidR="00B94C33" w:rsidRDefault="00B94C33">
      <w:pPr>
        <w:rPr>
          <w:rFonts w:ascii="Times New Roman" w:hAnsi="Times New Roman"/>
          <w:b/>
          <w:bCs/>
          <w:sz w:val="24"/>
        </w:rPr>
      </w:pPr>
    </w:p>
    <w:p w14:paraId="26477B20" w14:textId="78281313" w:rsidR="00BF2D33" w:rsidRPr="00BF2D33" w:rsidRDefault="00BF68BC" w:rsidP="007B715F">
      <w:pPr>
        <w:rPr>
          <w:rFonts w:ascii="Times New Roman" w:hAnsi="Times New Roman"/>
          <w:sz w:val="24"/>
        </w:rPr>
      </w:pPr>
      <w:r w:rsidRPr="00BF68BC">
        <w:rPr>
          <w:rFonts w:ascii="Times New Roman" w:hAnsi="Times New Roman"/>
          <w:b/>
          <w:bCs/>
          <w:sz w:val="24"/>
        </w:rPr>
        <w:t xml:space="preserve">Eelnõu § 46 punktiga </w:t>
      </w:r>
      <w:r w:rsidR="00F13A9F">
        <w:rPr>
          <w:rFonts w:ascii="Times New Roman" w:hAnsi="Times New Roman"/>
          <w:b/>
          <w:bCs/>
          <w:sz w:val="24"/>
        </w:rPr>
        <w:t xml:space="preserve">7 </w:t>
      </w:r>
      <w:bookmarkStart w:id="53" w:name="_Hlk196357589"/>
      <w:r w:rsidRPr="00BF68BC">
        <w:rPr>
          <w:rFonts w:ascii="Times New Roman" w:hAnsi="Times New Roman"/>
          <w:sz w:val="24"/>
        </w:rPr>
        <w:t xml:space="preserve">muudetakse </w:t>
      </w:r>
      <w:r w:rsidR="00611F37">
        <w:rPr>
          <w:rFonts w:ascii="Times New Roman" w:hAnsi="Times New Roman"/>
          <w:sz w:val="24"/>
        </w:rPr>
        <w:t>TTKS</w:t>
      </w:r>
      <w:r>
        <w:rPr>
          <w:rFonts w:ascii="Times New Roman" w:hAnsi="Times New Roman"/>
          <w:b/>
          <w:bCs/>
          <w:sz w:val="24"/>
        </w:rPr>
        <w:t xml:space="preserve"> </w:t>
      </w:r>
      <w:r w:rsidR="00B94C33">
        <w:rPr>
          <w:rFonts w:ascii="Times New Roman" w:hAnsi="Times New Roman"/>
          <w:sz w:val="24"/>
        </w:rPr>
        <w:t>§</w:t>
      </w:r>
      <w:r w:rsidR="00BF2D33" w:rsidRPr="00BF2D33">
        <w:rPr>
          <w:rFonts w:ascii="Times New Roman" w:hAnsi="Times New Roman"/>
          <w:sz w:val="24"/>
        </w:rPr>
        <w:t xml:space="preserve"> 59</w:t>
      </w:r>
      <w:r w:rsidR="00BF2D33" w:rsidRPr="00BF2D33">
        <w:rPr>
          <w:rFonts w:ascii="Times New Roman" w:hAnsi="Times New Roman"/>
          <w:sz w:val="24"/>
          <w:vertAlign w:val="superscript"/>
        </w:rPr>
        <w:t>1</w:t>
      </w:r>
      <w:r w:rsidR="00BF2D33" w:rsidRPr="00BF2D33">
        <w:rPr>
          <w:rFonts w:ascii="Times New Roman" w:hAnsi="Times New Roman"/>
          <w:sz w:val="24"/>
        </w:rPr>
        <w:t xml:space="preserve"> lõike </w:t>
      </w:r>
      <w:bookmarkEnd w:id="53"/>
      <w:r w:rsidR="00BF2D33" w:rsidRPr="00BF2D33">
        <w:rPr>
          <w:rFonts w:ascii="Times New Roman" w:hAnsi="Times New Roman"/>
          <w:sz w:val="24"/>
        </w:rPr>
        <w:t>4 punkti 6</w:t>
      </w:r>
      <w:r w:rsidR="00AD30D4">
        <w:rPr>
          <w:rFonts w:ascii="Times New Roman" w:hAnsi="Times New Roman"/>
          <w:sz w:val="24"/>
        </w:rPr>
        <w:t>,</w:t>
      </w:r>
      <w:r w:rsidR="00BF2D33" w:rsidRPr="00BF2D33">
        <w:rPr>
          <w:rFonts w:ascii="Times New Roman" w:hAnsi="Times New Roman"/>
          <w:sz w:val="24"/>
        </w:rPr>
        <w:t xml:space="preserve"> </w:t>
      </w:r>
      <w:r w:rsidR="00F13A9F">
        <w:rPr>
          <w:rFonts w:ascii="Times New Roman" w:hAnsi="Times New Roman"/>
          <w:sz w:val="24"/>
        </w:rPr>
        <w:t xml:space="preserve">arvates </w:t>
      </w:r>
      <w:proofErr w:type="spellStart"/>
      <w:r w:rsidR="00AD30D4">
        <w:rPr>
          <w:rFonts w:ascii="Times New Roman" w:hAnsi="Times New Roman"/>
          <w:sz w:val="24"/>
        </w:rPr>
        <w:t>TIS-i</w:t>
      </w:r>
      <w:proofErr w:type="spellEnd"/>
      <w:r w:rsidR="00F13A9F">
        <w:rPr>
          <w:rFonts w:ascii="Times New Roman" w:hAnsi="Times New Roman"/>
          <w:sz w:val="24"/>
        </w:rPr>
        <w:t xml:space="preserve"> andme</w:t>
      </w:r>
      <w:r w:rsidR="00540881">
        <w:rPr>
          <w:rFonts w:ascii="Times New Roman" w:hAnsi="Times New Roman"/>
          <w:sz w:val="24"/>
        </w:rPr>
        <w:t xml:space="preserve">töötluslogidele lisaks andmekogu andmete hulka ka </w:t>
      </w:r>
      <w:r w:rsidR="00BF2D33" w:rsidRPr="00BF2D33">
        <w:rPr>
          <w:rFonts w:ascii="Times New Roman" w:hAnsi="Times New Roman"/>
          <w:sz w:val="24"/>
        </w:rPr>
        <w:t>süsteemi teated.</w:t>
      </w:r>
      <w:r w:rsidR="00540881">
        <w:rPr>
          <w:rFonts w:ascii="Times New Roman" w:hAnsi="Times New Roman"/>
          <w:sz w:val="24"/>
        </w:rPr>
        <w:t xml:space="preserve"> Muudatus tagab andmekogu andmetöötlustoimingute </w:t>
      </w:r>
      <w:r w:rsidR="00AD30D4">
        <w:rPr>
          <w:rFonts w:ascii="Times New Roman" w:hAnsi="Times New Roman"/>
          <w:sz w:val="24"/>
        </w:rPr>
        <w:t>puhul</w:t>
      </w:r>
      <w:r w:rsidR="00540881">
        <w:rPr>
          <w:rFonts w:ascii="Times New Roman" w:hAnsi="Times New Roman"/>
          <w:sz w:val="24"/>
        </w:rPr>
        <w:t xml:space="preserve"> parema selguse ja läbipaistvuse.</w:t>
      </w:r>
      <w:r w:rsidR="00531006" w:rsidRPr="00531006">
        <w:t xml:space="preserve"> </w:t>
      </w:r>
      <w:r w:rsidR="00531006">
        <w:rPr>
          <w:rFonts w:ascii="Times New Roman" w:hAnsi="Times New Roman"/>
          <w:sz w:val="24"/>
        </w:rPr>
        <w:t xml:space="preserve">Näiteks juhul, kui </w:t>
      </w:r>
      <w:r w:rsidR="00531006">
        <w:rPr>
          <w:rFonts w:ascii="Times New Roman" w:hAnsi="Times New Roman"/>
          <w:sz w:val="24"/>
        </w:rPr>
        <w:lastRenderedPageBreak/>
        <w:t xml:space="preserve">esineb </w:t>
      </w:r>
      <w:r w:rsidR="00531006" w:rsidRPr="00531006">
        <w:rPr>
          <w:rFonts w:ascii="Times New Roman" w:hAnsi="Times New Roman"/>
          <w:sz w:val="24"/>
        </w:rPr>
        <w:t>teenuse tõrkeid</w:t>
      </w:r>
      <w:r w:rsidR="00531006">
        <w:rPr>
          <w:rFonts w:ascii="Times New Roman" w:hAnsi="Times New Roman"/>
          <w:sz w:val="24"/>
        </w:rPr>
        <w:t>, kuvatakse isikule vastav teade. See võimaldab aru saada, et mingeid teenuseid ei saa kasutada tehnilise tõrke tõttu.</w:t>
      </w:r>
    </w:p>
    <w:p w14:paraId="4F5F1C7F" w14:textId="77777777" w:rsidR="00AD30D4" w:rsidRDefault="00AD30D4">
      <w:pPr>
        <w:rPr>
          <w:rFonts w:ascii="Times New Roman" w:hAnsi="Times New Roman"/>
          <w:b/>
          <w:bCs/>
          <w:sz w:val="24"/>
        </w:rPr>
      </w:pPr>
    </w:p>
    <w:p w14:paraId="63640EFF" w14:textId="6268983C" w:rsidR="00BA60BD" w:rsidRPr="00BB582E" w:rsidRDefault="00540881" w:rsidP="00BA60BD">
      <w:pPr>
        <w:rPr>
          <w:rFonts w:ascii="Times New Roman" w:hAnsi="Times New Roman"/>
          <w:b/>
          <w:bCs/>
          <w:sz w:val="24"/>
        </w:rPr>
      </w:pPr>
      <w:r w:rsidRPr="00D71369">
        <w:rPr>
          <w:rFonts w:ascii="Times New Roman" w:hAnsi="Times New Roman"/>
          <w:b/>
          <w:bCs/>
          <w:sz w:val="24"/>
        </w:rPr>
        <w:t>Eelnõu § 46 punktiga 8</w:t>
      </w:r>
      <w:r w:rsidR="008F1FCB" w:rsidRPr="00D71369">
        <w:rPr>
          <w:color w:val="C00000"/>
          <w:shd w:val="clear" w:color="auto" w:fill="FFFFFF"/>
        </w:rPr>
        <w:t xml:space="preserve"> </w:t>
      </w:r>
      <w:r w:rsidR="00BA60BD" w:rsidRPr="00D71369">
        <w:rPr>
          <w:rFonts w:ascii="Times New Roman" w:hAnsi="Times New Roman"/>
          <w:sz w:val="24"/>
        </w:rPr>
        <w:t>muudetakse TTKS</w:t>
      </w:r>
      <w:r w:rsidR="00BA60BD" w:rsidRPr="00D71369">
        <w:rPr>
          <w:rFonts w:ascii="Times New Roman" w:hAnsi="Times New Roman"/>
          <w:b/>
          <w:bCs/>
          <w:sz w:val="24"/>
        </w:rPr>
        <w:t xml:space="preserve"> </w:t>
      </w:r>
      <w:r w:rsidR="00BA60BD" w:rsidRPr="00D71369">
        <w:rPr>
          <w:rFonts w:ascii="Times New Roman" w:hAnsi="Times New Roman"/>
          <w:sz w:val="24"/>
        </w:rPr>
        <w:t>§ 59</w:t>
      </w:r>
      <w:r w:rsidR="00BA60BD" w:rsidRPr="00D71369">
        <w:rPr>
          <w:rFonts w:ascii="Times New Roman" w:hAnsi="Times New Roman"/>
          <w:sz w:val="24"/>
          <w:vertAlign w:val="superscript"/>
        </w:rPr>
        <w:t>1</w:t>
      </w:r>
      <w:r w:rsidR="00BA60BD" w:rsidRPr="00D71369">
        <w:rPr>
          <w:rFonts w:ascii="Times New Roman" w:hAnsi="Times New Roman"/>
          <w:sz w:val="24"/>
        </w:rPr>
        <w:t xml:space="preserve"> lõike 5 punkti </w:t>
      </w:r>
      <w:r w:rsidR="00724B0B" w:rsidRPr="00D71369">
        <w:rPr>
          <w:rFonts w:ascii="Times New Roman" w:hAnsi="Times New Roman"/>
          <w:sz w:val="24"/>
        </w:rPr>
        <w:t xml:space="preserve">1 ja </w:t>
      </w:r>
      <w:r w:rsidR="00BA60BD" w:rsidRPr="00BB582E">
        <w:rPr>
          <w:rFonts w:ascii="Times New Roman" w:hAnsi="Times New Roman"/>
          <w:sz w:val="24"/>
        </w:rPr>
        <w:t>täiendatakse 5-aastase säilitustähtajaga säilita</w:t>
      </w:r>
      <w:r w:rsidR="00436D34" w:rsidRPr="00BB582E">
        <w:rPr>
          <w:rFonts w:ascii="Times New Roman" w:hAnsi="Times New Roman"/>
          <w:sz w:val="24"/>
        </w:rPr>
        <w:t>ta</w:t>
      </w:r>
      <w:r w:rsidR="00BA60BD" w:rsidRPr="00BB582E">
        <w:rPr>
          <w:rFonts w:ascii="Times New Roman" w:hAnsi="Times New Roman"/>
          <w:sz w:val="24"/>
        </w:rPr>
        <w:t xml:space="preserve">vate andmete loetelu. Edaspidi säilitatakse </w:t>
      </w:r>
      <w:r w:rsidR="00436D34" w:rsidRPr="00BB582E">
        <w:rPr>
          <w:rFonts w:ascii="Times New Roman" w:hAnsi="Times New Roman"/>
          <w:sz w:val="24"/>
        </w:rPr>
        <w:t>viis</w:t>
      </w:r>
      <w:r w:rsidR="00BA60BD" w:rsidRPr="00BB582E">
        <w:rPr>
          <w:rFonts w:ascii="Times New Roman" w:hAnsi="Times New Roman"/>
          <w:sz w:val="24"/>
        </w:rPr>
        <w:t xml:space="preserve"> aastat ka kutseid, soovitusi ja teavitusi ning tervishoiuteenusega seotud tagasiside andmeid. Puudub vajadus ne</w:t>
      </w:r>
      <w:r w:rsidR="002D14D0" w:rsidRPr="00BB582E">
        <w:rPr>
          <w:rFonts w:ascii="Times New Roman" w:hAnsi="Times New Roman"/>
          <w:sz w:val="24"/>
        </w:rPr>
        <w:t>id</w:t>
      </w:r>
      <w:r w:rsidR="00BA60BD" w:rsidRPr="00BB582E">
        <w:rPr>
          <w:rFonts w:ascii="Times New Roman" w:hAnsi="Times New Roman"/>
          <w:sz w:val="24"/>
        </w:rPr>
        <w:t xml:space="preserve"> tähtajatu</w:t>
      </w:r>
      <w:r w:rsidR="002D14D0" w:rsidRPr="00BB582E">
        <w:rPr>
          <w:rFonts w:ascii="Times New Roman" w:hAnsi="Times New Roman"/>
          <w:sz w:val="24"/>
        </w:rPr>
        <w:t>lt</w:t>
      </w:r>
      <w:r w:rsidR="00BA60BD" w:rsidRPr="00BB582E">
        <w:rPr>
          <w:rFonts w:ascii="Times New Roman" w:hAnsi="Times New Roman"/>
          <w:sz w:val="24"/>
        </w:rPr>
        <w:t xml:space="preserve"> säilita</w:t>
      </w:r>
      <w:r w:rsidR="002D14D0" w:rsidRPr="00BB582E">
        <w:rPr>
          <w:rFonts w:ascii="Times New Roman" w:hAnsi="Times New Roman"/>
          <w:sz w:val="24"/>
        </w:rPr>
        <w:t>da</w:t>
      </w:r>
      <w:r w:rsidR="00BA60BD" w:rsidRPr="00BB582E">
        <w:rPr>
          <w:rFonts w:ascii="Times New Roman" w:hAnsi="Times New Roman"/>
          <w:sz w:val="24"/>
        </w:rPr>
        <w:t xml:space="preserve">, kuivõrd tegemist ei ole terviseseisundit kirjeldavate andmetega, mida säilitatakse </w:t>
      </w:r>
      <w:proofErr w:type="spellStart"/>
      <w:r w:rsidR="00BA60BD" w:rsidRPr="00BB582E">
        <w:rPr>
          <w:rFonts w:ascii="Times New Roman" w:hAnsi="Times New Roman"/>
          <w:sz w:val="24"/>
        </w:rPr>
        <w:t>TIS-is</w:t>
      </w:r>
      <w:proofErr w:type="spellEnd"/>
      <w:r w:rsidR="00BA60BD" w:rsidRPr="00BB582E">
        <w:rPr>
          <w:rFonts w:ascii="Times New Roman" w:hAnsi="Times New Roman"/>
          <w:sz w:val="24"/>
        </w:rPr>
        <w:t xml:space="preserve"> üldreeglina tähtajatult. Isikustatud tagasiside küsimustik</w:t>
      </w:r>
      <w:r w:rsidR="00E842B2" w:rsidRPr="00BB582E">
        <w:rPr>
          <w:rFonts w:ascii="Times New Roman" w:hAnsi="Times New Roman"/>
          <w:sz w:val="24"/>
        </w:rPr>
        <w:t>ke ei ole vaja</w:t>
      </w:r>
      <w:r w:rsidR="00D140E2" w:rsidRPr="00BB582E">
        <w:rPr>
          <w:rFonts w:ascii="Times New Roman" w:hAnsi="Times New Roman"/>
          <w:sz w:val="24"/>
        </w:rPr>
        <w:t xml:space="preserve"> ega</w:t>
      </w:r>
      <w:r w:rsidR="00BA60BD" w:rsidRPr="00BB582E">
        <w:rPr>
          <w:rFonts w:ascii="Times New Roman" w:hAnsi="Times New Roman"/>
          <w:sz w:val="24"/>
        </w:rPr>
        <w:t xml:space="preserve"> põhjendatu</w:t>
      </w:r>
      <w:r w:rsidR="00D140E2" w:rsidRPr="00BB582E">
        <w:rPr>
          <w:rFonts w:ascii="Times New Roman" w:hAnsi="Times New Roman"/>
          <w:sz w:val="24"/>
        </w:rPr>
        <w:t>d säilitada kauem kui viis</w:t>
      </w:r>
      <w:r w:rsidR="00BA60BD" w:rsidRPr="00BB582E">
        <w:rPr>
          <w:rFonts w:ascii="Times New Roman" w:hAnsi="Times New Roman"/>
          <w:sz w:val="24"/>
        </w:rPr>
        <w:t xml:space="preserve"> aastat. </w:t>
      </w:r>
      <w:r w:rsidR="007807A7" w:rsidRPr="00BB582E">
        <w:rPr>
          <w:rFonts w:ascii="Times New Roman" w:hAnsi="Times New Roman"/>
          <w:sz w:val="24"/>
        </w:rPr>
        <w:t>Nimetatud</w:t>
      </w:r>
      <w:r w:rsidR="00BA60BD" w:rsidRPr="00BB582E">
        <w:rPr>
          <w:rFonts w:ascii="Times New Roman" w:hAnsi="Times New Roman"/>
          <w:sz w:val="24"/>
        </w:rPr>
        <w:t xml:space="preserve"> periood on piisav aeg küsimustike analüüsimiseks </w:t>
      </w:r>
      <w:r w:rsidR="005D764A" w:rsidRPr="00BB582E">
        <w:rPr>
          <w:rFonts w:ascii="Times New Roman" w:hAnsi="Times New Roman"/>
          <w:sz w:val="24"/>
        </w:rPr>
        <w:t>ja</w:t>
      </w:r>
      <w:r w:rsidR="00BA60BD" w:rsidRPr="00BB582E">
        <w:rPr>
          <w:rFonts w:ascii="Times New Roman" w:hAnsi="Times New Roman"/>
          <w:sz w:val="24"/>
        </w:rPr>
        <w:t xml:space="preserve"> vajaduse</w:t>
      </w:r>
      <w:r w:rsidR="005D764A" w:rsidRPr="00BB582E">
        <w:rPr>
          <w:rFonts w:ascii="Times New Roman" w:hAnsi="Times New Roman"/>
          <w:sz w:val="24"/>
        </w:rPr>
        <w:t xml:space="preserve"> korra</w:t>
      </w:r>
      <w:r w:rsidR="00BA60BD" w:rsidRPr="00BB582E">
        <w:rPr>
          <w:rFonts w:ascii="Times New Roman" w:hAnsi="Times New Roman"/>
          <w:sz w:val="24"/>
        </w:rPr>
        <w:t>l kontrollimiseks</w:t>
      </w:r>
      <w:r w:rsidR="008D78FD" w:rsidRPr="00BB582E">
        <w:rPr>
          <w:rFonts w:ascii="Times New Roman" w:hAnsi="Times New Roman"/>
          <w:sz w:val="24"/>
        </w:rPr>
        <w:t>, samuti</w:t>
      </w:r>
      <w:r w:rsidR="00BA60BD" w:rsidRPr="00BB582E">
        <w:rPr>
          <w:rFonts w:ascii="Times New Roman" w:hAnsi="Times New Roman"/>
          <w:sz w:val="24"/>
        </w:rPr>
        <w:t xml:space="preserve"> tagasiside </w:t>
      </w:r>
      <w:r w:rsidR="008D78FD" w:rsidRPr="00BB582E">
        <w:rPr>
          <w:rFonts w:ascii="Times New Roman" w:hAnsi="Times New Roman"/>
          <w:sz w:val="24"/>
        </w:rPr>
        <w:t xml:space="preserve"> andmiseks</w:t>
      </w:r>
      <w:r w:rsidR="00BA60BD" w:rsidRPr="00BB582E">
        <w:rPr>
          <w:rFonts w:ascii="Times New Roman" w:hAnsi="Times New Roman"/>
          <w:sz w:val="24"/>
        </w:rPr>
        <w:t xml:space="preserve"> – </w:t>
      </w:r>
      <w:r w:rsidR="00741E07" w:rsidRPr="00BB582E">
        <w:rPr>
          <w:rFonts w:ascii="Times New Roman" w:hAnsi="Times New Roman"/>
          <w:sz w:val="24"/>
        </w:rPr>
        <w:t xml:space="preserve">näiteks </w:t>
      </w:r>
      <w:r w:rsidR="00BA60BD" w:rsidRPr="00BB582E">
        <w:rPr>
          <w:rFonts w:ascii="Times New Roman" w:hAnsi="Times New Roman"/>
          <w:sz w:val="24"/>
        </w:rPr>
        <w:t>kas isiku vaatest on teenuse kvaliteet peale muudatuse elluviimist parenenud või jäänud samaks.</w:t>
      </w:r>
    </w:p>
    <w:p w14:paraId="5EFD2CDF" w14:textId="77777777" w:rsidR="00AD30D4" w:rsidRDefault="00AD30D4" w:rsidP="25373572">
      <w:pPr>
        <w:rPr>
          <w:rFonts w:ascii="Times New Roman" w:hAnsi="Times New Roman"/>
          <w:b/>
          <w:bCs/>
          <w:sz w:val="24"/>
        </w:rPr>
      </w:pPr>
    </w:p>
    <w:p w14:paraId="71984048" w14:textId="27EB95F7" w:rsidR="166249BF" w:rsidRDefault="166249BF" w:rsidP="008915D5">
      <w:pPr>
        <w:spacing w:line="259" w:lineRule="auto"/>
        <w:rPr>
          <w:rFonts w:ascii="Times New Roman" w:hAnsi="Times New Roman"/>
          <w:sz w:val="24"/>
        </w:rPr>
      </w:pPr>
      <w:r w:rsidRPr="25373572">
        <w:rPr>
          <w:rFonts w:ascii="Times New Roman" w:hAnsi="Times New Roman"/>
          <w:b/>
          <w:bCs/>
          <w:sz w:val="24"/>
        </w:rPr>
        <w:t>Eelnõu § 46 punktiga 9</w:t>
      </w:r>
      <w:r w:rsidR="3AAAC097" w:rsidRPr="25373572">
        <w:rPr>
          <w:rFonts w:ascii="Times New Roman" w:hAnsi="Times New Roman"/>
          <w:b/>
          <w:bCs/>
          <w:sz w:val="24"/>
        </w:rPr>
        <w:t xml:space="preserve"> </w:t>
      </w:r>
      <w:r w:rsidR="3AAAC097" w:rsidRPr="25373572">
        <w:rPr>
          <w:rFonts w:ascii="Times New Roman" w:hAnsi="Times New Roman"/>
          <w:sz w:val="24"/>
        </w:rPr>
        <w:t xml:space="preserve">täiendatakse seadust selgesõnalise juurdepääsupiirangu tähtaja erisusega, võrreldes </w:t>
      </w:r>
      <w:proofErr w:type="spellStart"/>
      <w:r w:rsidR="3AAAC097" w:rsidRPr="25373572">
        <w:rPr>
          <w:rFonts w:ascii="Times New Roman" w:hAnsi="Times New Roman"/>
          <w:sz w:val="24"/>
        </w:rPr>
        <w:t>üldnormiga</w:t>
      </w:r>
      <w:proofErr w:type="spellEnd"/>
      <w:r w:rsidR="3AAAC097" w:rsidRPr="25373572">
        <w:rPr>
          <w:rFonts w:ascii="Times New Roman" w:hAnsi="Times New Roman"/>
          <w:sz w:val="24"/>
        </w:rPr>
        <w:t xml:space="preserve"> (</w:t>
      </w:r>
      <w:proofErr w:type="spellStart"/>
      <w:r w:rsidR="3AAAC097" w:rsidRPr="25373572">
        <w:rPr>
          <w:rFonts w:ascii="Times New Roman" w:hAnsi="Times New Roman"/>
          <w:sz w:val="24"/>
        </w:rPr>
        <w:t>AvTS</w:t>
      </w:r>
      <w:proofErr w:type="spellEnd"/>
      <w:r w:rsidR="3AAAC097" w:rsidRPr="25373572">
        <w:rPr>
          <w:rFonts w:ascii="Times New Roman" w:hAnsi="Times New Roman"/>
          <w:sz w:val="24"/>
        </w:rPr>
        <w:t xml:space="preserve"> § 40</w:t>
      </w:r>
      <w:r w:rsidR="404EEEB1" w:rsidRPr="25373572">
        <w:rPr>
          <w:rFonts w:ascii="Times New Roman" w:hAnsi="Times New Roman"/>
          <w:sz w:val="24"/>
        </w:rPr>
        <w:t xml:space="preserve"> lg 3</w:t>
      </w:r>
      <w:r w:rsidR="3AAAC097" w:rsidRPr="25373572">
        <w:rPr>
          <w:rFonts w:ascii="Times New Roman" w:hAnsi="Times New Roman"/>
          <w:sz w:val="24"/>
        </w:rPr>
        <w:t xml:space="preserve">). </w:t>
      </w:r>
      <w:proofErr w:type="spellStart"/>
      <w:r w:rsidR="1C9377FE" w:rsidRPr="25373572">
        <w:rPr>
          <w:rFonts w:ascii="Times New Roman" w:hAnsi="Times New Roman"/>
          <w:sz w:val="24"/>
        </w:rPr>
        <w:t>TIS-is</w:t>
      </w:r>
      <w:proofErr w:type="spellEnd"/>
      <w:r w:rsidR="1C9377FE" w:rsidRPr="25373572">
        <w:rPr>
          <w:rFonts w:ascii="Times New Roman" w:hAnsi="Times New Roman"/>
          <w:sz w:val="24"/>
        </w:rPr>
        <w:t xml:space="preserve"> säilitatakse teatud andmeid viis aastat, teatud andmeid </w:t>
      </w:r>
      <w:r w:rsidR="23DCEB88" w:rsidRPr="25373572">
        <w:rPr>
          <w:rFonts w:ascii="Times New Roman" w:hAnsi="Times New Roman"/>
          <w:sz w:val="24"/>
        </w:rPr>
        <w:t xml:space="preserve">kümme või enam aastat, kuid teatud andmeid ka tähtajatult (nt </w:t>
      </w:r>
      <w:proofErr w:type="spellStart"/>
      <w:r w:rsidR="23DCEB88" w:rsidRPr="25373572">
        <w:rPr>
          <w:rFonts w:ascii="Times New Roman" w:hAnsi="Times New Roman"/>
          <w:sz w:val="24"/>
        </w:rPr>
        <w:t>epikriisid</w:t>
      </w:r>
      <w:proofErr w:type="spellEnd"/>
      <w:r w:rsidR="23DCEB88" w:rsidRPr="25373572">
        <w:rPr>
          <w:rFonts w:ascii="Times New Roman" w:hAnsi="Times New Roman"/>
          <w:sz w:val="24"/>
        </w:rPr>
        <w:t xml:space="preserve">). </w:t>
      </w:r>
      <w:r w:rsidR="12B6B397" w:rsidRPr="25373572">
        <w:rPr>
          <w:rFonts w:ascii="Times New Roman" w:hAnsi="Times New Roman"/>
          <w:sz w:val="24"/>
        </w:rPr>
        <w:t xml:space="preserve">Muudatusega kehtestatakse </w:t>
      </w:r>
      <w:r w:rsidR="52344E69" w:rsidRPr="25373572">
        <w:rPr>
          <w:rFonts w:ascii="Times New Roman" w:hAnsi="Times New Roman"/>
          <w:sz w:val="24"/>
        </w:rPr>
        <w:t xml:space="preserve">pikem piirangu tähtaeg, et tagada </w:t>
      </w:r>
      <w:r w:rsidR="12B6B397" w:rsidRPr="25373572">
        <w:rPr>
          <w:rFonts w:ascii="Times New Roman" w:hAnsi="Times New Roman"/>
          <w:sz w:val="24"/>
        </w:rPr>
        <w:t>isikute eraelu kaitse</w:t>
      </w:r>
      <w:r w:rsidR="2A88BC12" w:rsidRPr="25373572">
        <w:rPr>
          <w:rFonts w:ascii="Times New Roman" w:hAnsi="Times New Roman"/>
          <w:sz w:val="24"/>
        </w:rPr>
        <w:t xml:space="preserve">. Edaspidi kehtib </w:t>
      </w:r>
      <w:proofErr w:type="spellStart"/>
      <w:r w:rsidR="2A88BC12" w:rsidRPr="25373572">
        <w:rPr>
          <w:rFonts w:ascii="Times New Roman" w:hAnsi="Times New Roman"/>
          <w:sz w:val="24"/>
        </w:rPr>
        <w:t>TIS-i</w:t>
      </w:r>
      <w:proofErr w:type="spellEnd"/>
      <w:r w:rsidR="12B6B397" w:rsidRPr="25373572">
        <w:rPr>
          <w:rFonts w:ascii="Times New Roman" w:hAnsi="Times New Roman"/>
          <w:sz w:val="24"/>
        </w:rPr>
        <w:t xml:space="preserve"> isikuandme</w:t>
      </w:r>
      <w:r w:rsidR="7719A62A" w:rsidRPr="25373572">
        <w:rPr>
          <w:rFonts w:ascii="Times New Roman" w:hAnsi="Times New Roman"/>
          <w:sz w:val="24"/>
        </w:rPr>
        <w:t>tele</w:t>
      </w:r>
      <w:r w:rsidR="12B6B397" w:rsidRPr="25373572">
        <w:rPr>
          <w:rFonts w:ascii="Times New Roman" w:hAnsi="Times New Roman"/>
          <w:sz w:val="24"/>
        </w:rPr>
        <w:t xml:space="preserve"> juurdepääsupiirang sama kaua nagu andmete säilitamise tähtaeg. Oluline on see just seetõttu, et </w:t>
      </w:r>
      <w:proofErr w:type="spellStart"/>
      <w:r w:rsidR="1F8B5C67" w:rsidRPr="25373572">
        <w:rPr>
          <w:rFonts w:ascii="Times New Roman" w:hAnsi="Times New Roman"/>
          <w:sz w:val="24"/>
        </w:rPr>
        <w:t>TIS-is</w:t>
      </w:r>
      <w:proofErr w:type="spellEnd"/>
      <w:r w:rsidR="12B6B397" w:rsidRPr="25373572">
        <w:rPr>
          <w:rFonts w:ascii="Times New Roman" w:hAnsi="Times New Roman"/>
          <w:sz w:val="24"/>
        </w:rPr>
        <w:t xml:space="preserve"> säilitatakse </w:t>
      </w:r>
      <w:r w:rsidR="3C774917" w:rsidRPr="25373572">
        <w:rPr>
          <w:rFonts w:ascii="Times New Roman" w:hAnsi="Times New Roman"/>
          <w:sz w:val="24"/>
        </w:rPr>
        <w:t xml:space="preserve">isikuandmeid osalt </w:t>
      </w:r>
      <w:r w:rsidR="12B6B397" w:rsidRPr="25373572">
        <w:rPr>
          <w:rFonts w:ascii="Times New Roman" w:hAnsi="Times New Roman"/>
          <w:sz w:val="24"/>
        </w:rPr>
        <w:t>kauem kui ke</w:t>
      </w:r>
      <w:r w:rsidR="6CA9D028" w:rsidRPr="25373572">
        <w:rPr>
          <w:rFonts w:ascii="Times New Roman" w:hAnsi="Times New Roman"/>
          <w:sz w:val="24"/>
        </w:rPr>
        <w:t xml:space="preserve">htib </w:t>
      </w:r>
      <w:proofErr w:type="spellStart"/>
      <w:r w:rsidR="6CA9D028" w:rsidRPr="25373572">
        <w:rPr>
          <w:rFonts w:ascii="Times New Roman" w:hAnsi="Times New Roman"/>
          <w:sz w:val="24"/>
        </w:rPr>
        <w:t>AvTS</w:t>
      </w:r>
      <w:proofErr w:type="spellEnd"/>
      <w:r w:rsidR="6CA9D028" w:rsidRPr="25373572">
        <w:rPr>
          <w:rFonts w:ascii="Times New Roman" w:hAnsi="Times New Roman"/>
          <w:sz w:val="24"/>
        </w:rPr>
        <w:t>-i</w:t>
      </w:r>
      <w:r w:rsidR="12B6B397" w:rsidRPr="25373572">
        <w:rPr>
          <w:rFonts w:ascii="Times New Roman" w:hAnsi="Times New Roman"/>
          <w:sz w:val="24"/>
        </w:rPr>
        <w:t xml:space="preserve"> </w:t>
      </w:r>
      <w:proofErr w:type="spellStart"/>
      <w:r w:rsidR="539C3A3A" w:rsidRPr="25373572">
        <w:rPr>
          <w:rFonts w:ascii="Times New Roman" w:hAnsi="Times New Roman"/>
          <w:sz w:val="24"/>
        </w:rPr>
        <w:t>üldnormis</w:t>
      </w:r>
      <w:proofErr w:type="spellEnd"/>
      <w:r w:rsidR="539C3A3A" w:rsidRPr="25373572">
        <w:rPr>
          <w:rFonts w:ascii="Times New Roman" w:hAnsi="Times New Roman"/>
          <w:sz w:val="24"/>
        </w:rPr>
        <w:t xml:space="preserve"> toodud tähtaeg</w:t>
      </w:r>
      <w:r w:rsidR="24746A39" w:rsidRPr="25373572">
        <w:rPr>
          <w:rFonts w:ascii="Times New Roman" w:hAnsi="Times New Roman"/>
          <w:sz w:val="24"/>
        </w:rPr>
        <w:t xml:space="preserve"> - </w:t>
      </w:r>
      <w:r w:rsidR="161283F5" w:rsidRPr="25373572">
        <w:rPr>
          <w:rFonts w:ascii="Times New Roman" w:hAnsi="Times New Roman"/>
          <w:sz w:val="24"/>
        </w:rPr>
        <w:t xml:space="preserve">juurdepääsupiirang selle saamisest või dokumenteerimisest alates 75 aastat või isiku surmast alates 30 aastat </w:t>
      </w:r>
      <w:r w:rsidR="26EEB855" w:rsidRPr="25373572">
        <w:rPr>
          <w:rFonts w:ascii="Times New Roman" w:hAnsi="Times New Roman"/>
          <w:sz w:val="24"/>
        </w:rPr>
        <w:t>(</w:t>
      </w:r>
      <w:proofErr w:type="spellStart"/>
      <w:r w:rsidR="26EEB855" w:rsidRPr="25373572">
        <w:rPr>
          <w:rFonts w:ascii="Times New Roman" w:hAnsi="Times New Roman"/>
          <w:sz w:val="24"/>
        </w:rPr>
        <w:t>AvTS</w:t>
      </w:r>
      <w:proofErr w:type="spellEnd"/>
      <w:r w:rsidR="26EEB855" w:rsidRPr="25373572">
        <w:rPr>
          <w:rFonts w:ascii="Times New Roman" w:hAnsi="Times New Roman"/>
          <w:sz w:val="24"/>
        </w:rPr>
        <w:t xml:space="preserve"> § 40 lg 3).</w:t>
      </w:r>
    </w:p>
    <w:p w14:paraId="6C703616" w14:textId="78BEF867" w:rsidR="25373572" w:rsidRDefault="25373572" w:rsidP="25373572">
      <w:pPr>
        <w:rPr>
          <w:rFonts w:ascii="Times New Roman" w:hAnsi="Times New Roman"/>
          <w:sz w:val="24"/>
        </w:rPr>
      </w:pPr>
    </w:p>
    <w:p w14:paraId="4CB9460C" w14:textId="3E201028" w:rsidR="04E6DA19" w:rsidRPr="008915D5" w:rsidRDefault="04E6DA19" w:rsidP="25373572">
      <w:pPr>
        <w:rPr>
          <w:rFonts w:ascii="Times New Roman" w:hAnsi="Times New Roman"/>
          <w:sz w:val="24"/>
        </w:rPr>
      </w:pPr>
      <w:r w:rsidRPr="25373572">
        <w:rPr>
          <w:rFonts w:ascii="Times New Roman" w:hAnsi="Times New Roman"/>
          <w:sz w:val="24"/>
        </w:rPr>
        <w:t xml:space="preserve">Olgugi, et </w:t>
      </w:r>
      <w:proofErr w:type="spellStart"/>
      <w:r w:rsidRPr="25373572">
        <w:rPr>
          <w:rFonts w:ascii="Times New Roman" w:hAnsi="Times New Roman"/>
          <w:sz w:val="24"/>
        </w:rPr>
        <w:t>TIS-i</w:t>
      </w:r>
      <w:proofErr w:type="spellEnd"/>
      <w:r w:rsidRPr="25373572">
        <w:rPr>
          <w:rFonts w:ascii="Times New Roman" w:hAnsi="Times New Roman"/>
          <w:sz w:val="24"/>
        </w:rPr>
        <w:t xml:space="preserve"> juurdepääse ja väljastusi on selgelt seaduses reguleeritud, mistõttu on teabe saamine piiratud läbi isikute ringi, siis selguse huvides tuleks sätestada ka juurdepääsupiirangu tähtaja erisus, et välistada </w:t>
      </w:r>
      <w:r w:rsidR="23F52D97" w:rsidRPr="25373572">
        <w:rPr>
          <w:rFonts w:ascii="Times New Roman" w:hAnsi="Times New Roman"/>
          <w:sz w:val="24"/>
        </w:rPr>
        <w:t xml:space="preserve">erinevad tõlgendusvõimalused. </w:t>
      </w:r>
      <w:r w:rsidR="12B6B397" w:rsidRPr="25373572">
        <w:rPr>
          <w:rFonts w:ascii="Times New Roman" w:hAnsi="Times New Roman"/>
          <w:sz w:val="24"/>
        </w:rPr>
        <w:t xml:space="preserve">Vt täiendavalt </w:t>
      </w:r>
      <w:r w:rsidR="7F6F5283" w:rsidRPr="25373572">
        <w:rPr>
          <w:rFonts w:ascii="Times New Roman" w:hAnsi="Times New Roman"/>
          <w:sz w:val="24"/>
        </w:rPr>
        <w:t xml:space="preserve">selgitusi </w:t>
      </w:r>
      <w:r w:rsidR="12B6B397" w:rsidRPr="25373572">
        <w:rPr>
          <w:rFonts w:ascii="Times New Roman" w:hAnsi="Times New Roman"/>
          <w:sz w:val="24"/>
        </w:rPr>
        <w:t xml:space="preserve">eelnõu § 44 punkti 1 </w:t>
      </w:r>
      <w:r w:rsidR="6EE409E6" w:rsidRPr="25373572">
        <w:rPr>
          <w:rFonts w:ascii="Times New Roman" w:hAnsi="Times New Roman"/>
          <w:sz w:val="24"/>
        </w:rPr>
        <w:t>juurest.</w:t>
      </w:r>
    </w:p>
    <w:p w14:paraId="3980E49B" w14:textId="70D5EC0B" w:rsidR="25373572" w:rsidRDefault="25373572" w:rsidP="25373572">
      <w:pPr>
        <w:rPr>
          <w:rFonts w:ascii="Times New Roman" w:hAnsi="Times New Roman"/>
          <w:b/>
          <w:bCs/>
          <w:sz w:val="24"/>
        </w:rPr>
      </w:pPr>
    </w:p>
    <w:p w14:paraId="6F0A250C" w14:textId="403D6BA1" w:rsidR="00F945DA" w:rsidRDefault="006F3B4D" w:rsidP="25373572">
      <w:pPr>
        <w:rPr>
          <w:rFonts w:ascii="Times New Roman" w:hAnsi="Times New Roman"/>
          <w:sz w:val="24"/>
        </w:rPr>
      </w:pPr>
      <w:r w:rsidRPr="25373572">
        <w:rPr>
          <w:rFonts w:ascii="Times New Roman" w:hAnsi="Times New Roman"/>
          <w:b/>
          <w:bCs/>
          <w:sz w:val="24"/>
        </w:rPr>
        <w:t>Eelnõu</w:t>
      </w:r>
      <w:r w:rsidR="004A5098" w:rsidRPr="25373572">
        <w:rPr>
          <w:rFonts w:ascii="Times New Roman" w:hAnsi="Times New Roman"/>
          <w:b/>
          <w:bCs/>
          <w:sz w:val="24"/>
        </w:rPr>
        <w:t xml:space="preserve"> § 46 p</w:t>
      </w:r>
      <w:r w:rsidR="75A976CD" w:rsidRPr="25373572">
        <w:rPr>
          <w:rFonts w:ascii="Times New Roman" w:hAnsi="Times New Roman"/>
          <w:b/>
          <w:bCs/>
          <w:sz w:val="24"/>
        </w:rPr>
        <w:t xml:space="preserve">unktiga </w:t>
      </w:r>
      <w:r w:rsidR="2F842B31" w:rsidRPr="25373572">
        <w:rPr>
          <w:rFonts w:ascii="Times New Roman" w:hAnsi="Times New Roman"/>
          <w:b/>
          <w:bCs/>
          <w:sz w:val="24"/>
        </w:rPr>
        <w:t>10</w:t>
      </w:r>
      <w:r w:rsidR="75A976CD" w:rsidRPr="25373572">
        <w:rPr>
          <w:rFonts w:ascii="Times New Roman" w:hAnsi="Times New Roman"/>
          <w:b/>
          <w:bCs/>
          <w:sz w:val="24"/>
        </w:rPr>
        <w:t xml:space="preserve"> </w:t>
      </w:r>
      <w:r w:rsidRPr="25373572">
        <w:rPr>
          <w:rFonts w:ascii="Times New Roman" w:hAnsi="Times New Roman"/>
          <w:sz w:val="24"/>
        </w:rPr>
        <w:t xml:space="preserve">muudetakse </w:t>
      </w:r>
      <w:r w:rsidR="00AF03FC" w:rsidRPr="25373572">
        <w:rPr>
          <w:rFonts w:ascii="Times New Roman" w:hAnsi="Times New Roman"/>
          <w:sz w:val="24"/>
        </w:rPr>
        <w:t>TTKS</w:t>
      </w:r>
      <w:r w:rsidR="004A5098" w:rsidRPr="25373572">
        <w:rPr>
          <w:rFonts w:ascii="Times New Roman" w:hAnsi="Times New Roman"/>
          <w:sz w:val="24"/>
        </w:rPr>
        <w:t xml:space="preserve"> </w:t>
      </w:r>
      <w:r w:rsidRPr="25373572">
        <w:rPr>
          <w:rFonts w:ascii="Times New Roman" w:hAnsi="Times New Roman"/>
          <w:sz w:val="24"/>
        </w:rPr>
        <w:t>§ 59</w:t>
      </w:r>
      <w:r w:rsidRPr="25373572">
        <w:rPr>
          <w:rFonts w:ascii="Times New Roman" w:hAnsi="Times New Roman"/>
          <w:sz w:val="24"/>
          <w:vertAlign w:val="superscript"/>
        </w:rPr>
        <w:t>2</w:t>
      </w:r>
      <w:r w:rsidRPr="25373572">
        <w:rPr>
          <w:rFonts w:ascii="Times New Roman" w:hAnsi="Times New Roman"/>
          <w:sz w:val="24"/>
        </w:rPr>
        <w:t xml:space="preserve"> lõige</w:t>
      </w:r>
      <w:r w:rsidR="00F234E1" w:rsidRPr="25373572">
        <w:rPr>
          <w:rFonts w:ascii="Times New Roman" w:hAnsi="Times New Roman"/>
          <w:sz w:val="24"/>
        </w:rPr>
        <w:t>t</w:t>
      </w:r>
      <w:r w:rsidRPr="25373572">
        <w:rPr>
          <w:rFonts w:ascii="Times New Roman" w:hAnsi="Times New Roman"/>
          <w:sz w:val="24"/>
        </w:rPr>
        <w:t xml:space="preserve"> 1</w:t>
      </w:r>
      <w:r w:rsidRPr="25373572">
        <w:rPr>
          <w:rFonts w:ascii="Times New Roman" w:hAnsi="Times New Roman"/>
          <w:sz w:val="24"/>
          <w:vertAlign w:val="superscript"/>
        </w:rPr>
        <w:t>2</w:t>
      </w:r>
      <w:r w:rsidRPr="25373572">
        <w:rPr>
          <w:rFonts w:ascii="Times New Roman" w:hAnsi="Times New Roman"/>
          <w:sz w:val="24"/>
        </w:rPr>
        <w:t xml:space="preserve"> ja </w:t>
      </w:r>
      <w:r w:rsidR="00E94F6E" w:rsidRPr="25373572">
        <w:rPr>
          <w:rFonts w:ascii="Times New Roman" w:hAnsi="Times New Roman"/>
          <w:sz w:val="24"/>
        </w:rPr>
        <w:t>täiendatakse sätet patsiendi õigus</w:t>
      </w:r>
      <w:r w:rsidR="00F234E1" w:rsidRPr="25373572">
        <w:rPr>
          <w:rFonts w:ascii="Times New Roman" w:hAnsi="Times New Roman"/>
          <w:sz w:val="24"/>
        </w:rPr>
        <w:t>ega</w:t>
      </w:r>
      <w:r w:rsidRPr="25373572">
        <w:rPr>
          <w:rFonts w:ascii="Times New Roman" w:hAnsi="Times New Roman"/>
          <w:sz w:val="24"/>
        </w:rPr>
        <w:t xml:space="preserve"> edastada </w:t>
      </w:r>
      <w:proofErr w:type="spellStart"/>
      <w:r w:rsidR="00F234E1" w:rsidRPr="25373572">
        <w:rPr>
          <w:rFonts w:ascii="Times New Roman" w:hAnsi="Times New Roman"/>
          <w:sz w:val="24"/>
        </w:rPr>
        <w:t>TIS-i</w:t>
      </w:r>
      <w:proofErr w:type="spellEnd"/>
      <w:r w:rsidRPr="25373572">
        <w:rPr>
          <w:rFonts w:ascii="Times New Roman" w:hAnsi="Times New Roman"/>
          <w:sz w:val="24"/>
        </w:rPr>
        <w:t xml:space="preserve"> isikuandmeid, sealhulgas eriliigilisi isikuandmeid teenuste pakkumiseks ja temaga ühenduse võtmiseks, parema tervishoiuteenuse saamiseks ja terviseseisundi hindamiseks, sealhulgas tarkvaralahenduse kasutamiseks </w:t>
      </w:r>
      <w:r w:rsidR="006D68C4" w:rsidRPr="25373572">
        <w:rPr>
          <w:rFonts w:ascii="Times New Roman" w:hAnsi="Times New Roman"/>
          <w:sz w:val="24"/>
        </w:rPr>
        <w:t>ja</w:t>
      </w:r>
      <w:r w:rsidR="00910B60" w:rsidRPr="25373572">
        <w:rPr>
          <w:rFonts w:ascii="Times New Roman" w:hAnsi="Times New Roman"/>
          <w:sz w:val="24"/>
        </w:rPr>
        <w:t xml:space="preserve"> </w:t>
      </w:r>
      <w:r w:rsidRPr="25373572">
        <w:rPr>
          <w:rFonts w:ascii="Times New Roman" w:hAnsi="Times New Roman"/>
          <w:sz w:val="24"/>
        </w:rPr>
        <w:t>kutsete saamiseks.</w:t>
      </w:r>
      <w:r w:rsidR="1E46383F" w:rsidRPr="25373572">
        <w:rPr>
          <w:rFonts w:ascii="Times New Roman" w:hAnsi="Times New Roman"/>
          <w:sz w:val="24"/>
        </w:rPr>
        <w:t xml:space="preserve"> </w:t>
      </w:r>
      <w:r w:rsidR="1E46383F" w:rsidRPr="00027E00">
        <w:rPr>
          <w:rFonts w:ascii="Times New Roman" w:hAnsi="Times New Roman"/>
          <w:sz w:val="24"/>
        </w:rPr>
        <w:t xml:space="preserve">Õigusselguse huvides täpsustatakse töötluse eesmärke, milleks isik oma andmeid </w:t>
      </w:r>
      <w:proofErr w:type="spellStart"/>
      <w:r w:rsidR="1E46383F" w:rsidRPr="00027E00">
        <w:rPr>
          <w:rFonts w:ascii="Times New Roman" w:hAnsi="Times New Roman"/>
          <w:sz w:val="24"/>
        </w:rPr>
        <w:t>TIS-i</w:t>
      </w:r>
      <w:proofErr w:type="spellEnd"/>
      <w:r w:rsidR="1E46383F" w:rsidRPr="00027E00">
        <w:rPr>
          <w:rFonts w:ascii="Times New Roman" w:hAnsi="Times New Roman"/>
          <w:sz w:val="24"/>
        </w:rPr>
        <w:t xml:space="preserve"> esitab</w:t>
      </w:r>
      <w:r w:rsidR="236391FD" w:rsidRPr="00027E00">
        <w:rPr>
          <w:rFonts w:ascii="Times New Roman" w:hAnsi="Times New Roman"/>
          <w:sz w:val="24"/>
        </w:rPr>
        <w:t xml:space="preserve">, </w:t>
      </w:r>
      <w:r w:rsidR="1E46383F" w:rsidRPr="00027E00">
        <w:rPr>
          <w:rFonts w:ascii="Times New Roman" w:hAnsi="Times New Roman"/>
          <w:sz w:val="24"/>
        </w:rPr>
        <w:t xml:space="preserve">nt </w:t>
      </w:r>
      <w:r w:rsidR="00FD42B6" w:rsidRPr="00027E00">
        <w:rPr>
          <w:rFonts w:ascii="Times New Roman" w:hAnsi="Times New Roman"/>
          <w:sz w:val="24"/>
        </w:rPr>
        <w:t xml:space="preserve">sh </w:t>
      </w:r>
      <w:r w:rsidR="1E46383F" w:rsidRPr="00027E00">
        <w:rPr>
          <w:rFonts w:ascii="Times New Roman" w:hAnsi="Times New Roman"/>
          <w:sz w:val="24"/>
        </w:rPr>
        <w:t xml:space="preserve">ka </w:t>
      </w:r>
      <w:r w:rsidR="00FD42B6" w:rsidRPr="00027E00">
        <w:rPr>
          <w:rFonts w:ascii="Times New Roman" w:hAnsi="Times New Roman"/>
          <w:sz w:val="24"/>
        </w:rPr>
        <w:t xml:space="preserve">kontaktandmeid </w:t>
      </w:r>
      <w:r w:rsidR="1E46383F" w:rsidRPr="00027E00">
        <w:rPr>
          <w:rFonts w:ascii="Times New Roman" w:hAnsi="Times New Roman"/>
          <w:sz w:val="24"/>
        </w:rPr>
        <w:t>kutsete saamiseks.</w:t>
      </w:r>
      <w:r w:rsidR="45B3D40A" w:rsidRPr="00027E00">
        <w:rPr>
          <w:rFonts w:ascii="Times New Roman" w:hAnsi="Times New Roman"/>
          <w:sz w:val="24"/>
        </w:rPr>
        <w:t xml:space="preserve"> Samuti täpsustatakse sätet, et isikul on õigus esitada nimetatud eesmärkide täitmiseks isik</w:t>
      </w:r>
      <w:r w:rsidR="56BEDAEC" w:rsidRPr="00027E00">
        <w:rPr>
          <w:rFonts w:ascii="Times New Roman" w:hAnsi="Times New Roman"/>
          <w:sz w:val="24"/>
        </w:rPr>
        <w:t>uandmeid, sh eriliigilisi isikuandmeid, st nii tervise kui ka geneetilisi isikuandmeid</w:t>
      </w:r>
      <w:r w:rsidR="00056E58" w:rsidRPr="00027E00">
        <w:rPr>
          <w:rFonts w:ascii="Times New Roman" w:hAnsi="Times New Roman"/>
          <w:sz w:val="24"/>
        </w:rPr>
        <w:t>, et nt erinevaid teenuseid saada</w:t>
      </w:r>
      <w:r w:rsidR="56BEDAEC" w:rsidRPr="00027E00">
        <w:rPr>
          <w:rFonts w:ascii="Times New Roman" w:hAnsi="Times New Roman"/>
          <w:sz w:val="24"/>
        </w:rPr>
        <w:t>.</w:t>
      </w:r>
    </w:p>
    <w:p w14:paraId="13F037D0" w14:textId="77777777" w:rsidR="00955034" w:rsidRDefault="00955034" w:rsidP="0016210D">
      <w:pPr>
        <w:rPr>
          <w:rFonts w:ascii="Times New Roman" w:hAnsi="Times New Roman"/>
          <w:b/>
          <w:bCs/>
          <w:sz w:val="24"/>
        </w:rPr>
      </w:pPr>
    </w:p>
    <w:p w14:paraId="40770DD2" w14:textId="5959B3D9" w:rsidR="00F945DA" w:rsidRDefault="00F15FB8"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7E82037B" w:rsidRPr="25373572">
        <w:rPr>
          <w:rFonts w:ascii="Times New Roman" w:hAnsi="Times New Roman"/>
          <w:b/>
          <w:bCs/>
          <w:sz w:val="24"/>
        </w:rPr>
        <w:t>1</w:t>
      </w:r>
      <w:r w:rsidR="00F945DA" w:rsidRPr="25373572">
        <w:rPr>
          <w:rFonts w:ascii="Times New Roman" w:hAnsi="Times New Roman"/>
          <w:b/>
          <w:bCs/>
          <w:sz w:val="24"/>
        </w:rPr>
        <w:t xml:space="preserve"> </w:t>
      </w:r>
      <w:r w:rsidR="00AD23D6" w:rsidRPr="25373572">
        <w:rPr>
          <w:rFonts w:ascii="Times New Roman" w:hAnsi="Times New Roman"/>
          <w:sz w:val="24"/>
        </w:rPr>
        <w:t xml:space="preserve">täiendatakse </w:t>
      </w:r>
      <w:r w:rsidR="00AF03FC" w:rsidRPr="25373572">
        <w:rPr>
          <w:rFonts w:ascii="Times New Roman" w:hAnsi="Times New Roman"/>
          <w:sz w:val="24"/>
        </w:rPr>
        <w:t xml:space="preserve">TTKS </w:t>
      </w:r>
      <w:r w:rsidR="00831440" w:rsidRPr="25373572">
        <w:rPr>
          <w:rFonts w:ascii="Times New Roman" w:hAnsi="Times New Roman"/>
          <w:sz w:val="24"/>
        </w:rPr>
        <w:t>§</w:t>
      </w:r>
      <w:r w:rsidR="00AD23D6" w:rsidRPr="25373572">
        <w:rPr>
          <w:rFonts w:ascii="Times New Roman" w:hAnsi="Times New Roman"/>
          <w:sz w:val="24"/>
        </w:rPr>
        <w:t xml:space="preserve"> 59</w:t>
      </w:r>
      <w:r w:rsidR="00AD23D6" w:rsidRPr="25373572">
        <w:rPr>
          <w:rFonts w:ascii="Times New Roman" w:hAnsi="Times New Roman"/>
          <w:sz w:val="24"/>
          <w:vertAlign w:val="superscript"/>
        </w:rPr>
        <w:t>2</w:t>
      </w:r>
      <w:r w:rsidR="00AD23D6" w:rsidRPr="25373572">
        <w:rPr>
          <w:rFonts w:ascii="Times New Roman" w:hAnsi="Times New Roman"/>
          <w:sz w:val="24"/>
        </w:rPr>
        <w:t xml:space="preserve"> lõikega 1</w:t>
      </w:r>
      <w:r w:rsidR="00AD23D6" w:rsidRPr="25373572">
        <w:rPr>
          <w:rFonts w:ascii="Times New Roman" w:hAnsi="Times New Roman"/>
          <w:sz w:val="24"/>
          <w:vertAlign w:val="superscript"/>
        </w:rPr>
        <w:t>4</w:t>
      </w:r>
      <w:r w:rsidR="00831440" w:rsidRPr="25373572">
        <w:rPr>
          <w:rFonts w:ascii="Times New Roman" w:hAnsi="Times New Roman"/>
          <w:sz w:val="24"/>
        </w:rPr>
        <w:t>,</w:t>
      </w:r>
      <w:r w:rsidR="00AD23D6" w:rsidRPr="25373572">
        <w:rPr>
          <w:rFonts w:ascii="Times New Roman" w:hAnsi="Times New Roman"/>
          <w:sz w:val="24"/>
        </w:rPr>
        <w:t xml:space="preserve"> nähes ette </w:t>
      </w:r>
      <w:r w:rsidR="00955034" w:rsidRPr="25373572">
        <w:rPr>
          <w:rFonts w:ascii="Times New Roman" w:hAnsi="Times New Roman"/>
          <w:sz w:val="24"/>
        </w:rPr>
        <w:t>g</w:t>
      </w:r>
      <w:r w:rsidR="00AD23D6" w:rsidRPr="25373572">
        <w:rPr>
          <w:rFonts w:ascii="Times New Roman" w:hAnsi="Times New Roman"/>
          <w:sz w:val="24"/>
        </w:rPr>
        <w:t xml:space="preserve">eenivaramu </w:t>
      </w:r>
      <w:r w:rsidR="00E01D7B" w:rsidRPr="25373572">
        <w:rPr>
          <w:rFonts w:ascii="Times New Roman" w:hAnsi="Times New Roman"/>
          <w:sz w:val="24"/>
        </w:rPr>
        <w:t>geenidoonori geneetiliste andmete edastamise</w:t>
      </w:r>
      <w:r w:rsidR="00D50FED" w:rsidRPr="25373572">
        <w:rPr>
          <w:rFonts w:ascii="Times New Roman" w:hAnsi="Times New Roman"/>
          <w:sz w:val="24"/>
        </w:rPr>
        <w:t xml:space="preserve"> </w:t>
      </w:r>
      <w:proofErr w:type="spellStart"/>
      <w:r w:rsidR="00D50FED" w:rsidRPr="25373572">
        <w:rPr>
          <w:rFonts w:ascii="Times New Roman" w:hAnsi="Times New Roman"/>
          <w:sz w:val="24"/>
        </w:rPr>
        <w:t>TIS-i</w:t>
      </w:r>
      <w:proofErr w:type="spellEnd"/>
      <w:r w:rsidR="00326B9D" w:rsidRPr="25373572">
        <w:rPr>
          <w:rFonts w:ascii="Times New Roman" w:hAnsi="Times New Roman"/>
          <w:sz w:val="24"/>
        </w:rPr>
        <w:t xml:space="preserve"> inimese </w:t>
      </w:r>
      <w:r w:rsidR="00647164" w:rsidRPr="25373572">
        <w:rPr>
          <w:rFonts w:ascii="Times New Roman" w:hAnsi="Times New Roman"/>
          <w:sz w:val="24"/>
        </w:rPr>
        <w:t xml:space="preserve">sellekohase </w:t>
      </w:r>
      <w:r w:rsidR="00326B9D" w:rsidRPr="25373572">
        <w:rPr>
          <w:rFonts w:ascii="Times New Roman" w:hAnsi="Times New Roman"/>
          <w:sz w:val="24"/>
        </w:rPr>
        <w:t>tahteavalduse alusel</w:t>
      </w:r>
      <w:r w:rsidR="00E01D7B" w:rsidRPr="25373572">
        <w:rPr>
          <w:rFonts w:ascii="Times New Roman" w:hAnsi="Times New Roman"/>
          <w:sz w:val="24"/>
        </w:rPr>
        <w:t>.</w:t>
      </w:r>
      <w:r w:rsidR="00D50FED" w:rsidRPr="25373572">
        <w:rPr>
          <w:rFonts w:ascii="Times New Roman" w:hAnsi="Times New Roman"/>
          <w:sz w:val="24"/>
        </w:rPr>
        <w:t xml:space="preserve"> </w:t>
      </w:r>
      <w:r w:rsidR="00130D6F" w:rsidRPr="25373572">
        <w:rPr>
          <w:rFonts w:ascii="Times New Roman" w:hAnsi="Times New Roman"/>
          <w:sz w:val="24"/>
        </w:rPr>
        <w:t xml:space="preserve">Geneetilised andmed edastatakse vastavalt teenusest tulenevatele </w:t>
      </w:r>
      <w:r w:rsidR="557F22AD" w:rsidRPr="25373572">
        <w:rPr>
          <w:rFonts w:ascii="Times New Roman" w:hAnsi="Times New Roman"/>
          <w:sz w:val="24"/>
        </w:rPr>
        <w:t xml:space="preserve">spetsifikatsioonidele konkreetsete teenuste jaoks </w:t>
      </w:r>
      <w:r w:rsidR="001C5A19" w:rsidRPr="25373572">
        <w:rPr>
          <w:rFonts w:ascii="Times New Roman" w:hAnsi="Times New Roman"/>
          <w:sz w:val="24"/>
        </w:rPr>
        <w:t>ja</w:t>
      </w:r>
      <w:r w:rsidR="557F22AD" w:rsidRPr="25373572">
        <w:rPr>
          <w:rFonts w:ascii="Times New Roman" w:hAnsi="Times New Roman"/>
          <w:sz w:val="24"/>
        </w:rPr>
        <w:t xml:space="preserve"> </w:t>
      </w:r>
      <w:proofErr w:type="spellStart"/>
      <w:r w:rsidR="557F22AD" w:rsidRPr="25373572">
        <w:rPr>
          <w:rFonts w:ascii="Times New Roman" w:hAnsi="Times New Roman"/>
          <w:sz w:val="24"/>
        </w:rPr>
        <w:t>TEHIK</w:t>
      </w:r>
      <w:r w:rsidR="0071610F" w:rsidRPr="25373572">
        <w:rPr>
          <w:rFonts w:ascii="Times New Roman" w:hAnsi="Times New Roman"/>
          <w:sz w:val="24"/>
        </w:rPr>
        <w:t>u</w:t>
      </w:r>
      <w:proofErr w:type="spellEnd"/>
      <w:r w:rsidR="557F22AD" w:rsidRPr="25373572">
        <w:rPr>
          <w:rFonts w:ascii="Times New Roman" w:hAnsi="Times New Roman"/>
          <w:sz w:val="24"/>
        </w:rPr>
        <w:t xml:space="preserve"> teabekeskuse</w:t>
      </w:r>
      <w:r w:rsidR="00640703" w:rsidRPr="25373572">
        <w:rPr>
          <w:rFonts w:ascii="Times New Roman" w:hAnsi="Times New Roman"/>
          <w:sz w:val="24"/>
        </w:rPr>
        <w:t>s avald</w:t>
      </w:r>
      <w:r w:rsidR="001C5A19" w:rsidRPr="25373572">
        <w:rPr>
          <w:rFonts w:ascii="Times New Roman" w:hAnsi="Times New Roman"/>
          <w:sz w:val="24"/>
        </w:rPr>
        <w:t>atud</w:t>
      </w:r>
      <w:r w:rsidR="557F22AD" w:rsidRPr="25373572">
        <w:rPr>
          <w:rFonts w:ascii="Times New Roman" w:hAnsi="Times New Roman"/>
          <w:sz w:val="24"/>
        </w:rPr>
        <w:t xml:space="preserve"> juhistele</w:t>
      </w:r>
      <w:r w:rsidR="00130D6F" w:rsidRPr="25373572">
        <w:rPr>
          <w:rFonts w:ascii="Times New Roman" w:hAnsi="Times New Roman"/>
          <w:sz w:val="24"/>
        </w:rPr>
        <w:t>.</w:t>
      </w:r>
      <w:r w:rsidR="1E16DCBE" w:rsidRPr="25373572">
        <w:rPr>
          <w:rFonts w:ascii="Times New Roman" w:hAnsi="Times New Roman"/>
          <w:sz w:val="24"/>
        </w:rPr>
        <w:t xml:space="preserve"> Säte on seotud IGUS eelnõu §-s </w:t>
      </w:r>
      <w:r w:rsidR="00698CF4" w:rsidRPr="25373572">
        <w:rPr>
          <w:rFonts w:ascii="Times New Roman" w:hAnsi="Times New Roman"/>
          <w:sz w:val="24"/>
        </w:rPr>
        <w:t xml:space="preserve">17 toodud geenidoonori õigusega, esitada </w:t>
      </w:r>
      <w:proofErr w:type="spellStart"/>
      <w:r w:rsidR="00698CF4" w:rsidRPr="25373572">
        <w:rPr>
          <w:rFonts w:ascii="Times New Roman" w:hAnsi="Times New Roman"/>
          <w:sz w:val="24"/>
        </w:rPr>
        <w:t>TIS-i</w:t>
      </w:r>
      <w:proofErr w:type="spellEnd"/>
      <w:r w:rsidR="00698CF4" w:rsidRPr="25373572">
        <w:rPr>
          <w:rFonts w:ascii="Times New Roman" w:hAnsi="Times New Roman"/>
          <w:sz w:val="24"/>
        </w:rPr>
        <w:t xml:space="preserve"> vahendusel kirjalik avaldus oma geneetiliste andmete edastamiseks geenivaramust </w:t>
      </w:r>
      <w:proofErr w:type="spellStart"/>
      <w:r w:rsidR="00698CF4" w:rsidRPr="25373572">
        <w:rPr>
          <w:rFonts w:ascii="Times New Roman" w:hAnsi="Times New Roman"/>
          <w:sz w:val="24"/>
        </w:rPr>
        <w:t>TIS-i</w:t>
      </w:r>
      <w:proofErr w:type="spellEnd"/>
      <w:r w:rsidR="296E7B61" w:rsidRPr="25373572">
        <w:rPr>
          <w:rFonts w:ascii="Times New Roman" w:hAnsi="Times New Roman"/>
          <w:sz w:val="24"/>
        </w:rPr>
        <w:t xml:space="preserve">. Nii saab edaspidi jagada tervishoius oma geneetilisi andneid keskse tervisealase infosüsteemi vahendusel, milleks TIS loodud ongi </w:t>
      </w:r>
      <w:r w:rsidR="00698CF4" w:rsidRPr="25373572">
        <w:rPr>
          <w:rFonts w:ascii="Times New Roman" w:hAnsi="Times New Roman"/>
          <w:sz w:val="24"/>
        </w:rPr>
        <w:t>(vt lisaselgitusi</w:t>
      </w:r>
      <w:r w:rsidR="67EFA77C" w:rsidRPr="25373572">
        <w:rPr>
          <w:rFonts w:ascii="Times New Roman" w:hAnsi="Times New Roman"/>
          <w:sz w:val="24"/>
        </w:rPr>
        <w:t xml:space="preserve"> vastava sätte juurest).</w:t>
      </w:r>
    </w:p>
    <w:p w14:paraId="2276FDE9" w14:textId="77777777" w:rsidR="00533634" w:rsidRDefault="00533634" w:rsidP="25373572">
      <w:pPr>
        <w:rPr>
          <w:rFonts w:ascii="Times New Roman" w:hAnsi="Times New Roman"/>
          <w:color w:val="000000" w:themeColor="text1"/>
          <w:sz w:val="24"/>
        </w:rPr>
      </w:pPr>
    </w:p>
    <w:p w14:paraId="6B06F3C7" w14:textId="599692E0" w:rsidR="0FBAC391" w:rsidRPr="00C34D1A" w:rsidRDefault="0FBAC391">
      <w:pPr>
        <w:rPr>
          <w:rFonts w:ascii="Times New Roman" w:hAnsi="Times New Roman"/>
          <w:color w:val="0563C1"/>
          <w:sz w:val="24"/>
          <w:u w:val="single"/>
          <w:vertAlign w:val="superscript"/>
        </w:rPr>
      </w:pPr>
      <w:r w:rsidRPr="00C34D1A">
        <w:rPr>
          <w:rFonts w:ascii="Times New Roman" w:hAnsi="Times New Roman"/>
          <w:sz w:val="24"/>
        </w:rPr>
        <w:t xml:space="preserve">Kasutame selgitustest edaspidi </w:t>
      </w:r>
      <w:proofErr w:type="spellStart"/>
      <w:r w:rsidRPr="00C34D1A">
        <w:rPr>
          <w:rFonts w:ascii="Times New Roman" w:hAnsi="Times New Roman"/>
          <w:sz w:val="24"/>
        </w:rPr>
        <w:t>üldmõistet</w:t>
      </w:r>
      <w:proofErr w:type="spellEnd"/>
      <w:r w:rsidRPr="00C34D1A">
        <w:rPr>
          <w:rFonts w:ascii="Times New Roman" w:hAnsi="Times New Roman"/>
          <w:sz w:val="24"/>
        </w:rPr>
        <w:t xml:space="preserve"> personaalmeditsiin. Olgu öeldud, et Euroopa Liidu Nõukogu on oma soovitustes nentinud, et mõiste „personaalmeditsiin” kohta puudub ühiselt kokkulepitud määratlus</w:t>
      </w:r>
      <w:r w:rsidRPr="00C34D1A">
        <w:rPr>
          <w:rFonts w:ascii="Times New Roman" w:hAnsi="Times New Roman"/>
          <w:sz w:val="24"/>
          <w:vertAlign w:val="superscript"/>
        </w:rPr>
        <w:footnoteReference w:id="143"/>
      </w:r>
      <w:r w:rsidRPr="00C34D1A">
        <w:rPr>
          <w:rFonts w:ascii="Times New Roman" w:hAnsi="Times New Roman"/>
          <w:sz w:val="24"/>
        </w:rPr>
        <w:t xml:space="preserve">. Sellest olenemata valitseb laialdane arusaam, et personaalmeditsiin viitab meditsiinilisele mudelile, mis kasutab indiviidide fenotüübi ja genotüübi andmeid (näiteks </w:t>
      </w:r>
      <w:r w:rsidRPr="00C34D1A">
        <w:rPr>
          <w:rFonts w:ascii="Times New Roman" w:hAnsi="Times New Roman"/>
          <w:sz w:val="24"/>
        </w:rPr>
        <w:lastRenderedPageBreak/>
        <w:t>molekulaarprofileerimine, piltdiagnostika, elustiili andmed) õige ravistrateegia väljatöötamiseks õigele isikule ja õigeks ajaks, aga samuti haiguste tekke soodumuste selgitamiseks, et õigel ajal rakendada haiguse ennetuseks täpsemaid meetmeid.</w:t>
      </w:r>
      <w:r w:rsidR="72CFB926" w:rsidRPr="00C34D1A">
        <w:rPr>
          <w:rFonts w:ascii="Times New Roman" w:hAnsi="Times New Roman"/>
          <w:sz w:val="24"/>
        </w:rPr>
        <w:t xml:space="preserve"> </w:t>
      </w:r>
      <w:r w:rsidRPr="00C34D1A">
        <w:rPr>
          <w:rFonts w:ascii="Times New Roman" w:hAnsi="Times New Roman"/>
          <w:sz w:val="24"/>
        </w:rPr>
        <w:t>Teaduskirjandus on mõistet määratletud laiemas ulatuses ja tähenduses</w:t>
      </w:r>
      <w:r w:rsidRPr="00C34D1A">
        <w:rPr>
          <w:rFonts w:ascii="Times New Roman" w:hAnsi="Times New Roman"/>
          <w:sz w:val="24"/>
          <w:vertAlign w:val="superscript"/>
        </w:rPr>
        <w:footnoteReference w:id="144"/>
      </w:r>
      <w:r w:rsidRPr="00C34D1A">
        <w:rPr>
          <w:rFonts w:ascii="Times New Roman" w:hAnsi="Times New Roman"/>
          <w:sz w:val="24"/>
        </w:rPr>
        <w:t xml:space="preserve"> ning ka personaalmeditsiini pika programmi koostamisel on võetud aluseks laiem käsitlus</w:t>
      </w:r>
      <w:r w:rsidR="0B925BF2" w:rsidRPr="00C34D1A">
        <w:rPr>
          <w:rFonts w:ascii="Times New Roman" w:hAnsi="Times New Roman"/>
          <w:sz w:val="24"/>
        </w:rPr>
        <w:t xml:space="preserve">. </w:t>
      </w:r>
      <w:r w:rsidRPr="00C34D1A">
        <w:rPr>
          <w:rFonts w:ascii="Times New Roman" w:hAnsi="Times New Roman"/>
          <w:sz w:val="24"/>
        </w:rPr>
        <w:t>Üheks oluliseks osaks personaalmeditsiini programmist on seejuures genoomiandmete kasutamine tervishoiuteenuste osutamise ja muudel tervise</w:t>
      </w:r>
      <w:r w:rsidR="00D24859">
        <w:rPr>
          <w:rFonts w:ascii="Times New Roman" w:hAnsi="Times New Roman"/>
          <w:sz w:val="24"/>
        </w:rPr>
        <w:t xml:space="preserve"> </w:t>
      </w:r>
      <w:proofErr w:type="spellStart"/>
      <w:r w:rsidRPr="00C34D1A">
        <w:rPr>
          <w:rFonts w:ascii="Times New Roman" w:hAnsi="Times New Roman"/>
          <w:sz w:val="24"/>
        </w:rPr>
        <w:t>edenduslikel</w:t>
      </w:r>
      <w:proofErr w:type="spellEnd"/>
      <w:r w:rsidRPr="00C34D1A">
        <w:rPr>
          <w:rFonts w:ascii="Times New Roman" w:hAnsi="Times New Roman"/>
          <w:sz w:val="24"/>
        </w:rPr>
        <w:t xml:space="preserve"> eesmärkidel</w:t>
      </w:r>
      <w:r w:rsidRPr="00C34D1A">
        <w:rPr>
          <w:rFonts w:ascii="Times New Roman" w:hAnsi="Times New Roman"/>
          <w:sz w:val="24"/>
          <w:vertAlign w:val="superscript"/>
        </w:rPr>
        <w:footnoteReference w:id="145"/>
      </w:r>
      <w:r w:rsidR="2B209B80" w:rsidRPr="00C34D1A">
        <w:rPr>
          <w:rFonts w:ascii="Times New Roman" w:hAnsi="Times New Roman"/>
          <w:sz w:val="24"/>
        </w:rPr>
        <w:t>.</w:t>
      </w:r>
    </w:p>
    <w:p w14:paraId="3A9D88F4" w14:textId="1AA77AE2" w:rsidR="25373572" w:rsidRDefault="25373572"/>
    <w:p w14:paraId="7816C298" w14:textId="523977C9" w:rsidR="00533634" w:rsidRPr="0099705A" w:rsidRDefault="703C065E" w:rsidP="00533634">
      <w:pPr>
        <w:rPr>
          <w:rFonts w:ascii="Times New Roman" w:hAnsi="Times New Roman"/>
          <w:color w:val="000000" w:themeColor="text1"/>
          <w:sz w:val="24"/>
        </w:rPr>
      </w:pPr>
      <w:r w:rsidRPr="01E08069">
        <w:rPr>
          <w:rFonts w:ascii="Times New Roman" w:hAnsi="Times New Roman"/>
          <w:color w:val="000000" w:themeColor="text1"/>
          <w:sz w:val="24"/>
        </w:rPr>
        <w:t>Rinnavähi PRS-i sõeluuringu teenuse näitel tähendab personaalmeditsiinis ennetusteenuste pakkumine lihtsustatult järgmist protsessi</w:t>
      </w:r>
      <w:r w:rsidR="00533634" w:rsidRPr="01E08069">
        <w:rPr>
          <w:rStyle w:val="Allmrkuseviide"/>
          <w:rFonts w:ascii="Times New Roman" w:hAnsi="Times New Roman"/>
          <w:color w:val="000000" w:themeColor="text1"/>
          <w:sz w:val="24"/>
        </w:rPr>
        <w:footnoteReference w:id="146"/>
      </w:r>
      <w:r w:rsidRPr="01E08069">
        <w:rPr>
          <w:rFonts w:ascii="Times New Roman" w:hAnsi="Times New Roman"/>
          <w:color w:val="000000" w:themeColor="text1"/>
          <w:sz w:val="24"/>
        </w:rPr>
        <w:t xml:space="preserve">: </w:t>
      </w:r>
    </w:p>
    <w:p w14:paraId="650A09B9" w14:textId="77777777" w:rsidR="00533634" w:rsidRPr="00DE19B0"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Teenuse sihtrühma arvatud inimesele kuvatakse terviseportaalis kutse geneetilistel andmetel tuginevate personaalmeditsiini teenuste pakkumise kohta.</w:t>
      </w:r>
    </w:p>
    <w:p w14:paraId="17CDAB4D" w14:textId="7870C28E" w:rsidR="00533634" w:rsidRPr="00DE19B0"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 xml:space="preserve">Inimene annab tahteavalduse personaalmeditsiini teenuste saamiseks, nõustudes, et teenuse pakkumiseks kontrollitakse, kas tema geneetilised algandmed on geenivaramus olemas, ning sobivate andmete olemasolu korral tuuakse need </w:t>
      </w:r>
      <w:proofErr w:type="spellStart"/>
      <w:r w:rsidRPr="4F8A9DAA">
        <w:rPr>
          <w:rFonts w:ascii="Times New Roman" w:hAnsi="Times New Roman"/>
          <w:color w:val="000000" w:themeColor="text1"/>
          <w:sz w:val="24"/>
        </w:rPr>
        <w:t>TIS-i</w:t>
      </w:r>
      <w:proofErr w:type="spellEnd"/>
      <w:r w:rsidRPr="4F8A9DAA">
        <w:rPr>
          <w:rFonts w:ascii="Times New Roman" w:hAnsi="Times New Roman"/>
          <w:color w:val="000000" w:themeColor="text1"/>
          <w:sz w:val="24"/>
        </w:rPr>
        <w:t xml:space="preserve"> üle.</w:t>
      </w:r>
    </w:p>
    <w:p w14:paraId="4831770C" w14:textId="6948B6FB" w:rsidR="00533634" w:rsidRPr="00F33721"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Kui inimese andmeid geenivaramus ei ole, väljastatakse talle kutse meditsiinilaborisse vereproovi andmiseks</w:t>
      </w:r>
      <w:r w:rsidR="4966130B" w:rsidRPr="25373572">
        <w:rPr>
          <w:rFonts w:ascii="Times New Roman" w:hAnsi="Times New Roman"/>
          <w:color w:val="000000" w:themeColor="text1"/>
          <w:sz w:val="24"/>
        </w:rPr>
        <w:t xml:space="preserve">, mida ta näeb </w:t>
      </w:r>
      <w:proofErr w:type="spellStart"/>
      <w:r w:rsidR="4966130B" w:rsidRPr="25373572">
        <w:rPr>
          <w:rFonts w:ascii="Times New Roman" w:hAnsi="Times New Roman"/>
          <w:color w:val="000000" w:themeColor="text1"/>
          <w:sz w:val="24"/>
        </w:rPr>
        <w:t>TIS-is</w:t>
      </w:r>
      <w:proofErr w:type="spellEnd"/>
      <w:r w:rsidRPr="25373572">
        <w:rPr>
          <w:rFonts w:ascii="Times New Roman" w:hAnsi="Times New Roman"/>
          <w:color w:val="000000" w:themeColor="text1"/>
          <w:sz w:val="24"/>
        </w:rPr>
        <w:t>, et luua vereproovi alusel temale teenuse pakkumiseks geneetilised algandmed.</w:t>
      </w:r>
    </w:p>
    <w:p w14:paraId="2CB0EB8A" w14:textId="79565F63" w:rsidR="00533634" w:rsidRPr="00F33721" w:rsidRDefault="71904DEA"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 xml:space="preserve">Nii ühel kui teisel juhul (geenivaramu kui saatekirja alusel saadud andmed) liiguvad </w:t>
      </w:r>
      <w:r w:rsidR="00F33721">
        <w:rPr>
          <w:rFonts w:ascii="Times New Roman" w:hAnsi="Times New Roman"/>
          <w:color w:val="000000" w:themeColor="text1"/>
          <w:sz w:val="24"/>
        </w:rPr>
        <w:t>t</w:t>
      </w:r>
      <w:r w:rsidR="00533634" w:rsidRPr="25373572">
        <w:rPr>
          <w:rFonts w:ascii="Times New Roman" w:hAnsi="Times New Roman"/>
          <w:color w:val="000000" w:themeColor="text1"/>
          <w:sz w:val="24"/>
        </w:rPr>
        <w:t xml:space="preserve">eenuse pakkumiseks vajalikud geneetilised algandmed </w:t>
      </w:r>
      <w:proofErr w:type="spellStart"/>
      <w:r w:rsidR="00533634" w:rsidRPr="25373572">
        <w:rPr>
          <w:rFonts w:ascii="Times New Roman" w:hAnsi="Times New Roman"/>
          <w:color w:val="000000" w:themeColor="text1"/>
          <w:sz w:val="24"/>
        </w:rPr>
        <w:t>TIS-is</w:t>
      </w:r>
      <w:proofErr w:type="spellEnd"/>
      <w:r w:rsidR="00533634" w:rsidRPr="25373572">
        <w:rPr>
          <w:rFonts w:ascii="Times New Roman" w:hAnsi="Times New Roman"/>
          <w:color w:val="000000" w:themeColor="text1"/>
          <w:sz w:val="24"/>
        </w:rPr>
        <w:t xml:space="preserve"> paiknevasse geneetilisi algandmeid säilitavasse geneetiliste andmete infosüsteemi (GAIS).</w:t>
      </w:r>
    </w:p>
    <w:p w14:paraId="1A48E15B" w14:textId="09E05B33" w:rsidR="00533634" w:rsidRPr="004724FE" w:rsidRDefault="00533634" w:rsidP="00721EB3">
      <w:pPr>
        <w:pStyle w:val="Loendilik"/>
        <w:numPr>
          <w:ilvl w:val="0"/>
          <w:numId w:val="27"/>
        </w:numPr>
        <w:ind w:left="709" w:hanging="425"/>
        <w:rPr>
          <w:rFonts w:ascii="Times New Roman" w:hAnsi="Times New Roman"/>
          <w:color w:val="000000" w:themeColor="text1"/>
          <w:sz w:val="24"/>
        </w:rPr>
      </w:pPr>
      <w:proofErr w:type="spellStart"/>
      <w:r w:rsidRPr="25373572">
        <w:rPr>
          <w:rFonts w:ascii="Times New Roman" w:hAnsi="Times New Roman"/>
          <w:color w:val="000000" w:themeColor="text1"/>
          <w:sz w:val="24"/>
        </w:rPr>
        <w:t>TIS-i</w:t>
      </w:r>
      <w:proofErr w:type="spellEnd"/>
      <w:r w:rsidRPr="25373572">
        <w:rPr>
          <w:rFonts w:ascii="Times New Roman" w:hAnsi="Times New Roman"/>
          <w:color w:val="000000" w:themeColor="text1"/>
          <w:sz w:val="24"/>
        </w:rPr>
        <w:t xml:space="preserve"> osaks olevast </w:t>
      </w:r>
      <w:proofErr w:type="spellStart"/>
      <w:r w:rsidR="247A3D19" w:rsidRPr="25373572">
        <w:rPr>
          <w:rFonts w:ascii="Times New Roman" w:hAnsi="Times New Roman"/>
          <w:color w:val="000000" w:themeColor="text1"/>
          <w:sz w:val="24"/>
        </w:rPr>
        <w:t>GAIS-is</w:t>
      </w:r>
      <w:proofErr w:type="spellEnd"/>
      <w:r w:rsidRPr="25373572">
        <w:rPr>
          <w:rFonts w:ascii="Times New Roman" w:hAnsi="Times New Roman"/>
          <w:color w:val="000000" w:themeColor="text1"/>
          <w:sz w:val="24"/>
        </w:rPr>
        <w:t xml:space="preserve"> kasutatakse geneetilisi algandmeid konkreetse teenuse pakkumisel (nt rinnavähi personaliseeritud sõeluuringu teenus) </w:t>
      </w:r>
      <w:proofErr w:type="spellStart"/>
      <w:r w:rsidRPr="25373572">
        <w:rPr>
          <w:rFonts w:ascii="Times New Roman" w:hAnsi="Times New Roman"/>
          <w:color w:val="000000" w:themeColor="text1"/>
          <w:sz w:val="24"/>
        </w:rPr>
        <w:t>TIS-i</w:t>
      </w:r>
      <w:proofErr w:type="spellEnd"/>
      <w:r w:rsidRPr="25373572">
        <w:rPr>
          <w:rFonts w:ascii="Times New Roman" w:hAnsi="Times New Roman"/>
          <w:color w:val="000000" w:themeColor="text1"/>
          <w:sz w:val="24"/>
        </w:rPr>
        <w:t xml:space="preserve"> komponendiks olevas arvutuskeskkonnas, millesse on liidestatud konkreetse teenuse pakkumiseks tarkvara, mille abil tehakse süsteemis vajalikud arvutused, et saada teada inimese geneetiline risk (nt rinnavähi risk). Tarkvarad, millel on otsene meditsiiniline eesmärk, on meditsiiniseadmed. Tegemist on </w:t>
      </w:r>
      <w:proofErr w:type="spellStart"/>
      <w:r w:rsidRPr="25373572">
        <w:rPr>
          <w:rFonts w:ascii="Times New Roman" w:hAnsi="Times New Roman"/>
          <w:color w:val="000000" w:themeColor="text1"/>
          <w:sz w:val="24"/>
        </w:rPr>
        <w:t>TIS-i</w:t>
      </w:r>
      <w:proofErr w:type="spellEnd"/>
      <w:r w:rsidRPr="25373572">
        <w:rPr>
          <w:rFonts w:ascii="Times New Roman" w:hAnsi="Times New Roman"/>
          <w:color w:val="000000" w:themeColor="text1"/>
          <w:sz w:val="24"/>
        </w:rPr>
        <w:t xml:space="preserve"> sisese andmetöötlusega personaalmeditsiinis teenuse osutamise eesmärgil. Tulemus </w:t>
      </w:r>
      <w:r w:rsidR="2D72F26A" w:rsidRPr="25373572">
        <w:rPr>
          <w:rFonts w:ascii="Times New Roman" w:hAnsi="Times New Roman"/>
          <w:color w:val="000000" w:themeColor="text1"/>
          <w:sz w:val="24"/>
        </w:rPr>
        <w:t xml:space="preserve">jääb </w:t>
      </w:r>
      <w:proofErr w:type="spellStart"/>
      <w:r w:rsidRPr="25373572">
        <w:rPr>
          <w:rFonts w:ascii="Times New Roman" w:hAnsi="Times New Roman"/>
          <w:color w:val="000000" w:themeColor="text1"/>
          <w:sz w:val="24"/>
        </w:rPr>
        <w:t>TIS-i</w:t>
      </w:r>
      <w:proofErr w:type="spellEnd"/>
      <w:r w:rsidRPr="25373572">
        <w:rPr>
          <w:rFonts w:ascii="Times New Roman" w:hAnsi="Times New Roman"/>
          <w:color w:val="000000" w:themeColor="text1"/>
          <w:sz w:val="24"/>
        </w:rPr>
        <w:t>.</w:t>
      </w:r>
    </w:p>
    <w:p w14:paraId="4D23E1F0" w14:textId="1A0D9D7A" w:rsidR="00533634" w:rsidRPr="002D115B" w:rsidRDefault="00533634" w:rsidP="00721EB3">
      <w:pPr>
        <w:pStyle w:val="Loendilik"/>
        <w:numPr>
          <w:ilvl w:val="0"/>
          <w:numId w:val="27"/>
        </w:numPr>
        <w:ind w:left="709" w:hanging="425"/>
        <w:rPr>
          <w:rFonts w:ascii="Times New Roman" w:hAnsi="Times New Roman"/>
          <w:color w:val="000000" w:themeColor="text1"/>
          <w:sz w:val="24"/>
        </w:rPr>
      </w:pPr>
      <w:proofErr w:type="spellStart"/>
      <w:r w:rsidRPr="25373572">
        <w:rPr>
          <w:rFonts w:ascii="Times New Roman" w:hAnsi="Times New Roman"/>
          <w:color w:val="000000" w:themeColor="text1"/>
          <w:sz w:val="24"/>
        </w:rPr>
        <w:t>TIS-ist</w:t>
      </w:r>
      <w:proofErr w:type="spellEnd"/>
      <w:r w:rsidRPr="25373572">
        <w:rPr>
          <w:rFonts w:ascii="Times New Roman" w:hAnsi="Times New Roman"/>
          <w:color w:val="000000" w:themeColor="text1"/>
          <w:sz w:val="24"/>
        </w:rPr>
        <w:t xml:space="preserve"> edastatakse geneetiline risk vähi sõeluuringute registrisse ja seda võetakse arvesse vähi sõeluuringu sihtrühma täpsustamisel (personaliseeritud ennetus). Mõõdukalt suurenenud polügeense riskiskooriga inimesed arvatakse sõeluuringu sihtrühma tavapärasest sõeluuringu algusajast varem (kui tavapärane sõeluuring on suunatud 50-aastastele naistele, siis mõõdukalt suurenenud polügeense riskiskooriga naised kutsutakse sõeluuringule 40-aastaselt).</w:t>
      </w:r>
      <w:r w:rsidR="7C2FB91B" w:rsidRPr="25373572">
        <w:rPr>
          <w:rFonts w:ascii="Times New Roman" w:hAnsi="Times New Roman"/>
          <w:color w:val="000000" w:themeColor="text1"/>
          <w:sz w:val="24"/>
        </w:rPr>
        <w:t xml:space="preserve"> See viitabki juba nö personaalsemale lähenemisele, kus aluseks võetakse juba võimalik risk, et teha paremat ennetustööd.</w:t>
      </w:r>
    </w:p>
    <w:p w14:paraId="2DBDB594" w14:textId="100A5E66" w:rsidR="00533634" w:rsidRPr="002D115B" w:rsidRDefault="00533634" w:rsidP="00721EB3">
      <w:pPr>
        <w:pStyle w:val="Loendilik"/>
        <w:numPr>
          <w:ilvl w:val="0"/>
          <w:numId w:val="27"/>
        </w:numPr>
        <w:ind w:left="709" w:hanging="425"/>
        <w:rPr>
          <w:rFonts w:ascii="Times New Roman" w:hAnsi="Times New Roman"/>
          <w:color w:val="000000" w:themeColor="text1"/>
          <w:sz w:val="24"/>
        </w:rPr>
      </w:pPr>
      <w:r w:rsidRPr="4F8A9DAA">
        <w:rPr>
          <w:rFonts w:ascii="Times New Roman" w:hAnsi="Times New Roman"/>
          <w:color w:val="000000" w:themeColor="text1"/>
          <w:sz w:val="24"/>
        </w:rPr>
        <w:t>Tarkvaraliselt meditsiiniseadmelt saadud tulemus (info geneetilise riski kohta) ja tulemuse selgitus jõuavad otsustustoe kaudu arsti töölauale, mille abil on tervishoiuteenuse osutajal võimalik pakkuda inimesele tema soovi korral nõustamist.</w:t>
      </w:r>
    </w:p>
    <w:p w14:paraId="61EBC767" w14:textId="25A4F416" w:rsidR="00533634" w:rsidRPr="002D115B" w:rsidRDefault="00533634" w:rsidP="00721EB3">
      <w:pPr>
        <w:pStyle w:val="Loendilik"/>
        <w:numPr>
          <w:ilvl w:val="0"/>
          <w:numId w:val="27"/>
        </w:numPr>
        <w:ind w:left="709" w:hanging="425"/>
        <w:rPr>
          <w:rFonts w:ascii="Times New Roman" w:hAnsi="Times New Roman"/>
          <w:color w:val="000000" w:themeColor="text1"/>
          <w:sz w:val="24"/>
        </w:rPr>
      </w:pPr>
      <w:r w:rsidRPr="25373572">
        <w:rPr>
          <w:rFonts w:ascii="Times New Roman" w:hAnsi="Times New Roman"/>
          <w:color w:val="000000" w:themeColor="text1"/>
          <w:sz w:val="24"/>
        </w:rPr>
        <w:t>Inimesele kuvatakse tulemus</w:t>
      </w:r>
      <w:r w:rsidR="450E43B7" w:rsidRPr="25373572">
        <w:rPr>
          <w:rFonts w:ascii="Times New Roman" w:hAnsi="Times New Roman"/>
          <w:color w:val="000000" w:themeColor="text1"/>
          <w:sz w:val="24"/>
        </w:rPr>
        <w:t xml:space="preserve"> </w:t>
      </w:r>
      <w:proofErr w:type="spellStart"/>
      <w:r w:rsidR="450E43B7" w:rsidRPr="25373572">
        <w:rPr>
          <w:rFonts w:ascii="Times New Roman" w:hAnsi="Times New Roman"/>
          <w:color w:val="000000" w:themeColor="text1"/>
          <w:sz w:val="24"/>
        </w:rPr>
        <w:t>TIS-i</w:t>
      </w:r>
      <w:proofErr w:type="spellEnd"/>
      <w:r w:rsidRPr="25373572">
        <w:rPr>
          <w:rFonts w:ascii="Times New Roman" w:hAnsi="Times New Roman"/>
          <w:color w:val="000000" w:themeColor="text1"/>
          <w:sz w:val="24"/>
        </w:rPr>
        <w:t xml:space="preserve"> terviseportaalis ning tal on võimalik kõrgenenud geneetilise riski korral saada varem rinnavähi sõeluuringu teenust (st olla kaasatud ennetusprogrammi varem).</w:t>
      </w:r>
    </w:p>
    <w:p w14:paraId="42DDF0EA" w14:textId="1983D713" w:rsidR="25373572" w:rsidRPr="002D115B" w:rsidRDefault="25373572" w:rsidP="25373572">
      <w:pPr>
        <w:pStyle w:val="Loendilik"/>
        <w:ind w:left="709" w:hanging="425"/>
        <w:rPr>
          <w:rFonts w:ascii="Times New Roman" w:hAnsi="Times New Roman"/>
          <w:color w:val="000000" w:themeColor="text1"/>
          <w:sz w:val="24"/>
        </w:rPr>
      </w:pPr>
    </w:p>
    <w:p w14:paraId="4BC59770" w14:textId="362EA623" w:rsidR="00533634" w:rsidRPr="004724FE" w:rsidRDefault="00533634" w:rsidP="4F8A9DAA">
      <w:pPr>
        <w:pStyle w:val="Loendilik"/>
        <w:rPr>
          <w:rFonts w:ascii="Times New Roman" w:hAnsi="Times New Roman"/>
          <w:color w:val="000000" w:themeColor="text1"/>
          <w:sz w:val="24"/>
        </w:rPr>
      </w:pPr>
      <w:r w:rsidRPr="4F8A9DAA">
        <w:rPr>
          <w:rFonts w:ascii="Times New Roman" w:hAnsi="Times New Roman"/>
          <w:sz w:val="24"/>
        </w:rPr>
        <w:t>Ärianalüüsi rinnavähi polügeense riskiskoori arvutuse teenuse rakendamiseks tegi Nortal ning teenuse juhtimine on Tervisekassa pädevuses.</w:t>
      </w:r>
      <w:r w:rsidRPr="4F8A9DAA">
        <w:rPr>
          <w:rFonts w:ascii="Times New Roman" w:hAnsi="Times New Roman"/>
          <w:sz w:val="24"/>
          <w:vertAlign w:val="superscript"/>
        </w:rPr>
        <w:t xml:space="preserve">. </w:t>
      </w:r>
      <w:r w:rsidRPr="4F8A9DAA">
        <w:rPr>
          <w:rFonts w:ascii="Times New Roman" w:hAnsi="Times New Roman"/>
          <w:sz w:val="24"/>
        </w:rPr>
        <w:t xml:space="preserve">Personaalmeditsiini teenuste kavandamiseks on Tervisekassa teinud ja tegemas täiendavaid arendusi, et võimaldada teenuseid </w:t>
      </w:r>
      <w:proofErr w:type="spellStart"/>
      <w:r w:rsidRPr="4F8A9DAA">
        <w:rPr>
          <w:rFonts w:ascii="Times New Roman" w:hAnsi="Times New Roman"/>
          <w:sz w:val="24"/>
        </w:rPr>
        <w:t>TIS-i</w:t>
      </w:r>
      <w:proofErr w:type="spellEnd"/>
      <w:r w:rsidRPr="4F8A9DAA">
        <w:rPr>
          <w:rFonts w:ascii="Times New Roman" w:hAnsi="Times New Roman"/>
          <w:sz w:val="24"/>
        </w:rPr>
        <w:t xml:space="preserve"> taristus. Täiendava mõjuhinnangu teenuse rakendamiseks koostas KPMG Law.</w:t>
      </w:r>
    </w:p>
    <w:p w14:paraId="239CC403" w14:textId="77777777" w:rsidR="00B830D8" w:rsidRDefault="00B830D8" w:rsidP="0016210D">
      <w:pPr>
        <w:rPr>
          <w:rFonts w:ascii="Times New Roman" w:hAnsi="Times New Roman"/>
          <w:b/>
          <w:bCs/>
          <w:sz w:val="24"/>
        </w:rPr>
      </w:pPr>
    </w:p>
    <w:p w14:paraId="1D45D03A" w14:textId="7E7FABA7" w:rsidR="00F15FB8" w:rsidRDefault="00F15FB8" w:rsidP="25373572">
      <w:pPr>
        <w:rPr>
          <w:rFonts w:ascii="Times New Roman" w:hAnsi="Times New Roman"/>
          <w:sz w:val="24"/>
        </w:rPr>
      </w:pPr>
      <w:r w:rsidRPr="25373572">
        <w:rPr>
          <w:rFonts w:ascii="Times New Roman" w:hAnsi="Times New Roman"/>
          <w:b/>
          <w:bCs/>
          <w:sz w:val="24"/>
        </w:rPr>
        <w:t>Eelnõu § 46 p</w:t>
      </w:r>
      <w:r w:rsidR="002BE197" w:rsidRPr="25373572">
        <w:rPr>
          <w:rFonts w:ascii="Times New Roman" w:hAnsi="Times New Roman"/>
          <w:b/>
          <w:bCs/>
          <w:sz w:val="24"/>
        </w:rPr>
        <w:t>unktiga 1</w:t>
      </w:r>
      <w:r w:rsidR="2B3D8924" w:rsidRPr="25373572">
        <w:rPr>
          <w:rFonts w:ascii="Times New Roman" w:hAnsi="Times New Roman"/>
          <w:b/>
          <w:bCs/>
          <w:sz w:val="24"/>
        </w:rPr>
        <w:t>2</w:t>
      </w:r>
      <w:r w:rsidR="002BE197" w:rsidRPr="25373572">
        <w:rPr>
          <w:rFonts w:ascii="Times New Roman" w:hAnsi="Times New Roman"/>
          <w:b/>
          <w:bCs/>
          <w:sz w:val="24"/>
        </w:rPr>
        <w:t xml:space="preserve"> </w:t>
      </w:r>
      <w:r w:rsidR="002BE197" w:rsidRPr="25373572">
        <w:rPr>
          <w:rFonts w:ascii="Times New Roman" w:hAnsi="Times New Roman"/>
          <w:sz w:val="24"/>
        </w:rPr>
        <w:t xml:space="preserve">muudetakse </w:t>
      </w:r>
      <w:r w:rsidR="001C5A19" w:rsidRPr="25373572">
        <w:rPr>
          <w:rFonts w:ascii="Times New Roman" w:hAnsi="Times New Roman"/>
          <w:sz w:val="24"/>
        </w:rPr>
        <w:t xml:space="preserve">TTKS </w:t>
      </w:r>
      <w:r w:rsidR="00280895" w:rsidRPr="25373572">
        <w:rPr>
          <w:rFonts w:ascii="Times New Roman" w:hAnsi="Times New Roman"/>
          <w:sz w:val="24"/>
        </w:rPr>
        <w:t>§</w:t>
      </w:r>
      <w:r w:rsidR="6FB8D562" w:rsidRPr="25373572">
        <w:rPr>
          <w:rFonts w:ascii="Times New Roman" w:hAnsi="Times New Roman"/>
          <w:sz w:val="24"/>
        </w:rPr>
        <w:t xml:space="preserve"> 59</w:t>
      </w:r>
      <w:r w:rsidR="6FB8D562" w:rsidRPr="25373572">
        <w:rPr>
          <w:rFonts w:ascii="Times New Roman" w:hAnsi="Times New Roman"/>
          <w:sz w:val="24"/>
          <w:vertAlign w:val="superscript"/>
        </w:rPr>
        <w:t>2</w:t>
      </w:r>
      <w:r w:rsidR="6FB8D562" w:rsidRPr="25373572">
        <w:rPr>
          <w:rFonts w:ascii="Times New Roman" w:hAnsi="Times New Roman"/>
          <w:sz w:val="24"/>
        </w:rPr>
        <w:t xml:space="preserve"> lõikes 2</w:t>
      </w:r>
      <w:r w:rsidR="6FB8D562" w:rsidRPr="25373572">
        <w:rPr>
          <w:rFonts w:ascii="Times New Roman" w:hAnsi="Times New Roman"/>
          <w:b/>
          <w:bCs/>
          <w:sz w:val="24"/>
        </w:rPr>
        <w:t xml:space="preserve"> </w:t>
      </w:r>
      <w:r w:rsidR="00280895" w:rsidRPr="25373572">
        <w:rPr>
          <w:rFonts w:ascii="Times New Roman" w:hAnsi="Times New Roman"/>
          <w:sz w:val="24"/>
        </w:rPr>
        <w:t>sätestatud</w:t>
      </w:r>
      <w:r w:rsidR="6FB8D562" w:rsidRPr="25373572">
        <w:rPr>
          <w:rFonts w:ascii="Times New Roman" w:hAnsi="Times New Roman"/>
          <w:sz w:val="24"/>
        </w:rPr>
        <w:t xml:space="preserve"> </w:t>
      </w:r>
      <w:r w:rsidR="1168F388" w:rsidRPr="25373572">
        <w:rPr>
          <w:rFonts w:ascii="Times New Roman" w:hAnsi="Times New Roman"/>
          <w:sz w:val="24"/>
        </w:rPr>
        <w:t>volitus</w:t>
      </w:r>
      <w:r w:rsidR="3801CBEA" w:rsidRPr="25373572">
        <w:rPr>
          <w:rFonts w:ascii="Times New Roman" w:hAnsi="Times New Roman"/>
          <w:sz w:val="24"/>
        </w:rPr>
        <w:t>normi</w:t>
      </w:r>
      <w:r w:rsidR="4D6828B4" w:rsidRPr="25373572">
        <w:rPr>
          <w:rFonts w:ascii="Times New Roman" w:hAnsi="Times New Roman"/>
          <w:sz w:val="24"/>
        </w:rPr>
        <w:t>. Sen</w:t>
      </w:r>
      <w:r w:rsidR="409759F8" w:rsidRPr="25373572">
        <w:rPr>
          <w:rFonts w:ascii="Times New Roman" w:hAnsi="Times New Roman"/>
          <w:sz w:val="24"/>
        </w:rPr>
        <w:t>ist ministri õigust kehtestada dokumentide andmekoosseisud ja nende esitami</w:t>
      </w:r>
      <w:r w:rsidR="0AB44EF5" w:rsidRPr="25373572">
        <w:rPr>
          <w:rFonts w:ascii="Times New Roman" w:hAnsi="Times New Roman"/>
          <w:sz w:val="24"/>
        </w:rPr>
        <w:t>se tingimused ja kord</w:t>
      </w:r>
      <w:r w:rsidR="176F7A92" w:rsidRPr="25373572">
        <w:rPr>
          <w:rFonts w:ascii="Times New Roman" w:hAnsi="Times New Roman"/>
          <w:sz w:val="24"/>
        </w:rPr>
        <w:t xml:space="preserve"> laiendatakse õigusselguse huvides ka andmestikele.</w:t>
      </w:r>
      <w:r w:rsidR="0AB44EF5" w:rsidRPr="25373572">
        <w:rPr>
          <w:rFonts w:ascii="Times New Roman" w:hAnsi="Times New Roman"/>
          <w:sz w:val="24"/>
        </w:rPr>
        <w:t xml:space="preserve"> </w:t>
      </w:r>
      <w:r w:rsidR="32C6CD0D" w:rsidRPr="25373572">
        <w:rPr>
          <w:rFonts w:ascii="Times New Roman" w:hAnsi="Times New Roman"/>
          <w:sz w:val="24"/>
        </w:rPr>
        <w:t xml:space="preserve">Tegemist on pigem sõnastusliku täpsustusega, et tagada ühte tõlgendus ja praktika - andmevahetus võib tähendada nii andmeid kui tervikdokumente ja olgugi, et tõlgendada võiks neid ka ühe mõiste all, siis õigusselguse tagamiseks otsustati sätestada seaduses selgelt mõlemad juhud, rõhutades andmepõhisuse suunda (vt selgitusi eelnõu § 46 punkti 1 juurest). </w:t>
      </w:r>
    </w:p>
    <w:p w14:paraId="76045E21" w14:textId="6763C97D" w:rsidR="25373572" w:rsidRDefault="25373572" w:rsidP="25373572">
      <w:pPr>
        <w:rPr>
          <w:rFonts w:ascii="Times New Roman" w:hAnsi="Times New Roman"/>
          <w:sz w:val="24"/>
        </w:rPr>
      </w:pPr>
    </w:p>
    <w:p w14:paraId="0B860C04" w14:textId="44421758" w:rsidR="0492245C" w:rsidRPr="00DA1D2C" w:rsidRDefault="00F15FB8" w:rsidP="25373572">
      <w:pPr>
        <w:rPr>
          <w:rFonts w:ascii="Times New Roman" w:hAnsi="Times New Roman"/>
          <w:b/>
          <w:bCs/>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762C14A4" w:rsidRPr="25373572">
        <w:rPr>
          <w:rFonts w:ascii="Times New Roman" w:hAnsi="Times New Roman"/>
          <w:b/>
          <w:bCs/>
          <w:sz w:val="24"/>
        </w:rPr>
        <w:t>3</w:t>
      </w:r>
      <w:r w:rsidR="00F945DA" w:rsidRPr="25373572">
        <w:rPr>
          <w:rFonts w:ascii="Times New Roman" w:hAnsi="Times New Roman"/>
          <w:b/>
          <w:bCs/>
          <w:sz w:val="24"/>
        </w:rPr>
        <w:t xml:space="preserve"> </w:t>
      </w:r>
      <w:r w:rsidR="00CB70E7" w:rsidRPr="25373572">
        <w:rPr>
          <w:rFonts w:ascii="Times New Roman" w:hAnsi="Times New Roman"/>
          <w:sz w:val="24"/>
        </w:rPr>
        <w:t xml:space="preserve">täiendatakse </w:t>
      </w:r>
      <w:r w:rsidR="00DE7678" w:rsidRPr="25373572">
        <w:rPr>
          <w:rFonts w:ascii="Times New Roman" w:hAnsi="Times New Roman"/>
          <w:sz w:val="24"/>
        </w:rPr>
        <w:t>TTKS §</w:t>
      </w:r>
      <w:r w:rsidR="0492245C" w:rsidRPr="25373572">
        <w:rPr>
          <w:rFonts w:ascii="Times New Roman" w:hAnsi="Times New Roman"/>
          <w:sz w:val="24"/>
        </w:rPr>
        <w:t xml:space="preserve"> 59</w:t>
      </w:r>
      <w:r w:rsidR="0492245C" w:rsidRPr="25373572">
        <w:rPr>
          <w:rFonts w:ascii="Times New Roman" w:hAnsi="Times New Roman"/>
          <w:sz w:val="24"/>
          <w:vertAlign w:val="superscript"/>
        </w:rPr>
        <w:t>3</w:t>
      </w:r>
      <w:r w:rsidR="0492245C" w:rsidRPr="25373572">
        <w:rPr>
          <w:rFonts w:ascii="Times New Roman" w:hAnsi="Times New Roman"/>
          <w:sz w:val="24"/>
        </w:rPr>
        <w:t xml:space="preserve"> lõi</w:t>
      </w:r>
      <w:r w:rsidR="1F046378" w:rsidRPr="25373572">
        <w:rPr>
          <w:rFonts w:ascii="Times New Roman" w:hAnsi="Times New Roman"/>
          <w:sz w:val="24"/>
        </w:rPr>
        <w:t>get</w:t>
      </w:r>
      <w:r w:rsidR="0492245C" w:rsidRPr="25373572">
        <w:rPr>
          <w:rFonts w:ascii="Times New Roman" w:hAnsi="Times New Roman"/>
          <w:sz w:val="24"/>
        </w:rPr>
        <w:t xml:space="preserve"> 2</w:t>
      </w:r>
      <w:r w:rsidR="0492245C" w:rsidRPr="25373572">
        <w:rPr>
          <w:rFonts w:ascii="Times New Roman" w:hAnsi="Times New Roman"/>
          <w:sz w:val="24"/>
          <w:vertAlign w:val="superscript"/>
        </w:rPr>
        <w:t>1</w:t>
      </w:r>
      <w:r w:rsidR="300C263A" w:rsidRPr="25373572">
        <w:rPr>
          <w:rFonts w:ascii="Times New Roman" w:hAnsi="Times New Roman"/>
          <w:sz w:val="24"/>
        </w:rPr>
        <w:t xml:space="preserve"> punktiga </w:t>
      </w:r>
      <w:r w:rsidR="00882B84" w:rsidRPr="25373572">
        <w:rPr>
          <w:rFonts w:ascii="Times New Roman" w:hAnsi="Times New Roman"/>
          <w:sz w:val="24"/>
        </w:rPr>
        <w:t>7</w:t>
      </w:r>
      <w:r w:rsidR="00882B84" w:rsidRPr="25373572">
        <w:rPr>
          <w:rFonts w:ascii="Times New Roman" w:hAnsi="Times New Roman"/>
          <w:sz w:val="24"/>
          <w:vertAlign w:val="superscript"/>
        </w:rPr>
        <w:t>1</w:t>
      </w:r>
      <w:r w:rsidR="300C263A" w:rsidRPr="25373572">
        <w:rPr>
          <w:rFonts w:ascii="Times New Roman" w:hAnsi="Times New Roman"/>
          <w:sz w:val="24"/>
        </w:rPr>
        <w:t xml:space="preserve">, </w:t>
      </w:r>
      <w:r w:rsidR="737B548A" w:rsidRPr="25373572">
        <w:rPr>
          <w:rFonts w:ascii="Times New Roman" w:hAnsi="Times New Roman"/>
          <w:sz w:val="24"/>
        </w:rPr>
        <w:t xml:space="preserve">millega võimaldatakse geeninõustajatele ligipääs </w:t>
      </w:r>
      <w:proofErr w:type="spellStart"/>
      <w:r w:rsidR="008D4117" w:rsidRPr="25373572">
        <w:rPr>
          <w:rFonts w:ascii="Times New Roman" w:hAnsi="Times New Roman"/>
          <w:sz w:val="24"/>
        </w:rPr>
        <w:t>TIS-is</w:t>
      </w:r>
      <w:proofErr w:type="spellEnd"/>
      <w:r w:rsidR="737B548A" w:rsidRPr="25373572">
        <w:rPr>
          <w:rFonts w:ascii="Times New Roman" w:hAnsi="Times New Roman"/>
          <w:sz w:val="24"/>
        </w:rPr>
        <w:t xml:space="preserve"> olevatele isikuandmetele, et pakkuda nõustamist või visiidieelset ettevalmistust. Geneetiline nõustamine aitab inimestel mõista, kuidas geneetika mõjutab tervist, juhendab neid geneetiliste testide ja riskipõhiste valikutega seotud otsustusprotsessides ning pakub emotsionaalset ja psühholoogilist tuge kogu selle teekonna vältel.</w:t>
      </w:r>
    </w:p>
    <w:p w14:paraId="44902683" w14:textId="5A6A21E3" w:rsidR="2B04A9FC" w:rsidRDefault="2B04A9FC" w:rsidP="0016210D">
      <w:pPr>
        <w:rPr>
          <w:rFonts w:ascii="Times New Roman" w:hAnsi="Times New Roman"/>
          <w:sz w:val="24"/>
          <w:lang w:val="en-US"/>
        </w:rPr>
      </w:pPr>
    </w:p>
    <w:p w14:paraId="7891C7B4" w14:textId="5D5A2714" w:rsidR="7BB0008C" w:rsidRDefault="15E07657" w:rsidP="0016210D">
      <w:pPr>
        <w:rPr>
          <w:rFonts w:ascii="Times New Roman" w:hAnsi="Times New Roman"/>
          <w:sz w:val="24"/>
        </w:rPr>
      </w:pPr>
      <w:r w:rsidRPr="01E08069">
        <w:rPr>
          <w:rFonts w:ascii="Times New Roman" w:hAnsi="Times New Roman"/>
          <w:sz w:val="24"/>
        </w:rPr>
        <w:t>G</w:t>
      </w:r>
      <w:r w:rsidR="341F988A" w:rsidRPr="01E08069">
        <w:rPr>
          <w:rFonts w:ascii="Times New Roman" w:hAnsi="Times New Roman"/>
          <w:sz w:val="24"/>
        </w:rPr>
        <w:t>eeninõustajat käsit</w:t>
      </w:r>
      <w:r w:rsidR="65412F97" w:rsidRPr="01E08069">
        <w:rPr>
          <w:rFonts w:ascii="Times New Roman" w:hAnsi="Times New Roman"/>
          <w:sz w:val="24"/>
        </w:rPr>
        <w:t>atakse</w:t>
      </w:r>
      <w:r w:rsidR="341F988A" w:rsidRPr="01E08069">
        <w:rPr>
          <w:rFonts w:ascii="Times New Roman" w:hAnsi="Times New Roman"/>
          <w:sz w:val="24"/>
        </w:rPr>
        <w:t xml:space="preserve"> tervishoiuteenuse</w:t>
      </w:r>
      <w:r w:rsidR="65412F97" w:rsidRPr="01E08069">
        <w:rPr>
          <w:rFonts w:ascii="Times New Roman" w:hAnsi="Times New Roman"/>
          <w:sz w:val="24"/>
        </w:rPr>
        <w:t xml:space="preserve"> osutamise</w:t>
      </w:r>
      <w:r w:rsidR="341F988A" w:rsidRPr="01E08069">
        <w:rPr>
          <w:rFonts w:ascii="Times New Roman" w:hAnsi="Times New Roman"/>
          <w:sz w:val="24"/>
        </w:rPr>
        <w:t>l osaleva isikuna,</w:t>
      </w:r>
      <w:r w:rsidR="341F988A" w:rsidRPr="01E08069">
        <w:rPr>
          <w:rFonts w:ascii="Times New Roman" w:hAnsi="Times New Roman"/>
          <w:color w:val="FF0000"/>
          <w:sz w:val="24"/>
        </w:rPr>
        <w:t xml:space="preserve"> </w:t>
      </w:r>
      <w:r w:rsidR="341F988A" w:rsidRPr="01E08069">
        <w:rPr>
          <w:rFonts w:ascii="Times New Roman" w:hAnsi="Times New Roman"/>
          <w:sz w:val="24"/>
        </w:rPr>
        <w:t>kes tegutseb tulenevalt tema kutse</w:t>
      </w:r>
      <w:r w:rsidR="0B39BD7F" w:rsidRPr="01E08069">
        <w:rPr>
          <w:rFonts w:ascii="Times New Roman" w:hAnsi="Times New Roman"/>
          <w:sz w:val="24"/>
        </w:rPr>
        <w:t>-</w:t>
      </w:r>
      <w:r w:rsidR="341F988A" w:rsidRPr="01E08069">
        <w:rPr>
          <w:rFonts w:ascii="Times New Roman" w:hAnsi="Times New Roman"/>
          <w:sz w:val="24"/>
        </w:rPr>
        <w:t xml:space="preserve"> või erialasest pädevusest spetsialisti või tehnikuna</w:t>
      </w:r>
      <w:r w:rsidR="068D9AC7" w:rsidRPr="01E08069">
        <w:rPr>
          <w:rFonts w:ascii="Times New Roman" w:hAnsi="Times New Roman"/>
          <w:sz w:val="24"/>
        </w:rPr>
        <w:t>.</w:t>
      </w:r>
      <w:r w:rsidR="7BB0008C" w:rsidRPr="01E08069">
        <w:rPr>
          <w:rStyle w:val="Allmrkuseviide"/>
          <w:rFonts w:ascii="Times New Roman" w:hAnsi="Times New Roman"/>
          <w:sz w:val="24"/>
        </w:rPr>
        <w:footnoteReference w:id="147"/>
      </w:r>
    </w:p>
    <w:p w14:paraId="07500760" w14:textId="0A681720" w:rsidR="2B04A9FC" w:rsidRDefault="2B04A9FC" w:rsidP="0016210D">
      <w:pPr>
        <w:rPr>
          <w:rFonts w:ascii="Times New Roman" w:hAnsi="Times New Roman"/>
          <w:sz w:val="24"/>
        </w:rPr>
      </w:pPr>
    </w:p>
    <w:p w14:paraId="33336A88" w14:textId="484AB8A7" w:rsidR="7BB0008C" w:rsidRDefault="341F988A" w:rsidP="0016210D">
      <w:pPr>
        <w:rPr>
          <w:rFonts w:ascii="Times New Roman" w:hAnsi="Times New Roman"/>
          <w:sz w:val="24"/>
        </w:rPr>
      </w:pPr>
      <w:r w:rsidRPr="01E08069">
        <w:rPr>
          <w:rFonts w:ascii="Times New Roman" w:hAnsi="Times New Roman"/>
          <w:sz w:val="24"/>
        </w:rPr>
        <w:t xml:space="preserve">Vastavalt </w:t>
      </w:r>
      <w:r w:rsidR="6EF4C865" w:rsidRPr="01E08069">
        <w:rPr>
          <w:rFonts w:ascii="Times New Roman" w:hAnsi="Times New Roman"/>
          <w:sz w:val="24"/>
        </w:rPr>
        <w:t>r</w:t>
      </w:r>
      <w:r w:rsidRPr="01E08069">
        <w:rPr>
          <w:rFonts w:ascii="Times New Roman" w:hAnsi="Times New Roman"/>
          <w:sz w:val="24"/>
        </w:rPr>
        <w:t>avikindlustuse seaduse § 31 lõikele 5 võib taotluse esitada tervishoiuteenus</w:t>
      </w:r>
      <w:r w:rsidR="179DD17E" w:rsidRPr="01E08069">
        <w:rPr>
          <w:rFonts w:ascii="Times New Roman" w:hAnsi="Times New Roman"/>
          <w:sz w:val="24"/>
        </w:rPr>
        <w:t>e</w:t>
      </w:r>
      <w:r w:rsidRPr="01E08069">
        <w:rPr>
          <w:rFonts w:ascii="Times New Roman" w:hAnsi="Times New Roman"/>
          <w:sz w:val="24"/>
        </w:rPr>
        <w:t xml:space="preserve"> osutajate ühendus, erialaühendus või Tervisekassa. Eesti Meditsiinigeneetika Selts (registrikood 80378942) on esitanud Tervisekassale taotluse</w:t>
      </w:r>
      <w:r w:rsidR="7BB0008C" w:rsidRPr="01E08069">
        <w:rPr>
          <w:rStyle w:val="Allmrkuseviide"/>
          <w:rFonts w:ascii="Times New Roman" w:hAnsi="Times New Roman"/>
          <w:sz w:val="24"/>
        </w:rPr>
        <w:footnoteReference w:id="148"/>
      </w:r>
      <w:r w:rsidRPr="01E08069">
        <w:rPr>
          <w:rFonts w:ascii="Times New Roman" w:hAnsi="Times New Roman"/>
          <w:sz w:val="24"/>
        </w:rPr>
        <w:t xml:space="preserve"> uute geeninõustamisega seotud teenuste lisamiseks tervishoiuteenuse loetellu. </w:t>
      </w:r>
      <w:r w:rsidR="7BB0008C" w:rsidRPr="24B32C6C">
        <w:rPr>
          <w:rFonts w:ascii="Times New Roman" w:hAnsi="Times New Roman"/>
          <w:sz w:val="24"/>
        </w:rPr>
        <w:t xml:space="preserve">Taotletakse </w:t>
      </w:r>
      <w:r w:rsidR="00910069">
        <w:rPr>
          <w:rFonts w:ascii="Times New Roman" w:hAnsi="Times New Roman"/>
          <w:sz w:val="24"/>
        </w:rPr>
        <w:t>nelja</w:t>
      </w:r>
      <w:r w:rsidR="7BB0008C" w:rsidRPr="24B32C6C">
        <w:rPr>
          <w:rFonts w:ascii="Times New Roman" w:hAnsi="Times New Roman"/>
          <w:sz w:val="24"/>
        </w:rPr>
        <w:t xml:space="preserve"> teenus</w:t>
      </w:r>
      <w:r w:rsidR="00910069">
        <w:rPr>
          <w:rFonts w:ascii="Times New Roman" w:hAnsi="Times New Roman"/>
          <w:sz w:val="24"/>
        </w:rPr>
        <w:t>e</w:t>
      </w:r>
      <w:r w:rsidR="7BB0008C" w:rsidRPr="24B32C6C">
        <w:rPr>
          <w:rFonts w:ascii="Times New Roman" w:hAnsi="Times New Roman"/>
          <w:sz w:val="24"/>
        </w:rPr>
        <w:t>koodi lisamist:</w:t>
      </w:r>
    </w:p>
    <w:p w14:paraId="21F057CE" w14:textId="2859AB3A"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Geeninõustaja vastuvõtt (60 min kontaktvastuvõtuna ja 120 min ettevalmistav ja dokumenteeriv töö)</w:t>
      </w:r>
      <w:r w:rsidR="00136F80" w:rsidRPr="25373572">
        <w:rPr>
          <w:rFonts w:ascii="Times New Roman" w:hAnsi="Times New Roman"/>
          <w:sz w:val="24"/>
        </w:rPr>
        <w:t>.</w:t>
      </w:r>
    </w:p>
    <w:p w14:paraId="53D700DC" w14:textId="25B46F6D"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Geeninõustaja vastuvõtt (30 min kontaktvastuvõtt ja 30 min dokumentatsioon ja ettevalmistus)</w:t>
      </w:r>
      <w:r w:rsidR="00136F80" w:rsidRPr="25373572">
        <w:rPr>
          <w:rFonts w:ascii="Times New Roman" w:hAnsi="Times New Roman"/>
          <w:sz w:val="24"/>
        </w:rPr>
        <w:t>.</w:t>
      </w:r>
    </w:p>
    <w:p w14:paraId="0D4E527A" w14:textId="3D6E04BC" w:rsidR="7BB0008C" w:rsidRDefault="3CBBCC67" w:rsidP="00721EB3">
      <w:pPr>
        <w:pStyle w:val="Loendilik"/>
        <w:numPr>
          <w:ilvl w:val="0"/>
          <w:numId w:val="30"/>
        </w:numPr>
        <w:rPr>
          <w:rFonts w:ascii="Times New Roman" w:hAnsi="Times New Roman"/>
          <w:szCs w:val="22"/>
        </w:rPr>
      </w:pPr>
      <w:r w:rsidRPr="25373572">
        <w:rPr>
          <w:rFonts w:ascii="Times New Roman" w:hAnsi="Times New Roman"/>
          <w:sz w:val="24"/>
        </w:rPr>
        <w:t xml:space="preserve">Geeninõustaja </w:t>
      </w:r>
      <w:proofErr w:type="spellStart"/>
      <w:r w:rsidRPr="25373572">
        <w:rPr>
          <w:rFonts w:ascii="Times New Roman" w:hAnsi="Times New Roman"/>
          <w:sz w:val="24"/>
        </w:rPr>
        <w:t>kaugvastuvõtt</w:t>
      </w:r>
      <w:proofErr w:type="spellEnd"/>
      <w:r w:rsidRPr="25373572">
        <w:rPr>
          <w:rFonts w:ascii="Times New Roman" w:hAnsi="Times New Roman"/>
          <w:sz w:val="24"/>
        </w:rPr>
        <w:t xml:space="preserve"> (30 min video või telefoni teel ja 30 min dokumentatsioon ja ettevalmistus)</w:t>
      </w:r>
      <w:r w:rsidR="00136F80" w:rsidRPr="25373572">
        <w:rPr>
          <w:rFonts w:ascii="Times New Roman" w:hAnsi="Times New Roman"/>
          <w:sz w:val="24"/>
        </w:rPr>
        <w:t>.</w:t>
      </w:r>
    </w:p>
    <w:p w14:paraId="491E763F" w14:textId="5EEBC4C0" w:rsidR="7BB0008C" w:rsidRDefault="7BB0008C" w:rsidP="00721EB3">
      <w:pPr>
        <w:pStyle w:val="Loendilik"/>
        <w:numPr>
          <w:ilvl w:val="0"/>
          <w:numId w:val="30"/>
        </w:numPr>
        <w:rPr>
          <w:rFonts w:ascii="Times New Roman" w:hAnsi="Times New Roman"/>
          <w:szCs w:val="22"/>
        </w:rPr>
      </w:pPr>
      <w:r w:rsidRPr="25373572">
        <w:rPr>
          <w:rFonts w:ascii="Times New Roman" w:hAnsi="Times New Roman"/>
          <w:sz w:val="24"/>
        </w:rPr>
        <w:t>Geneetiline nõustamine statsionaarsel ravil olevale patsiendile (120 min, sisaldab tavapärase geeninõustaja vastuvõtu komponente, dokumenteerimist statsionaarsesse ravilukku, geneetiliste uuringute ja/või geneetilise leiu</w:t>
      </w:r>
      <w:r w:rsidR="00901CB6" w:rsidRPr="25373572">
        <w:rPr>
          <w:rFonts w:ascii="Times New Roman" w:hAnsi="Times New Roman"/>
          <w:sz w:val="24"/>
        </w:rPr>
        <w:t>ga seotud</w:t>
      </w:r>
      <w:r w:rsidRPr="25373572">
        <w:rPr>
          <w:rFonts w:ascii="Times New Roman" w:hAnsi="Times New Roman"/>
          <w:sz w:val="24"/>
        </w:rPr>
        <w:t xml:space="preserve"> nõustamist).</w:t>
      </w:r>
    </w:p>
    <w:p w14:paraId="24834767" w14:textId="7D527F16" w:rsidR="2B04A9FC" w:rsidRDefault="2B04A9FC" w:rsidP="0016210D">
      <w:pPr>
        <w:rPr>
          <w:rFonts w:ascii="Times New Roman" w:hAnsi="Times New Roman"/>
          <w:sz w:val="24"/>
        </w:rPr>
      </w:pPr>
    </w:p>
    <w:p w14:paraId="2D4B4122" w14:textId="41FBE47A" w:rsidR="7BB0008C" w:rsidRDefault="7BB0008C" w:rsidP="0016210D">
      <w:pPr>
        <w:rPr>
          <w:rFonts w:ascii="Times New Roman" w:hAnsi="Times New Roman"/>
          <w:sz w:val="24"/>
        </w:rPr>
      </w:pPr>
      <w:r w:rsidRPr="24B32C6C">
        <w:rPr>
          <w:rFonts w:ascii="Times New Roman" w:hAnsi="Times New Roman"/>
          <w:sz w:val="24"/>
        </w:rPr>
        <w:t>Geeninõustaja teenus lis</w:t>
      </w:r>
      <w:r w:rsidR="0089015E">
        <w:rPr>
          <w:rFonts w:ascii="Times New Roman" w:hAnsi="Times New Roman"/>
          <w:sz w:val="24"/>
        </w:rPr>
        <w:t>atakse</w:t>
      </w:r>
      <w:r w:rsidRPr="24B32C6C">
        <w:rPr>
          <w:rFonts w:ascii="Times New Roman" w:hAnsi="Times New Roman"/>
          <w:sz w:val="24"/>
        </w:rPr>
        <w:t xml:space="preserve"> tervishoiuteenuste loetellu ambulatoorse raviteenusena koos eriarsti vastuvõtuga või iseseisva teenusena ning geneetilise nõustamise teenus lisa</w:t>
      </w:r>
      <w:r w:rsidR="005B190D">
        <w:rPr>
          <w:rFonts w:ascii="Times New Roman" w:hAnsi="Times New Roman"/>
          <w:sz w:val="24"/>
        </w:rPr>
        <w:t xml:space="preserve">takse </w:t>
      </w:r>
      <w:r w:rsidR="005B190D" w:rsidRPr="24B32C6C">
        <w:rPr>
          <w:rFonts w:ascii="Times New Roman" w:hAnsi="Times New Roman"/>
          <w:sz w:val="24"/>
        </w:rPr>
        <w:t>tervishoiuteenuste loetellu</w:t>
      </w:r>
      <w:r w:rsidRPr="24B32C6C">
        <w:rPr>
          <w:rFonts w:ascii="Times New Roman" w:hAnsi="Times New Roman"/>
          <w:sz w:val="24"/>
        </w:rPr>
        <w:t xml:space="preserve"> statsionaarsel ravil olevatele patsientidele.</w:t>
      </w:r>
    </w:p>
    <w:p w14:paraId="05F97491" w14:textId="3DCF004C" w:rsidR="2B04A9FC" w:rsidRDefault="2B04A9FC" w:rsidP="0016210D">
      <w:pPr>
        <w:rPr>
          <w:rFonts w:ascii="Times New Roman" w:hAnsi="Times New Roman"/>
          <w:sz w:val="24"/>
        </w:rPr>
      </w:pPr>
    </w:p>
    <w:p w14:paraId="43CE3B8C" w14:textId="4C3F3CB0" w:rsidR="7BB0008C" w:rsidRDefault="3CBBCC67" w:rsidP="0016210D">
      <w:pPr>
        <w:rPr>
          <w:rFonts w:ascii="Times New Roman" w:hAnsi="Times New Roman"/>
          <w:sz w:val="24"/>
        </w:rPr>
      </w:pPr>
      <w:r w:rsidRPr="24B32C6C">
        <w:rPr>
          <w:rFonts w:ascii="Times New Roman" w:hAnsi="Times New Roman"/>
          <w:sz w:val="24"/>
        </w:rPr>
        <w:t xml:space="preserve">Geeninõustaja teenuse lisamine tervishoiuteenuste loetellu on vajalik </w:t>
      </w:r>
      <w:r w:rsidR="00672A7E">
        <w:rPr>
          <w:rFonts w:ascii="Times New Roman" w:hAnsi="Times New Roman"/>
          <w:sz w:val="24"/>
        </w:rPr>
        <w:t>ning see</w:t>
      </w:r>
      <w:r w:rsidRPr="24B32C6C">
        <w:rPr>
          <w:rFonts w:ascii="Times New Roman" w:hAnsi="Times New Roman"/>
          <w:sz w:val="24"/>
        </w:rPr>
        <w:t xml:space="preserve"> arvestab patsientide ravivajadusi, tehnoloogia arengu</w:t>
      </w:r>
      <w:r w:rsidR="00A31C89">
        <w:rPr>
          <w:rFonts w:ascii="Times New Roman" w:hAnsi="Times New Roman"/>
          <w:sz w:val="24"/>
        </w:rPr>
        <w:t>t,</w:t>
      </w:r>
      <w:r w:rsidRPr="24B32C6C">
        <w:rPr>
          <w:rFonts w:ascii="Times New Roman" w:hAnsi="Times New Roman"/>
          <w:sz w:val="24"/>
        </w:rPr>
        <w:t xml:space="preserve"> Eestis tehtud investeeringuid geneetilise meditsiini taristu loomisesse </w:t>
      </w:r>
      <w:r w:rsidR="001B55C7">
        <w:rPr>
          <w:rFonts w:ascii="Times New Roman" w:hAnsi="Times New Roman"/>
          <w:sz w:val="24"/>
        </w:rPr>
        <w:t>ja</w:t>
      </w:r>
      <w:r w:rsidRPr="24B32C6C">
        <w:rPr>
          <w:rFonts w:ascii="Times New Roman" w:hAnsi="Times New Roman"/>
          <w:sz w:val="24"/>
        </w:rPr>
        <w:t xml:space="preserve"> Sotsiaalministeeriumi </w:t>
      </w:r>
      <w:r w:rsidR="001B55C7">
        <w:rPr>
          <w:rFonts w:ascii="Times New Roman" w:hAnsi="Times New Roman"/>
          <w:sz w:val="24"/>
        </w:rPr>
        <w:t>p</w:t>
      </w:r>
      <w:r w:rsidRPr="24B32C6C">
        <w:rPr>
          <w:rFonts w:ascii="Times New Roman" w:hAnsi="Times New Roman"/>
          <w:sz w:val="24"/>
        </w:rPr>
        <w:t>ersonaalmeditsiini pikaajalise programmi (2024</w:t>
      </w:r>
      <w:r w:rsidR="001B55C7">
        <w:rPr>
          <w:rFonts w:ascii="Times New Roman" w:hAnsi="Times New Roman"/>
          <w:sz w:val="24"/>
        </w:rPr>
        <w:t>–</w:t>
      </w:r>
      <w:r w:rsidRPr="24B32C6C">
        <w:rPr>
          <w:rFonts w:ascii="Times New Roman" w:hAnsi="Times New Roman"/>
          <w:sz w:val="24"/>
        </w:rPr>
        <w:t>2034) eesmärke. Eesti personaalmeditsiini pikaajalise programmi (2024</w:t>
      </w:r>
      <w:r w:rsidR="00672A7E">
        <w:rPr>
          <w:rFonts w:ascii="Times New Roman" w:hAnsi="Times New Roman"/>
          <w:sz w:val="24"/>
        </w:rPr>
        <w:t>–</w:t>
      </w:r>
      <w:r w:rsidRPr="24B32C6C">
        <w:rPr>
          <w:rFonts w:ascii="Times New Roman" w:hAnsi="Times New Roman"/>
          <w:sz w:val="24"/>
        </w:rPr>
        <w:t>2034) ü</w:t>
      </w:r>
      <w:r w:rsidR="002B33F6">
        <w:rPr>
          <w:rFonts w:ascii="Times New Roman" w:hAnsi="Times New Roman"/>
          <w:sz w:val="24"/>
        </w:rPr>
        <w:t>ks</w:t>
      </w:r>
      <w:r w:rsidRPr="24B32C6C">
        <w:rPr>
          <w:rFonts w:ascii="Times New Roman" w:hAnsi="Times New Roman"/>
          <w:sz w:val="24"/>
        </w:rPr>
        <w:t xml:space="preserve"> selge eesmär</w:t>
      </w:r>
      <w:r w:rsidR="002B33F6">
        <w:rPr>
          <w:rFonts w:ascii="Times New Roman" w:hAnsi="Times New Roman"/>
          <w:sz w:val="24"/>
        </w:rPr>
        <w:t>k</w:t>
      </w:r>
      <w:r w:rsidRPr="24B32C6C">
        <w:rPr>
          <w:rFonts w:ascii="Times New Roman" w:hAnsi="Times New Roman"/>
          <w:sz w:val="24"/>
        </w:rPr>
        <w:t xml:space="preserve"> on geeninõustaja teenuse ja kutse loomine ning reguleerimine. Geeninõustaja on rahvusvaheliselt tunnustatud kutse. Geeninõustajad on magistrikraadi tasemega tervishoiu</w:t>
      </w:r>
      <w:r w:rsidR="008F59E7">
        <w:rPr>
          <w:rFonts w:ascii="Times New Roman" w:hAnsi="Times New Roman"/>
          <w:sz w:val="24"/>
        </w:rPr>
        <w:t>valdkonnas</w:t>
      </w:r>
      <w:r w:rsidRPr="24B32C6C">
        <w:rPr>
          <w:rFonts w:ascii="Times New Roman" w:hAnsi="Times New Roman"/>
          <w:sz w:val="24"/>
        </w:rPr>
        <w:t xml:space="preserve"> töötavad spetsialistid, kellel on haridus ja pädevus geneetikas (</w:t>
      </w:r>
      <w:proofErr w:type="spellStart"/>
      <w:r w:rsidRPr="24B32C6C">
        <w:rPr>
          <w:rFonts w:ascii="Times New Roman" w:hAnsi="Times New Roman"/>
          <w:sz w:val="24"/>
        </w:rPr>
        <w:t>genoomikas</w:t>
      </w:r>
      <w:proofErr w:type="spellEnd"/>
      <w:r w:rsidRPr="24B32C6C">
        <w:rPr>
          <w:rFonts w:ascii="Times New Roman" w:hAnsi="Times New Roman"/>
          <w:sz w:val="24"/>
        </w:rPr>
        <w:t>), millele lisanduvad nõustamisoskused. Euroopas on loodud geeninõustajate kutsestandard ja sertifitseerimine. Paljudes riikides on loodud geeninõustajate väljaõppeks magistriprogramme. Geneetilist nõustamist on 2006</w:t>
      </w:r>
      <w:r w:rsidR="008F59E7">
        <w:rPr>
          <w:rFonts w:ascii="Times New Roman" w:hAnsi="Times New Roman"/>
          <w:sz w:val="24"/>
        </w:rPr>
        <w:t>. aastal</w:t>
      </w:r>
      <w:r w:rsidRPr="24B32C6C">
        <w:rPr>
          <w:rFonts w:ascii="Times New Roman" w:hAnsi="Times New Roman"/>
          <w:sz w:val="24"/>
        </w:rPr>
        <w:t xml:space="preserve"> defineerinud USA geeninõustajate riiklik ühing (</w:t>
      </w:r>
      <w:proofErr w:type="spellStart"/>
      <w:r w:rsidRPr="24B32C6C">
        <w:rPr>
          <w:rFonts w:ascii="Times New Roman" w:hAnsi="Times New Roman"/>
          <w:sz w:val="24"/>
        </w:rPr>
        <w:t>Resta</w:t>
      </w:r>
      <w:proofErr w:type="spellEnd"/>
      <w:r w:rsidRPr="24B32C6C">
        <w:rPr>
          <w:rFonts w:ascii="Times New Roman" w:hAnsi="Times New Roman"/>
          <w:sz w:val="24"/>
        </w:rPr>
        <w:t xml:space="preserve"> et </w:t>
      </w:r>
      <w:proofErr w:type="spellStart"/>
      <w:r w:rsidRPr="24B32C6C">
        <w:rPr>
          <w:rFonts w:ascii="Times New Roman" w:hAnsi="Times New Roman"/>
          <w:sz w:val="24"/>
        </w:rPr>
        <w:t>al</w:t>
      </w:r>
      <w:proofErr w:type="spellEnd"/>
      <w:r w:rsidRPr="24B32C6C">
        <w:rPr>
          <w:rFonts w:ascii="Times New Roman" w:hAnsi="Times New Roman"/>
          <w:sz w:val="24"/>
        </w:rPr>
        <w:t>.,</w:t>
      </w:r>
      <w:r w:rsidR="008F59E7">
        <w:rPr>
          <w:rFonts w:ascii="Times New Roman" w:hAnsi="Times New Roman"/>
          <w:sz w:val="24"/>
        </w:rPr>
        <w:t xml:space="preserve"> </w:t>
      </w:r>
      <w:r w:rsidRPr="24B32C6C">
        <w:rPr>
          <w:rFonts w:ascii="Times New Roman" w:hAnsi="Times New Roman"/>
          <w:sz w:val="24"/>
        </w:rPr>
        <w:t>2006) järg</w:t>
      </w:r>
      <w:r w:rsidR="008F59E7">
        <w:rPr>
          <w:rFonts w:ascii="Times New Roman" w:hAnsi="Times New Roman"/>
          <w:sz w:val="24"/>
        </w:rPr>
        <w:t>miselt: g</w:t>
      </w:r>
      <w:r w:rsidRPr="24B32C6C">
        <w:rPr>
          <w:rFonts w:ascii="Times New Roman" w:hAnsi="Times New Roman"/>
          <w:sz w:val="24"/>
        </w:rPr>
        <w:t>eneetiline nõustamine on protsess, mille eesmärk on aidata üksikisikutel ja peredel kohaneda haiguse geneetiliste tegurite meditsiiniliste, psühholoogiliste ja perekondlike mõjudega</w:t>
      </w:r>
      <w:r w:rsidR="008F59E7">
        <w:rPr>
          <w:rFonts w:ascii="Times New Roman" w:hAnsi="Times New Roman"/>
          <w:sz w:val="24"/>
        </w:rPr>
        <w:t xml:space="preserve"> ning neid mõista</w:t>
      </w:r>
      <w:r w:rsidRPr="24B32C6C">
        <w:rPr>
          <w:rFonts w:ascii="Times New Roman" w:hAnsi="Times New Roman"/>
          <w:sz w:val="24"/>
        </w:rPr>
        <w:t>. See hõlmab mitmeid võtmeelemente: 1. Tõlgendamine</w:t>
      </w:r>
      <w:r w:rsidR="008F59E7">
        <w:rPr>
          <w:rFonts w:ascii="Times New Roman" w:hAnsi="Times New Roman"/>
          <w:sz w:val="24"/>
        </w:rPr>
        <w:t xml:space="preserve"> – h</w:t>
      </w:r>
      <w:r w:rsidRPr="24B32C6C">
        <w:rPr>
          <w:rFonts w:ascii="Times New Roman" w:hAnsi="Times New Roman"/>
          <w:sz w:val="24"/>
        </w:rPr>
        <w:t xml:space="preserve">aiguse esinemise või kordumise </w:t>
      </w:r>
      <w:r w:rsidRPr="24B32C6C">
        <w:rPr>
          <w:rFonts w:ascii="Times New Roman" w:hAnsi="Times New Roman"/>
          <w:sz w:val="24"/>
        </w:rPr>
        <w:lastRenderedPageBreak/>
        <w:t>tõenäosuse hindamine perekonna ja anamneesi põhjal. 2. Informeerimine</w:t>
      </w:r>
      <w:r w:rsidR="008F59E7">
        <w:rPr>
          <w:rFonts w:ascii="Times New Roman" w:hAnsi="Times New Roman"/>
          <w:sz w:val="24"/>
        </w:rPr>
        <w:t xml:space="preserve"> – t</w:t>
      </w:r>
      <w:r w:rsidRPr="24B32C6C">
        <w:rPr>
          <w:rFonts w:ascii="Times New Roman" w:hAnsi="Times New Roman"/>
          <w:sz w:val="24"/>
        </w:rPr>
        <w:t xml:space="preserve">eabe jagamine geneetiliste seisundite, pärilikkuse mustrite, geneetiliste testimisvõimaluste, jälgimise ja ennetamise võimaluste </w:t>
      </w:r>
      <w:r w:rsidR="008F59E7">
        <w:rPr>
          <w:rFonts w:ascii="Times New Roman" w:hAnsi="Times New Roman"/>
          <w:sz w:val="24"/>
        </w:rPr>
        <w:t>kohta</w:t>
      </w:r>
      <w:r w:rsidRPr="24B32C6C">
        <w:rPr>
          <w:rFonts w:ascii="Times New Roman" w:hAnsi="Times New Roman"/>
          <w:sz w:val="24"/>
        </w:rPr>
        <w:t>. 3. Nõustamine</w:t>
      </w:r>
      <w:r w:rsidR="008F59E7">
        <w:rPr>
          <w:rFonts w:ascii="Times New Roman" w:hAnsi="Times New Roman"/>
          <w:sz w:val="24"/>
        </w:rPr>
        <w:t xml:space="preserve"> – t</w:t>
      </w:r>
      <w:r w:rsidRPr="24B32C6C">
        <w:rPr>
          <w:rFonts w:ascii="Times New Roman" w:hAnsi="Times New Roman"/>
          <w:sz w:val="24"/>
        </w:rPr>
        <w:t xml:space="preserve">oe pakkumine üksikisikutele ja peredele teadlike valikute tegemisel ning riski või seisundiga kohanemisel, tegeledes geneetilise teabega seotud emotsionaalsete ja psühholoogiliste aspektidega. Sisuliselt aitab geneetiline nõustamine inimestel mõista, kuidas geneetika mõjutab tervist, juhendab neid geneetiliste testide ja riskipõhiste valikutega seotud otsustusprotsessides ning pakub emotsionaalset ja psühholoogilist tuge kogu selle teekonna vältel. </w:t>
      </w:r>
      <w:proofErr w:type="spellStart"/>
      <w:r w:rsidRPr="24B32C6C">
        <w:rPr>
          <w:rFonts w:ascii="Times New Roman" w:hAnsi="Times New Roman"/>
          <w:sz w:val="24"/>
        </w:rPr>
        <w:t>Oviedo</w:t>
      </w:r>
      <w:proofErr w:type="spellEnd"/>
      <w:r w:rsidRPr="24B32C6C">
        <w:rPr>
          <w:rFonts w:ascii="Times New Roman" w:hAnsi="Times New Roman"/>
          <w:sz w:val="24"/>
        </w:rPr>
        <w:t xml:space="preserve"> konventsiooni artikkel 12 sätestab, et geneetiliste eelsoodumuste määramine peab tuginema asjakohasele geneetikaalasele nõustamisele. Geneetilist nõustamist pakuvad </w:t>
      </w:r>
      <w:r w:rsidR="008F59E7">
        <w:rPr>
          <w:rFonts w:ascii="Times New Roman" w:hAnsi="Times New Roman"/>
          <w:sz w:val="24"/>
        </w:rPr>
        <w:t>praegu</w:t>
      </w:r>
      <w:r w:rsidRPr="24B32C6C">
        <w:rPr>
          <w:rFonts w:ascii="Times New Roman" w:hAnsi="Times New Roman"/>
          <w:sz w:val="24"/>
        </w:rPr>
        <w:t xml:space="preserve"> Eestis meditsiinigeneetikud, kes on vastava residentuuri lõpetanud eriarstid. Eesti tervishoiutöötajate registris on kokku 14 praktiseerivat meditsiinigeneetikut. Meditsiinigeneetikud on spetsialiseerunud eelkõige pärilike haiguste, millest paljud on ka harvikhaigused, diagnostikale, jälgimisele ja võimaluse</w:t>
      </w:r>
      <w:r w:rsidR="008F59E7">
        <w:rPr>
          <w:rFonts w:ascii="Times New Roman" w:hAnsi="Times New Roman"/>
          <w:sz w:val="24"/>
        </w:rPr>
        <w:t xml:space="preserve"> korra</w:t>
      </w:r>
      <w:r w:rsidRPr="24B32C6C">
        <w:rPr>
          <w:rFonts w:ascii="Times New Roman" w:hAnsi="Times New Roman"/>
          <w:sz w:val="24"/>
        </w:rPr>
        <w:t xml:space="preserve">l ravile. Eestis on personaalmeditsiini teenuste kontekstis suur puudus geneetikaalaste teadmistega tervishoiutöötajatest, eelkõige geeninõustajatest </w:t>
      </w:r>
      <w:r w:rsidR="008F59E7">
        <w:rPr>
          <w:rFonts w:ascii="Times New Roman" w:hAnsi="Times New Roman"/>
          <w:sz w:val="24"/>
        </w:rPr>
        <w:t>–</w:t>
      </w:r>
      <w:r w:rsidRPr="24B32C6C">
        <w:rPr>
          <w:rFonts w:ascii="Times New Roman" w:hAnsi="Times New Roman"/>
          <w:sz w:val="24"/>
        </w:rPr>
        <w:t xml:space="preserve"> spetsialistidest, kes ei ole arstid, kuid suudavad patsiente pädevalt nõustada geenitest</w:t>
      </w:r>
      <w:r w:rsidR="000853BD">
        <w:rPr>
          <w:rFonts w:ascii="Times New Roman" w:hAnsi="Times New Roman"/>
          <w:sz w:val="24"/>
        </w:rPr>
        <w:t>e puudutavas</w:t>
      </w:r>
      <w:r w:rsidRPr="24B32C6C">
        <w:rPr>
          <w:rFonts w:ascii="Times New Roman" w:hAnsi="Times New Roman"/>
          <w:sz w:val="24"/>
        </w:rPr>
        <w:t xml:space="preserve"> nii enne testi kui ka pärast tulemuste selgumist. Geeninõustajate jaoks </w:t>
      </w:r>
      <w:r w:rsidR="008F59E7">
        <w:rPr>
          <w:rFonts w:ascii="Times New Roman" w:hAnsi="Times New Roman"/>
          <w:sz w:val="24"/>
        </w:rPr>
        <w:t>praegu</w:t>
      </w:r>
      <w:r w:rsidRPr="24B32C6C">
        <w:rPr>
          <w:rFonts w:ascii="Times New Roman" w:hAnsi="Times New Roman"/>
          <w:sz w:val="24"/>
        </w:rPr>
        <w:t xml:space="preserve"> tervishoiutöötajate registris registreerimise võimalust ei ole. Ei ole mõeldav eeldada, et </w:t>
      </w:r>
      <w:proofErr w:type="spellStart"/>
      <w:r w:rsidRPr="24B32C6C">
        <w:rPr>
          <w:rFonts w:ascii="Times New Roman" w:hAnsi="Times New Roman"/>
          <w:sz w:val="24"/>
        </w:rPr>
        <w:t>üldrahvastikule</w:t>
      </w:r>
      <w:proofErr w:type="spellEnd"/>
      <w:r w:rsidRPr="24B32C6C">
        <w:rPr>
          <w:rFonts w:ascii="Times New Roman" w:hAnsi="Times New Roman"/>
          <w:sz w:val="24"/>
        </w:rPr>
        <w:t xml:space="preserve"> suunatud personaalmeditsiini teenuste puhul suudaksid juba praegu täiskoormusel töötavad meditsiinigeneetikud võtta enda kanda lisakoormuse, mis kaasneks täiendavate isikute nõustamisega.</w:t>
      </w:r>
    </w:p>
    <w:p w14:paraId="541F7148" w14:textId="08658836" w:rsidR="2B04A9FC" w:rsidRDefault="2B04A9FC" w:rsidP="0016210D">
      <w:pPr>
        <w:rPr>
          <w:rFonts w:ascii="Times New Roman" w:hAnsi="Times New Roman"/>
          <w:sz w:val="24"/>
        </w:rPr>
      </w:pPr>
    </w:p>
    <w:p w14:paraId="6486DAD9" w14:textId="0071C50C" w:rsidR="7BB0008C" w:rsidRDefault="7BB0008C" w:rsidP="0016210D">
      <w:pPr>
        <w:rPr>
          <w:rFonts w:ascii="Times New Roman" w:hAnsi="Times New Roman"/>
          <w:sz w:val="24"/>
        </w:rPr>
      </w:pPr>
      <w:r w:rsidRPr="24B32C6C">
        <w:rPr>
          <w:rFonts w:ascii="Times New Roman" w:hAnsi="Times New Roman"/>
          <w:sz w:val="24"/>
        </w:rPr>
        <w:t>Valmisolek teenus</w:t>
      </w:r>
      <w:r w:rsidR="008F59E7">
        <w:rPr>
          <w:rFonts w:ascii="Times New Roman" w:hAnsi="Times New Roman"/>
          <w:sz w:val="24"/>
        </w:rPr>
        <w:t>t</w:t>
      </w:r>
      <w:r w:rsidRPr="24B32C6C">
        <w:rPr>
          <w:rFonts w:ascii="Times New Roman" w:hAnsi="Times New Roman"/>
          <w:sz w:val="24"/>
        </w:rPr>
        <w:t xml:space="preserve"> pakku</w:t>
      </w:r>
      <w:r w:rsidR="008F59E7">
        <w:rPr>
          <w:rFonts w:ascii="Times New Roman" w:hAnsi="Times New Roman"/>
          <w:sz w:val="24"/>
        </w:rPr>
        <w:t>da</w:t>
      </w:r>
      <w:r w:rsidRPr="24B32C6C">
        <w:rPr>
          <w:rFonts w:ascii="Times New Roman" w:hAnsi="Times New Roman"/>
          <w:sz w:val="24"/>
        </w:rPr>
        <w:t xml:space="preserve"> on olemas juba praegu. Tartu Ülikooli Kliinikumi geneetika ja personaalmeditsiini kliiniku koosseisus on üks USAs geneetilise nõustamise magistrikraadi ja Euroopa kutsetunnistuse omandanud geeninõustaja, kes on koos meditsiinigeneetikuga osalenud vastuvõttudel.</w:t>
      </w:r>
    </w:p>
    <w:p w14:paraId="3C642B1A" w14:textId="210F4A06" w:rsidR="2B04A9FC" w:rsidRDefault="2B04A9FC" w:rsidP="0016210D">
      <w:pPr>
        <w:rPr>
          <w:rFonts w:ascii="Times New Roman" w:hAnsi="Times New Roman"/>
          <w:sz w:val="24"/>
        </w:rPr>
      </w:pPr>
    </w:p>
    <w:p w14:paraId="557E3A6E" w14:textId="7AB50706" w:rsidR="7BB0008C" w:rsidRDefault="7BB0008C" w:rsidP="0016210D">
      <w:pPr>
        <w:rPr>
          <w:rFonts w:ascii="Times New Roman" w:hAnsi="Times New Roman"/>
          <w:sz w:val="24"/>
        </w:rPr>
      </w:pPr>
      <w:r w:rsidRPr="24B32C6C">
        <w:rPr>
          <w:rFonts w:ascii="Times New Roman" w:hAnsi="Times New Roman"/>
          <w:sz w:val="24"/>
        </w:rPr>
        <w:t xml:space="preserve">Teenuse osutamise meditsiiniliseks näidustuseks on pärilike haiguste esinemine või geneetilise eelsoodumuse korral </w:t>
      </w:r>
      <w:r w:rsidR="008F59E7">
        <w:rPr>
          <w:rFonts w:ascii="Times New Roman" w:hAnsi="Times New Roman"/>
          <w:sz w:val="24"/>
        </w:rPr>
        <w:t>suure</w:t>
      </w:r>
      <w:r w:rsidRPr="24B32C6C">
        <w:rPr>
          <w:rFonts w:ascii="Times New Roman" w:hAnsi="Times New Roman"/>
          <w:sz w:val="24"/>
        </w:rPr>
        <w:t xml:space="preserve">nenud haigusrisk. Nõustamise käigus hinnatakse isiku ja tema perekonna anamneesi ja geenitestide tulemuste mõju tervisele ja haiguse tekkele. </w:t>
      </w:r>
      <w:r w:rsidR="008F59E7">
        <w:rPr>
          <w:rFonts w:ascii="Times New Roman" w:hAnsi="Times New Roman"/>
          <w:sz w:val="24"/>
        </w:rPr>
        <w:t>Praegu</w:t>
      </w:r>
      <w:r w:rsidRPr="24B32C6C">
        <w:rPr>
          <w:rFonts w:ascii="Times New Roman" w:hAnsi="Times New Roman"/>
          <w:sz w:val="24"/>
        </w:rPr>
        <w:t xml:space="preserve"> pakuvad teenust meditsiinigeneetikud (eriarstid). Personaalmeditsiini tegevuste raames kasvab vajadus teenuse järele märkimisväärselt. Geeninõustajad leiaksid rakendust</w:t>
      </w:r>
      <w:r w:rsidR="008F59E7">
        <w:rPr>
          <w:rFonts w:ascii="Times New Roman" w:hAnsi="Times New Roman"/>
          <w:sz w:val="24"/>
        </w:rPr>
        <w:t>,</w:t>
      </w:r>
      <w:r w:rsidRPr="24B32C6C">
        <w:rPr>
          <w:rFonts w:ascii="Times New Roman" w:hAnsi="Times New Roman"/>
          <w:sz w:val="24"/>
        </w:rPr>
        <w:t xml:space="preserve"> töötades kas iseseisvalt või koostöös meditsiinigeneetikuga või teiste eriarstidega. Ühest meditsiinigeneetiku konsultatsioonist võib tekkida vajadus mitme pereliikme uurimiseks ja igale neist arsti visiidi pakkumine ei ole ökonoomne, eriti kui näiteks geeniuuringu vastus ei kinnita diagnoosi, kuid ka nn negatiivne vastus vajab selgitustööd.</w:t>
      </w:r>
    </w:p>
    <w:p w14:paraId="54EFA0F0" w14:textId="5CEF1E09" w:rsidR="2B04A9FC" w:rsidRDefault="2B04A9FC" w:rsidP="0016210D">
      <w:pPr>
        <w:rPr>
          <w:rFonts w:ascii="Times New Roman" w:hAnsi="Times New Roman"/>
          <w:sz w:val="24"/>
        </w:rPr>
      </w:pPr>
    </w:p>
    <w:p w14:paraId="74A82557" w14:textId="06B055AF" w:rsidR="7BB0008C" w:rsidRDefault="7BB0008C" w:rsidP="0016210D">
      <w:pPr>
        <w:rPr>
          <w:rFonts w:ascii="Times New Roman" w:hAnsi="Times New Roman"/>
          <w:sz w:val="24"/>
        </w:rPr>
      </w:pPr>
      <w:r w:rsidRPr="24B32C6C">
        <w:rPr>
          <w:rFonts w:ascii="Times New Roman" w:hAnsi="Times New Roman"/>
          <w:sz w:val="24"/>
        </w:rPr>
        <w:t xml:space="preserve">Geeninõustaja tegeleb patsientidega, kellel on pärilike haiguste esinemise risk või </w:t>
      </w:r>
      <w:r w:rsidR="008F59E7">
        <w:rPr>
          <w:rFonts w:ascii="Times New Roman" w:hAnsi="Times New Roman"/>
          <w:sz w:val="24"/>
        </w:rPr>
        <w:t>suure</w:t>
      </w:r>
      <w:r w:rsidRPr="24B32C6C">
        <w:rPr>
          <w:rFonts w:ascii="Times New Roman" w:hAnsi="Times New Roman"/>
          <w:sz w:val="24"/>
        </w:rPr>
        <w:t xml:space="preserve">nenud haigusrisk ehk geneetiline eelsoodumus haiguse tekkeks või on planeeritud muul põhjusel geneetiline uuring, mille </w:t>
      </w:r>
      <w:r w:rsidR="008F59E7">
        <w:rPr>
          <w:rFonts w:ascii="Times New Roman" w:hAnsi="Times New Roman"/>
          <w:sz w:val="24"/>
        </w:rPr>
        <w:t>kohta</w:t>
      </w:r>
      <w:r w:rsidRPr="24B32C6C">
        <w:rPr>
          <w:rFonts w:ascii="Times New Roman" w:hAnsi="Times New Roman"/>
          <w:sz w:val="24"/>
        </w:rPr>
        <w:t xml:space="preserve"> patsient sooviks ja vajaks rohkem selgitusi. Geneetiline nõustaja ei </w:t>
      </w:r>
      <w:r w:rsidR="008F59E7">
        <w:rPr>
          <w:rFonts w:ascii="Times New Roman" w:hAnsi="Times New Roman"/>
          <w:sz w:val="24"/>
        </w:rPr>
        <w:t xml:space="preserve">pane </w:t>
      </w:r>
      <w:r w:rsidRPr="24B32C6C">
        <w:rPr>
          <w:rFonts w:ascii="Times New Roman" w:hAnsi="Times New Roman"/>
          <w:sz w:val="24"/>
        </w:rPr>
        <w:t xml:space="preserve">diagnoosi ega määra ravi, kuid saab olla abiks patsiendile tulemuste selgitamisel, võimaluste tutvustamisel, teadlike otsuste langetamisel, riskiga toimetulekul ja kohanemisel ning pereliikmete kaasamisel kaskaaduuringusse. </w:t>
      </w:r>
    </w:p>
    <w:p w14:paraId="6236294B" w14:textId="228D6D90" w:rsidR="2B04A9FC" w:rsidRDefault="2B04A9FC" w:rsidP="0016210D">
      <w:pPr>
        <w:rPr>
          <w:rFonts w:ascii="Times New Roman" w:hAnsi="Times New Roman"/>
          <w:sz w:val="24"/>
        </w:rPr>
      </w:pPr>
    </w:p>
    <w:p w14:paraId="00A10596" w14:textId="77777777" w:rsidR="008F59E7" w:rsidRDefault="3CBBCC67" w:rsidP="0016210D">
      <w:pPr>
        <w:rPr>
          <w:rFonts w:ascii="Times New Roman" w:hAnsi="Times New Roman"/>
          <w:sz w:val="24"/>
        </w:rPr>
      </w:pPr>
      <w:r w:rsidRPr="24B32C6C">
        <w:rPr>
          <w:rFonts w:ascii="Times New Roman" w:hAnsi="Times New Roman"/>
          <w:sz w:val="24"/>
        </w:rPr>
        <w:t>Näited:</w:t>
      </w:r>
    </w:p>
    <w:p w14:paraId="5543B344" w14:textId="04F4C86A" w:rsidR="008F59E7" w:rsidRDefault="008F59E7" w:rsidP="0016210D">
      <w:pPr>
        <w:rPr>
          <w:rFonts w:ascii="Times New Roman" w:hAnsi="Times New Roman"/>
          <w:sz w:val="24"/>
        </w:rPr>
      </w:pPr>
    </w:p>
    <w:p w14:paraId="36224E5F" w14:textId="56FAD26E" w:rsidR="7BB0008C" w:rsidRDefault="3CBBCC67" w:rsidP="25373572">
      <w:pPr>
        <w:pStyle w:val="Loendilik"/>
        <w:numPr>
          <w:ilvl w:val="0"/>
          <w:numId w:val="1"/>
        </w:numPr>
        <w:rPr>
          <w:rFonts w:ascii="Times New Roman" w:hAnsi="Times New Roman"/>
          <w:szCs w:val="22"/>
        </w:rPr>
      </w:pPr>
      <w:r w:rsidRPr="25373572">
        <w:rPr>
          <w:rFonts w:ascii="Times New Roman" w:hAnsi="Times New Roman"/>
          <w:sz w:val="24"/>
        </w:rPr>
        <w:t xml:space="preserve">Perekondliku </w:t>
      </w:r>
      <w:proofErr w:type="spellStart"/>
      <w:r w:rsidRPr="25373572">
        <w:rPr>
          <w:rFonts w:ascii="Times New Roman" w:hAnsi="Times New Roman"/>
          <w:sz w:val="24"/>
        </w:rPr>
        <w:t>hüperkolesteroleemia</w:t>
      </w:r>
      <w:proofErr w:type="spellEnd"/>
      <w:r w:rsidRPr="25373572">
        <w:rPr>
          <w:rFonts w:ascii="Times New Roman" w:hAnsi="Times New Roman"/>
          <w:sz w:val="24"/>
        </w:rPr>
        <w:t xml:space="preserve"> </w:t>
      </w:r>
      <w:proofErr w:type="spellStart"/>
      <w:r w:rsidRPr="25373572">
        <w:rPr>
          <w:rFonts w:ascii="Times New Roman" w:hAnsi="Times New Roman"/>
          <w:sz w:val="24"/>
        </w:rPr>
        <w:t>autosoom</w:t>
      </w:r>
      <w:proofErr w:type="spellEnd"/>
      <w:r w:rsidRPr="25373572">
        <w:rPr>
          <w:rFonts w:ascii="Times New Roman" w:hAnsi="Times New Roman"/>
          <w:sz w:val="24"/>
        </w:rPr>
        <w:t>-dominantselt päranduv haigus, mille esinemissagedus Euroopas on 1/217 (</w:t>
      </w:r>
      <w:proofErr w:type="spellStart"/>
      <w:r w:rsidRPr="25373572">
        <w:rPr>
          <w:rFonts w:ascii="Times New Roman" w:hAnsi="Times New Roman"/>
          <w:sz w:val="24"/>
        </w:rPr>
        <w:t>Benn</w:t>
      </w:r>
      <w:proofErr w:type="spellEnd"/>
      <w:r w:rsidRPr="25373572">
        <w:rPr>
          <w:rFonts w:ascii="Times New Roman" w:hAnsi="Times New Roman"/>
          <w:sz w:val="24"/>
        </w:rPr>
        <w:t xml:space="preserve"> et </w:t>
      </w:r>
      <w:proofErr w:type="spellStart"/>
      <w:r w:rsidRPr="25373572">
        <w:rPr>
          <w:rFonts w:ascii="Times New Roman" w:hAnsi="Times New Roman"/>
          <w:sz w:val="24"/>
        </w:rPr>
        <w:t>al</w:t>
      </w:r>
      <w:proofErr w:type="spellEnd"/>
      <w:r w:rsidRPr="25373572">
        <w:rPr>
          <w:rFonts w:ascii="Times New Roman" w:hAnsi="Times New Roman"/>
          <w:sz w:val="24"/>
        </w:rPr>
        <w:t>., 2016). Mõjutatud on organismi võime eemaldada LDL-kolesterooli verest, mistõttu on märkimisväärselt suurenenud varajaste südame-veresoonkonnahaiguste, näiteks infarkti või insuldi risk. Patsient vajab jälgimist ja vajaduse</w:t>
      </w:r>
      <w:r w:rsidR="008F59E7" w:rsidRPr="25373572">
        <w:rPr>
          <w:rFonts w:ascii="Times New Roman" w:hAnsi="Times New Roman"/>
          <w:sz w:val="24"/>
        </w:rPr>
        <w:t xml:space="preserve"> korra</w:t>
      </w:r>
      <w:r w:rsidRPr="25373572">
        <w:rPr>
          <w:rFonts w:ascii="Times New Roman" w:hAnsi="Times New Roman"/>
          <w:sz w:val="24"/>
        </w:rPr>
        <w:t xml:space="preserve">l ravi kardioloogi poolt. Soovituslik on lähisugulaste kaskaaduuring peres </w:t>
      </w:r>
      <w:r w:rsidRPr="25373572">
        <w:rPr>
          <w:rFonts w:ascii="Times New Roman" w:hAnsi="Times New Roman"/>
          <w:sz w:val="24"/>
        </w:rPr>
        <w:lastRenderedPageBreak/>
        <w:t xml:space="preserve">tuvastatud geenileiu suhtes. Geenileiu tähenduse selgitustöö ja pereliikmete kaasamise poolelt saaks abiks olla geeninõustaja ja nii saaks korraldada kogu päriliku </w:t>
      </w:r>
      <w:proofErr w:type="spellStart"/>
      <w:r w:rsidRPr="25373572">
        <w:rPr>
          <w:rFonts w:ascii="Times New Roman" w:hAnsi="Times New Roman"/>
          <w:sz w:val="24"/>
        </w:rPr>
        <w:t>hüperkolesteroleemia</w:t>
      </w:r>
      <w:proofErr w:type="spellEnd"/>
      <w:r w:rsidRPr="25373572">
        <w:rPr>
          <w:rFonts w:ascii="Times New Roman" w:hAnsi="Times New Roman"/>
          <w:sz w:val="24"/>
        </w:rPr>
        <w:t xml:space="preserve"> patsienditeekonna ühtses lipiidkabineti süsteemis kardioloogide juhtimisel.</w:t>
      </w:r>
    </w:p>
    <w:p w14:paraId="4BC95C17" w14:textId="26CA977B" w:rsidR="2B04A9FC" w:rsidRDefault="2B04A9FC" w:rsidP="0016210D">
      <w:pPr>
        <w:rPr>
          <w:rFonts w:ascii="Times New Roman" w:hAnsi="Times New Roman"/>
          <w:sz w:val="24"/>
        </w:rPr>
      </w:pPr>
    </w:p>
    <w:p w14:paraId="68FF4BD4" w14:textId="52810415" w:rsidR="00645F25" w:rsidRDefault="3CBBCC67" w:rsidP="25373572">
      <w:pPr>
        <w:pStyle w:val="Loendilik"/>
        <w:numPr>
          <w:ilvl w:val="0"/>
          <w:numId w:val="1"/>
        </w:numPr>
        <w:rPr>
          <w:rFonts w:ascii="Times New Roman" w:hAnsi="Times New Roman"/>
          <w:szCs w:val="22"/>
        </w:rPr>
      </w:pPr>
      <w:r w:rsidRPr="25373572">
        <w:rPr>
          <w:rFonts w:ascii="Times New Roman" w:hAnsi="Times New Roman"/>
          <w:sz w:val="24"/>
        </w:rPr>
        <w:t xml:space="preserve">Perekondliku rinna ja munasarjavähiga seotud BRCA1/2 leidude esinemissagedus on 1/400 ning </w:t>
      </w:r>
      <w:r w:rsidR="00AD16CB" w:rsidRPr="25373572">
        <w:rPr>
          <w:rFonts w:ascii="Times New Roman" w:hAnsi="Times New Roman"/>
          <w:sz w:val="24"/>
        </w:rPr>
        <w:t>g</w:t>
      </w:r>
      <w:r w:rsidRPr="25373572">
        <w:rPr>
          <w:rFonts w:ascii="Times New Roman" w:hAnsi="Times New Roman"/>
          <w:sz w:val="24"/>
        </w:rPr>
        <w:t>eenivaramu andmetel lausa 1/124 (</w:t>
      </w:r>
      <w:proofErr w:type="spellStart"/>
      <w:r w:rsidRPr="25373572">
        <w:rPr>
          <w:rFonts w:ascii="Times New Roman" w:hAnsi="Times New Roman"/>
          <w:sz w:val="24"/>
        </w:rPr>
        <w:t>Leitsalu</w:t>
      </w:r>
      <w:proofErr w:type="spellEnd"/>
      <w:r w:rsidRPr="25373572">
        <w:rPr>
          <w:rFonts w:ascii="Times New Roman" w:hAnsi="Times New Roman"/>
          <w:sz w:val="24"/>
        </w:rPr>
        <w:t xml:space="preserve"> et </w:t>
      </w:r>
      <w:proofErr w:type="spellStart"/>
      <w:r w:rsidRPr="25373572">
        <w:rPr>
          <w:rFonts w:ascii="Times New Roman" w:hAnsi="Times New Roman"/>
          <w:sz w:val="24"/>
        </w:rPr>
        <w:t>al</w:t>
      </w:r>
      <w:proofErr w:type="spellEnd"/>
      <w:r w:rsidRPr="25373572">
        <w:rPr>
          <w:rFonts w:ascii="Times New Roman" w:hAnsi="Times New Roman"/>
          <w:sz w:val="24"/>
        </w:rPr>
        <w:t xml:space="preserve">., 2021). Geenileiu kandjatel on märkimisväärselt </w:t>
      </w:r>
      <w:r w:rsidR="00645F25" w:rsidRPr="25373572">
        <w:rPr>
          <w:rFonts w:ascii="Times New Roman" w:hAnsi="Times New Roman"/>
          <w:sz w:val="24"/>
        </w:rPr>
        <w:t>suurem</w:t>
      </w:r>
      <w:r w:rsidRPr="25373572">
        <w:rPr>
          <w:rFonts w:ascii="Times New Roman" w:hAnsi="Times New Roman"/>
          <w:sz w:val="24"/>
        </w:rPr>
        <w:t xml:space="preserve"> risk teatud kasvajate tekkeks, mistõttu on neil tavapopulatsioonist erinevad </w:t>
      </w:r>
      <w:proofErr w:type="spellStart"/>
      <w:r w:rsidRPr="25373572">
        <w:rPr>
          <w:rFonts w:ascii="Times New Roman" w:hAnsi="Times New Roman"/>
          <w:sz w:val="24"/>
        </w:rPr>
        <w:t>jälgimisoovitused</w:t>
      </w:r>
      <w:proofErr w:type="spellEnd"/>
      <w:r w:rsidRPr="25373572">
        <w:rPr>
          <w:rFonts w:ascii="Times New Roman" w:hAnsi="Times New Roman"/>
          <w:sz w:val="24"/>
        </w:rPr>
        <w:t xml:space="preserve"> (</w:t>
      </w:r>
      <w:proofErr w:type="spellStart"/>
      <w:r w:rsidRPr="25373572">
        <w:rPr>
          <w:rFonts w:ascii="Times New Roman" w:hAnsi="Times New Roman"/>
          <w:sz w:val="24"/>
        </w:rPr>
        <w:t>Roht</w:t>
      </w:r>
      <w:proofErr w:type="spellEnd"/>
      <w:r w:rsidRPr="25373572">
        <w:rPr>
          <w:rFonts w:ascii="Times New Roman" w:hAnsi="Times New Roman"/>
          <w:sz w:val="24"/>
        </w:rPr>
        <w:t xml:space="preserve"> et </w:t>
      </w:r>
      <w:proofErr w:type="spellStart"/>
      <w:r w:rsidRPr="25373572">
        <w:rPr>
          <w:rFonts w:ascii="Times New Roman" w:hAnsi="Times New Roman"/>
          <w:sz w:val="24"/>
        </w:rPr>
        <w:t>al</w:t>
      </w:r>
      <w:proofErr w:type="spellEnd"/>
      <w:r w:rsidRPr="25373572">
        <w:rPr>
          <w:rFonts w:ascii="Times New Roman" w:hAnsi="Times New Roman"/>
          <w:sz w:val="24"/>
        </w:rPr>
        <w:t>., 2021). Geenileiu tähenduse selgitustöö ja pereliikmete kaasamise poolelt saaks abiks olla geeninõustaja. Näide sellest</w:t>
      </w:r>
      <w:r w:rsidR="00645F25" w:rsidRPr="25373572">
        <w:rPr>
          <w:rFonts w:ascii="Times New Roman" w:hAnsi="Times New Roman"/>
          <w:sz w:val="24"/>
        </w:rPr>
        <w:t>,</w:t>
      </w:r>
      <w:r w:rsidRPr="25373572">
        <w:rPr>
          <w:rFonts w:ascii="Times New Roman" w:hAnsi="Times New Roman"/>
          <w:sz w:val="24"/>
        </w:rPr>
        <w:t xml:space="preserve"> kuidas tegevused saaksid jaotuda</w:t>
      </w:r>
      <w:r w:rsidR="00645F25" w:rsidRPr="25373572">
        <w:rPr>
          <w:rFonts w:ascii="Times New Roman" w:hAnsi="Times New Roman"/>
          <w:sz w:val="24"/>
        </w:rPr>
        <w:t>,</w:t>
      </w:r>
      <w:r w:rsidRPr="25373572">
        <w:rPr>
          <w:rFonts w:ascii="Times New Roman" w:hAnsi="Times New Roman"/>
          <w:sz w:val="24"/>
        </w:rPr>
        <w:t xml:space="preserve"> on allpool.</w:t>
      </w:r>
    </w:p>
    <w:p w14:paraId="7AA200FA" w14:textId="77777777" w:rsidR="00645F25" w:rsidRDefault="00645F25" w:rsidP="0016210D">
      <w:pPr>
        <w:rPr>
          <w:rFonts w:ascii="Times New Roman" w:hAnsi="Times New Roman"/>
          <w:sz w:val="24"/>
        </w:rPr>
      </w:pPr>
    </w:p>
    <w:p w14:paraId="67D14CFA" w14:textId="250CE460" w:rsidR="7BB0008C" w:rsidRDefault="3CBBCC67" w:rsidP="25373572">
      <w:pPr>
        <w:pStyle w:val="Loendilik"/>
        <w:numPr>
          <w:ilvl w:val="0"/>
          <w:numId w:val="1"/>
        </w:numPr>
        <w:rPr>
          <w:rFonts w:ascii="Times New Roman" w:hAnsi="Times New Roman"/>
          <w:szCs w:val="22"/>
        </w:rPr>
      </w:pPr>
      <w:r w:rsidRPr="25373572">
        <w:rPr>
          <w:rFonts w:ascii="Times New Roman" w:hAnsi="Times New Roman"/>
          <w:sz w:val="24"/>
        </w:rPr>
        <w:t>Statsionaarsel ravil oleval patsiendil ilmneb vajadus teha geeniuuringuid, kuid raviarstil puudub ekspertiis erinevate geenitestide valikul ning patsiendi nõustamisel enne testi tegemist ja testi tulemuse selgumisel. Siin saab geeninõustaja osutada ka statsionaarsel ravil olevale isikule vajalikku tervishoiuteenust.</w:t>
      </w:r>
    </w:p>
    <w:p w14:paraId="33B24894" w14:textId="168521C8" w:rsidR="2B04A9FC" w:rsidRDefault="2B04A9FC" w:rsidP="0016210D">
      <w:pPr>
        <w:rPr>
          <w:rFonts w:ascii="Times New Roman" w:hAnsi="Times New Roman"/>
          <w:sz w:val="24"/>
        </w:rPr>
      </w:pPr>
    </w:p>
    <w:p w14:paraId="50B9208C" w14:textId="219A800E" w:rsidR="7BB0008C" w:rsidRDefault="3CBBCC67" w:rsidP="0016210D">
      <w:pPr>
        <w:rPr>
          <w:rFonts w:ascii="Times New Roman" w:hAnsi="Times New Roman"/>
          <w:sz w:val="24"/>
        </w:rPr>
      </w:pPr>
      <w:r w:rsidRPr="24B32C6C">
        <w:rPr>
          <w:rFonts w:ascii="Times New Roman" w:hAnsi="Times New Roman"/>
          <w:sz w:val="24"/>
        </w:rPr>
        <w:t xml:space="preserve">Erialaselts on taotluses </w:t>
      </w:r>
      <w:r w:rsidR="00645F25">
        <w:rPr>
          <w:rFonts w:ascii="Times New Roman" w:hAnsi="Times New Roman"/>
          <w:sz w:val="24"/>
        </w:rPr>
        <w:t xml:space="preserve">välja </w:t>
      </w:r>
      <w:r w:rsidRPr="24B32C6C">
        <w:rPr>
          <w:rFonts w:ascii="Times New Roman" w:hAnsi="Times New Roman"/>
          <w:sz w:val="24"/>
        </w:rPr>
        <w:t xml:space="preserve">toonud ka näite võimalikust meditsiinigeneetiku ja geeninõustaja koostööst ning nn </w:t>
      </w:r>
      <w:proofErr w:type="spellStart"/>
      <w:r w:rsidRPr="003757DE">
        <w:rPr>
          <w:rFonts w:ascii="Times New Roman" w:hAnsi="Times New Roman"/>
          <w:i/>
          <w:iCs/>
          <w:sz w:val="24"/>
        </w:rPr>
        <w:t>task-shifting</w:t>
      </w:r>
      <w:r w:rsidRPr="24B32C6C">
        <w:rPr>
          <w:rFonts w:ascii="Times New Roman" w:hAnsi="Times New Roman"/>
          <w:sz w:val="24"/>
        </w:rPr>
        <w:t>u</w:t>
      </w:r>
      <w:proofErr w:type="spellEnd"/>
      <w:r w:rsidRPr="24B32C6C">
        <w:rPr>
          <w:rFonts w:ascii="Times New Roman" w:hAnsi="Times New Roman"/>
          <w:sz w:val="24"/>
        </w:rPr>
        <w:t xml:space="preserve"> rakendamisest, arvestades et </w:t>
      </w:r>
      <w:r w:rsidR="00645F25">
        <w:rPr>
          <w:rFonts w:ascii="Times New Roman" w:hAnsi="Times New Roman"/>
          <w:sz w:val="24"/>
        </w:rPr>
        <w:t>praegu teeb</w:t>
      </w:r>
      <w:r w:rsidRPr="24B32C6C">
        <w:rPr>
          <w:rFonts w:ascii="Times New Roman" w:hAnsi="Times New Roman"/>
          <w:sz w:val="24"/>
        </w:rPr>
        <w:t xml:space="preserve"> kõiki nimetatud tegevusi eriarst-meditsiinigeneetik. Lisaks on taotluses põhjalikult põhistatud selliste teenuste vajalikkust </w:t>
      </w:r>
      <w:r w:rsidR="00645F25">
        <w:rPr>
          <w:rFonts w:ascii="Times New Roman" w:hAnsi="Times New Roman"/>
          <w:sz w:val="24"/>
        </w:rPr>
        <w:t>ja</w:t>
      </w:r>
      <w:r w:rsidRPr="24B32C6C">
        <w:rPr>
          <w:rFonts w:ascii="Times New Roman" w:hAnsi="Times New Roman"/>
          <w:sz w:val="24"/>
        </w:rPr>
        <w:t xml:space="preserve"> tõenduspõhisust.</w:t>
      </w:r>
    </w:p>
    <w:p w14:paraId="0188676A" w14:textId="77777777" w:rsidR="00645F25" w:rsidRDefault="00645F25" w:rsidP="0016210D">
      <w:pPr>
        <w:rPr>
          <w:rFonts w:ascii="Times New Roman" w:hAnsi="Times New Roman"/>
          <w:sz w:val="24"/>
        </w:rPr>
      </w:pPr>
    </w:p>
    <w:p w14:paraId="5A6F0F88" w14:textId="1E4CFBE3" w:rsidR="7BB0008C" w:rsidRDefault="7B59E0A3" w:rsidP="0016210D">
      <w:pPr>
        <w:rPr>
          <w:rFonts w:ascii="Times New Roman" w:hAnsi="Times New Roman"/>
          <w:sz w:val="24"/>
        </w:rPr>
      </w:pPr>
      <w:r w:rsidRPr="01E08069">
        <w:rPr>
          <w:rFonts w:ascii="Times New Roman" w:hAnsi="Times New Roman"/>
          <w:sz w:val="24"/>
        </w:rPr>
        <w:t>Olemasoleva</w:t>
      </w:r>
      <w:r w:rsidR="341F988A" w:rsidRPr="01E08069">
        <w:rPr>
          <w:rFonts w:ascii="Times New Roman" w:hAnsi="Times New Roman"/>
          <w:sz w:val="24"/>
        </w:rPr>
        <w:t xml:space="preserve"> teadmise kohaselt on geneetilist nõustamist puudutav </w:t>
      </w:r>
      <w:r w:rsidR="627F4AD0" w:rsidRPr="01E08069">
        <w:rPr>
          <w:rFonts w:ascii="Times New Roman" w:hAnsi="Times New Roman"/>
          <w:sz w:val="24"/>
        </w:rPr>
        <w:t xml:space="preserve">regulatsioon </w:t>
      </w:r>
      <w:r w:rsidR="341F988A" w:rsidRPr="01E08069">
        <w:rPr>
          <w:rFonts w:ascii="Times New Roman" w:hAnsi="Times New Roman"/>
          <w:sz w:val="24"/>
        </w:rPr>
        <w:t xml:space="preserve">olemas 22 liikmesriigis 27-st. Nõustamist käsitlev sõnastus on märkimisväärselt erinev, hõlmates </w:t>
      </w:r>
      <w:r w:rsidRPr="01E08069">
        <w:rPr>
          <w:rFonts w:ascii="Times New Roman" w:hAnsi="Times New Roman"/>
          <w:sz w:val="24"/>
        </w:rPr>
        <w:t>„</w:t>
      </w:r>
      <w:r w:rsidR="341F988A" w:rsidRPr="01E08069">
        <w:rPr>
          <w:rFonts w:ascii="Times New Roman" w:hAnsi="Times New Roman"/>
          <w:sz w:val="24"/>
        </w:rPr>
        <w:t>kes, mida, millal ja kuidas</w:t>
      </w:r>
      <w:r w:rsidRPr="01E08069">
        <w:rPr>
          <w:rFonts w:ascii="Times New Roman" w:hAnsi="Times New Roman"/>
          <w:sz w:val="24"/>
        </w:rPr>
        <w:t>“</w:t>
      </w:r>
      <w:r w:rsidR="341F988A" w:rsidRPr="01E08069">
        <w:rPr>
          <w:rFonts w:ascii="Times New Roman" w:hAnsi="Times New Roman"/>
          <w:sz w:val="24"/>
        </w:rPr>
        <w:t xml:space="preserve"> aspekte. Samuti erineb geneetilise nõustamise praktika riigiti. Tervishoiu</w:t>
      </w:r>
      <w:r w:rsidRPr="01E08069">
        <w:rPr>
          <w:rFonts w:ascii="Times New Roman" w:hAnsi="Times New Roman"/>
          <w:sz w:val="24"/>
        </w:rPr>
        <w:t>töötajad</w:t>
      </w:r>
      <w:r w:rsidR="341F988A" w:rsidRPr="01E08069">
        <w:rPr>
          <w:rFonts w:ascii="Times New Roman" w:hAnsi="Times New Roman"/>
          <w:sz w:val="24"/>
        </w:rPr>
        <w:t xml:space="preserve"> toovad välja, et suurimad takistused on patsientide ja mittegeneetikutest tervisetöötajate kehv geneetiline kirjaoskus</w:t>
      </w:r>
      <w:r w:rsidRPr="01E08069">
        <w:rPr>
          <w:rFonts w:ascii="Times New Roman" w:hAnsi="Times New Roman"/>
          <w:sz w:val="24"/>
        </w:rPr>
        <w:t xml:space="preserve"> ja</w:t>
      </w:r>
      <w:r w:rsidR="341F988A" w:rsidRPr="01E08069">
        <w:rPr>
          <w:rFonts w:ascii="Times New Roman" w:hAnsi="Times New Roman"/>
          <w:sz w:val="24"/>
        </w:rPr>
        <w:t xml:space="preserve"> tööjõu suutlikkus. Suurim ootus, mis soodustaks geneetilise nõustamise teenuse pakkumist, on geeninõustajate tunnustamine ja integratsioon ning </w:t>
      </w:r>
      <w:r w:rsidRPr="01E08069">
        <w:rPr>
          <w:rFonts w:ascii="Times New Roman" w:hAnsi="Times New Roman"/>
          <w:sz w:val="24"/>
        </w:rPr>
        <w:t>õigusaktide</w:t>
      </w:r>
      <w:r w:rsidR="341F988A" w:rsidRPr="01E08069">
        <w:rPr>
          <w:rFonts w:ascii="Times New Roman" w:hAnsi="Times New Roman"/>
          <w:sz w:val="24"/>
        </w:rPr>
        <w:t xml:space="preserve"> ajakohastamine.</w:t>
      </w:r>
      <w:r w:rsidR="7BB0008C" w:rsidRPr="01E08069">
        <w:rPr>
          <w:rStyle w:val="Allmrkuseviide"/>
          <w:rFonts w:ascii="Times New Roman" w:hAnsi="Times New Roman"/>
          <w:sz w:val="24"/>
        </w:rPr>
        <w:footnoteReference w:id="149"/>
      </w:r>
    </w:p>
    <w:p w14:paraId="76EEF8A3" w14:textId="3A9CC61D" w:rsidR="2B04A9FC" w:rsidRDefault="2B04A9FC" w:rsidP="0016210D">
      <w:pPr>
        <w:rPr>
          <w:rFonts w:ascii="Times New Roman" w:hAnsi="Times New Roman"/>
          <w:sz w:val="24"/>
        </w:rPr>
      </w:pPr>
    </w:p>
    <w:p w14:paraId="5D8C7AEE" w14:textId="6EF7781B" w:rsidR="7BB0008C" w:rsidRDefault="7BB0008C" w:rsidP="0016210D">
      <w:pPr>
        <w:rPr>
          <w:rFonts w:ascii="Times New Roman" w:hAnsi="Times New Roman"/>
          <w:sz w:val="24"/>
        </w:rPr>
      </w:pPr>
      <w:r w:rsidRPr="24B32C6C">
        <w:rPr>
          <w:rFonts w:ascii="Times New Roman" w:hAnsi="Times New Roman"/>
          <w:sz w:val="24"/>
        </w:rPr>
        <w:t>Geeninõustajate osa on kaetud eelnõu seletuskirjas mõjude all.</w:t>
      </w:r>
    </w:p>
    <w:p w14:paraId="7B24C2D3" w14:textId="77777777" w:rsidR="00F945DA" w:rsidRDefault="00F945DA" w:rsidP="0016210D">
      <w:pPr>
        <w:rPr>
          <w:rFonts w:ascii="Times New Roman" w:hAnsi="Times New Roman"/>
          <w:b/>
          <w:bCs/>
          <w:sz w:val="24"/>
        </w:rPr>
      </w:pPr>
    </w:p>
    <w:p w14:paraId="308A2D3C" w14:textId="160E8A93" w:rsidR="00967F6E" w:rsidRDefault="00C737F2" w:rsidP="25373572">
      <w:pPr>
        <w:rPr>
          <w:rFonts w:ascii="Times New Roman" w:hAnsi="Times New Roman"/>
          <w:sz w:val="24"/>
        </w:rPr>
      </w:pPr>
      <w:r w:rsidRPr="25373572">
        <w:rPr>
          <w:rFonts w:ascii="Times New Roman" w:hAnsi="Times New Roman"/>
          <w:b/>
          <w:bCs/>
          <w:sz w:val="24"/>
        </w:rPr>
        <w:t>Eelnõu § 46 p</w:t>
      </w:r>
      <w:r w:rsidR="4E10D105" w:rsidRPr="25373572">
        <w:rPr>
          <w:rFonts w:ascii="Times New Roman" w:hAnsi="Times New Roman"/>
          <w:b/>
          <w:bCs/>
          <w:sz w:val="24"/>
        </w:rPr>
        <w:t>unktiga 1</w:t>
      </w:r>
      <w:r w:rsidR="1726C2CD" w:rsidRPr="25373572">
        <w:rPr>
          <w:rFonts w:ascii="Times New Roman" w:hAnsi="Times New Roman"/>
          <w:b/>
          <w:bCs/>
          <w:sz w:val="24"/>
        </w:rPr>
        <w:t>4</w:t>
      </w:r>
      <w:r w:rsidRPr="25373572">
        <w:rPr>
          <w:rFonts w:ascii="Times New Roman" w:hAnsi="Times New Roman"/>
          <w:b/>
          <w:bCs/>
          <w:sz w:val="24"/>
        </w:rPr>
        <w:t xml:space="preserve"> </w:t>
      </w:r>
      <w:r w:rsidRPr="25373572">
        <w:rPr>
          <w:rFonts w:ascii="Times New Roman" w:hAnsi="Times New Roman"/>
          <w:sz w:val="24"/>
        </w:rPr>
        <w:t>täiendatakse</w:t>
      </w:r>
      <w:r w:rsidR="4E10D105" w:rsidRPr="25373572">
        <w:rPr>
          <w:rFonts w:ascii="Times New Roman" w:hAnsi="Times New Roman"/>
          <w:sz w:val="24"/>
        </w:rPr>
        <w:t xml:space="preserve"> </w:t>
      </w:r>
      <w:r w:rsidR="00645F25" w:rsidRPr="25373572">
        <w:rPr>
          <w:rFonts w:ascii="Times New Roman" w:hAnsi="Times New Roman"/>
          <w:sz w:val="24"/>
        </w:rPr>
        <w:t xml:space="preserve">TTKS </w:t>
      </w:r>
      <w:r w:rsidR="00143ED2" w:rsidRPr="25373572">
        <w:rPr>
          <w:rFonts w:ascii="Times New Roman" w:hAnsi="Times New Roman"/>
          <w:sz w:val="24"/>
        </w:rPr>
        <w:t>§</w:t>
      </w:r>
      <w:r w:rsidRPr="25373572">
        <w:rPr>
          <w:rFonts w:ascii="Times New Roman" w:hAnsi="Times New Roman"/>
          <w:sz w:val="24"/>
        </w:rPr>
        <w:t xml:space="preserve"> 59</w:t>
      </w:r>
      <w:r w:rsidRPr="25373572">
        <w:rPr>
          <w:rFonts w:ascii="Times New Roman" w:hAnsi="Times New Roman"/>
          <w:sz w:val="24"/>
          <w:vertAlign w:val="superscript"/>
        </w:rPr>
        <w:t>3</w:t>
      </w:r>
      <w:r w:rsidRPr="25373572">
        <w:rPr>
          <w:rFonts w:ascii="Times New Roman" w:hAnsi="Times New Roman"/>
          <w:sz w:val="24"/>
        </w:rPr>
        <w:t xml:space="preserve"> lõiget 4 </w:t>
      </w:r>
      <w:r w:rsidR="00143ED2" w:rsidRPr="25373572">
        <w:rPr>
          <w:rFonts w:ascii="Times New Roman" w:hAnsi="Times New Roman"/>
          <w:sz w:val="24"/>
        </w:rPr>
        <w:t>pärast</w:t>
      </w:r>
      <w:r w:rsidRPr="25373572">
        <w:rPr>
          <w:rFonts w:ascii="Times New Roman" w:hAnsi="Times New Roman"/>
          <w:sz w:val="24"/>
        </w:rPr>
        <w:t xml:space="preserve"> sõna </w:t>
      </w:r>
      <w:r w:rsidR="00645F25" w:rsidRPr="25373572">
        <w:rPr>
          <w:rFonts w:ascii="Times New Roman" w:hAnsi="Times New Roman"/>
          <w:sz w:val="24"/>
        </w:rPr>
        <w:t>„</w:t>
      </w:r>
      <w:r w:rsidRPr="25373572">
        <w:rPr>
          <w:rFonts w:ascii="Times New Roman" w:hAnsi="Times New Roman"/>
          <w:sz w:val="24"/>
        </w:rPr>
        <w:t>isikuandmetele</w:t>
      </w:r>
      <w:r w:rsidR="00645F25" w:rsidRPr="25373572">
        <w:rPr>
          <w:rFonts w:ascii="Times New Roman" w:hAnsi="Times New Roman"/>
          <w:sz w:val="24"/>
        </w:rPr>
        <w:t>“</w:t>
      </w:r>
      <w:r w:rsidRPr="25373572">
        <w:rPr>
          <w:rFonts w:ascii="Times New Roman" w:hAnsi="Times New Roman"/>
          <w:sz w:val="24"/>
        </w:rPr>
        <w:t xml:space="preserve"> tekstiosaga </w:t>
      </w:r>
      <w:r w:rsidR="00645F25" w:rsidRPr="25373572">
        <w:rPr>
          <w:rFonts w:ascii="Times New Roman" w:hAnsi="Times New Roman"/>
          <w:sz w:val="24"/>
        </w:rPr>
        <w:t>„</w:t>
      </w:r>
      <w:r w:rsidRPr="25373572">
        <w:rPr>
          <w:rFonts w:ascii="Times New Roman" w:hAnsi="Times New Roman"/>
          <w:sz w:val="24"/>
        </w:rPr>
        <w:t xml:space="preserve">, välja arvatud </w:t>
      </w:r>
      <w:r w:rsidR="00143ED2" w:rsidRPr="25373572">
        <w:rPr>
          <w:rFonts w:ascii="Times New Roman" w:hAnsi="Times New Roman"/>
          <w:sz w:val="24"/>
        </w:rPr>
        <w:t xml:space="preserve">juhul, </w:t>
      </w:r>
      <w:r w:rsidRPr="25373572">
        <w:rPr>
          <w:rFonts w:ascii="Times New Roman" w:hAnsi="Times New Roman"/>
          <w:sz w:val="24"/>
        </w:rPr>
        <w:t>kui infosüsteemi põhimääruses ei ole sätestatud teisiti</w:t>
      </w:r>
      <w:r w:rsidR="00645F25" w:rsidRPr="25373572">
        <w:rPr>
          <w:rFonts w:ascii="Times New Roman" w:hAnsi="Times New Roman"/>
          <w:sz w:val="24"/>
        </w:rPr>
        <w:t>“</w:t>
      </w:r>
      <w:r w:rsidR="008B4A66" w:rsidRPr="25373572">
        <w:rPr>
          <w:rFonts w:ascii="Times New Roman" w:hAnsi="Times New Roman"/>
          <w:sz w:val="24"/>
        </w:rPr>
        <w:t>.</w:t>
      </w:r>
      <w:r w:rsidR="4D038491" w:rsidRPr="25373572">
        <w:rPr>
          <w:rFonts w:ascii="Times New Roman" w:hAnsi="Times New Roman"/>
          <w:sz w:val="24"/>
        </w:rPr>
        <w:t xml:space="preserve"> </w:t>
      </w:r>
      <w:r w:rsidR="1ECEEADE" w:rsidRPr="25373572">
        <w:rPr>
          <w:rFonts w:ascii="Times New Roman" w:hAnsi="Times New Roman"/>
          <w:sz w:val="24"/>
        </w:rPr>
        <w:t xml:space="preserve">Patsiendi väljendatud tahte alusel on </w:t>
      </w:r>
      <w:r w:rsidR="008C6D9E" w:rsidRPr="25373572">
        <w:rPr>
          <w:rFonts w:ascii="Times New Roman" w:hAnsi="Times New Roman"/>
          <w:sz w:val="24"/>
        </w:rPr>
        <w:t xml:space="preserve">tervishoiuteenuse osutajal </w:t>
      </w:r>
      <w:r w:rsidR="007166A7" w:rsidRPr="25373572">
        <w:rPr>
          <w:rFonts w:ascii="Times New Roman" w:hAnsi="Times New Roman"/>
          <w:sz w:val="24"/>
        </w:rPr>
        <w:t>muude terviseandmete kui geneetilised algand</w:t>
      </w:r>
      <w:r w:rsidR="00A20C6F" w:rsidRPr="25373572">
        <w:rPr>
          <w:rFonts w:ascii="Times New Roman" w:hAnsi="Times New Roman"/>
          <w:sz w:val="24"/>
        </w:rPr>
        <w:t>m</w:t>
      </w:r>
      <w:r w:rsidR="007166A7" w:rsidRPr="25373572">
        <w:rPr>
          <w:rFonts w:ascii="Times New Roman" w:hAnsi="Times New Roman"/>
          <w:sz w:val="24"/>
        </w:rPr>
        <w:t>ed</w:t>
      </w:r>
      <w:r w:rsidR="00A20C6F" w:rsidRPr="25373572">
        <w:rPr>
          <w:rFonts w:ascii="Times New Roman" w:hAnsi="Times New Roman"/>
          <w:sz w:val="24"/>
        </w:rPr>
        <w:t xml:space="preserve"> </w:t>
      </w:r>
      <w:r w:rsidR="007166A7" w:rsidRPr="25373572">
        <w:rPr>
          <w:rFonts w:ascii="Times New Roman" w:hAnsi="Times New Roman"/>
          <w:sz w:val="24"/>
        </w:rPr>
        <w:t xml:space="preserve">võimalus ja </w:t>
      </w:r>
      <w:r w:rsidR="1ECEEADE" w:rsidRPr="25373572">
        <w:rPr>
          <w:rFonts w:ascii="Times New Roman" w:hAnsi="Times New Roman"/>
          <w:sz w:val="24"/>
        </w:rPr>
        <w:t xml:space="preserve">kohustus kohe keelata juurdepääs </w:t>
      </w:r>
      <w:proofErr w:type="spellStart"/>
      <w:r w:rsidR="002D0985" w:rsidRPr="25373572">
        <w:rPr>
          <w:rFonts w:ascii="Times New Roman" w:hAnsi="Times New Roman"/>
          <w:sz w:val="24"/>
        </w:rPr>
        <w:t>TIS-is</w:t>
      </w:r>
      <w:proofErr w:type="spellEnd"/>
      <w:r w:rsidR="1ECEEADE" w:rsidRPr="25373572">
        <w:rPr>
          <w:rFonts w:ascii="Times New Roman" w:hAnsi="Times New Roman"/>
          <w:sz w:val="24"/>
        </w:rPr>
        <w:t xml:space="preserve"> olevatele patsiendi isikuandmetele, kuid </w:t>
      </w:r>
      <w:r w:rsidR="78EB5BBA" w:rsidRPr="25373572">
        <w:rPr>
          <w:rFonts w:ascii="Times New Roman" w:hAnsi="Times New Roman"/>
          <w:sz w:val="24"/>
        </w:rPr>
        <w:t xml:space="preserve">oluline on märkida, et </w:t>
      </w:r>
      <w:r w:rsidR="1ECEEADE" w:rsidRPr="25373572">
        <w:rPr>
          <w:rFonts w:ascii="Times New Roman" w:hAnsi="Times New Roman"/>
          <w:sz w:val="24"/>
        </w:rPr>
        <w:t xml:space="preserve">sama </w:t>
      </w:r>
      <w:r w:rsidR="007166A7" w:rsidRPr="25373572">
        <w:rPr>
          <w:rFonts w:ascii="Times New Roman" w:hAnsi="Times New Roman"/>
          <w:sz w:val="24"/>
        </w:rPr>
        <w:t xml:space="preserve">tehniline võimalus, </w:t>
      </w:r>
      <w:r w:rsidR="1ECEEADE" w:rsidRPr="25373572">
        <w:rPr>
          <w:rFonts w:ascii="Times New Roman" w:hAnsi="Times New Roman"/>
          <w:sz w:val="24"/>
        </w:rPr>
        <w:t xml:space="preserve">õigus ja kohustus ei laiene tervishoiutöötajale geneetiliste andmete puhul. </w:t>
      </w:r>
    </w:p>
    <w:p w14:paraId="5CC9633A" w14:textId="24412565" w:rsidR="00967F6E" w:rsidRDefault="00967F6E" w:rsidP="0016210D">
      <w:pPr>
        <w:rPr>
          <w:rFonts w:ascii="Times New Roman" w:hAnsi="Times New Roman"/>
          <w:sz w:val="24"/>
        </w:rPr>
      </w:pPr>
    </w:p>
    <w:p w14:paraId="41856C85" w14:textId="15FD475B" w:rsidR="00967F6E" w:rsidRDefault="00015B3F" w:rsidP="25373572">
      <w:pPr>
        <w:rPr>
          <w:rFonts w:ascii="Times New Roman" w:hAnsi="Times New Roman"/>
          <w:sz w:val="24"/>
        </w:rPr>
      </w:pPr>
      <w:r w:rsidRPr="25373572">
        <w:rPr>
          <w:rFonts w:ascii="Times New Roman" w:hAnsi="Times New Roman"/>
          <w:sz w:val="24"/>
        </w:rPr>
        <w:t>Andmete</w:t>
      </w:r>
      <w:r w:rsidR="1ECEEADE" w:rsidRPr="25373572">
        <w:rPr>
          <w:rFonts w:ascii="Times New Roman" w:hAnsi="Times New Roman"/>
          <w:sz w:val="24"/>
        </w:rPr>
        <w:t xml:space="preserve"> </w:t>
      </w:r>
      <w:r w:rsidR="001D49DF" w:rsidRPr="25373572">
        <w:rPr>
          <w:rFonts w:ascii="Times New Roman" w:hAnsi="Times New Roman"/>
          <w:sz w:val="24"/>
        </w:rPr>
        <w:t xml:space="preserve">sulgemise viisi </w:t>
      </w:r>
      <w:r w:rsidR="00AD4790" w:rsidRPr="25373572">
        <w:rPr>
          <w:rFonts w:ascii="Times New Roman" w:hAnsi="Times New Roman"/>
          <w:sz w:val="24"/>
        </w:rPr>
        <w:t>erisus</w:t>
      </w:r>
      <w:r w:rsidR="001D49DF" w:rsidRPr="25373572">
        <w:rPr>
          <w:rFonts w:ascii="Times New Roman" w:hAnsi="Times New Roman"/>
          <w:sz w:val="24"/>
        </w:rPr>
        <w:t xml:space="preserve"> </w:t>
      </w:r>
      <w:r w:rsidR="1ECEEADE" w:rsidRPr="25373572">
        <w:rPr>
          <w:rFonts w:ascii="Times New Roman" w:hAnsi="Times New Roman"/>
          <w:sz w:val="24"/>
        </w:rPr>
        <w:t>tuleneb inimese õigusest ja võimalus</w:t>
      </w:r>
      <w:r w:rsidR="6AA805D2" w:rsidRPr="25373572">
        <w:rPr>
          <w:rFonts w:ascii="Times New Roman" w:hAnsi="Times New Roman"/>
          <w:sz w:val="24"/>
        </w:rPr>
        <w:t xml:space="preserve">est </w:t>
      </w:r>
      <w:r w:rsidR="00B924A0" w:rsidRPr="25373572">
        <w:rPr>
          <w:rFonts w:ascii="Times New Roman" w:hAnsi="Times New Roman"/>
          <w:sz w:val="24"/>
        </w:rPr>
        <w:t xml:space="preserve">tervisportaali kaudu </w:t>
      </w:r>
      <w:r w:rsidR="6AA805D2" w:rsidRPr="25373572">
        <w:rPr>
          <w:rFonts w:ascii="Times New Roman" w:hAnsi="Times New Roman"/>
          <w:sz w:val="24"/>
        </w:rPr>
        <w:t>ise andme</w:t>
      </w:r>
      <w:r w:rsidR="00B924A0" w:rsidRPr="25373572">
        <w:rPr>
          <w:rFonts w:ascii="Times New Roman" w:hAnsi="Times New Roman"/>
          <w:sz w:val="24"/>
        </w:rPr>
        <w:t>id</w:t>
      </w:r>
      <w:r w:rsidR="6AA805D2" w:rsidRPr="25373572">
        <w:rPr>
          <w:rFonts w:ascii="Times New Roman" w:hAnsi="Times New Roman"/>
          <w:sz w:val="24"/>
        </w:rPr>
        <w:t xml:space="preserve"> sulge</w:t>
      </w:r>
      <w:r w:rsidR="00B924A0" w:rsidRPr="25373572">
        <w:rPr>
          <w:rFonts w:ascii="Times New Roman" w:hAnsi="Times New Roman"/>
          <w:sz w:val="24"/>
        </w:rPr>
        <w:t>da</w:t>
      </w:r>
      <w:r w:rsidR="6AA805D2" w:rsidRPr="25373572">
        <w:rPr>
          <w:rFonts w:ascii="Times New Roman" w:hAnsi="Times New Roman"/>
          <w:sz w:val="24"/>
        </w:rPr>
        <w:t xml:space="preserve"> teenuste</w:t>
      </w:r>
      <w:r w:rsidR="00B924A0" w:rsidRPr="25373572">
        <w:rPr>
          <w:rFonts w:ascii="Times New Roman" w:hAnsi="Times New Roman"/>
          <w:sz w:val="24"/>
        </w:rPr>
        <w:t xml:space="preserve"> osutamise</w:t>
      </w:r>
      <w:r w:rsidR="6AA805D2" w:rsidRPr="25373572">
        <w:rPr>
          <w:rFonts w:ascii="Times New Roman" w:hAnsi="Times New Roman"/>
          <w:sz w:val="24"/>
        </w:rPr>
        <w:t>ks</w:t>
      </w:r>
      <w:r w:rsidR="001D49DF" w:rsidRPr="25373572">
        <w:rPr>
          <w:rFonts w:ascii="Times New Roman" w:hAnsi="Times New Roman"/>
          <w:sz w:val="24"/>
        </w:rPr>
        <w:t xml:space="preserve"> põhimääruse tasandil.</w:t>
      </w:r>
      <w:r w:rsidR="6AA805D2" w:rsidRPr="25373572">
        <w:rPr>
          <w:rFonts w:ascii="Times New Roman" w:hAnsi="Times New Roman"/>
          <w:sz w:val="24"/>
        </w:rPr>
        <w:t xml:space="preserve"> Tervishoiuteenuse osutajal puudub õigus ja võimalus patsiendi eest sulgemistoiming geneetiliste </w:t>
      </w:r>
      <w:r w:rsidR="423FC2E3" w:rsidRPr="25373572">
        <w:rPr>
          <w:rFonts w:ascii="Times New Roman" w:hAnsi="Times New Roman"/>
          <w:sz w:val="24"/>
        </w:rPr>
        <w:t xml:space="preserve">riskiarvutuse aluseks olevate </w:t>
      </w:r>
      <w:r w:rsidR="6AA805D2" w:rsidRPr="25373572">
        <w:rPr>
          <w:rFonts w:ascii="Times New Roman" w:hAnsi="Times New Roman"/>
          <w:sz w:val="24"/>
        </w:rPr>
        <w:t>andmete puhul teha ka tulenevalt</w:t>
      </w:r>
      <w:r w:rsidR="61C4C8D6" w:rsidRPr="25373572">
        <w:rPr>
          <w:rFonts w:ascii="Times New Roman" w:hAnsi="Times New Roman"/>
          <w:sz w:val="24"/>
        </w:rPr>
        <w:t xml:space="preserve"> süsteemi tehnilisest lahendusest, mis geneetilistele andmetele otsest juurdepääsu ei võimalda.</w:t>
      </w:r>
      <w:r w:rsidR="734C16E0" w:rsidRPr="25373572">
        <w:rPr>
          <w:rFonts w:ascii="Times New Roman" w:hAnsi="Times New Roman"/>
          <w:sz w:val="24"/>
        </w:rPr>
        <w:t xml:space="preserve"> Seetõttu puudub ka vajadus isikuandmeid sulgeda ja olemasolev säte jätaks õigustest ebaõige arusaama. Edaspidi peab </w:t>
      </w:r>
      <w:proofErr w:type="spellStart"/>
      <w:r w:rsidR="734C16E0" w:rsidRPr="25373572">
        <w:rPr>
          <w:rFonts w:ascii="Times New Roman" w:hAnsi="Times New Roman"/>
          <w:sz w:val="24"/>
        </w:rPr>
        <w:t>TIS</w:t>
      </w:r>
      <w:r w:rsidR="53FAF627" w:rsidRPr="25373572">
        <w:rPr>
          <w:rFonts w:ascii="Times New Roman" w:hAnsi="Times New Roman"/>
          <w:sz w:val="24"/>
        </w:rPr>
        <w:t>-i</w:t>
      </w:r>
      <w:proofErr w:type="spellEnd"/>
      <w:r w:rsidR="53FAF627" w:rsidRPr="25373572">
        <w:rPr>
          <w:rFonts w:ascii="Times New Roman" w:hAnsi="Times New Roman"/>
          <w:sz w:val="24"/>
        </w:rPr>
        <w:t xml:space="preserve"> põhimäärus täpsustama, mis juhtudel saab andmeid sulgeda. Olemasolev õigus, sulgeda arsti eest tervisedokumendid, ei muutu.</w:t>
      </w:r>
    </w:p>
    <w:p w14:paraId="7AFD6A1B" w14:textId="77777777" w:rsidR="00F945DA" w:rsidRDefault="00F945DA" w:rsidP="0016210D">
      <w:pPr>
        <w:rPr>
          <w:rFonts w:ascii="Times New Roman" w:hAnsi="Times New Roman"/>
          <w:b/>
          <w:bCs/>
          <w:sz w:val="24"/>
        </w:rPr>
      </w:pPr>
    </w:p>
    <w:p w14:paraId="2E567A01" w14:textId="25F65443" w:rsidR="00F5225E" w:rsidRDefault="008B4A66" w:rsidP="25373572">
      <w:pPr>
        <w:rPr>
          <w:rFonts w:ascii="Times New Roman" w:hAnsi="Times New Roman"/>
          <w:sz w:val="24"/>
        </w:rPr>
      </w:pPr>
      <w:r w:rsidRPr="25373572">
        <w:rPr>
          <w:rFonts w:ascii="Times New Roman" w:hAnsi="Times New Roman"/>
          <w:b/>
          <w:bCs/>
          <w:sz w:val="24"/>
        </w:rPr>
        <w:lastRenderedPageBreak/>
        <w:t>Eelnõu § 46 p</w:t>
      </w:r>
      <w:r w:rsidR="00F945DA" w:rsidRPr="25373572">
        <w:rPr>
          <w:rFonts w:ascii="Times New Roman" w:hAnsi="Times New Roman"/>
          <w:b/>
          <w:bCs/>
          <w:sz w:val="24"/>
        </w:rPr>
        <w:t>unktiga 1</w:t>
      </w:r>
      <w:r w:rsidR="78D1FAF1" w:rsidRPr="25373572">
        <w:rPr>
          <w:rFonts w:ascii="Times New Roman" w:hAnsi="Times New Roman"/>
          <w:b/>
          <w:bCs/>
          <w:sz w:val="24"/>
        </w:rPr>
        <w:t>5</w:t>
      </w:r>
      <w:r w:rsidR="00F945DA" w:rsidRPr="25373572">
        <w:rPr>
          <w:rFonts w:ascii="Times New Roman" w:hAnsi="Times New Roman"/>
          <w:b/>
          <w:bCs/>
          <w:sz w:val="24"/>
        </w:rPr>
        <w:t xml:space="preserve"> </w:t>
      </w:r>
      <w:r w:rsidR="00645C01" w:rsidRPr="25373572">
        <w:rPr>
          <w:rFonts w:ascii="Times New Roman" w:hAnsi="Times New Roman"/>
          <w:sz w:val="24"/>
        </w:rPr>
        <w:t xml:space="preserve">sõnastatakse </w:t>
      </w:r>
      <w:r w:rsidR="00B924A0" w:rsidRPr="25373572">
        <w:rPr>
          <w:rFonts w:ascii="Times New Roman" w:hAnsi="Times New Roman"/>
          <w:sz w:val="24"/>
        </w:rPr>
        <w:t>TTKS §</w:t>
      </w:r>
      <w:r w:rsidR="00645C01" w:rsidRPr="25373572">
        <w:rPr>
          <w:rFonts w:ascii="Times New Roman" w:hAnsi="Times New Roman"/>
          <w:sz w:val="24"/>
        </w:rPr>
        <w:t xml:space="preserve"> 59</w:t>
      </w:r>
      <w:r w:rsidR="00645C01" w:rsidRPr="25373572">
        <w:rPr>
          <w:rFonts w:ascii="Times New Roman" w:hAnsi="Times New Roman"/>
          <w:sz w:val="24"/>
          <w:vertAlign w:val="superscript"/>
        </w:rPr>
        <w:t>3</w:t>
      </w:r>
      <w:r w:rsidR="00645C01" w:rsidRPr="25373572">
        <w:rPr>
          <w:rFonts w:ascii="Times New Roman" w:hAnsi="Times New Roman"/>
          <w:sz w:val="24"/>
        </w:rPr>
        <w:t xml:space="preserve"> lõige 5 </w:t>
      </w:r>
      <w:r w:rsidR="00F5225E" w:rsidRPr="25373572">
        <w:rPr>
          <w:rFonts w:ascii="Times New Roman" w:hAnsi="Times New Roman"/>
          <w:sz w:val="24"/>
        </w:rPr>
        <w:t xml:space="preserve">selliselt, et tagatud oleks kooskõla teiste seadustega (muudetud kohtuekspertiisi seadus, kohtumenetluse seadused). </w:t>
      </w:r>
    </w:p>
    <w:p w14:paraId="6425483E" w14:textId="66FEA20B" w:rsidR="00110E71" w:rsidRDefault="00110E71" w:rsidP="0016210D">
      <w:pPr>
        <w:rPr>
          <w:rFonts w:ascii="Times New Roman" w:hAnsi="Times New Roman"/>
          <w:sz w:val="24"/>
        </w:rPr>
      </w:pPr>
      <w:r w:rsidRPr="00110E71">
        <w:rPr>
          <w:rFonts w:ascii="Times New Roman" w:hAnsi="Times New Roman"/>
          <w:sz w:val="24"/>
        </w:rPr>
        <w:t>Eesti Kohtuekspertiisi Instituudis töötavad kohtuarstid, kes määravad surma põhjust kohtuarstliku lahangu või kohtuarstliku ekspertiisi käigus. Lisaks teevad kohtuarstid isiku kohtuarstlikke ekspertiise.</w:t>
      </w:r>
    </w:p>
    <w:p w14:paraId="043B25EC" w14:textId="77777777" w:rsidR="00094458" w:rsidRPr="00110E71" w:rsidRDefault="00094458" w:rsidP="0016210D">
      <w:pPr>
        <w:rPr>
          <w:rFonts w:ascii="Times New Roman" w:hAnsi="Times New Roman"/>
          <w:sz w:val="24"/>
        </w:rPr>
      </w:pPr>
    </w:p>
    <w:p w14:paraId="05515B47" w14:textId="5C6FBAF4" w:rsidR="00110E71" w:rsidRPr="00110E71" w:rsidRDefault="732F7660" w:rsidP="25373572">
      <w:pPr>
        <w:rPr>
          <w:rFonts w:ascii="Times New Roman" w:hAnsi="Times New Roman"/>
          <w:sz w:val="24"/>
        </w:rPr>
      </w:pPr>
      <w:r w:rsidRPr="01E08069">
        <w:rPr>
          <w:rFonts w:ascii="Times New Roman" w:hAnsi="Times New Roman"/>
          <w:sz w:val="24"/>
        </w:rPr>
        <w:t xml:space="preserve">Vastavalt </w:t>
      </w:r>
      <w:r w:rsidR="6197E4B3" w:rsidRPr="01E08069">
        <w:rPr>
          <w:rFonts w:ascii="Times New Roman" w:hAnsi="Times New Roman"/>
          <w:sz w:val="24"/>
        </w:rPr>
        <w:t>TTKS</w:t>
      </w:r>
      <w:r w:rsidR="44CA6709" w:rsidRPr="01E08069">
        <w:rPr>
          <w:rFonts w:ascii="Times New Roman" w:hAnsi="Times New Roman"/>
          <w:sz w:val="24"/>
        </w:rPr>
        <w:t>-</w:t>
      </w:r>
      <w:proofErr w:type="spellStart"/>
      <w:r w:rsidR="6197E4B3" w:rsidRPr="01E08069">
        <w:rPr>
          <w:rFonts w:ascii="Times New Roman" w:hAnsi="Times New Roman"/>
          <w:sz w:val="24"/>
        </w:rPr>
        <w:t>ile</w:t>
      </w:r>
      <w:proofErr w:type="spellEnd"/>
      <w:r w:rsidR="6197E4B3" w:rsidRPr="01E08069">
        <w:rPr>
          <w:rFonts w:ascii="Times New Roman" w:hAnsi="Times New Roman"/>
          <w:sz w:val="24"/>
        </w:rPr>
        <w:t xml:space="preserve"> </w:t>
      </w:r>
      <w:r w:rsidRPr="01E08069">
        <w:rPr>
          <w:rFonts w:ascii="Times New Roman" w:hAnsi="Times New Roman"/>
          <w:sz w:val="24"/>
        </w:rPr>
        <w:t xml:space="preserve">on kohtuarstidel õigus tutvuda </w:t>
      </w:r>
      <w:proofErr w:type="spellStart"/>
      <w:r w:rsidR="44CA6709" w:rsidRPr="01E08069">
        <w:rPr>
          <w:rFonts w:ascii="Times New Roman" w:hAnsi="Times New Roman"/>
          <w:sz w:val="24"/>
        </w:rPr>
        <w:t>TIS-is</w:t>
      </w:r>
      <w:proofErr w:type="spellEnd"/>
      <w:r w:rsidRPr="01E08069">
        <w:rPr>
          <w:rFonts w:ascii="Times New Roman" w:hAnsi="Times New Roman"/>
          <w:sz w:val="24"/>
        </w:rPr>
        <w:t xml:space="preserve"> tervishoiuteenuse osutamist tõendavate dokumentidega kohtuarstlike ekspertiiside tegemisel. Kahjuks puudub </w:t>
      </w:r>
      <w:r w:rsidR="4D9D163C" w:rsidRPr="01E08069">
        <w:rPr>
          <w:rFonts w:ascii="Times New Roman" w:hAnsi="Times New Roman"/>
          <w:sz w:val="24"/>
        </w:rPr>
        <w:t xml:space="preserve">kehtivas õiguses sõnaselgelt sätestatuna </w:t>
      </w:r>
      <w:r w:rsidRPr="01E08069">
        <w:rPr>
          <w:rFonts w:ascii="Times New Roman" w:hAnsi="Times New Roman"/>
          <w:sz w:val="24"/>
        </w:rPr>
        <w:t xml:space="preserve">see õigus surnu kohtuarstlike lahangute korral. </w:t>
      </w:r>
      <w:r w:rsidR="7EEEB10D" w:rsidRPr="01E08069">
        <w:rPr>
          <w:rFonts w:ascii="Times New Roman" w:hAnsi="Times New Roman"/>
          <w:sz w:val="24"/>
        </w:rPr>
        <w:t xml:space="preserve">Kuigi </w:t>
      </w:r>
      <w:r w:rsidR="05ECFF2A" w:rsidRPr="01E08069">
        <w:rPr>
          <w:rFonts w:ascii="Times New Roman" w:hAnsi="Times New Roman"/>
          <w:sz w:val="24"/>
        </w:rPr>
        <w:t xml:space="preserve">TTKS-i </w:t>
      </w:r>
      <w:hyperlink r:id="rId63">
        <w:r w:rsidR="7EEEB10D" w:rsidRPr="01E08069">
          <w:rPr>
            <w:rStyle w:val="Hperlink"/>
            <w:rFonts w:ascii="Times New Roman" w:hAnsi="Times New Roman"/>
            <w:sz w:val="24"/>
            <w:u w:val="none"/>
          </w:rPr>
          <w:t>2022. aasta muudatuse seletuskirjas</w:t>
        </w:r>
      </w:hyperlink>
      <w:r w:rsidR="00110E71" w:rsidRPr="01E08069">
        <w:rPr>
          <w:rStyle w:val="Allmrkuseviide"/>
          <w:rFonts w:ascii="Times New Roman" w:hAnsi="Times New Roman"/>
          <w:sz w:val="24"/>
        </w:rPr>
        <w:footnoteReference w:id="150"/>
      </w:r>
      <w:r w:rsidR="7EEEB10D" w:rsidRPr="01E08069">
        <w:rPr>
          <w:rFonts w:ascii="Times New Roman" w:hAnsi="Times New Roman"/>
          <w:sz w:val="24"/>
        </w:rPr>
        <w:t xml:space="preserve"> on selgitatud, et riikliku ekspertiisiasutuse kohtuarst-eksperdil on seadusega ette nähtud juhtudel kohustus teha nii elavate kui surnud isikute suhtes kohtuarstlikku ekspertiisi või</w:t>
      </w:r>
      <w:r w:rsidR="5580F93A" w:rsidRPr="01E08069">
        <w:rPr>
          <w:rFonts w:ascii="Times New Roman" w:hAnsi="Times New Roman"/>
          <w:sz w:val="24"/>
        </w:rPr>
        <w:t xml:space="preserve"> surnute osas ka</w:t>
      </w:r>
      <w:r w:rsidR="7EEEB10D" w:rsidRPr="01E08069">
        <w:rPr>
          <w:rFonts w:ascii="Times New Roman" w:hAnsi="Times New Roman"/>
          <w:sz w:val="24"/>
        </w:rPr>
        <w:t xml:space="preserve"> lahangut</w:t>
      </w:r>
      <w:r w:rsidR="05ECFF2A" w:rsidRPr="01E08069">
        <w:rPr>
          <w:rFonts w:ascii="Times New Roman" w:hAnsi="Times New Roman"/>
          <w:sz w:val="24"/>
        </w:rPr>
        <w:t>,</w:t>
      </w:r>
      <w:r w:rsidR="7EEEB10D" w:rsidRPr="01E08069">
        <w:rPr>
          <w:rFonts w:ascii="Times New Roman" w:hAnsi="Times New Roman"/>
          <w:sz w:val="24"/>
        </w:rPr>
        <w:t xml:space="preserve"> ei kajastu see </w:t>
      </w:r>
      <w:r w:rsidR="05ECFF2A" w:rsidRPr="01E08069">
        <w:rPr>
          <w:rFonts w:ascii="Times New Roman" w:hAnsi="Times New Roman"/>
          <w:sz w:val="24"/>
        </w:rPr>
        <w:t>praegu</w:t>
      </w:r>
      <w:r w:rsidR="7EEEB10D" w:rsidRPr="01E08069">
        <w:rPr>
          <w:rFonts w:ascii="Times New Roman" w:hAnsi="Times New Roman"/>
          <w:sz w:val="24"/>
        </w:rPr>
        <w:t xml:space="preserve"> sõnaselgelt sätte sõnastuses ning seetõttu on </w:t>
      </w:r>
      <w:r w:rsidR="6768A6C1" w:rsidRPr="01E08069">
        <w:rPr>
          <w:rFonts w:ascii="Times New Roman" w:hAnsi="Times New Roman"/>
          <w:sz w:val="24"/>
        </w:rPr>
        <w:t>esitatud muudatus vajalik.</w:t>
      </w:r>
      <w:r w:rsidR="7EEEB10D" w:rsidRPr="01E08069">
        <w:rPr>
          <w:rFonts w:ascii="Times New Roman" w:hAnsi="Times New Roman"/>
          <w:sz w:val="24"/>
        </w:rPr>
        <w:t xml:space="preserve"> </w:t>
      </w:r>
      <w:r w:rsidR="03075911" w:rsidRPr="01E08069">
        <w:rPr>
          <w:rFonts w:ascii="Times New Roman" w:hAnsi="Times New Roman"/>
          <w:sz w:val="24"/>
        </w:rPr>
        <w:t>Ku</w:t>
      </w:r>
      <w:r w:rsidR="0F6E1308" w:rsidRPr="01E08069">
        <w:rPr>
          <w:rFonts w:ascii="Times New Roman" w:hAnsi="Times New Roman"/>
          <w:sz w:val="24"/>
        </w:rPr>
        <w:t>na</w:t>
      </w:r>
      <w:r w:rsidR="03075911" w:rsidRPr="01E08069">
        <w:rPr>
          <w:rFonts w:ascii="Times New Roman" w:hAnsi="Times New Roman"/>
          <w:sz w:val="24"/>
        </w:rPr>
        <w:t xml:space="preserve"> lahang on üks surnu </w:t>
      </w:r>
      <w:r w:rsidR="0F6E1308" w:rsidRPr="01E08069">
        <w:rPr>
          <w:rFonts w:ascii="Times New Roman" w:hAnsi="Times New Roman"/>
          <w:sz w:val="24"/>
        </w:rPr>
        <w:t>kohta te</w:t>
      </w:r>
      <w:r w:rsidR="0D157406" w:rsidRPr="01E08069">
        <w:rPr>
          <w:rFonts w:ascii="Times New Roman" w:hAnsi="Times New Roman"/>
          <w:sz w:val="24"/>
        </w:rPr>
        <w:t>htava</w:t>
      </w:r>
      <w:r w:rsidR="0F6E1308" w:rsidRPr="01E08069">
        <w:rPr>
          <w:rFonts w:ascii="Times New Roman" w:hAnsi="Times New Roman"/>
          <w:sz w:val="24"/>
        </w:rPr>
        <w:t xml:space="preserve"> </w:t>
      </w:r>
      <w:r w:rsidR="03075911" w:rsidRPr="01E08069">
        <w:rPr>
          <w:rFonts w:ascii="Times New Roman" w:hAnsi="Times New Roman"/>
          <w:sz w:val="24"/>
        </w:rPr>
        <w:t xml:space="preserve">ekspertiisi osa, oleks mõistlik, kui seaduses oleks </w:t>
      </w:r>
      <w:r w:rsidR="41123CB0" w:rsidRPr="01E08069">
        <w:rPr>
          <w:rFonts w:ascii="Times New Roman" w:hAnsi="Times New Roman"/>
          <w:sz w:val="24"/>
        </w:rPr>
        <w:t xml:space="preserve">piisava läbipaistvuse ja õigusselguse tagamiseks </w:t>
      </w:r>
      <w:r w:rsidR="03075911" w:rsidRPr="01E08069">
        <w:rPr>
          <w:rFonts w:ascii="Times New Roman" w:hAnsi="Times New Roman"/>
          <w:sz w:val="24"/>
        </w:rPr>
        <w:t>märgitud ka</w:t>
      </w:r>
      <w:r w:rsidR="0F6E1308" w:rsidRPr="01E08069">
        <w:rPr>
          <w:rFonts w:ascii="Times New Roman" w:hAnsi="Times New Roman"/>
          <w:sz w:val="24"/>
        </w:rPr>
        <w:t xml:space="preserve"> </w:t>
      </w:r>
      <w:proofErr w:type="spellStart"/>
      <w:r w:rsidR="0D157406" w:rsidRPr="01E08069">
        <w:rPr>
          <w:rFonts w:ascii="Times New Roman" w:hAnsi="Times New Roman"/>
          <w:sz w:val="24"/>
        </w:rPr>
        <w:t>TIS-ile</w:t>
      </w:r>
      <w:proofErr w:type="spellEnd"/>
      <w:r w:rsidR="0F6E1308" w:rsidRPr="01E08069">
        <w:rPr>
          <w:rFonts w:ascii="Times New Roman" w:hAnsi="Times New Roman"/>
          <w:sz w:val="24"/>
        </w:rPr>
        <w:t xml:space="preserve"> </w:t>
      </w:r>
      <w:r w:rsidR="03075911" w:rsidRPr="01E08069">
        <w:rPr>
          <w:rFonts w:ascii="Times New Roman" w:hAnsi="Times New Roman"/>
          <w:sz w:val="24"/>
        </w:rPr>
        <w:t>ligipääsu õigus kohtuarstlike lahangute korral.</w:t>
      </w:r>
    </w:p>
    <w:p w14:paraId="1D2763B9" w14:textId="77777777" w:rsidR="00110E71" w:rsidRPr="00110E71" w:rsidRDefault="00110E71" w:rsidP="0016210D">
      <w:pPr>
        <w:rPr>
          <w:rFonts w:ascii="Times New Roman" w:hAnsi="Times New Roman"/>
          <w:sz w:val="24"/>
        </w:rPr>
      </w:pPr>
    </w:p>
    <w:p w14:paraId="5165B9C4" w14:textId="3DE4AC85" w:rsidR="00110E71" w:rsidRPr="00110E71" w:rsidRDefault="732F7660" w:rsidP="0016210D">
      <w:pPr>
        <w:rPr>
          <w:rFonts w:ascii="Times New Roman" w:hAnsi="Times New Roman"/>
          <w:sz w:val="24"/>
        </w:rPr>
      </w:pPr>
      <w:r w:rsidRPr="01E08069">
        <w:rPr>
          <w:rFonts w:ascii="Times New Roman" w:hAnsi="Times New Roman"/>
          <w:sz w:val="24"/>
        </w:rPr>
        <w:t xml:space="preserve">Vastavalt </w:t>
      </w:r>
      <w:r w:rsidR="16B95BA3" w:rsidRPr="01E08069">
        <w:rPr>
          <w:rFonts w:ascii="Times New Roman" w:hAnsi="Times New Roman"/>
          <w:sz w:val="24"/>
        </w:rPr>
        <w:t>s</w:t>
      </w:r>
      <w:r w:rsidRPr="01E08069">
        <w:rPr>
          <w:rFonts w:ascii="Times New Roman" w:hAnsi="Times New Roman"/>
          <w:sz w:val="24"/>
        </w:rPr>
        <w:t>urma põhjuse tuvastamise seaduse</w:t>
      </w:r>
      <w:r w:rsidR="16B95BA3" w:rsidRPr="01E08069">
        <w:rPr>
          <w:rFonts w:ascii="Times New Roman" w:hAnsi="Times New Roman"/>
          <w:sz w:val="24"/>
        </w:rPr>
        <w:t xml:space="preserve"> (SPTS)</w:t>
      </w:r>
      <w:r w:rsidR="00C46EA3" w:rsidRPr="01E08069">
        <w:rPr>
          <w:rStyle w:val="Allmrkuseviide"/>
          <w:rFonts w:ascii="Times New Roman" w:hAnsi="Times New Roman"/>
          <w:sz w:val="24"/>
        </w:rPr>
        <w:footnoteReference w:id="151"/>
      </w:r>
      <w:r w:rsidR="05ECFF2A" w:rsidRPr="01E08069">
        <w:rPr>
          <w:rFonts w:ascii="Times New Roman" w:hAnsi="Times New Roman"/>
          <w:sz w:val="24"/>
        </w:rPr>
        <w:t xml:space="preserve"> § 21 lõikele 2 </w:t>
      </w:r>
      <w:r w:rsidRPr="01E08069">
        <w:rPr>
          <w:rFonts w:ascii="Times New Roman" w:hAnsi="Times New Roman"/>
          <w:sz w:val="24"/>
        </w:rPr>
        <w:t xml:space="preserve">tehakse kohtuarstlikke lahanguid </w:t>
      </w:r>
      <w:r w:rsidR="5BDEBC75" w:rsidRPr="01E08069">
        <w:rPr>
          <w:rFonts w:ascii="Times New Roman" w:hAnsi="Times New Roman"/>
          <w:sz w:val="24"/>
        </w:rPr>
        <w:t xml:space="preserve">surma põhjuse tuvastamiseks </w:t>
      </w:r>
      <w:proofErr w:type="spellStart"/>
      <w:r w:rsidR="5BDEBC75" w:rsidRPr="01E08069">
        <w:rPr>
          <w:rFonts w:ascii="Times New Roman" w:hAnsi="Times New Roman"/>
          <w:sz w:val="24"/>
        </w:rPr>
        <w:t>välispõhjustest</w:t>
      </w:r>
      <w:proofErr w:type="spellEnd"/>
      <w:r w:rsidR="5BDEBC75" w:rsidRPr="01E08069">
        <w:rPr>
          <w:rFonts w:ascii="Times New Roman" w:hAnsi="Times New Roman"/>
          <w:sz w:val="24"/>
        </w:rPr>
        <w:t xml:space="preserve"> tingitud surma korral või kui surnud isikut ei ole võimalik tuvastada või kui tegemist on hiliste surmajärgsete muutustega.</w:t>
      </w:r>
    </w:p>
    <w:p w14:paraId="3B909EA7" w14:textId="77777777" w:rsidR="00D23563" w:rsidRPr="00110E71" w:rsidRDefault="00D23563" w:rsidP="0016210D">
      <w:pPr>
        <w:rPr>
          <w:rFonts w:ascii="Times New Roman" w:hAnsi="Times New Roman"/>
          <w:sz w:val="24"/>
        </w:rPr>
      </w:pPr>
    </w:p>
    <w:p w14:paraId="46947C0E" w14:textId="54FFAA20" w:rsidR="00110E71" w:rsidRDefault="01C52E28" w:rsidP="0016210D">
      <w:pPr>
        <w:rPr>
          <w:rFonts w:ascii="Times New Roman" w:hAnsi="Times New Roman"/>
          <w:sz w:val="24"/>
        </w:rPr>
      </w:pPr>
      <w:r w:rsidRPr="75CF7F17">
        <w:rPr>
          <w:rFonts w:ascii="Times New Roman" w:hAnsi="Times New Roman"/>
          <w:sz w:val="24"/>
        </w:rPr>
        <w:t xml:space="preserve">Kuna enne lahangut pole võimalik alati otsustada, kas tegemist on </w:t>
      </w:r>
      <w:proofErr w:type="spellStart"/>
      <w:r w:rsidRPr="75CF7F17">
        <w:rPr>
          <w:rFonts w:ascii="Times New Roman" w:hAnsi="Times New Roman"/>
          <w:sz w:val="24"/>
        </w:rPr>
        <w:t>välispõh</w:t>
      </w:r>
      <w:r w:rsidR="61BC2591" w:rsidRPr="75CF7F17">
        <w:rPr>
          <w:rFonts w:ascii="Times New Roman" w:hAnsi="Times New Roman"/>
          <w:sz w:val="24"/>
        </w:rPr>
        <w:t>j</w:t>
      </w:r>
      <w:r w:rsidRPr="75CF7F17">
        <w:rPr>
          <w:rFonts w:ascii="Times New Roman" w:hAnsi="Times New Roman"/>
          <w:sz w:val="24"/>
        </w:rPr>
        <w:t>usega</w:t>
      </w:r>
      <w:proofErr w:type="spellEnd"/>
      <w:r w:rsidRPr="75CF7F17">
        <w:rPr>
          <w:rFonts w:ascii="Times New Roman" w:hAnsi="Times New Roman"/>
          <w:sz w:val="24"/>
        </w:rPr>
        <w:t xml:space="preserve">, leiavad kohtuarstid surma põhjuseks sageli haiguse. Nendel juhtudel oleks hädavajalik tutvuda surnu eluajal põetud haigustega. Eriti oluline on tutvuda </w:t>
      </w:r>
      <w:proofErr w:type="spellStart"/>
      <w:r w:rsidR="00FA3A11">
        <w:rPr>
          <w:rFonts w:ascii="Times New Roman" w:hAnsi="Times New Roman"/>
          <w:sz w:val="24"/>
        </w:rPr>
        <w:t>TIS-i</w:t>
      </w:r>
      <w:proofErr w:type="spellEnd"/>
      <w:r w:rsidR="3F1F484A" w:rsidRPr="75CF7F17">
        <w:rPr>
          <w:rFonts w:ascii="Times New Roman" w:hAnsi="Times New Roman"/>
          <w:sz w:val="24"/>
        </w:rPr>
        <w:t xml:space="preserve"> </w:t>
      </w:r>
      <w:r w:rsidRPr="75CF7F17">
        <w:rPr>
          <w:rFonts w:ascii="Times New Roman" w:hAnsi="Times New Roman"/>
          <w:sz w:val="24"/>
        </w:rPr>
        <w:t xml:space="preserve">andmetega, kui on kahtlus haiguslikule surma põhjusele </w:t>
      </w:r>
      <w:r w:rsidR="00262CD4">
        <w:rPr>
          <w:rFonts w:ascii="Times New Roman" w:hAnsi="Times New Roman"/>
          <w:sz w:val="24"/>
        </w:rPr>
        <w:t>(</w:t>
      </w:r>
      <w:r w:rsidRPr="75CF7F17">
        <w:rPr>
          <w:rFonts w:ascii="Times New Roman" w:hAnsi="Times New Roman"/>
          <w:sz w:val="24"/>
        </w:rPr>
        <w:t>nt südame</w:t>
      </w:r>
      <w:r w:rsidR="00262CD4">
        <w:rPr>
          <w:rFonts w:ascii="Times New Roman" w:hAnsi="Times New Roman"/>
          <w:sz w:val="24"/>
        </w:rPr>
        <w:t>- ja</w:t>
      </w:r>
      <w:r w:rsidRPr="75CF7F17">
        <w:rPr>
          <w:rFonts w:ascii="Times New Roman" w:hAnsi="Times New Roman"/>
          <w:sz w:val="24"/>
        </w:rPr>
        <w:t xml:space="preserve"> veresoonkonna haigused, geneetilised haigused jm</w:t>
      </w:r>
      <w:r w:rsidR="00262CD4">
        <w:rPr>
          <w:rFonts w:ascii="Times New Roman" w:hAnsi="Times New Roman"/>
          <w:sz w:val="24"/>
        </w:rPr>
        <w:t>)</w:t>
      </w:r>
      <w:r w:rsidRPr="75CF7F17">
        <w:rPr>
          <w:rFonts w:ascii="Times New Roman" w:hAnsi="Times New Roman"/>
          <w:sz w:val="24"/>
        </w:rPr>
        <w:t>.</w:t>
      </w:r>
    </w:p>
    <w:p w14:paraId="0D0D5837" w14:textId="77777777" w:rsidR="00943384" w:rsidRPr="00110E71" w:rsidRDefault="00943384" w:rsidP="0016210D">
      <w:pPr>
        <w:rPr>
          <w:rFonts w:ascii="Times New Roman" w:hAnsi="Times New Roman"/>
          <w:sz w:val="24"/>
        </w:rPr>
      </w:pPr>
    </w:p>
    <w:p w14:paraId="42B831FD" w14:textId="74837D0F" w:rsidR="00F13915" w:rsidRDefault="55CBC857" w:rsidP="0016210D">
      <w:pPr>
        <w:rPr>
          <w:rFonts w:ascii="Times New Roman" w:hAnsi="Times New Roman"/>
          <w:sz w:val="24"/>
        </w:rPr>
      </w:pPr>
      <w:r w:rsidRPr="75CF7F17">
        <w:rPr>
          <w:rFonts w:ascii="Times New Roman" w:hAnsi="Times New Roman"/>
          <w:sz w:val="24"/>
        </w:rPr>
        <w:t xml:space="preserve">Samas on ka </w:t>
      </w:r>
      <w:proofErr w:type="spellStart"/>
      <w:r w:rsidRPr="75CF7F17">
        <w:rPr>
          <w:rFonts w:ascii="Times New Roman" w:hAnsi="Times New Roman"/>
          <w:sz w:val="24"/>
        </w:rPr>
        <w:t>välispõhjuste</w:t>
      </w:r>
      <w:proofErr w:type="spellEnd"/>
      <w:r w:rsidRPr="75CF7F17">
        <w:rPr>
          <w:rFonts w:ascii="Times New Roman" w:hAnsi="Times New Roman"/>
          <w:sz w:val="24"/>
        </w:rPr>
        <w:t xml:space="preserve"> (enesetapud, liiklusõnnetused, mürgistused jm) korral tegemist surnutega, kellel on elupuhuselt diagnoositud haigusi, mis on olulised surma põhjuse kindlaks tegemisel. Oluline on see </w:t>
      </w:r>
      <w:r w:rsidR="00262CD4">
        <w:rPr>
          <w:rFonts w:ascii="Times New Roman" w:hAnsi="Times New Roman"/>
          <w:sz w:val="24"/>
        </w:rPr>
        <w:t>näiteks</w:t>
      </w:r>
      <w:r w:rsidRPr="75CF7F17">
        <w:rPr>
          <w:rFonts w:ascii="Times New Roman" w:hAnsi="Times New Roman"/>
          <w:sz w:val="24"/>
        </w:rPr>
        <w:t xml:space="preserve"> liiklusõnnetuse korral, kui kahtlustatakse tervisriket. </w:t>
      </w:r>
    </w:p>
    <w:p w14:paraId="75EA29CE" w14:textId="77777777" w:rsidR="00F13915" w:rsidRDefault="00F13915" w:rsidP="0016210D">
      <w:pPr>
        <w:rPr>
          <w:rFonts w:ascii="Times New Roman" w:hAnsi="Times New Roman"/>
          <w:sz w:val="24"/>
        </w:rPr>
      </w:pPr>
    </w:p>
    <w:p w14:paraId="34416C11" w14:textId="6E3D0191" w:rsidR="00110E71" w:rsidRPr="00110E71" w:rsidRDefault="00110E71" w:rsidP="0016210D">
      <w:pPr>
        <w:rPr>
          <w:rFonts w:ascii="Times New Roman" w:hAnsi="Times New Roman"/>
          <w:sz w:val="24"/>
        </w:rPr>
      </w:pPr>
      <w:r w:rsidRPr="00110E71">
        <w:rPr>
          <w:rFonts w:ascii="Times New Roman" w:hAnsi="Times New Roman"/>
          <w:sz w:val="24"/>
        </w:rPr>
        <w:t>Kahjuks pole alati lahangu leiu alusel võimalik diagnoosida südame</w:t>
      </w:r>
      <w:r w:rsidR="00262CD4">
        <w:rPr>
          <w:rFonts w:ascii="Times New Roman" w:hAnsi="Times New Roman"/>
          <w:sz w:val="24"/>
        </w:rPr>
        <w:t>- ja</w:t>
      </w:r>
      <w:r w:rsidRPr="00110E71">
        <w:rPr>
          <w:rFonts w:ascii="Times New Roman" w:hAnsi="Times New Roman"/>
          <w:sz w:val="24"/>
        </w:rPr>
        <w:t xml:space="preserve"> veresoonkonna haigusi</w:t>
      </w:r>
      <w:r w:rsidR="00262CD4">
        <w:rPr>
          <w:rFonts w:ascii="Times New Roman" w:hAnsi="Times New Roman"/>
          <w:sz w:val="24"/>
        </w:rPr>
        <w:t>, sealhulgas</w:t>
      </w:r>
      <w:r w:rsidRPr="00110E71">
        <w:rPr>
          <w:rFonts w:ascii="Times New Roman" w:hAnsi="Times New Roman"/>
          <w:sz w:val="24"/>
        </w:rPr>
        <w:t xml:space="preserve"> südamelihase infarkti, eriti kui </w:t>
      </w:r>
      <w:r w:rsidR="00262CD4">
        <w:rPr>
          <w:rFonts w:ascii="Times New Roman" w:hAnsi="Times New Roman"/>
          <w:sz w:val="24"/>
        </w:rPr>
        <w:t xml:space="preserve">on </w:t>
      </w:r>
      <w:r w:rsidRPr="00110E71">
        <w:rPr>
          <w:rFonts w:ascii="Times New Roman" w:hAnsi="Times New Roman"/>
          <w:sz w:val="24"/>
        </w:rPr>
        <w:t>tegemist varajases staadiumis surmaga.</w:t>
      </w:r>
      <w:r w:rsidR="008409C6">
        <w:rPr>
          <w:rFonts w:ascii="Times New Roman" w:hAnsi="Times New Roman"/>
          <w:sz w:val="24"/>
        </w:rPr>
        <w:t xml:space="preserve"> </w:t>
      </w:r>
      <w:r w:rsidR="00262CD4">
        <w:rPr>
          <w:rFonts w:ascii="Times New Roman" w:hAnsi="Times New Roman"/>
          <w:sz w:val="24"/>
        </w:rPr>
        <w:t>K</w:t>
      </w:r>
      <w:r w:rsidRPr="00110E71">
        <w:rPr>
          <w:rFonts w:ascii="Times New Roman" w:hAnsi="Times New Roman"/>
          <w:sz w:val="24"/>
        </w:rPr>
        <w:t xml:space="preserve">a suitsiidide korral </w:t>
      </w:r>
      <w:r w:rsidR="00262CD4">
        <w:rPr>
          <w:rFonts w:ascii="Times New Roman" w:hAnsi="Times New Roman"/>
          <w:sz w:val="24"/>
        </w:rPr>
        <w:t xml:space="preserve">on oluline </w:t>
      </w:r>
      <w:r w:rsidRPr="00110E71">
        <w:rPr>
          <w:rFonts w:ascii="Times New Roman" w:hAnsi="Times New Roman"/>
          <w:sz w:val="24"/>
        </w:rPr>
        <w:t xml:space="preserve">teada, milliseid haigusi isik põdes enne surma saabumist. </w:t>
      </w:r>
    </w:p>
    <w:p w14:paraId="606FA41C" w14:textId="77777777" w:rsidR="00F13915" w:rsidRDefault="00F13915" w:rsidP="0016210D">
      <w:pPr>
        <w:rPr>
          <w:rFonts w:ascii="Times New Roman" w:hAnsi="Times New Roman"/>
          <w:sz w:val="24"/>
        </w:rPr>
      </w:pPr>
    </w:p>
    <w:p w14:paraId="4CDB8FBB" w14:textId="6A2D8FEB" w:rsidR="00110E71" w:rsidRPr="00110E71" w:rsidRDefault="00110E71" w:rsidP="25373572">
      <w:pPr>
        <w:rPr>
          <w:rFonts w:ascii="Times New Roman" w:hAnsi="Times New Roman"/>
          <w:sz w:val="24"/>
        </w:rPr>
      </w:pPr>
      <w:r w:rsidRPr="25373572">
        <w:rPr>
          <w:rFonts w:ascii="Times New Roman" w:hAnsi="Times New Roman"/>
          <w:sz w:val="24"/>
        </w:rPr>
        <w:t xml:space="preserve">Aastas tehakse </w:t>
      </w:r>
      <w:r w:rsidRPr="25373572">
        <w:rPr>
          <w:rFonts w:ascii="Times New Roman" w:hAnsi="Times New Roman"/>
          <w:i/>
          <w:iCs/>
          <w:sz w:val="24"/>
        </w:rPr>
        <w:t>ca</w:t>
      </w:r>
      <w:r w:rsidRPr="25373572">
        <w:rPr>
          <w:rFonts w:ascii="Times New Roman" w:hAnsi="Times New Roman"/>
          <w:sz w:val="24"/>
        </w:rPr>
        <w:t xml:space="preserve"> 1300 kohtuarstlikku lahangut, millest 30</w:t>
      </w:r>
      <w:r w:rsidR="00262CD4" w:rsidRPr="25373572">
        <w:rPr>
          <w:rFonts w:ascii="Times New Roman" w:hAnsi="Times New Roman"/>
          <w:sz w:val="24"/>
        </w:rPr>
        <w:t>–</w:t>
      </w:r>
      <w:r w:rsidRPr="25373572">
        <w:rPr>
          <w:rFonts w:ascii="Times New Roman" w:hAnsi="Times New Roman"/>
          <w:sz w:val="24"/>
        </w:rPr>
        <w:t xml:space="preserve">40% moodustavad haiguslikud </w:t>
      </w:r>
      <w:r w:rsidR="00262CD4" w:rsidRPr="25373572">
        <w:rPr>
          <w:rFonts w:ascii="Times New Roman" w:hAnsi="Times New Roman"/>
          <w:sz w:val="24"/>
        </w:rPr>
        <w:t>surma</w:t>
      </w:r>
      <w:r w:rsidRPr="25373572">
        <w:rPr>
          <w:rFonts w:ascii="Times New Roman" w:hAnsi="Times New Roman"/>
          <w:sz w:val="24"/>
        </w:rPr>
        <w:t>põhjused</w:t>
      </w:r>
      <w:r w:rsidR="436BCE33" w:rsidRPr="25373572">
        <w:rPr>
          <w:rFonts w:ascii="Times New Roman" w:hAnsi="Times New Roman"/>
          <w:sz w:val="24"/>
        </w:rPr>
        <w:t>:</w:t>
      </w:r>
    </w:p>
    <w:tbl>
      <w:tblPr>
        <w:tblStyle w:val="Kontuurtabel"/>
        <w:tblW w:w="0" w:type="auto"/>
        <w:tblLook w:val="04A0" w:firstRow="1" w:lastRow="0" w:firstColumn="1" w:lastColumn="0" w:noHBand="0" w:noVBand="1"/>
      </w:tblPr>
      <w:tblGrid>
        <w:gridCol w:w="846"/>
        <w:gridCol w:w="5497"/>
        <w:gridCol w:w="3172"/>
      </w:tblGrid>
      <w:tr w:rsidR="009072DC" w14:paraId="471764F2" w14:textId="77777777" w:rsidTr="009072DC">
        <w:tc>
          <w:tcPr>
            <w:tcW w:w="846" w:type="dxa"/>
          </w:tcPr>
          <w:p w14:paraId="736BEC48" w14:textId="77777777" w:rsidR="009072DC" w:rsidRDefault="009072DC" w:rsidP="0016210D">
            <w:pPr>
              <w:rPr>
                <w:rFonts w:ascii="Times New Roman" w:hAnsi="Times New Roman"/>
                <w:sz w:val="24"/>
              </w:rPr>
            </w:pPr>
          </w:p>
        </w:tc>
        <w:tc>
          <w:tcPr>
            <w:tcW w:w="5497" w:type="dxa"/>
          </w:tcPr>
          <w:p w14:paraId="0E548503" w14:textId="5936FB98" w:rsidR="009072DC" w:rsidRDefault="009072DC" w:rsidP="0016210D">
            <w:pPr>
              <w:rPr>
                <w:rFonts w:ascii="Times New Roman" w:hAnsi="Times New Roman"/>
                <w:sz w:val="24"/>
              </w:rPr>
            </w:pPr>
            <w:r w:rsidRPr="009072DC">
              <w:rPr>
                <w:rFonts w:ascii="Times New Roman" w:hAnsi="Times New Roman"/>
                <w:sz w:val="24"/>
              </w:rPr>
              <w:t>surnute kohtuarstlikud lahangud/ekspertiisid (kokku)</w:t>
            </w:r>
          </w:p>
        </w:tc>
        <w:tc>
          <w:tcPr>
            <w:tcW w:w="3172" w:type="dxa"/>
          </w:tcPr>
          <w:p w14:paraId="5B7F8B7F" w14:textId="7D7EA850" w:rsidR="009072DC" w:rsidRDefault="009072DC" w:rsidP="0016210D">
            <w:pPr>
              <w:rPr>
                <w:rFonts w:ascii="Times New Roman" w:hAnsi="Times New Roman"/>
                <w:sz w:val="24"/>
              </w:rPr>
            </w:pPr>
            <w:r w:rsidRPr="009072DC">
              <w:rPr>
                <w:rFonts w:ascii="Times New Roman" w:hAnsi="Times New Roman"/>
                <w:sz w:val="24"/>
              </w:rPr>
              <w:t>kohtuarstlikud lahangud</w:t>
            </w:r>
          </w:p>
        </w:tc>
      </w:tr>
      <w:tr w:rsidR="009072DC" w14:paraId="7DFBA76D" w14:textId="77777777" w:rsidTr="009072DC">
        <w:tc>
          <w:tcPr>
            <w:tcW w:w="846" w:type="dxa"/>
          </w:tcPr>
          <w:p w14:paraId="678881A3" w14:textId="335C1023" w:rsidR="009072DC" w:rsidRDefault="009072DC" w:rsidP="0016210D">
            <w:pPr>
              <w:rPr>
                <w:rFonts w:ascii="Times New Roman" w:hAnsi="Times New Roman"/>
                <w:sz w:val="24"/>
              </w:rPr>
            </w:pPr>
            <w:r w:rsidRPr="009072DC">
              <w:rPr>
                <w:rFonts w:ascii="Times New Roman" w:hAnsi="Times New Roman"/>
                <w:sz w:val="24"/>
              </w:rPr>
              <w:t>2023</w:t>
            </w:r>
          </w:p>
        </w:tc>
        <w:tc>
          <w:tcPr>
            <w:tcW w:w="5497" w:type="dxa"/>
          </w:tcPr>
          <w:p w14:paraId="7AE22F5D" w14:textId="7D243430" w:rsidR="009072DC" w:rsidRDefault="009072DC" w:rsidP="0016210D">
            <w:pPr>
              <w:rPr>
                <w:rFonts w:ascii="Times New Roman" w:hAnsi="Times New Roman"/>
                <w:sz w:val="24"/>
              </w:rPr>
            </w:pPr>
            <w:r w:rsidRPr="009072DC">
              <w:rPr>
                <w:rFonts w:ascii="Times New Roman" w:hAnsi="Times New Roman"/>
                <w:sz w:val="24"/>
              </w:rPr>
              <w:t>1483</w:t>
            </w:r>
          </w:p>
        </w:tc>
        <w:tc>
          <w:tcPr>
            <w:tcW w:w="3172" w:type="dxa"/>
          </w:tcPr>
          <w:p w14:paraId="52400B3B" w14:textId="57E40AF4" w:rsidR="009072DC" w:rsidRDefault="009072DC" w:rsidP="0016210D">
            <w:pPr>
              <w:rPr>
                <w:rFonts w:ascii="Times New Roman" w:hAnsi="Times New Roman"/>
                <w:sz w:val="24"/>
              </w:rPr>
            </w:pPr>
            <w:r w:rsidRPr="009072DC">
              <w:rPr>
                <w:rFonts w:ascii="Times New Roman" w:hAnsi="Times New Roman"/>
                <w:sz w:val="24"/>
              </w:rPr>
              <w:t>1368</w:t>
            </w:r>
          </w:p>
        </w:tc>
      </w:tr>
      <w:tr w:rsidR="009072DC" w14:paraId="6C581C4D" w14:textId="77777777" w:rsidTr="009072DC">
        <w:tc>
          <w:tcPr>
            <w:tcW w:w="846" w:type="dxa"/>
          </w:tcPr>
          <w:p w14:paraId="3A530E5D" w14:textId="1132F205" w:rsidR="009072DC" w:rsidRDefault="009072DC" w:rsidP="0016210D">
            <w:pPr>
              <w:rPr>
                <w:rFonts w:ascii="Times New Roman" w:hAnsi="Times New Roman"/>
                <w:sz w:val="24"/>
              </w:rPr>
            </w:pPr>
            <w:r w:rsidRPr="009072DC">
              <w:rPr>
                <w:rFonts w:ascii="Times New Roman" w:hAnsi="Times New Roman"/>
                <w:sz w:val="24"/>
              </w:rPr>
              <w:t>2022</w:t>
            </w:r>
          </w:p>
        </w:tc>
        <w:tc>
          <w:tcPr>
            <w:tcW w:w="5497" w:type="dxa"/>
          </w:tcPr>
          <w:p w14:paraId="1F5AD2BD" w14:textId="14F47C9D" w:rsidR="009072DC" w:rsidRDefault="009072DC" w:rsidP="0016210D">
            <w:pPr>
              <w:rPr>
                <w:rFonts w:ascii="Times New Roman" w:hAnsi="Times New Roman"/>
                <w:sz w:val="24"/>
              </w:rPr>
            </w:pPr>
            <w:r w:rsidRPr="009072DC">
              <w:rPr>
                <w:rFonts w:ascii="Times New Roman" w:hAnsi="Times New Roman"/>
                <w:sz w:val="24"/>
              </w:rPr>
              <w:t>1571</w:t>
            </w:r>
          </w:p>
        </w:tc>
        <w:tc>
          <w:tcPr>
            <w:tcW w:w="3172" w:type="dxa"/>
          </w:tcPr>
          <w:p w14:paraId="7A53650A" w14:textId="574ADF9D" w:rsidR="009072DC" w:rsidRDefault="009072DC" w:rsidP="0016210D">
            <w:pPr>
              <w:rPr>
                <w:rFonts w:ascii="Times New Roman" w:hAnsi="Times New Roman"/>
                <w:sz w:val="24"/>
              </w:rPr>
            </w:pPr>
            <w:r w:rsidRPr="009072DC">
              <w:rPr>
                <w:rFonts w:ascii="Times New Roman" w:hAnsi="Times New Roman"/>
                <w:sz w:val="24"/>
              </w:rPr>
              <w:t>1453</w:t>
            </w:r>
          </w:p>
        </w:tc>
      </w:tr>
      <w:tr w:rsidR="009072DC" w14:paraId="7F267E65" w14:textId="77777777" w:rsidTr="009072DC">
        <w:tc>
          <w:tcPr>
            <w:tcW w:w="846" w:type="dxa"/>
          </w:tcPr>
          <w:p w14:paraId="0B42B6EE" w14:textId="1BA27E56" w:rsidR="009072DC" w:rsidRDefault="009072DC" w:rsidP="0016210D">
            <w:pPr>
              <w:rPr>
                <w:rFonts w:ascii="Times New Roman" w:hAnsi="Times New Roman"/>
                <w:sz w:val="24"/>
              </w:rPr>
            </w:pPr>
            <w:r w:rsidRPr="009072DC">
              <w:rPr>
                <w:rFonts w:ascii="Times New Roman" w:hAnsi="Times New Roman"/>
                <w:sz w:val="24"/>
              </w:rPr>
              <w:t>2021</w:t>
            </w:r>
          </w:p>
        </w:tc>
        <w:tc>
          <w:tcPr>
            <w:tcW w:w="5497" w:type="dxa"/>
          </w:tcPr>
          <w:p w14:paraId="19706CCE" w14:textId="494CC564" w:rsidR="009072DC" w:rsidRDefault="009072DC" w:rsidP="0016210D">
            <w:pPr>
              <w:rPr>
                <w:rFonts w:ascii="Times New Roman" w:hAnsi="Times New Roman"/>
                <w:sz w:val="24"/>
              </w:rPr>
            </w:pPr>
            <w:r w:rsidRPr="009072DC">
              <w:rPr>
                <w:rFonts w:ascii="Times New Roman" w:hAnsi="Times New Roman"/>
                <w:sz w:val="24"/>
              </w:rPr>
              <w:t>1562</w:t>
            </w:r>
          </w:p>
        </w:tc>
        <w:tc>
          <w:tcPr>
            <w:tcW w:w="3172" w:type="dxa"/>
          </w:tcPr>
          <w:p w14:paraId="090AD1FD" w14:textId="6B176354" w:rsidR="009072DC" w:rsidRDefault="009072DC" w:rsidP="0016210D">
            <w:pPr>
              <w:rPr>
                <w:rFonts w:ascii="Times New Roman" w:hAnsi="Times New Roman"/>
                <w:sz w:val="24"/>
              </w:rPr>
            </w:pPr>
            <w:r w:rsidRPr="009072DC">
              <w:rPr>
                <w:rFonts w:ascii="Times New Roman" w:hAnsi="Times New Roman"/>
                <w:sz w:val="24"/>
              </w:rPr>
              <w:t>1426</w:t>
            </w:r>
          </w:p>
        </w:tc>
      </w:tr>
    </w:tbl>
    <w:p w14:paraId="70EC1D89" w14:textId="77777777" w:rsidR="00110E71" w:rsidRPr="00110E71" w:rsidRDefault="00110E71" w:rsidP="0016210D">
      <w:pPr>
        <w:rPr>
          <w:rFonts w:ascii="Times New Roman" w:hAnsi="Times New Roman"/>
          <w:sz w:val="24"/>
        </w:rPr>
      </w:pPr>
    </w:p>
    <w:p w14:paraId="2D360074" w14:textId="77777777" w:rsidR="00110E71" w:rsidRPr="00110E71" w:rsidRDefault="00110E71" w:rsidP="0016210D">
      <w:pPr>
        <w:rPr>
          <w:rFonts w:ascii="Times New Roman" w:hAnsi="Times New Roman"/>
          <w:sz w:val="24"/>
          <w:u w:val="single"/>
        </w:rPr>
      </w:pPr>
      <w:r w:rsidRPr="00110E71">
        <w:rPr>
          <w:rFonts w:ascii="Times New Roman" w:hAnsi="Times New Roman"/>
          <w:sz w:val="24"/>
          <w:u w:val="single"/>
        </w:rPr>
        <w:t>Mõju ühiskonnale:</w:t>
      </w:r>
    </w:p>
    <w:p w14:paraId="46CBABA2" w14:textId="77777777" w:rsidR="006E0614" w:rsidRDefault="006E0614" w:rsidP="0016210D">
      <w:pPr>
        <w:rPr>
          <w:rFonts w:ascii="Times New Roman" w:hAnsi="Times New Roman"/>
          <w:sz w:val="24"/>
        </w:rPr>
      </w:pPr>
    </w:p>
    <w:p w14:paraId="0BBC1EC3" w14:textId="578B2A3C" w:rsidR="00110E71" w:rsidRPr="00110E71" w:rsidRDefault="00110E71" w:rsidP="25373572">
      <w:pPr>
        <w:rPr>
          <w:rFonts w:ascii="Times New Roman" w:hAnsi="Times New Roman"/>
          <w:sz w:val="24"/>
        </w:rPr>
      </w:pPr>
      <w:r w:rsidRPr="25373572">
        <w:rPr>
          <w:rFonts w:ascii="Times New Roman" w:hAnsi="Times New Roman"/>
          <w:sz w:val="24"/>
        </w:rPr>
        <w:t>Surnu omastel on õigus</w:t>
      </w:r>
      <w:r w:rsidR="00F13915" w:rsidRPr="25373572">
        <w:rPr>
          <w:rFonts w:ascii="Times New Roman" w:hAnsi="Times New Roman"/>
          <w:sz w:val="24"/>
        </w:rPr>
        <w:t>tatud ootus saa</w:t>
      </w:r>
      <w:r w:rsidR="00262CD4" w:rsidRPr="25373572">
        <w:rPr>
          <w:rFonts w:ascii="Times New Roman" w:hAnsi="Times New Roman"/>
          <w:sz w:val="24"/>
        </w:rPr>
        <w:t>da</w:t>
      </w:r>
      <w:r w:rsidRPr="25373572">
        <w:rPr>
          <w:rFonts w:ascii="Times New Roman" w:hAnsi="Times New Roman"/>
          <w:sz w:val="24"/>
        </w:rPr>
        <w:t xml:space="preserve"> teada, mis oli tema lähedase surma põhjuseks</w:t>
      </w:r>
      <w:r w:rsidR="114CF3EB" w:rsidRPr="25373572">
        <w:rPr>
          <w:rFonts w:ascii="Times New Roman" w:hAnsi="Times New Roman"/>
          <w:sz w:val="24"/>
        </w:rPr>
        <w:t xml:space="preserve">. </w:t>
      </w:r>
    </w:p>
    <w:p w14:paraId="4AF4D04B" w14:textId="03114D9C" w:rsidR="00110E71" w:rsidRPr="00110E71" w:rsidRDefault="00F13915" w:rsidP="0016210D">
      <w:pPr>
        <w:rPr>
          <w:rFonts w:ascii="Times New Roman" w:hAnsi="Times New Roman"/>
          <w:sz w:val="24"/>
        </w:rPr>
      </w:pPr>
      <w:r>
        <w:rPr>
          <w:rFonts w:ascii="Times New Roman" w:hAnsi="Times New Roman"/>
          <w:sz w:val="24"/>
        </w:rPr>
        <w:t xml:space="preserve">Adekvaatne ja </w:t>
      </w:r>
      <w:r w:rsidR="00284DD9">
        <w:rPr>
          <w:rFonts w:ascii="Times New Roman" w:hAnsi="Times New Roman"/>
          <w:sz w:val="24"/>
        </w:rPr>
        <w:t xml:space="preserve">tõendatult koostatud </w:t>
      </w:r>
      <w:r w:rsidR="00262CD4">
        <w:rPr>
          <w:rFonts w:ascii="Times New Roman" w:hAnsi="Times New Roman"/>
          <w:sz w:val="24"/>
        </w:rPr>
        <w:t>surma</w:t>
      </w:r>
      <w:r w:rsidR="00110E71" w:rsidRPr="00110E71">
        <w:rPr>
          <w:rFonts w:ascii="Times New Roman" w:hAnsi="Times New Roman"/>
          <w:sz w:val="24"/>
        </w:rPr>
        <w:t>põhjuste statistika võimaldab teha riiklikul tasemel ennetustööd.</w:t>
      </w:r>
    </w:p>
    <w:p w14:paraId="06ACA527" w14:textId="77777777" w:rsidR="00284DD9" w:rsidRDefault="00284DD9" w:rsidP="0016210D">
      <w:pPr>
        <w:rPr>
          <w:rFonts w:ascii="Times New Roman" w:hAnsi="Times New Roman"/>
          <w:sz w:val="24"/>
        </w:rPr>
      </w:pPr>
    </w:p>
    <w:p w14:paraId="2CE7A297" w14:textId="536AC082" w:rsidR="00110E71" w:rsidRPr="00110E71" w:rsidRDefault="00110E71" w:rsidP="0016210D">
      <w:pPr>
        <w:rPr>
          <w:rFonts w:ascii="Times New Roman" w:hAnsi="Times New Roman"/>
          <w:sz w:val="24"/>
        </w:rPr>
      </w:pPr>
      <w:r w:rsidRPr="672799D4">
        <w:rPr>
          <w:rFonts w:ascii="Times New Roman" w:hAnsi="Times New Roman"/>
          <w:sz w:val="24"/>
        </w:rPr>
        <w:lastRenderedPageBreak/>
        <w:t>Väga oluline on selline info südame</w:t>
      </w:r>
      <w:r w:rsidR="00262CD4">
        <w:rPr>
          <w:rFonts w:ascii="Times New Roman" w:hAnsi="Times New Roman"/>
          <w:sz w:val="24"/>
        </w:rPr>
        <w:t>- ja</w:t>
      </w:r>
      <w:r w:rsidRPr="672799D4">
        <w:rPr>
          <w:rFonts w:ascii="Times New Roman" w:hAnsi="Times New Roman"/>
          <w:sz w:val="24"/>
        </w:rPr>
        <w:t xml:space="preserve"> veresoonkonna haiguste ja geneetiliste haiguste korral, kus õigeaegse ja korrektse diagnoosi korral võib hoida ära lastel/lastelastel haigused, mida on võimalik ennetada. Kahjuks pole võimalik geneetilisi haigusi ilma eelnevate meditsiiniliste andmeteta diagnoosida</w:t>
      </w:r>
      <w:r w:rsidR="00085503" w:rsidRPr="672799D4">
        <w:rPr>
          <w:rFonts w:ascii="Times New Roman" w:hAnsi="Times New Roman"/>
          <w:sz w:val="24"/>
        </w:rPr>
        <w:t>,</w:t>
      </w:r>
      <w:r w:rsidRPr="672799D4">
        <w:rPr>
          <w:rFonts w:ascii="Times New Roman" w:hAnsi="Times New Roman"/>
          <w:sz w:val="24"/>
        </w:rPr>
        <w:t xml:space="preserve"> st </w:t>
      </w:r>
      <w:r w:rsidR="00085503" w:rsidRPr="672799D4">
        <w:rPr>
          <w:rFonts w:ascii="Times New Roman" w:hAnsi="Times New Roman"/>
          <w:sz w:val="24"/>
        </w:rPr>
        <w:t xml:space="preserve">üksnes </w:t>
      </w:r>
      <w:r w:rsidRPr="672799D4">
        <w:rPr>
          <w:rFonts w:ascii="Times New Roman" w:hAnsi="Times New Roman"/>
          <w:sz w:val="24"/>
        </w:rPr>
        <w:t>lahang seda üldjuhul ei võimalda.</w:t>
      </w:r>
    </w:p>
    <w:p w14:paraId="72A70127" w14:textId="77777777" w:rsidR="00F945DA" w:rsidRDefault="00F945DA" w:rsidP="0016210D">
      <w:pPr>
        <w:rPr>
          <w:rFonts w:ascii="Times New Roman" w:hAnsi="Times New Roman"/>
          <w:b/>
          <w:bCs/>
          <w:sz w:val="24"/>
        </w:rPr>
      </w:pPr>
    </w:p>
    <w:p w14:paraId="7597DBC8" w14:textId="16074D00" w:rsidR="00E338D3" w:rsidRPr="00E338D3" w:rsidRDefault="00262CD4"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631E6F66" w:rsidRPr="25373572">
        <w:rPr>
          <w:rFonts w:ascii="Times New Roman" w:hAnsi="Times New Roman"/>
          <w:b/>
          <w:bCs/>
          <w:sz w:val="24"/>
        </w:rPr>
        <w:t>6</w:t>
      </w:r>
      <w:r w:rsidR="00F945DA" w:rsidRPr="25373572">
        <w:rPr>
          <w:rFonts w:ascii="Times New Roman" w:hAnsi="Times New Roman"/>
          <w:b/>
          <w:bCs/>
          <w:sz w:val="24"/>
        </w:rPr>
        <w:t xml:space="preserve"> </w:t>
      </w:r>
      <w:r w:rsidRPr="25373572">
        <w:rPr>
          <w:rFonts w:ascii="Times New Roman" w:hAnsi="Times New Roman"/>
          <w:sz w:val="24"/>
        </w:rPr>
        <w:t xml:space="preserve">sõnastatakse TTKS § </w:t>
      </w:r>
      <w:r w:rsidR="00E338D3" w:rsidRPr="25373572">
        <w:rPr>
          <w:rFonts w:ascii="Times New Roman" w:hAnsi="Times New Roman"/>
          <w:sz w:val="24"/>
        </w:rPr>
        <w:t>59</w:t>
      </w:r>
      <w:r w:rsidR="00E338D3" w:rsidRPr="25373572">
        <w:rPr>
          <w:rFonts w:ascii="Times New Roman" w:hAnsi="Times New Roman"/>
          <w:sz w:val="24"/>
          <w:vertAlign w:val="superscript"/>
        </w:rPr>
        <w:t>4</w:t>
      </w:r>
      <w:r w:rsidR="00E338D3" w:rsidRPr="25373572">
        <w:rPr>
          <w:rFonts w:ascii="Times New Roman" w:hAnsi="Times New Roman"/>
          <w:sz w:val="24"/>
        </w:rPr>
        <w:t xml:space="preserve"> lõige 3 järgmiselt:</w:t>
      </w:r>
      <w:r w:rsidRPr="25373572">
        <w:rPr>
          <w:rFonts w:ascii="Times New Roman" w:hAnsi="Times New Roman"/>
          <w:sz w:val="24"/>
        </w:rPr>
        <w:t xml:space="preserve"> </w:t>
      </w:r>
      <w:r w:rsidR="00E338D3" w:rsidRPr="25373572">
        <w:rPr>
          <w:rFonts w:ascii="Times New Roman" w:hAnsi="Times New Roman"/>
          <w:sz w:val="24"/>
        </w:rPr>
        <w:t xml:space="preserve">„Uuringueetika komitee lähtub oma tegevuses valdkonnale kehtestatud eetikanormidest ja rahvusvahelistest konventsioonidest ning </w:t>
      </w:r>
      <w:r w:rsidR="006E6562" w:rsidRPr="25373572">
        <w:rPr>
          <w:rFonts w:ascii="Times New Roman" w:hAnsi="Times New Roman"/>
          <w:sz w:val="24"/>
        </w:rPr>
        <w:t>muudes</w:t>
      </w:r>
      <w:r w:rsidR="00E338D3" w:rsidRPr="25373572">
        <w:rPr>
          <w:rFonts w:ascii="Times New Roman" w:hAnsi="Times New Roman"/>
          <w:sz w:val="24"/>
        </w:rPr>
        <w:t xml:space="preserve"> õigusaktides sätestatud põhimõtetest.“</w:t>
      </w:r>
      <w:r w:rsidR="00B70B1B" w:rsidRPr="25373572">
        <w:rPr>
          <w:rFonts w:ascii="Times New Roman" w:hAnsi="Times New Roman"/>
          <w:sz w:val="24"/>
        </w:rPr>
        <w:t xml:space="preserve"> Muudatus on tehtud analoogselt eelnõu §</w:t>
      </w:r>
      <w:r w:rsidRPr="25373572">
        <w:rPr>
          <w:rFonts w:ascii="Times New Roman" w:hAnsi="Times New Roman"/>
          <w:sz w:val="24"/>
        </w:rPr>
        <w:t>-s</w:t>
      </w:r>
      <w:r w:rsidR="00B70B1B" w:rsidRPr="25373572">
        <w:rPr>
          <w:rFonts w:ascii="Times New Roman" w:hAnsi="Times New Roman"/>
          <w:sz w:val="24"/>
        </w:rPr>
        <w:t xml:space="preserve"> 25 kavandatuga, vt selgitusi eespool.</w:t>
      </w:r>
    </w:p>
    <w:p w14:paraId="7EB3A350" w14:textId="77777777" w:rsidR="00F945DA" w:rsidRDefault="00F945DA" w:rsidP="0016210D">
      <w:pPr>
        <w:rPr>
          <w:rFonts w:ascii="Times New Roman" w:hAnsi="Times New Roman"/>
          <w:b/>
          <w:bCs/>
          <w:sz w:val="24"/>
        </w:rPr>
      </w:pPr>
    </w:p>
    <w:p w14:paraId="18B248F7" w14:textId="19F39B32" w:rsidR="001170A8" w:rsidRPr="001170A8" w:rsidRDefault="00262CD4"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unktiga 1</w:t>
      </w:r>
      <w:r w:rsidR="2D4286D5" w:rsidRPr="25373572">
        <w:rPr>
          <w:rFonts w:ascii="Times New Roman" w:hAnsi="Times New Roman"/>
          <w:b/>
          <w:bCs/>
          <w:sz w:val="24"/>
        </w:rPr>
        <w:t>7</w:t>
      </w:r>
      <w:r w:rsidR="7F5EF1B1" w:rsidRPr="25373572">
        <w:rPr>
          <w:rFonts w:ascii="Times New Roman" w:hAnsi="Times New Roman"/>
          <w:b/>
          <w:bCs/>
          <w:sz w:val="24"/>
        </w:rPr>
        <w:t xml:space="preserve"> </w:t>
      </w:r>
      <w:r w:rsidRPr="25373572">
        <w:rPr>
          <w:rFonts w:ascii="Times New Roman" w:hAnsi="Times New Roman"/>
          <w:sz w:val="24"/>
        </w:rPr>
        <w:t>täiendatakse TTKS §</w:t>
      </w:r>
      <w:r w:rsidR="001170A8" w:rsidRPr="25373572">
        <w:rPr>
          <w:rFonts w:ascii="Times New Roman" w:hAnsi="Times New Roman"/>
          <w:sz w:val="24"/>
        </w:rPr>
        <w:t xml:space="preserve"> 59</w:t>
      </w:r>
      <w:r w:rsidR="001170A8" w:rsidRPr="25373572">
        <w:rPr>
          <w:rFonts w:ascii="Times New Roman" w:hAnsi="Times New Roman"/>
          <w:sz w:val="24"/>
          <w:vertAlign w:val="superscript"/>
        </w:rPr>
        <w:t>4</w:t>
      </w:r>
      <w:r w:rsidR="001170A8" w:rsidRPr="25373572">
        <w:rPr>
          <w:rFonts w:ascii="Times New Roman" w:hAnsi="Times New Roman"/>
          <w:sz w:val="24"/>
        </w:rPr>
        <w:t xml:space="preserve"> lõikega 7 järgmises sõnastuses:</w:t>
      </w:r>
      <w:r w:rsidRPr="25373572">
        <w:rPr>
          <w:rFonts w:ascii="Times New Roman" w:hAnsi="Times New Roman"/>
          <w:sz w:val="24"/>
        </w:rPr>
        <w:t xml:space="preserve"> </w:t>
      </w:r>
      <w:r w:rsidR="001170A8" w:rsidRPr="25373572">
        <w:rPr>
          <w:rFonts w:ascii="Times New Roman" w:hAnsi="Times New Roman"/>
          <w:sz w:val="24"/>
        </w:rPr>
        <w:t xml:space="preserve">„Käesoleva paragrahvi lõikes 5 nimetatud tasu </w:t>
      </w:r>
      <w:r w:rsidR="00C104A1" w:rsidRPr="25373572">
        <w:rPr>
          <w:rFonts w:ascii="Times New Roman" w:hAnsi="Times New Roman"/>
          <w:sz w:val="24"/>
        </w:rPr>
        <w:t>on</w:t>
      </w:r>
      <w:r w:rsidR="001170A8" w:rsidRPr="25373572">
        <w:rPr>
          <w:rFonts w:ascii="Times New Roman" w:hAnsi="Times New Roman"/>
          <w:sz w:val="24"/>
        </w:rPr>
        <w:t xml:space="preserve"> kuni 1000 eurot</w:t>
      </w:r>
      <w:r w:rsidR="00BC0B39" w:rsidRPr="25373572">
        <w:rPr>
          <w:rFonts w:ascii="Times New Roman" w:hAnsi="Times New Roman"/>
          <w:sz w:val="24"/>
        </w:rPr>
        <w:t>, mille</w:t>
      </w:r>
      <w:r w:rsidR="001170A8" w:rsidRPr="25373572">
        <w:rPr>
          <w:rFonts w:ascii="Times New Roman" w:hAnsi="Times New Roman"/>
          <w:sz w:val="24"/>
        </w:rPr>
        <w:t xml:space="preserve"> tasub taotleja Sotsiaalministeeriumile</w:t>
      </w:r>
      <w:r w:rsidR="00D241C8" w:rsidRPr="25373572">
        <w:rPr>
          <w:rFonts w:ascii="Times New Roman" w:hAnsi="Times New Roman"/>
          <w:sz w:val="24"/>
          <w:lang w:eastAsia="et-EE"/>
        </w:rPr>
        <w:t>, kelle eelarve kaudu uuringueetika komitee tegevust rahastatakse</w:t>
      </w:r>
      <w:r w:rsidR="001170A8" w:rsidRPr="25373572">
        <w:rPr>
          <w:rFonts w:ascii="Times New Roman" w:hAnsi="Times New Roman"/>
          <w:sz w:val="24"/>
        </w:rPr>
        <w:t>.“</w:t>
      </w:r>
    </w:p>
    <w:p w14:paraId="6DF95F6D" w14:textId="0E8E62B8" w:rsidR="00F945DA" w:rsidRDefault="00F945DA" w:rsidP="0016210D">
      <w:pPr>
        <w:rPr>
          <w:rFonts w:ascii="Times New Roman" w:hAnsi="Times New Roman"/>
          <w:sz w:val="24"/>
        </w:rPr>
      </w:pPr>
    </w:p>
    <w:p w14:paraId="407E5B0A" w14:textId="7EDA376D" w:rsidR="00F945DA" w:rsidRDefault="008E6F79" w:rsidP="0016210D">
      <w:pPr>
        <w:rPr>
          <w:rFonts w:ascii="Times New Roman" w:hAnsi="Times New Roman"/>
          <w:sz w:val="24"/>
        </w:rPr>
      </w:pPr>
      <w:r w:rsidRPr="672799D4">
        <w:rPr>
          <w:rFonts w:ascii="Times New Roman" w:hAnsi="Times New Roman"/>
          <w:sz w:val="24"/>
        </w:rPr>
        <w:t xml:space="preserve">Muudatus on analoogne eelnõu </w:t>
      </w:r>
      <w:r w:rsidR="0F448F83" w:rsidRPr="672799D4">
        <w:rPr>
          <w:rFonts w:ascii="Times New Roman" w:hAnsi="Times New Roman"/>
          <w:sz w:val="24"/>
        </w:rPr>
        <w:t>§-s</w:t>
      </w:r>
      <w:r w:rsidRPr="672799D4">
        <w:rPr>
          <w:rFonts w:ascii="Times New Roman" w:hAnsi="Times New Roman"/>
          <w:sz w:val="24"/>
        </w:rPr>
        <w:t xml:space="preserve"> 25 sätestatuga. Kokkuvõtlikult võib nentida, et a</w:t>
      </w:r>
      <w:r w:rsidR="5B17A723" w:rsidRPr="672799D4">
        <w:rPr>
          <w:rFonts w:ascii="Times New Roman" w:hAnsi="Times New Roman"/>
          <w:sz w:val="24"/>
        </w:rPr>
        <w:t>javahemikul 2020–2024. a aprill on EBIN hinnanud 121 uut uuringut. Siia lisandub 251 korda, kui arutati uuringu muutmise taotlust. Ühe uuringu taotluse puhul sisulist hindamist ei toimunud, sest uuring</w:t>
      </w:r>
      <w:r w:rsidR="000C6225">
        <w:rPr>
          <w:rFonts w:ascii="Times New Roman" w:hAnsi="Times New Roman"/>
          <w:sz w:val="24"/>
        </w:rPr>
        <w:t>u</w:t>
      </w:r>
      <w:r w:rsidR="5B17A723" w:rsidRPr="672799D4">
        <w:rPr>
          <w:rFonts w:ascii="Times New Roman" w:hAnsi="Times New Roman"/>
          <w:sz w:val="24"/>
        </w:rPr>
        <w:t xml:space="preserve"> sisu ei kuulunud hindamisele </w:t>
      </w:r>
      <w:proofErr w:type="spellStart"/>
      <w:r w:rsidR="5B17A723" w:rsidRPr="672799D4">
        <w:rPr>
          <w:rFonts w:ascii="Times New Roman" w:hAnsi="Times New Roman"/>
          <w:sz w:val="24"/>
        </w:rPr>
        <w:t>EBIN</w:t>
      </w:r>
      <w:r w:rsidR="00DC3220">
        <w:rPr>
          <w:rFonts w:ascii="Times New Roman" w:hAnsi="Times New Roman"/>
          <w:sz w:val="24"/>
        </w:rPr>
        <w:t>-is</w:t>
      </w:r>
      <w:proofErr w:type="spellEnd"/>
      <w:r w:rsidR="00DC3220">
        <w:rPr>
          <w:rFonts w:ascii="Times New Roman" w:hAnsi="Times New Roman"/>
          <w:sz w:val="24"/>
        </w:rPr>
        <w:t>.</w:t>
      </w:r>
      <w:r w:rsidR="5B17A723" w:rsidRPr="672799D4">
        <w:rPr>
          <w:rFonts w:ascii="Times New Roman" w:hAnsi="Times New Roman"/>
          <w:sz w:val="24"/>
        </w:rPr>
        <w:t xml:space="preserve"> Taotleja suunati teise eetikakomiteesse.</w:t>
      </w:r>
    </w:p>
    <w:p w14:paraId="63884A7C" w14:textId="25483760" w:rsidR="00F945DA" w:rsidRDefault="05F2B371" w:rsidP="0016210D">
      <w:pPr>
        <w:rPr>
          <w:rFonts w:ascii="Times New Roman" w:hAnsi="Times New Roman"/>
          <w:sz w:val="24"/>
        </w:rPr>
      </w:pPr>
      <w:r w:rsidRPr="1471AA26">
        <w:rPr>
          <w:rFonts w:ascii="Times New Roman" w:hAnsi="Times New Roman"/>
          <w:sz w:val="24"/>
        </w:rPr>
        <w:t xml:space="preserve"> </w:t>
      </w:r>
    </w:p>
    <w:p w14:paraId="3BD5A12F" w14:textId="31D097FA" w:rsidR="00F945DA" w:rsidRDefault="5B17A723" w:rsidP="0016210D">
      <w:pPr>
        <w:rPr>
          <w:rFonts w:ascii="Times New Roman" w:hAnsi="Times New Roman"/>
          <w:sz w:val="24"/>
        </w:rPr>
      </w:pPr>
      <w:proofErr w:type="spellStart"/>
      <w:r w:rsidRPr="75CF7F17">
        <w:rPr>
          <w:rFonts w:ascii="Times New Roman" w:hAnsi="Times New Roman"/>
          <w:sz w:val="24"/>
        </w:rPr>
        <w:t>EBIN</w:t>
      </w:r>
      <w:r w:rsidR="00DC3220">
        <w:rPr>
          <w:rFonts w:ascii="Times New Roman" w:hAnsi="Times New Roman"/>
          <w:sz w:val="24"/>
        </w:rPr>
        <w:t>-</w:t>
      </w:r>
      <w:r w:rsidRPr="75CF7F17">
        <w:rPr>
          <w:rFonts w:ascii="Times New Roman" w:hAnsi="Times New Roman"/>
          <w:sz w:val="24"/>
        </w:rPr>
        <w:t>isse</w:t>
      </w:r>
      <w:proofErr w:type="spellEnd"/>
      <w:r w:rsidRPr="75CF7F17">
        <w:rPr>
          <w:rFonts w:ascii="Times New Roman" w:hAnsi="Times New Roman"/>
          <w:sz w:val="24"/>
        </w:rPr>
        <w:t xml:space="preserve"> </w:t>
      </w:r>
      <w:r w:rsidR="00007DA1">
        <w:rPr>
          <w:rFonts w:ascii="Times New Roman" w:hAnsi="Times New Roman"/>
          <w:sz w:val="24"/>
        </w:rPr>
        <w:t xml:space="preserve">on </w:t>
      </w:r>
      <w:r w:rsidRPr="75CF7F17">
        <w:rPr>
          <w:rFonts w:ascii="Times New Roman" w:hAnsi="Times New Roman"/>
          <w:sz w:val="24"/>
        </w:rPr>
        <w:t xml:space="preserve">uuringumetoodika </w:t>
      </w:r>
      <w:r w:rsidR="00007DA1">
        <w:rPr>
          <w:rFonts w:ascii="Times New Roman" w:hAnsi="Times New Roman"/>
          <w:sz w:val="24"/>
        </w:rPr>
        <w:t>tähenduses</w:t>
      </w:r>
      <w:r w:rsidRPr="75CF7F17">
        <w:rPr>
          <w:rFonts w:ascii="Times New Roman" w:hAnsi="Times New Roman"/>
          <w:sz w:val="24"/>
        </w:rPr>
        <w:t xml:space="preserve"> valdavalt esitatud uuringud, mida on võimalik klassifitseerida sama</w:t>
      </w:r>
      <w:r w:rsidR="00007DA1">
        <w:rPr>
          <w:rFonts w:ascii="Times New Roman" w:hAnsi="Times New Roman"/>
          <w:sz w:val="24"/>
        </w:rPr>
        <w:t>l ajal</w:t>
      </w:r>
      <w:r w:rsidRPr="75CF7F17">
        <w:rPr>
          <w:rFonts w:ascii="Times New Roman" w:hAnsi="Times New Roman"/>
          <w:sz w:val="24"/>
        </w:rPr>
        <w:t xml:space="preserve"> mitme liigi tunnustega. Sellist klassikalist geeniuuringut või terviseandmete põhjal tehtavat epidemioloogilist uuringut praktiliselt ei kohta. Eelkõige on tegemist uuringutega, mis segavad omavahel erinevaid uuringumeetodeid. Põhjuste üle võib spekuleerida, kuid ilmselgelt erinevate metoodikate segamine annab tõesema tulemuse uuritavast.</w:t>
      </w:r>
    </w:p>
    <w:p w14:paraId="49924B45" w14:textId="578657C2" w:rsidR="00F945DA" w:rsidRDefault="05F2B371" w:rsidP="0016210D">
      <w:pPr>
        <w:rPr>
          <w:rFonts w:ascii="Times New Roman" w:hAnsi="Times New Roman"/>
          <w:sz w:val="24"/>
        </w:rPr>
      </w:pPr>
      <w:r w:rsidRPr="1471AA26">
        <w:rPr>
          <w:rFonts w:ascii="Times New Roman" w:hAnsi="Times New Roman"/>
          <w:sz w:val="24"/>
        </w:rPr>
        <w:t xml:space="preserve"> </w:t>
      </w:r>
    </w:p>
    <w:p w14:paraId="5A5A6A01" w14:textId="3D34D1C3" w:rsidR="00F945DA" w:rsidRDefault="5B17A723" w:rsidP="0016210D">
      <w:pPr>
        <w:rPr>
          <w:rFonts w:ascii="Times New Roman" w:hAnsi="Times New Roman"/>
          <w:b/>
          <w:bCs/>
          <w:sz w:val="24"/>
        </w:rPr>
      </w:pPr>
      <w:proofErr w:type="spellStart"/>
      <w:r w:rsidRPr="75CF7F17">
        <w:rPr>
          <w:rFonts w:ascii="Times New Roman" w:hAnsi="Times New Roman"/>
          <w:b/>
          <w:bCs/>
          <w:sz w:val="24"/>
        </w:rPr>
        <w:t>EBIN</w:t>
      </w:r>
      <w:r w:rsidR="00DC3220">
        <w:rPr>
          <w:rFonts w:ascii="Times New Roman" w:hAnsi="Times New Roman"/>
          <w:b/>
          <w:bCs/>
          <w:sz w:val="24"/>
        </w:rPr>
        <w:t>-</w:t>
      </w:r>
      <w:r w:rsidRPr="75CF7F17">
        <w:rPr>
          <w:rFonts w:ascii="Times New Roman" w:hAnsi="Times New Roman"/>
          <w:b/>
          <w:bCs/>
          <w:sz w:val="24"/>
        </w:rPr>
        <w:t>is</w:t>
      </w:r>
      <w:proofErr w:type="spellEnd"/>
      <w:r w:rsidRPr="75CF7F17">
        <w:rPr>
          <w:rFonts w:ascii="Times New Roman" w:hAnsi="Times New Roman"/>
          <w:b/>
          <w:bCs/>
          <w:sz w:val="24"/>
        </w:rPr>
        <w:t xml:space="preserve"> hinnatud uuringute metoodika</w:t>
      </w:r>
    </w:p>
    <w:p w14:paraId="4A0D7E83" w14:textId="5ABBBAFB" w:rsidR="00F945DA" w:rsidRDefault="5B17A723" w:rsidP="0016210D">
      <w:pPr>
        <w:rPr>
          <w:rFonts w:ascii="Times New Roman" w:hAnsi="Times New Roman"/>
        </w:rPr>
      </w:pPr>
      <w:r w:rsidRPr="75CF7F17">
        <w:rPr>
          <w:rFonts w:ascii="Times New Roman" w:hAnsi="Times New Roman"/>
          <w:b/>
          <w:bCs/>
          <w:sz w:val="24"/>
        </w:rPr>
        <w:t xml:space="preserve"> </w:t>
      </w:r>
      <w:r w:rsidR="160F4F27">
        <w:rPr>
          <w:noProof/>
        </w:rPr>
        <w:drawing>
          <wp:inline distT="0" distB="0" distL="0" distR="0" wp14:anchorId="502967F5" wp14:editId="6C8DFDEE">
            <wp:extent cx="6019802" cy="638175"/>
            <wp:effectExtent l="0" t="0" r="0" b="0"/>
            <wp:docPr id="1223942279" name="Picture 1223942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3942279"/>
                    <pic:cNvPicPr/>
                  </pic:nvPicPr>
                  <pic:blipFill>
                    <a:blip r:embed="rId64">
                      <a:extLst>
                        <a:ext uri="{28A0092B-C50C-407E-A947-70E740481C1C}">
                          <a14:useLocalDpi xmlns:a14="http://schemas.microsoft.com/office/drawing/2010/main" val="0"/>
                        </a:ext>
                      </a:extLst>
                    </a:blip>
                    <a:stretch>
                      <a:fillRect/>
                    </a:stretch>
                  </pic:blipFill>
                  <pic:spPr>
                    <a:xfrm>
                      <a:off x="0" y="0"/>
                      <a:ext cx="6019802" cy="638175"/>
                    </a:xfrm>
                    <a:prstGeom prst="rect">
                      <a:avLst/>
                    </a:prstGeom>
                  </pic:spPr>
                </pic:pic>
              </a:graphicData>
            </a:graphic>
          </wp:inline>
        </w:drawing>
      </w:r>
      <w:r w:rsidRPr="75CF7F17">
        <w:rPr>
          <w:rFonts w:ascii="Times New Roman" w:hAnsi="Times New Roman"/>
          <w:sz w:val="20"/>
          <w:szCs w:val="20"/>
        </w:rPr>
        <w:t xml:space="preserve">Joonis 1. </w:t>
      </w:r>
      <w:proofErr w:type="spellStart"/>
      <w:r w:rsidRPr="75CF7F17">
        <w:rPr>
          <w:rFonts w:ascii="Times New Roman" w:hAnsi="Times New Roman"/>
          <w:sz w:val="20"/>
          <w:szCs w:val="20"/>
        </w:rPr>
        <w:t>EBIN</w:t>
      </w:r>
      <w:r w:rsidR="00DC3220">
        <w:rPr>
          <w:rFonts w:ascii="Times New Roman" w:hAnsi="Times New Roman"/>
          <w:sz w:val="20"/>
          <w:szCs w:val="20"/>
        </w:rPr>
        <w:t>-</w:t>
      </w:r>
      <w:r w:rsidRPr="75CF7F17">
        <w:rPr>
          <w:rFonts w:ascii="Times New Roman" w:hAnsi="Times New Roman"/>
          <w:sz w:val="20"/>
          <w:szCs w:val="20"/>
        </w:rPr>
        <w:t>is</w:t>
      </w:r>
      <w:proofErr w:type="spellEnd"/>
      <w:r w:rsidRPr="75CF7F17">
        <w:rPr>
          <w:rFonts w:ascii="Times New Roman" w:hAnsi="Times New Roman"/>
          <w:sz w:val="20"/>
          <w:szCs w:val="20"/>
        </w:rPr>
        <w:t xml:space="preserve"> ajavahemikus 2020</w:t>
      </w:r>
      <w:r w:rsidR="00007DA1">
        <w:rPr>
          <w:rFonts w:ascii="Times New Roman" w:hAnsi="Times New Roman"/>
          <w:sz w:val="20"/>
          <w:szCs w:val="20"/>
        </w:rPr>
        <w:t>–</w:t>
      </w:r>
      <w:r w:rsidRPr="75CF7F17">
        <w:rPr>
          <w:rFonts w:ascii="Times New Roman" w:hAnsi="Times New Roman"/>
          <w:sz w:val="20"/>
          <w:szCs w:val="20"/>
        </w:rPr>
        <w:t>2024.</w:t>
      </w:r>
      <w:r w:rsidR="00DC3220">
        <w:rPr>
          <w:rFonts w:ascii="Times New Roman" w:hAnsi="Times New Roman"/>
          <w:sz w:val="20"/>
          <w:szCs w:val="20"/>
        </w:rPr>
        <w:t xml:space="preserve"> </w:t>
      </w:r>
      <w:r w:rsidRPr="75CF7F17">
        <w:rPr>
          <w:rFonts w:ascii="Times New Roman" w:hAnsi="Times New Roman"/>
          <w:sz w:val="20"/>
          <w:szCs w:val="20"/>
        </w:rPr>
        <w:t>a aprill hinnatud uuringud metoodika järgi.</w:t>
      </w:r>
    </w:p>
    <w:p w14:paraId="798AF46C" w14:textId="59556CF8"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512A8D59" w14:textId="38CB1436" w:rsidR="00F945DA" w:rsidRDefault="05F2B371" w:rsidP="0016210D">
      <w:pPr>
        <w:rPr>
          <w:rFonts w:ascii="Times New Roman" w:hAnsi="Times New Roman"/>
          <w:sz w:val="24"/>
        </w:rPr>
      </w:pPr>
      <w:r w:rsidRPr="1471AA26">
        <w:rPr>
          <w:rFonts w:ascii="Times New Roman" w:hAnsi="Times New Roman"/>
          <w:sz w:val="24"/>
        </w:rPr>
        <w:t>Praktikas hindas EBIN kogu oma tegevuse jooksul eraõiguslike juriidiliste isikute poolt te</w:t>
      </w:r>
      <w:r w:rsidR="00007DA1">
        <w:rPr>
          <w:rFonts w:ascii="Times New Roman" w:hAnsi="Times New Roman"/>
          <w:sz w:val="24"/>
        </w:rPr>
        <w:t>htavaid</w:t>
      </w:r>
      <w:r w:rsidRPr="1471AA26">
        <w:rPr>
          <w:rFonts w:ascii="Times New Roman" w:hAnsi="Times New Roman"/>
          <w:sz w:val="24"/>
        </w:rPr>
        <w:t xml:space="preserve"> uuringuid viiel korral. Umbes 95% ulatuses olid taotlejad pärit avalikust sektorist. </w:t>
      </w:r>
    </w:p>
    <w:p w14:paraId="4856E4C2" w14:textId="18029992" w:rsidR="00F945DA" w:rsidRDefault="05F2B371" w:rsidP="0016210D">
      <w:pPr>
        <w:rPr>
          <w:rFonts w:ascii="Times New Roman" w:hAnsi="Times New Roman"/>
          <w:b/>
          <w:bCs/>
          <w:sz w:val="24"/>
        </w:rPr>
      </w:pPr>
      <w:r w:rsidRPr="1471AA26">
        <w:rPr>
          <w:rFonts w:ascii="Times New Roman" w:hAnsi="Times New Roman"/>
          <w:b/>
          <w:bCs/>
          <w:sz w:val="24"/>
        </w:rPr>
        <w:t xml:space="preserve"> </w:t>
      </w:r>
    </w:p>
    <w:tbl>
      <w:tblPr>
        <w:tblW w:w="0" w:type="auto"/>
        <w:tblInd w:w="75" w:type="dxa"/>
        <w:tblLayout w:type="fixed"/>
        <w:tblLook w:val="04A0" w:firstRow="1" w:lastRow="0" w:firstColumn="1" w:lastColumn="0" w:noHBand="0" w:noVBand="1"/>
      </w:tblPr>
      <w:tblGrid>
        <w:gridCol w:w="3080"/>
        <w:gridCol w:w="1260"/>
        <w:gridCol w:w="1269"/>
      </w:tblGrid>
      <w:tr w:rsidR="1471AA26" w14:paraId="06B80E1A"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4309715" w14:textId="629056A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Avaliku sektori asutus (riik)</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201A49C" w14:textId="7E1FD620"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3</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1A5E0D5" w14:textId="7C561D9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2,08%</w:t>
            </w:r>
          </w:p>
        </w:tc>
      </w:tr>
      <w:tr w:rsidR="1471AA26" w14:paraId="5D81AAD5"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3A5A8AB5" w14:textId="2253F8EA"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Eraõiguslik juriidiline isik</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0B839E" w14:textId="10F79C43"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5</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B29C11D" w14:textId="19F6AED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3,47%</w:t>
            </w:r>
          </w:p>
        </w:tc>
      </w:tr>
      <w:tr w:rsidR="1471AA26" w14:paraId="0446BBBF"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4789F6" w14:textId="76F5B2E0" w:rsidR="1471AA26" w:rsidRDefault="00007DA1" w:rsidP="0016210D">
            <w:pPr>
              <w:rPr>
                <w:rFonts w:ascii="Times New Roman" w:hAnsi="Times New Roman"/>
                <w:color w:val="000000" w:themeColor="text1"/>
                <w:sz w:val="24"/>
              </w:rPr>
            </w:pPr>
            <w:r>
              <w:rPr>
                <w:rFonts w:ascii="Times New Roman" w:hAnsi="Times New Roman"/>
                <w:color w:val="000000" w:themeColor="text1"/>
                <w:sz w:val="24"/>
              </w:rPr>
              <w:t>H</w:t>
            </w:r>
            <w:r w:rsidR="1471AA26" w:rsidRPr="1471AA26">
              <w:rPr>
                <w:rFonts w:ascii="Times New Roman" w:hAnsi="Times New Roman"/>
                <w:color w:val="000000" w:themeColor="text1"/>
                <w:sz w:val="24"/>
              </w:rPr>
              <w:t>aigla</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7FB4A189" w14:textId="21CE90A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20</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7D16EE2" w14:textId="04210218"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13,80%</w:t>
            </w:r>
          </w:p>
        </w:tc>
      </w:tr>
      <w:tr w:rsidR="1471AA26" w14:paraId="7C58864B"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E33D81" w14:textId="5D2168EC" w:rsidR="1471AA26" w:rsidRDefault="00007DA1" w:rsidP="0016210D">
            <w:pPr>
              <w:rPr>
                <w:rFonts w:ascii="Times New Roman" w:hAnsi="Times New Roman"/>
                <w:color w:val="000000" w:themeColor="text1"/>
                <w:sz w:val="24"/>
              </w:rPr>
            </w:pPr>
            <w:r>
              <w:rPr>
                <w:rFonts w:ascii="Times New Roman" w:hAnsi="Times New Roman"/>
                <w:color w:val="000000" w:themeColor="text1"/>
                <w:sz w:val="24"/>
              </w:rPr>
              <w:t>M</w:t>
            </w:r>
            <w:r w:rsidR="1471AA26" w:rsidRPr="1471AA26">
              <w:rPr>
                <w:rFonts w:ascii="Times New Roman" w:hAnsi="Times New Roman"/>
                <w:color w:val="000000" w:themeColor="text1"/>
                <w:sz w:val="24"/>
              </w:rPr>
              <w:t>uu teadusasutus</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B2A0B3B" w14:textId="183E6A7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27</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BD18EDB" w14:textId="19C3B09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18,75%</w:t>
            </w:r>
          </w:p>
        </w:tc>
      </w:tr>
      <w:tr w:rsidR="1471AA26" w14:paraId="491BC162"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63E5DF98" w14:textId="2041EE64"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Ülikool</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57DBDE14" w14:textId="3278A679"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89</w:t>
            </w:r>
          </w:p>
        </w:tc>
        <w:tc>
          <w:tcPr>
            <w:tcW w:w="1269"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13569B03" w14:textId="4B098091"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61,80%</w:t>
            </w:r>
          </w:p>
        </w:tc>
      </w:tr>
      <w:tr w:rsidR="1471AA26" w14:paraId="17B1F846" w14:textId="77777777" w:rsidTr="1471AA26">
        <w:trPr>
          <w:trHeight w:val="285"/>
        </w:trPr>
        <w:tc>
          <w:tcPr>
            <w:tcW w:w="308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24AB46C1" w14:textId="4F2D2A3D"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 xml:space="preserve"> </w:t>
            </w:r>
          </w:p>
        </w:tc>
        <w:tc>
          <w:tcPr>
            <w:tcW w:w="1260" w:type="dxa"/>
            <w:tcBorders>
              <w:top w:val="single" w:sz="8" w:space="0" w:color="auto"/>
              <w:left w:val="single" w:sz="8" w:space="0" w:color="auto"/>
              <w:bottom w:val="single" w:sz="8" w:space="0" w:color="auto"/>
              <w:right w:val="single" w:sz="8" w:space="0" w:color="auto"/>
            </w:tcBorders>
            <w:tcMar>
              <w:left w:w="70" w:type="dxa"/>
              <w:right w:w="70" w:type="dxa"/>
            </w:tcMar>
            <w:vAlign w:val="bottom"/>
          </w:tcPr>
          <w:p w14:paraId="07F1D3F3" w14:textId="0F14C7B5" w:rsidR="1471AA26" w:rsidRDefault="1471AA26" w:rsidP="0016210D">
            <w:pPr>
              <w:rPr>
                <w:rFonts w:ascii="Times New Roman" w:hAnsi="Times New Roman"/>
                <w:color w:val="000000" w:themeColor="text1"/>
                <w:sz w:val="24"/>
              </w:rPr>
            </w:pPr>
            <w:r w:rsidRPr="1471AA26">
              <w:rPr>
                <w:rFonts w:ascii="Times New Roman" w:hAnsi="Times New Roman"/>
                <w:color w:val="000000" w:themeColor="text1"/>
                <w:sz w:val="24"/>
              </w:rPr>
              <w:t>144</w:t>
            </w:r>
          </w:p>
        </w:tc>
        <w:tc>
          <w:tcPr>
            <w:tcW w:w="1269" w:type="dxa"/>
            <w:tcMar>
              <w:left w:w="70" w:type="dxa"/>
              <w:right w:w="70" w:type="dxa"/>
            </w:tcMar>
            <w:vAlign w:val="bottom"/>
          </w:tcPr>
          <w:p w14:paraId="6992034F" w14:textId="6213195C" w:rsidR="1471AA26" w:rsidRDefault="1471AA26" w:rsidP="0016210D"/>
        </w:tc>
      </w:tr>
    </w:tbl>
    <w:p w14:paraId="70D67062" w14:textId="0CA1D1A9"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1DA59E23" w14:textId="6055CA9F" w:rsidR="00F945DA" w:rsidRDefault="05F2B371" w:rsidP="0016210D">
      <w:pPr>
        <w:rPr>
          <w:rFonts w:ascii="Times New Roman" w:hAnsi="Times New Roman"/>
          <w:sz w:val="20"/>
          <w:szCs w:val="20"/>
        </w:rPr>
      </w:pPr>
      <w:r w:rsidRPr="1471AA26">
        <w:rPr>
          <w:rFonts w:ascii="Times New Roman" w:hAnsi="Times New Roman"/>
          <w:sz w:val="20"/>
          <w:szCs w:val="20"/>
        </w:rPr>
        <w:t>Joonis 2. Uuringutaotluse esitajad ajavahemikus 2020</w:t>
      </w:r>
      <w:r w:rsidR="009E0799">
        <w:rPr>
          <w:rFonts w:ascii="Times New Roman" w:hAnsi="Times New Roman"/>
          <w:sz w:val="20"/>
          <w:szCs w:val="20"/>
        </w:rPr>
        <w:t>–</w:t>
      </w:r>
      <w:r w:rsidRPr="1471AA26">
        <w:rPr>
          <w:rFonts w:ascii="Times New Roman" w:hAnsi="Times New Roman"/>
          <w:sz w:val="20"/>
          <w:szCs w:val="20"/>
        </w:rPr>
        <w:t>2024.</w:t>
      </w:r>
      <w:r w:rsidR="00007DA1">
        <w:rPr>
          <w:rFonts w:ascii="Times New Roman" w:hAnsi="Times New Roman"/>
          <w:sz w:val="20"/>
          <w:szCs w:val="20"/>
        </w:rPr>
        <w:t> </w:t>
      </w:r>
      <w:r w:rsidRPr="1471AA26">
        <w:rPr>
          <w:rFonts w:ascii="Times New Roman" w:hAnsi="Times New Roman"/>
          <w:sz w:val="20"/>
          <w:szCs w:val="20"/>
        </w:rPr>
        <w:t>a aprill.</w:t>
      </w:r>
    </w:p>
    <w:p w14:paraId="0E684EB2" w14:textId="5BDCBD1C"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1143463C" w14:textId="1C7CB9A2" w:rsidR="00F945DA" w:rsidRDefault="5B17A723" w:rsidP="0016210D">
      <w:pPr>
        <w:rPr>
          <w:rFonts w:ascii="Times New Roman" w:hAnsi="Times New Roman"/>
          <w:sz w:val="24"/>
        </w:rPr>
      </w:pPr>
      <w:r w:rsidRPr="75CF7F17">
        <w:rPr>
          <w:rFonts w:ascii="Times New Roman" w:hAnsi="Times New Roman"/>
          <w:sz w:val="24"/>
        </w:rPr>
        <w:t xml:space="preserve">Kõik </w:t>
      </w:r>
      <w:proofErr w:type="spellStart"/>
      <w:r w:rsidRPr="75CF7F17">
        <w:rPr>
          <w:rFonts w:ascii="Times New Roman" w:hAnsi="Times New Roman"/>
          <w:sz w:val="24"/>
        </w:rPr>
        <w:t>EBIN</w:t>
      </w:r>
      <w:r w:rsidR="00460E81">
        <w:rPr>
          <w:rFonts w:ascii="Times New Roman" w:hAnsi="Times New Roman"/>
          <w:sz w:val="24"/>
        </w:rPr>
        <w:t>-</w:t>
      </w:r>
      <w:r w:rsidRPr="75CF7F17">
        <w:rPr>
          <w:rFonts w:ascii="Times New Roman" w:hAnsi="Times New Roman"/>
          <w:sz w:val="24"/>
        </w:rPr>
        <w:t>is</w:t>
      </w:r>
      <w:proofErr w:type="spellEnd"/>
      <w:r w:rsidRPr="75CF7F17">
        <w:rPr>
          <w:rFonts w:ascii="Times New Roman" w:hAnsi="Times New Roman"/>
          <w:sz w:val="24"/>
        </w:rPr>
        <w:t xml:space="preserve"> hinnatud taotlused oli</w:t>
      </w:r>
      <w:r w:rsidR="00007DA1">
        <w:rPr>
          <w:rFonts w:ascii="Times New Roman" w:hAnsi="Times New Roman"/>
          <w:sz w:val="24"/>
        </w:rPr>
        <w:t>d</w:t>
      </w:r>
      <w:r w:rsidRPr="75CF7F17">
        <w:rPr>
          <w:rFonts w:ascii="Times New Roman" w:hAnsi="Times New Roman"/>
          <w:sz w:val="24"/>
        </w:rPr>
        <w:t xml:space="preserve"> täies ulatuses rahastatud erinevate teadusgrantidega. </w:t>
      </w:r>
      <w:proofErr w:type="spellStart"/>
      <w:r w:rsidRPr="75CF7F17">
        <w:rPr>
          <w:rFonts w:ascii="Times New Roman" w:hAnsi="Times New Roman"/>
          <w:sz w:val="24"/>
        </w:rPr>
        <w:t>EBIN-</w:t>
      </w:r>
      <w:r w:rsidR="00460E81">
        <w:rPr>
          <w:rFonts w:ascii="Times New Roman" w:hAnsi="Times New Roman"/>
          <w:sz w:val="24"/>
        </w:rPr>
        <w:t>i</w:t>
      </w:r>
      <w:r w:rsidRPr="75CF7F17">
        <w:rPr>
          <w:rFonts w:ascii="Times New Roman" w:hAnsi="Times New Roman"/>
          <w:sz w:val="24"/>
        </w:rPr>
        <w:t>sse</w:t>
      </w:r>
      <w:proofErr w:type="spellEnd"/>
      <w:r w:rsidRPr="75CF7F17">
        <w:rPr>
          <w:rFonts w:ascii="Times New Roman" w:hAnsi="Times New Roman"/>
          <w:sz w:val="24"/>
        </w:rPr>
        <w:t xml:space="preserve"> pole esitatud ühtegi taotlust füüsilise isiku poolt ega taotlusi, kus vastutav uurija oleks üliõpilane. Kõik vastutavad uurijad on seotud kas konkreetse juriidilise isiku või ülikooli või muu teadusasutusega.</w:t>
      </w:r>
    </w:p>
    <w:p w14:paraId="03A79003" w14:textId="1F14CAA9"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1689358E" w14:textId="47651590" w:rsidR="00F945DA" w:rsidRDefault="5B17A723" w:rsidP="0016210D">
      <w:pPr>
        <w:rPr>
          <w:rFonts w:ascii="Times New Roman" w:hAnsi="Times New Roman"/>
          <w:sz w:val="24"/>
        </w:rPr>
      </w:pPr>
      <w:r w:rsidRPr="75CF7F17">
        <w:rPr>
          <w:rFonts w:ascii="Times New Roman" w:hAnsi="Times New Roman"/>
          <w:sz w:val="24"/>
        </w:rPr>
        <w:lastRenderedPageBreak/>
        <w:t>Selleks, et anda hinnang määruses ette nähtud tingimustel ja korras</w:t>
      </w:r>
      <w:r w:rsidR="00007DA1">
        <w:rPr>
          <w:rFonts w:ascii="Times New Roman" w:hAnsi="Times New Roman"/>
          <w:sz w:val="24"/>
        </w:rPr>
        <w:t>,</w:t>
      </w:r>
      <w:r w:rsidRPr="75CF7F17">
        <w:rPr>
          <w:rFonts w:ascii="Times New Roman" w:hAnsi="Times New Roman"/>
          <w:sz w:val="24"/>
        </w:rPr>
        <w:t xml:space="preserve"> peavad </w:t>
      </w:r>
      <w:proofErr w:type="spellStart"/>
      <w:r w:rsidRPr="75CF7F17">
        <w:rPr>
          <w:rFonts w:ascii="Times New Roman" w:hAnsi="Times New Roman"/>
          <w:sz w:val="24"/>
        </w:rPr>
        <w:t>EBIN</w:t>
      </w:r>
      <w:r w:rsidR="00460E81">
        <w:rPr>
          <w:rFonts w:ascii="Times New Roman" w:hAnsi="Times New Roman"/>
          <w:sz w:val="24"/>
        </w:rPr>
        <w:t>-</w:t>
      </w:r>
      <w:r w:rsidRPr="75CF7F17">
        <w:rPr>
          <w:rFonts w:ascii="Times New Roman" w:hAnsi="Times New Roman"/>
          <w:sz w:val="24"/>
        </w:rPr>
        <w:t>i</w:t>
      </w:r>
      <w:proofErr w:type="spellEnd"/>
      <w:r w:rsidRPr="75CF7F17">
        <w:rPr>
          <w:rFonts w:ascii="Times New Roman" w:hAnsi="Times New Roman"/>
          <w:sz w:val="24"/>
        </w:rPr>
        <w:t xml:space="preserve"> liikmed läbi töötama kõik esitatud dokumendid ja materjalid. Tegemist on tööga, mis peab olema tasustatud. Töö sisu ei muutu sellest, kelle poolt esitatud taotlust EBIN hindab. Ka on vajalik läbivaatamise tasude kehtestamine</w:t>
      </w:r>
      <w:r w:rsidR="00007DA1">
        <w:rPr>
          <w:rFonts w:ascii="Times New Roman" w:hAnsi="Times New Roman"/>
          <w:sz w:val="24"/>
        </w:rPr>
        <w:t>, et parandada</w:t>
      </w:r>
      <w:r w:rsidRPr="75CF7F17">
        <w:rPr>
          <w:rFonts w:ascii="Times New Roman" w:hAnsi="Times New Roman"/>
          <w:sz w:val="24"/>
        </w:rPr>
        <w:t xml:space="preserve"> esitatavate taotluste sisulist ja tehnilist kvaliteeti. Eesmär</w:t>
      </w:r>
      <w:r w:rsidR="00007DA1">
        <w:rPr>
          <w:rFonts w:ascii="Times New Roman" w:hAnsi="Times New Roman"/>
          <w:sz w:val="24"/>
        </w:rPr>
        <w:t>k</w:t>
      </w:r>
      <w:r w:rsidRPr="75CF7F17">
        <w:rPr>
          <w:rFonts w:ascii="Times New Roman" w:hAnsi="Times New Roman"/>
          <w:sz w:val="24"/>
        </w:rPr>
        <w:t xml:space="preserve"> peaks olema läbimõeldud taotluse esitamine. Kindlasti on abistava</w:t>
      </w:r>
      <w:r w:rsidR="00007DA1">
        <w:rPr>
          <w:rFonts w:ascii="Times New Roman" w:hAnsi="Times New Roman"/>
          <w:sz w:val="24"/>
        </w:rPr>
        <w:t>te</w:t>
      </w:r>
      <w:r w:rsidRPr="75CF7F17">
        <w:rPr>
          <w:rFonts w:ascii="Times New Roman" w:hAnsi="Times New Roman"/>
          <w:sz w:val="24"/>
        </w:rPr>
        <w:t>ks materjalideks ka juhised ja vormid, mida pidevalt täiendatakse.</w:t>
      </w:r>
    </w:p>
    <w:p w14:paraId="25C9FE79" w14:textId="04E720EF" w:rsidR="00F945DA" w:rsidRDefault="05F2B371" w:rsidP="0016210D">
      <w:pPr>
        <w:rPr>
          <w:rFonts w:ascii="Times New Roman" w:hAnsi="Times New Roman"/>
          <w:sz w:val="24"/>
        </w:rPr>
      </w:pPr>
      <w:r w:rsidRPr="1471AA26">
        <w:rPr>
          <w:rFonts w:ascii="Times New Roman" w:hAnsi="Times New Roman"/>
          <w:sz w:val="24"/>
        </w:rPr>
        <w:t xml:space="preserve"> </w:t>
      </w:r>
    </w:p>
    <w:p w14:paraId="2D243D27" w14:textId="069BC55A" w:rsidR="00F945DA" w:rsidRDefault="5B17A723" w:rsidP="0016210D">
      <w:pPr>
        <w:rPr>
          <w:rFonts w:ascii="Times New Roman" w:hAnsi="Times New Roman"/>
          <w:b/>
          <w:bCs/>
          <w:sz w:val="24"/>
        </w:rPr>
      </w:pPr>
      <w:r w:rsidRPr="75CF7F17">
        <w:rPr>
          <w:rFonts w:ascii="Times New Roman" w:hAnsi="Times New Roman"/>
          <w:sz w:val="24"/>
        </w:rPr>
        <w:t xml:space="preserve">Siiani on täies ulatuses finantseerinud </w:t>
      </w:r>
      <w:proofErr w:type="spellStart"/>
      <w:r w:rsidRPr="75CF7F17">
        <w:rPr>
          <w:rFonts w:ascii="Times New Roman" w:hAnsi="Times New Roman"/>
          <w:sz w:val="24"/>
        </w:rPr>
        <w:t>EBIN</w:t>
      </w:r>
      <w:r w:rsidR="00460E81">
        <w:rPr>
          <w:rFonts w:ascii="Times New Roman" w:hAnsi="Times New Roman"/>
          <w:sz w:val="24"/>
        </w:rPr>
        <w:t>-</w:t>
      </w:r>
      <w:r w:rsidRPr="75CF7F17">
        <w:rPr>
          <w:rFonts w:ascii="Times New Roman" w:hAnsi="Times New Roman"/>
          <w:sz w:val="24"/>
        </w:rPr>
        <w:t>i</w:t>
      </w:r>
      <w:proofErr w:type="spellEnd"/>
      <w:r w:rsidRPr="75CF7F17">
        <w:rPr>
          <w:rFonts w:ascii="Times New Roman" w:hAnsi="Times New Roman"/>
          <w:sz w:val="24"/>
        </w:rPr>
        <w:t xml:space="preserve"> tegevust omavahendite arvel Sotsiaalministeerium</w:t>
      </w:r>
      <w:r w:rsidR="427C3C9D" w:rsidRPr="75CF7F17">
        <w:rPr>
          <w:rFonts w:ascii="Times New Roman" w:hAnsi="Times New Roman"/>
          <w:sz w:val="24"/>
        </w:rPr>
        <w:t>.</w:t>
      </w:r>
    </w:p>
    <w:p w14:paraId="053F1856" w14:textId="666632FA" w:rsidR="00F945DA" w:rsidRDefault="05F2B371" w:rsidP="0016210D">
      <w:pPr>
        <w:rPr>
          <w:rFonts w:ascii="Times New Roman" w:hAnsi="Times New Roman"/>
          <w:b/>
          <w:bCs/>
          <w:sz w:val="24"/>
        </w:rPr>
      </w:pPr>
      <w:r w:rsidRPr="1471AA26">
        <w:rPr>
          <w:rFonts w:ascii="Times New Roman" w:hAnsi="Times New Roman"/>
          <w:b/>
          <w:bCs/>
          <w:sz w:val="24"/>
        </w:rPr>
        <w:t xml:space="preserve"> </w:t>
      </w:r>
    </w:p>
    <w:p w14:paraId="54C44B79" w14:textId="1C5C1811" w:rsidR="00F945DA" w:rsidRDefault="05F2B371" w:rsidP="25373572">
      <w:pPr>
        <w:rPr>
          <w:rFonts w:ascii="Times New Roman" w:hAnsi="Times New Roman"/>
          <w:sz w:val="24"/>
        </w:rPr>
      </w:pPr>
      <w:r w:rsidRPr="25373572">
        <w:rPr>
          <w:rFonts w:ascii="Times New Roman" w:hAnsi="Times New Roman"/>
          <w:sz w:val="24"/>
        </w:rPr>
        <w:t>Heaks kiidetud uuringutaotlustes muudatuste tegemisel rakendatakse sõltuvalt muudatuse sisust</w:t>
      </w:r>
      <w:r w:rsidR="089893E8" w:rsidRPr="25373572">
        <w:rPr>
          <w:rFonts w:ascii="Times New Roman" w:hAnsi="Times New Roman"/>
          <w:sz w:val="24"/>
        </w:rPr>
        <w:t xml:space="preserve"> menetluses maksimummäärast</w:t>
      </w:r>
      <w:r w:rsidRPr="25373572">
        <w:rPr>
          <w:rFonts w:ascii="Times New Roman" w:hAnsi="Times New Roman"/>
          <w:sz w:val="24"/>
        </w:rPr>
        <w:t xml:space="preserve"> erinevaid tasumäärasid. Muudatused jagunevad sisulisteks muudatusteks ja tehnilisteks muudatusteks.</w:t>
      </w:r>
      <w:r w:rsidR="61A89FEF" w:rsidRPr="25373572">
        <w:rPr>
          <w:rFonts w:ascii="Times New Roman" w:hAnsi="Times New Roman"/>
          <w:sz w:val="24"/>
        </w:rPr>
        <w:t xml:space="preserve"> </w:t>
      </w:r>
    </w:p>
    <w:p w14:paraId="70C67E18" w14:textId="32CC9E33" w:rsidR="00F945DA" w:rsidRDefault="05F2B371" w:rsidP="0016210D">
      <w:pPr>
        <w:rPr>
          <w:rFonts w:ascii="Times New Roman" w:hAnsi="Times New Roman"/>
          <w:sz w:val="24"/>
        </w:rPr>
      </w:pPr>
      <w:r w:rsidRPr="25373572">
        <w:rPr>
          <w:rFonts w:ascii="Times New Roman" w:hAnsi="Times New Roman"/>
          <w:sz w:val="24"/>
        </w:rPr>
        <w:t xml:space="preserve">Sisulisteks muudatusteks </w:t>
      </w:r>
      <w:r w:rsidR="00BF5D1E" w:rsidRPr="25373572">
        <w:rPr>
          <w:rFonts w:ascii="Times New Roman" w:hAnsi="Times New Roman"/>
          <w:sz w:val="24"/>
        </w:rPr>
        <w:t>on näiteks, kui</w:t>
      </w:r>
      <w:r w:rsidRPr="25373572">
        <w:rPr>
          <w:rFonts w:ascii="Times New Roman" w:hAnsi="Times New Roman"/>
          <w:sz w:val="24"/>
        </w:rPr>
        <w:t xml:space="preserve"> muudetakse uuringumetoodikat, kaasatakse täiendavalt uuritvaid või neid puudutavaid andmeid. </w:t>
      </w:r>
      <w:r w:rsidRPr="1471AA26">
        <w:rPr>
          <w:rFonts w:ascii="Times New Roman" w:hAnsi="Times New Roman"/>
          <w:sz w:val="24"/>
        </w:rPr>
        <w:t xml:space="preserve">Tehnilisteks muudatusteks loetakse </w:t>
      </w:r>
      <w:r w:rsidR="00BF5D1E">
        <w:rPr>
          <w:rFonts w:ascii="Times New Roman" w:hAnsi="Times New Roman"/>
          <w:sz w:val="24"/>
        </w:rPr>
        <w:t>näiteks</w:t>
      </w:r>
      <w:r w:rsidRPr="1471AA26">
        <w:rPr>
          <w:rFonts w:ascii="Times New Roman" w:hAnsi="Times New Roman"/>
          <w:sz w:val="24"/>
        </w:rPr>
        <w:t xml:space="preserve"> uuringu tähtaja pikendamist, uuringu rahastusallika muutmist, muudatus</w:t>
      </w:r>
      <w:r w:rsidR="00BF5D1E">
        <w:rPr>
          <w:rFonts w:ascii="Times New Roman" w:hAnsi="Times New Roman"/>
          <w:sz w:val="24"/>
        </w:rPr>
        <w:t>i</w:t>
      </w:r>
      <w:r w:rsidRPr="1471AA26">
        <w:rPr>
          <w:rFonts w:ascii="Times New Roman" w:hAnsi="Times New Roman"/>
          <w:sz w:val="24"/>
        </w:rPr>
        <w:t xml:space="preserve"> uuringu meeskonnas jne. </w:t>
      </w:r>
    </w:p>
    <w:p w14:paraId="54DBBD4E" w14:textId="404FB014" w:rsidR="00F945DA" w:rsidRDefault="00F945DA" w:rsidP="0016210D">
      <w:pPr>
        <w:rPr>
          <w:rFonts w:ascii="Times New Roman" w:hAnsi="Times New Roman"/>
          <w:sz w:val="24"/>
        </w:rPr>
      </w:pPr>
    </w:p>
    <w:p w14:paraId="39BADD99" w14:textId="355DE711" w:rsidR="003D74A8" w:rsidRDefault="5B17A723" w:rsidP="003D74A8">
      <w:pPr>
        <w:rPr>
          <w:rFonts w:ascii="Times New Roman" w:hAnsi="Times New Roman"/>
          <w:sz w:val="24"/>
        </w:rPr>
      </w:pPr>
      <w:r w:rsidRPr="672799D4">
        <w:rPr>
          <w:rFonts w:ascii="Times New Roman" w:hAnsi="Times New Roman"/>
          <w:sz w:val="24"/>
        </w:rPr>
        <w:t xml:space="preserve">Muudatuses </w:t>
      </w:r>
      <w:r w:rsidR="00BF5D1E">
        <w:rPr>
          <w:rFonts w:ascii="Times New Roman" w:hAnsi="Times New Roman"/>
          <w:sz w:val="24"/>
        </w:rPr>
        <w:t>sätestatud</w:t>
      </w:r>
      <w:r w:rsidRPr="672799D4">
        <w:rPr>
          <w:rFonts w:ascii="Times New Roman" w:hAnsi="Times New Roman"/>
          <w:sz w:val="24"/>
        </w:rPr>
        <w:t xml:space="preserve"> tasumäär on senisest enam kulupõhimõttega kooskõlas. Tasu kehtestamine aitab kompenseerida neid kulusid ja tagada, et riik suudab jätkuvalt pakkuda kvaliteetseid teenuseid. Kuigi tegelik vajadus tõsta uuringutaotluse läbivaatamise</w:t>
      </w:r>
      <w:r w:rsidR="00BF5D1E">
        <w:rPr>
          <w:rFonts w:ascii="Times New Roman" w:hAnsi="Times New Roman"/>
          <w:sz w:val="24"/>
        </w:rPr>
        <w:t xml:space="preserve"> tasu</w:t>
      </w:r>
      <w:r w:rsidRPr="672799D4">
        <w:rPr>
          <w:rFonts w:ascii="Times New Roman" w:hAnsi="Times New Roman"/>
          <w:sz w:val="24"/>
        </w:rPr>
        <w:t xml:space="preserve"> on suurem, tuleb arvesse tuleb võtta ka sotsiaal- ja majanduspoliitilisi kaalutlusi ja kehtestada tasumäärad selliselt, et see ühest küljest aitab katta senisest paremini riigi kulusid teadus- ja ajaloouuringute hindamisel, aga ei muutu majanduslikuks takistuseks teadus- ja ajaloouuringute </w:t>
      </w:r>
      <w:r w:rsidR="00BF5D1E">
        <w:rPr>
          <w:rFonts w:ascii="Times New Roman" w:hAnsi="Times New Roman"/>
          <w:sz w:val="24"/>
        </w:rPr>
        <w:t>tegemisel.</w:t>
      </w:r>
      <w:r w:rsidR="4D87D15A" w:rsidRPr="672799D4">
        <w:rPr>
          <w:rFonts w:ascii="Times New Roman" w:hAnsi="Times New Roman"/>
          <w:sz w:val="24"/>
        </w:rPr>
        <w:t xml:space="preserve"> Muudatuse rakendamine avaldab marginaalset mõju teadus-, rakendus- ja poliitikakujundamisega seotud uuringute te</w:t>
      </w:r>
      <w:r w:rsidR="00BF5D1E">
        <w:rPr>
          <w:rFonts w:ascii="Times New Roman" w:hAnsi="Times New Roman"/>
          <w:sz w:val="24"/>
        </w:rPr>
        <w:t>gijatele.</w:t>
      </w:r>
      <w:r w:rsidR="4D87D15A" w:rsidRPr="672799D4">
        <w:rPr>
          <w:rFonts w:ascii="Times New Roman" w:hAnsi="Times New Roman"/>
          <w:sz w:val="24"/>
        </w:rPr>
        <w:t xml:space="preserve"> Uuringu eelarves tuleb edaspidi ette näha ka kulutused uuringu eelnevale eetilisele hindamisele. Analoogsed tasud on kehtestatud ka teiste riikide praktikas.</w:t>
      </w:r>
      <w:r w:rsidR="1485BB34" w:rsidRPr="672799D4">
        <w:rPr>
          <w:rFonts w:ascii="Times New Roman" w:hAnsi="Times New Roman"/>
          <w:sz w:val="24"/>
        </w:rPr>
        <w:t xml:space="preserve"> </w:t>
      </w:r>
    </w:p>
    <w:p w14:paraId="1136883B" w14:textId="1FAF40A5" w:rsidR="00F945DA" w:rsidRDefault="00F945DA" w:rsidP="25373572">
      <w:pPr>
        <w:rPr>
          <w:rFonts w:ascii="Times New Roman" w:hAnsi="Times New Roman"/>
          <w:sz w:val="24"/>
        </w:rPr>
      </w:pPr>
    </w:p>
    <w:p w14:paraId="7E7933E8" w14:textId="24D8DF26" w:rsidR="00866562" w:rsidRPr="00702E21" w:rsidRDefault="00D758B5" w:rsidP="25373572">
      <w:pPr>
        <w:rPr>
          <w:rFonts w:ascii="Times New Roman" w:hAnsi="Times New Roman"/>
          <w:sz w:val="24"/>
        </w:rPr>
      </w:pPr>
      <w:r w:rsidRPr="25373572">
        <w:rPr>
          <w:rFonts w:ascii="Times New Roman" w:hAnsi="Times New Roman"/>
          <w:b/>
          <w:bCs/>
          <w:sz w:val="24"/>
        </w:rPr>
        <w:t>Eelnõu § 46 p</w:t>
      </w:r>
      <w:r w:rsidR="00F945DA" w:rsidRPr="25373572">
        <w:rPr>
          <w:rFonts w:ascii="Times New Roman" w:hAnsi="Times New Roman"/>
          <w:b/>
          <w:bCs/>
          <w:sz w:val="24"/>
        </w:rPr>
        <w:t xml:space="preserve">unktiga </w:t>
      </w:r>
      <w:r w:rsidR="00207BAE" w:rsidRPr="25373572">
        <w:rPr>
          <w:rFonts w:ascii="Times New Roman" w:hAnsi="Times New Roman"/>
          <w:b/>
          <w:bCs/>
          <w:sz w:val="24"/>
        </w:rPr>
        <w:t>1</w:t>
      </w:r>
      <w:r w:rsidR="0CB40FB6" w:rsidRPr="25373572">
        <w:rPr>
          <w:rFonts w:ascii="Times New Roman" w:hAnsi="Times New Roman"/>
          <w:b/>
          <w:bCs/>
          <w:sz w:val="24"/>
        </w:rPr>
        <w:t>8</w:t>
      </w:r>
      <w:r w:rsidR="00F945DA" w:rsidRPr="25373572">
        <w:rPr>
          <w:rFonts w:ascii="Times New Roman" w:hAnsi="Times New Roman"/>
          <w:b/>
          <w:bCs/>
          <w:sz w:val="24"/>
        </w:rPr>
        <w:t xml:space="preserve"> </w:t>
      </w:r>
      <w:r w:rsidR="00233AAE" w:rsidRPr="25373572">
        <w:rPr>
          <w:rFonts w:ascii="Times New Roman" w:hAnsi="Times New Roman"/>
          <w:sz w:val="24"/>
        </w:rPr>
        <w:t xml:space="preserve">täiendatakse </w:t>
      </w:r>
      <w:r w:rsidR="00724BBD" w:rsidRPr="25373572">
        <w:rPr>
          <w:rFonts w:ascii="Times New Roman" w:hAnsi="Times New Roman"/>
          <w:sz w:val="24"/>
        </w:rPr>
        <w:t>TTKS</w:t>
      </w:r>
      <w:r w:rsidR="00233AAE" w:rsidRPr="25373572">
        <w:rPr>
          <w:rFonts w:ascii="Times New Roman" w:hAnsi="Times New Roman"/>
          <w:sz w:val="24"/>
        </w:rPr>
        <w:t xml:space="preserve"> 5</w:t>
      </w:r>
      <w:r w:rsidR="00233AAE" w:rsidRPr="25373572">
        <w:rPr>
          <w:rFonts w:ascii="Times New Roman" w:hAnsi="Times New Roman"/>
          <w:sz w:val="24"/>
          <w:vertAlign w:val="superscript"/>
        </w:rPr>
        <w:t>1</w:t>
      </w:r>
      <w:r w:rsidR="00233AAE" w:rsidRPr="25373572">
        <w:rPr>
          <w:rFonts w:ascii="Times New Roman" w:hAnsi="Times New Roman"/>
          <w:sz w:val="24"/>
        </w:rPr>
        <w:t>. peatükki §-ga 59</w:t>
      </w:r>
      <w:r w:rsidR="00233AAE" w:rsidRPr="25373572">
        <w:rPr>
          <w:rFonts w:ascii="Times New Roman" w:hAnsi="Times New Roman"/>
          <w:sz w:val="24"/>
          <w:vertAlign w:val="superscript"/>
        </w:rPr>
        <w:t>5</w:t>
      </w:r>
      <w:r w:rsidR="00253CBA" w:rsidRPr="25373572">
        <w:rPr>
          <w:rFonts w:ascii="Times New Roman" w:hAnsi="Times New Roman"/>
          <w:sz w:val="24"/>
        </w:rPr>
        <w:t>,</w:t>
      </w:r>
      <w:r w:rsidR="00233AAE" w:rsidRPr="25373572">
        <w:rPr>
          <w:rFonts w:ascii="Times New Roman" w:hAnsi="Times New Roman"/>
          <w:sz w:val="24"/>
        </w:rPr>
        <w:t xml:space="preserve"> </w:t>
      </w:r>
      <w:r w:rsidR="009F5560" w:rsidRPr="25373572">
        <w:rPr>
          <w:rFonts w:ascii="Times New Roman" w:hAnsi="Times New Roman"/>
          <w:sz w:val="24"/>
        </w:rPr>
        <w:t>milles nähakse</w:t>
      </w:r>
      <w:r w:rsidR="00305199" w:rsidRPr="25373572">
        <w:rPr>
          <w:rFonts w:ascii="Times New Roman" w:hAnsi="Times New Roman"/>
          <w:sz w:val="24"/>
        </w:rPr>
        <w:t xml:space="preserve"> ette </w:t>
      </w:r>
      <w:proofErr w:type="spellStart"/>
      <w:r w:rsidR="009F5560" w:rsidRPr="25373572">
        <w:rPr>
          <w:rFonts w:ascii="Times New Roman" w:hAnsi="Times New Roman"/>
          <w:sz w:val="24"/>
        </w:rPr>
        <w:t>TIS-i</w:t>
      </w:r>
      <w:r w:rsidR="00255F60" w:rsidRPr="25373572">
        <w:rPr>
          <w:rFonts w:ascii="Times New Roman" w:hAnsi="Times New Roman"/>
          <w:sz w:val="24"/>
        </w:rPr>
        <w:t>st</w:t>
      </w:r>
      <w:proofErr w:type="spellEnd"/>
      <w:r w:rsidR="00305199" w:rsidRPr="25373572">
        <w:rPr>
          <w:rFonts w:ascii="Times New Roman" w:hAnsi="Times New Roman"/>
          <w:sz w:val="24"/>
        </w:rPr>
        <w:t xml:space="preserve"> andmete väljastamise tasu </w:t>
      </w:r>
      <w:r w:rsidR="00DF222D" w:rsidRPr="25373572">
        <w:rPr>
          <w:rFonts w:ascii="Times New Roman" w:hAnsi="Times New Roman"/>
          <w:sz w:val="24"/>
        </w:rPr>
        <w:t>teadusuuringu, sealhulgas arendus</w:t>
      </w:r>
      <w:r w:rsidR="00EC2A15" w:rsidRPr="25373572">
        <w:rPr>
          <w:rFonts w:ascii="Times New Roman" w:hAnsi="Times New Roman"/>
          <w:sz w:val="24"/>
        </w:rPr>
        <w:t>e</w:t>
      </w:r>
      <w:r w:rsidR="007B6110" w:rsidRPr="25373572">
        <w:rPr>
          <w:rFonts w:ascii="Times New Roman" w:hAnsi="Times New Roman"/>
          <w:sz w:val="24"/>
        </w:rPr>
        <w:t>,</w:t>
      </w:r>
      <w:r w:rsidR="00DF222D" w:rsidRPr="25373572">
        <w:rPr>
          <w:rFonts w:ascii="Times New Roman" w:hAnsi="Times New Roman"/>
          <w:sz w:val="24"/>
        </w:rPr>
        <w:t xml:space="preserve"> innovatsiooni </w:t>
      </w:r>
      <w:r w:rsidR="007B6110" w:rsidRPr="25373572">
        <w:rPr>
          <w:rFonts w:ascii="Times New Roman" w:hAnsi="Times New Roman"/>
          <w:sz w:val="24"/>
        </w:rPr>
        <w:t>ja</w:t>
      </w:r>
      <w:r w:rsidR="00DF222D" w:rsidRPr="25373572">
        <w:rPr>
          <w:rFonts w:ascii="Times New Roman" w:hAnsi="Times New Roman"/>
          <w:sz w:val="24"/>
        </w:rPr>
        <w:t xml:space="preserve"> statistika </w:t>
      </w:r>
      <w:r w:rsidR="00FF73EB" w:rsidRPr="25373572">
        <w:rPr>
          <w:rFonts w:ascii="Times New Roman" w:hAnsi="Times New Roman"/>
          <w:sz w:val="24"/>
        </w:rPr>
        <w:t>tegemise eesmärgil.</w:t>
      </w:r>
    </w:p>
    <w:p w14:paraId="68673A19" w14:textId="77777777" w:rsidR="00866562" w:rsidRPr="00702E21" w:rsidRDefault="00866562" w:rsidP="0016210D">
      <w:pPr>
        <w:rPr>
          <w:rFonts w:ascii="Times New Roman" w:hAnsi="Times New Roman"/>
          <w:sz w:val="24"/>
        </w:rPr>
      </w:pPr>
    </w:p>
    <w:p w14:paraId="0B95C42B" w14:textId="6358ED98" w:rsidR="00E766C7" w:rsidRDefault="00E766C7" w:rsidP="0016210D">
      <w:pPr>
        <w:rPr>
          <w:rFonts w:ascii="Times New Roman" w:hAnsi="Times New Roman"/>
          <w:sz w:val="24"/>
        </w:rPr>
      </w:pPr>
      <w:proofErr w:type="spellStart"/>
      <w:r w:rsidRPr="25373572">
        <w:rPr>
          <w:rFonts w:ascii="Times New Roman" w:hAnsi="Times New Roman"/>
          <w:sz w:val="24"/>
        </w:rPr>
        <w:t>T</w:t>
      </w:r>
      <w:r w:rsidR="00253CBA" w:rsidRPr="25373572">
        <w:rPr>
          <w:rFonts w:ascii="Times New Roman" w:hAnsi="Times New Roman"/>
          <w:sz w:val="24"/>
        </w:rPr>
        <w:t>IS-i</w:t>
      </w:r>
      <w:proofErr w:type="spellEnd"/>
      <w:r w:rsidRPr="25373572">
        <w:rPr>
          <w:rFonts w:ascii="Times New Roman" w:hAnsi="Times New Roman"/>
          <w:sz w:val="24"/>
        </w:rPr>
        <w:t xml:space="preserve"> volitatud töötleja </w:t>
      </w:r>
      <w:r w:rsidR="00A06731" w:rsidRPr="25373572">
        <w:rPr>
          <w:rFonts w:ascii="Times New Roman" w:hAnsi="Times New Roman"/>
          <w:sz w:val="24"/>
        </w:rPr>
        <w:t>TEHIK</w:t>
      </w:r>
      <w:r w:rsidRPr="25373572">
        <w:rPr>
          <w:rFonts w:ascii="Times New Roman" w:hAnsi="Times New Roman"/>
          <w:sz w:val="24"/>
        </w:rPr>
        <w:t xml:space="preserve"> osutaks </w:t>
      </w:r>
      <w:proofErr w:type="spellStart"/>
      <w:r w:rsidR="00A06731" w:rsidRPr="25373572">
        <w:rPr>
          <w:rFonts w:ascii="Times New Roman" w:hAnsi="Times New Roman"/>
          <w:sz w:val="24"/>
        </w:rPr>
        <w:t>TIS-ist</w:t>
      </w:r>
      <w:proofErr w:type="spellEnd"/>
      <w:r w:rsidRPr="25373572">
        <w:rPr>
          <w:rFonts w:ascii="Times New Roman" w:hAnsi="Times New Roman"/>
          <w:sz w:val="24"/>
        </w:rPr>
        <w:t xml:space="preserve"> andmete väljastamisel tasulisi andmeväljastusteenuseid taotlejatele, kes soovivad andmeid teadusuuringuteks (</w:t>
      </w:r>
      <w:r w:rsidR="003255BB" w:rsidRPr="25373572">
        <w:rPr>
          <w:rFonts w:ascii="Times New Roman" w:hAnsi="Times New Roman"/>
          <w:sz w:val="24"/>
        </w:rPr>
        <w:t xml:space="preserve">k.a </w:t>
      </w:r>
      <w:r w:rsidRPr="25373572">
        <w:rPr>
          <w:rFonts w:ascii="Times New Roman" w:hAnsi="Times New Roman"/>
          <w:sz w:val="24"/>
        </w:rPr>
        <w:t>arendus ja innovatsioon) või uuringuteks, mis põhinevad statistilistel andmetel (nt kvaliteedi ja teenuse kättesaadavuse hindamiseks).</w:t>
      </w:r>
      <w:r w:rsidR="3C252793" w:rsidRPr="25373572">
        <w:rPr>
          <w:rFonts w:ascii="Times New Roman" w:hAnsi="Times New Roman"/>
          <w:sz w:val="24"/>
        </w:rPr>
        <w:t xml:space="preserve"> </w:t>
      </w:r>
      <w:r w:rsidR="0DAB76D3" w:rsidRPr="75CF7F17">
        <w:rPr>
          <w:rFonts w:ascii="Times New Roman" w:hAnsi="Times New Roman"/>
          <w:sz w:val="24"/>
        </w:rPr>
        <w:t>Andmeväljastus</w:t>
      </w:r>
      <w:r w:rsidR="008E2DE4">
        <w:rPr>
          <w:rFonts w:ascii="Times New Roman" w:hAnsi="Times New Roman"/>
          <w:sz w:val="24"/>
        </w:rPr>
        <w:t>tasude</w:t>
      </w:r>
      <w:r w:rsidR="0DAB76D3" w:rsidRPr="75CF7F17">
        <w:rPr>
          <w:rFonts w:ascii="Times New Roman" w:hAnsi="Times New Roman"/>
          <w:sz w:val="24"/>
        </w:rPr>
        <w:t xml:space="preserve"> võtmine on vajalik, et katta sellega kaasnevaid kulusid (tööjõukulud </w:t>
      </w:r>
      <w:r w:rsidR="008E2DE4">
        <w:rPr>
          <w:rFonts w:ascii="Times New Roman" w:hAnsi="Times New Roman"/>
          <w:sz w:val="24"/>
        </w:rPr>
        <w:t>ja</w:t>
      </w:r>
      <w:r w:rsidR="0DAB76D3" w:rsidRPr="75CF7F17">
        <w:rPr>
          <w:rFonts w:ascii="Times New Roman" w:hAnsi="Times New Roman"/>
          <w:sz w:val="24"/>
        </w:rPr>
        <w:t xml:space="preserve"> andmete väljastuseks tehtavad kulutused seoses andmekoosseisude loomisega (sh </w:t>
      </w:r>
      <w:proofErr w:type="spellStart"/>
      <w:r w:rsidR="0DAB76D3" w:rsidRPr="75CF7F17">
        <w:rPr>
          <w:rFonts w:ascii="Times New Roman" w:hAnsi="Times New Roman"/>
          <w:sz w:val="24"/>
        </w:rPr>
        <w:t>pseudonü</w:t>
      </w:r>
      <w:r w:rsidR="008436E3">
        <w:rPr>
          <w:rFonts w:ascii="Times New Roman" w:hAnsi="Times New Roman"/>
          <w:sz w:val="24"/>
        </w:rPr>
        <w:t>ümi</w:t>
      </w:r>
      <w:r w:rsidR="0DAB76D3" w:rsidRPr="75CF7F17">
        <w:rPr>
          <w:rFonts w:ascii="Times New Roman" w:hAnsi="Times New Roman"/>
          <w:sz w:val="24"/>
        </w:rPr>
        <w:t>mine</w:t>
      </w:r>
      <w:proofErr w:type="spellEnd"/>
      <w:r w:rsidR="0DAB76D3" w:rsidRPr="75CF7F17">
        <w:rPr>
          <w:rFonts w:ascii="Times New Roman" w:hAnsi="Times New Roman"/>
          <w:sz w:val="24"/>
        </w:rPr>
        <w:t>/</w:t>
      </w:r>
      <w:proofErr w:type="spellStart"/>
      <w:r w:rsidR="0DAB76D3" w:rsidRPr="75CF7F17">
        <w:rPr>
          <w:rFonts w:ascii="Times New Roman" w:hAnsi="Times New Roman"/>
          <w:sz w:val="24"/>
        </w:rPr>
        <w:t>anonü</w:t>
      </w:r>
      <w:r w:rsidR="008436E3">
        <w:rPr>
          <w:rFonts w:ascii="Times New Roman" w:hAnsi="Times New Roman"/>
          <w:sz w:val="24"/>
        </w:rPr>
        <w:t>ümi</w:t>
      </w:r>
      <w:r w:rsidR="0DAB76D3" w:rsidRPr="75CF7F17">
        <w:rPr>
          <w:rFonts w:ascii="Times New Roman" w:hAnsi="Times New Roman"/>
          <w:sz w:val="24"/>
        </w:rPr>
        <w:t>mine</w:t>
      </w:r>
      <w:proofErr w:type="spellEnd"/>
      <w:r w:rsidR="0DAB76D3" w:rsidRPr="75CF7F17">
        <w:rPr>
          <w:rFonts w:ascii="Times New Roman" w:hAnsi="Times New Roman"/>
          <w:sz w:val="24"/>
        </w:rPr>
        <w:t>,</w:t>
      </w:r>
      <w:r w:rsidR="00D758B5">
        <w:rPr>
          <w:rFonts w:ascii="Times New Roman" w:hAnsi="Times New Roman"/>
          <w:sz w:val="24"/>
        </w:rPr>
        <w:t xml:space="preserve"> </w:t>
      </w:r>
      <w:r w:rsidR="0DAB76D3" w:rsidRPr="75CF7F17">
        <w:rPr>
          <w:rFonts w:ascii="Times New Roman" w:hAnsi="Times New Roman"/>
          <w:sz w:val="24"/>
        </w:rPr>
        <w:t>andmete laadimi</w:t>
      </w:r>
      <w:r w:rsidR="00036909">
        <w:rPr>
          <w:rFonts w:ascii="Times New Roman" w:hAnsi="Times New Roman"/>
          <w:sz w:val="24"/>
        </w:rPr>
        <w:t>ne ja</w:t>
      </w:r>
      <w:r w:rsidR="0DAB76D3" w:rsidRPr="75CF7F17">
        <w:rPr>
          <w:rFonts w:ascii="Times New Roman" w:hAnsi="Times New Roman"/>
          <w:sz w:val="24"/>
        </w:rPr>
        <w:t xml:space="preserve"> turvaliseks andmete väljastamiseks vajaliku keskkonna haldami</w:t>
      </w:r>
      <w:r w:rsidR="00926474">
        <w:rPr>
          <w:rFonts w:ascii="Times New Roman" w:hAnsi="Times New Roman"/>
          <w:sz w:val="24"/>
        </w:rPr>
        <w:t>ne).</w:t>
      </w:r>
    </w:p>
    <w:p w14:paraId="78FA76CD" w14:textId="77777777" w:rsidR="003E3805" w:rsidRDefault="003E3805" w:rsidP="0016210D">
      <w:pPr>
        <w:rPr>
          <w:rFonts w:ascii="Times New Roman" w:hAnsi="Times New Roman"/>
          <w:sz w:val="24"/>
        </w:rPr>
      </w:pPr>
    </w:p>
    <w:p w14:paraId="2DE5103B" w14:textId="5074E749" w:rsidR="00E766C7" w:rsidRPr="00702E21" w:rsidRDefault="00E766C7" w:rsidP="25373572">
      <w:pPr>
        <w:rPr>
          <w:rFonts w:ascii="Times New Roman" w:hAnsi="Times New Roman"/>
          <w:sz w:val="24"/>
        </w:rPr>
      </w:pPr>
      <w:r w:rsidRPr="25373572">
        <w:rPr>
          <w:rFonts w:ascii="Times New Roman" w:hAnsi="Times New Roman"/>
          <w:sz w:val="24"/>
        </w:rPr>
        <w:t>Teadustöödes andme</w:t>
      </w:r>
      <w:r w:rsidR="00D654C7" w:rsidRPr="25373572">
        <w:rPr>
          <w:rFonts w:ascii="Times New Roman" w:hAnsi="Times New Roman"/>
          <w:sz w:val="24"/>
        </w:rPr>
        <w:t>te</w:t>
      </w:r>
      <w:r w:rsidRPr="25373572">
        <w:rPr>
          <w:rFonts w:ascii="Times New Roman" w:hAnsi="Times New Roman"/>
          <w:sz w:val="24"/>
        </w:rPr>
        <w:t xml:space="preserve"> kasutamine on valdavalt kaetud teadusrahastustega, milles sisald</w:t>
      </w:r>
      <w:r w:rsidR="00D654C7" w:rsidRPr="25373572">
        <w:rPr>
          <w:rFonts w:ascii="Times New Roman" w:hAnsi="Times New Roman"/>
          <w:sz w:val="24"/>
        </w:rPr>
        <w:t>ub</w:t>
      </w:r>
      <w:r w:rsidRPr="25373572">
        <w:rPr>
          <w:rFonts w:ascii="Times New Roman" w:hAnsi="Times New Roman"/>
          <w:sz w:val="24"/>
        </w:rPr>
        <w:t xml:space="preserve"> ka andmetöötlustasude hüvitamine. Andmeväljastuse rahastus tagab </w:t>
      </w:r>
      <w:r w:rsidR="004C6B95" w:rsidRPr="25373572">
        <w:rPr>
          <w:rFonts w:ascii="Times New Roman" w:hAnsi="Times New Roman"/>
          <w:sz w:val="24"/>
        </w:rPr>
        <w:t>ka selle</w:t>
      </w:r>
      <w:r w:rsidRPr="25373572">
        <w:rPr>
          <w:rFonts w:ascii="Times New Roman" w:hAnsi="Times New Roman"/>
          <w:sz w:val="24"/>
        </w:rPr>
        <w:t xml:space="preserve">, et asutused, kes soovivad andmeid teiseseks kasutuseks, ei soovi andmete väljastust kergekäeliselt ning andmetöötluse eesmärk on eelnevalt põhjalikult </w:t>
      </w:r>
      <w:r w:rsidR="00727820" w:rsidRPr="25373572">
        <w:rPr>
          <w:rFonts w:ascii="Times New Roman" w:hAnsi="Times New Roman"/>
          <w:sz w:val="24"/>
        </w:rPr>
        <w:t xml:space="preserve">läbi </w:t>
      </w:r>
      <w:r w:rsidRPr="25373572">
        <w:rPr>
          <w:rFonts w:ascii="Times New Roman" w:hAnsi="Times New Roman"/>
          <w:sz w:val="24"/>
        </w:rPr>
        <w:t xml:space="preserve">mõeldud </w:t>
      </w:r>
      <w:r w:rsidR="00727820" w:rsidRPr="25373572">
        <w:rPr>
          <w:rFonts w:ascii="Times New Roman" w:hAnsi="Times New Roman"/>
          <w:sz w:val="24"/>
        </w:rPr>
        <w:t>ja</w:t>
      </w:r>
      <w:r w:rsidRPr="25373572">
        <w:rPr>
          <w:rFonts w:ascii="Times New Roman" w:hAnsi="Times New Roman"/>
          <w:sz w:val="24"/>
        </w:rPr>
        <w:t xml:space="preserve"> täidab selget eesmärki.  </w:t>
      </w:r>
      <w:r w:rsidR="5BA8762D" w:rsidRPr="25373572">
        <w:rPr>
          <w:rFonts w:ascii="Times New Roman" w:hAnsi="Times New Roman"/>
          <w:sz w:val="24"/>
        </w:rPr>
        <w:t>Vt Euroopa Liidu suundi otsekohalduvate määruste lõikes IGUS eelnõu § 26 punkti 1 juurest.</w:t>
      </w:r>
    </w:p>
    <w:p w14:paraId="324A0B04" w14:textId="77777777" w:rsidR="00727820" w:rsidRDefault="00727820" w:rsidP="0016210D">
      <w:pPr>
        <w:rPr>
          <w:rFonts w:ascii="Times New Roman" w:hAnsi="Times New Roman"/>
          <w:sz w:val="24"/>
        </w:rPr>
      </w:pPr>
    </w:p>
    <w:p w14:paraId="47AC755C" w14:textId="0104DAC9" w:rsidR="00E766C7" w:rsidRPr="00702E21" w:rsidRDefault="2B4DB187" w:rsidP="0016210D">
      <w:pPr>
        <w:rPr>
          <w:rFonts w:ascii="Times New Roman" w:hAnsi="Times New Roman"/>
          <w:sz w:val="24"/>
        </w:rPr>
      </w:pPr>
      <w:r w:rsidRPr="75CF7F17">
        <w:rPr>
          <w:rFonts w:ascii="Times New Roman" w:hAnsi="Times New Roman"/>
          <w:sz w:val="24"/>
        </w:rPr>
        <w:t>Eelnõu</w:t>
      </w:r>
      <w:r w:rsidR="08786EA4" w:rsidRPr="75CF7F17">
        <w:rPr>
          <w:rFonts w:ascii="Times New Roman" w:hAnsi="Times New Roman"/>
          <w:sz w:val="24"/>
        </w:rPr>
        <w:t xml:space="preserve">ga </w:t>
      </w:r>
      <w:r w:rsidRPr="75CF7F17">
        <w:rPr>
          <w:rFonts w:ascii="Times New Roman" w:hAnsi="Times New Roman"/>
          <w:sz w:val="24"/>
        </w:rPr>
        <w:t>nä</w:t>
      </w:r>
      <w:r w:rsidR="3B2AF4FC" w:rsidRPr="75CF7F17">
        <w:rPr>
          <w:rFonts w:ascii="Times New Roman" w:hAnsi="Times New Roman"/>
          <w:sz w:val="24"/>
        </w:rPr>
        <w:t xml:space="preserve">hakse </w:t>
      </w:r>
      <w:r w:rsidRPr="75CF7F17">
        <w:rPr>
          <w:rFonts w:ascii="Times New Roman" w:hAnsi="Times New Roman"/>
          <w:sz w:val="24"/>
        </w:rPr>
        <w:t xml:space="preserve">ette tingimused millal andmete väljastuse eest tasu ei võeta või millal on andmete väljastajal õigus kaaluda tasu vähendamist. Tasu ei võeta näiteks nende statistiliste andmekoosluste väljastamise eest, mille TEHIK on juba loonud ja avaldanud.  </w:t>
      </w:r>
    </w:p>
    <w:p w14:paraId="467F0E5A" w14:textId="189CB45B" w:rsidR="402026CE" w:rsidRDefault="402026CE" w:rsidP="0016210D">
      <w:pPr>
        <w:rPr>
          <w:rFonts w:ascii="Times New Roman" w:hAnsi="Times New Roman"/>
          <w:sz w:val="24"/>
        </w:rPr>
      </w:pPr>
    </w:p>
    <w:p w14:paraId="7FF15A04" w14:textId="67019E6F" w:rsidR="00AA3FE6" w:rsidRDefault="00CF0939" w:rsidP="0016210D">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Samuti antakse v</w:t>
      </w:r>
      <w:r w:rsidR="00AA3FE6">
        <w:rPr>
          <w:rStyle w:val="normaltextrun"/>
          <w:color w:val="000000"/>
        </w:rPr>
        <w:t>aldkonna eest vastutav</w:t>
      </w:r>
      <w:r>
        <w:rPr>
          <w:rStyle w:val="normaltextrun"/>
          <w:color w:val="000000"/>
        </w:rPr>
        <w:t>ale</w:t>
      </w:r>
      <w:r w:rsidR="00AA3FE6">
        <w:rPr>
          <w:rStyle w:val="normaltextrun"/>
          <w:color w:val="000000"/>
        </w:rPr>
        <w:t xml:space="preserve"> minist</w:t>
      </w:r>
      <w:r>
        <w:rPr>
          <w:rStyle w:val="normaltextrun"/>
          <w:color w:val="000000"/>
        </w:rPr>
        <w:t>rile</w:t>
      </w:r>
      <w:r w:rsidR="00AA3FE6">
        <w:rPr>
          <w:rStyle w:val="normaltextrun"/>
          <w:color w:val="000000"/>
        </w:rPr>
        <w:t xml:space="preserve"> või</w:t>
      </w:r>
      <w:r>
        <w:rPr>
          <w:rStyle w:val="normaltextrun"/>
          <w:color w:val="000000"/>
        </w:rPr>
        <w:t>malus</w:t>
      </w:r>
      <w:r w:rsidR="00AA3FE6">
        <w:rPr>
          <w:rStyle w:val="normaltextrun"/>
          <w:color w:val="000000"/>
        </w:rPr>
        <w:t xml:space="preserve"> kehtestada määrusega täpsem tasu suurus</w:t>
      </w:r>
      <w:r w:rsidR="009A720E">
        <w:rPr>
          <w:rStyle w:val="normaltextrun"/>
          <w:color w:val="000000"/>
        </w:rPr>
        <w:t xml:space="preserve"> ning</w:t>
      </w:r>
      <w:r w:rsidR="00AA3FE6">
        <w:rPr>
          <w:rStyle w:val="normaltextrun"/>
          <w:color w:val="000000"/>
        </w:rPr>
        <w:t xml:space="preserve"> selle võtmise tingimused ja kor</w:t>
      </w:r>
      <w:r w:rsidR="00556990">
        <w:rPr>
          <w:rStyle w:val="normaltextrun"/>
          <w:color w:val="000000"/>
        </w:rPr>
        <w:t>d</w:t>
      </w:r>
      <w:r w:rsidR="00DF2D34">
        <w:rPr>
          <w:rStyle w:val="normaltextrun"/>
          <w:color w:val="000000"/>
        </w:rPr>
        <w:t>.</w:t>
      </w:r>
    </w:p>
    <w:p w14:paraId="2322E901" w14:textId="4B34F638" w:rsidR="00F945DA" w:rsidRDefault="00F945DA" w:rsidP="0016210D">
      <w:pPr>
        <w:rPr>
          <w:rFonts w:cs="Arial"/>
          <w:sz w:val="20"/>
          <w:szCs w:val="20"/>
        </w:rPr>
      </w:pPr>
    </w:p>
    <w:p w14:paraId="5247333B" w14:textId="35ADF02F" w:rsidR="00C77BBB" w:rsidRPr="00C77BBB" w:rsidRDefault="00552298" w:rsidP="25373572">
      <w:pPr>
        <w:rPr>
          <w:rFonts w:ascii="Times New Roman" w:hAnsi="Times New Roman"/>
          <w:sz w:val="24"/>
        </w:rPr>
      </w:pPr>
      <w:r w:rsidRPr="25373572">
        <w:rPr>
          <w:rFonts w:ascii="Times New Roman" w:hAnsi="Times New Roman"/>
          <w:b/>
          <w:bCs/>
          <w:sz w:val="24"/>
        </w:rPr>
        <w:t xml:space="preserve">Eelnõu </w:t>
      </w:r>
      <w:r w:rsidR="00B465B7" w:rsidRPr="25373572">
        <w:rPr>
          <w:rFonts w:ascii="Times New Roman" w:hAnsi="Times New Roman"/>
          <w:b/>
          <w:bCs/>
          <w:sz w:val="24"/>
        </w:rPr>
        <w:t>§ 46 p</w:t>
      </w:r>
      <w:r w:rsidR="00F945DA" w:rsidRPr="25373572">
        <w:rPr>
          <w:rFonts w:ascii="Times New Roman" w:hAnsi="Times New Roman"/>
          <w:b/>
          <w:bCs/>
          <w:sz w:val="24"/>
        </w:rPr>
        <w:t xml:space="preserve">unktiga </w:t>
      </w:r>
      <w:r w:rsidR="00AE03B5" w:rsidRPr="25373572">
        <w:rPr>
          <w:rFonts w:ascii="Times New Roman" w:hAnsi="Times New Roman"/>
          <w:b/>
          <w:bCs/>
          <w:sz w:val="24"/>
        </w:rPr>
        <w:t>1</w:t>
      </w:r>
      <w:r w:rsidR="5BE2BDD6" w:rsidRPr="25373572">
        <w:rPr>
          <w:rFonts w:ascii="Times New Roman" w:hAnsi="Times New Roman"/>
          <w:b/>
          <w:bCs/>
          <w:sz w:val="24"/>
        </w:rPr>
        <w:t>9</w:t>
      </w:r>
      <w:r w:rsidR="00F945DA" w:rsidRPr="25373572">
        <w:rPr>
          <w:rFonts w:ascii="Times New Roman" w:hAnsi="Times New Roman"/>
          <w:b/>
          <w:bCs/>
          <w:sz w:val="24"/>
        </w:rPr>
        <w:t xml:space="preserve"> </w:t>
      </w:r>
      <w:r w:rsidR="00722904" w:rsidRPr="25373572">
        <w:rPr>
          <w:rFonts w:ascii="Times New Roman" w:hAnsi="Times New Roman"/>
          <w:sz w:val="24"/>
        </w:rPr>
        <w:t xml:space="preserve">tunnistatakse </w:t>
      </w:r>
      <w:r w:rsidR="00B00D5C" w:rsidRPr="25373572">
        <w:rPr>
          <w:rFonts w:ascii="Times New Roman" w:hAnsi="Times New Roman"/>
          <w:sz w:val="24"/>
        </w:rPr>
        <w:t>TTKS §</w:t>
      </w:r>
      <w:r w:rsidR="00722904" w:rsidRPr="25373572">
        <w:rPr>
          <w:rFonts w:ascii="Times New Roman" w:hAnsi="Times New Roman"/>
          <w:sz w:val="24"/>
        </w:rPr>
        <w:t xml:space="preserve"> 62</w:t>
      </w:r>
      <w:r w:rsidR="00CD7C50" w:rsidRPr="25373572">
        <w:rPr>
          <w:rFonts w:ascii="Times New Roman" w:hAnsi="Times New Roman"/>
          <w:sz w:val="24"/>
        </w:rPr>
        <w:t xml:space="preserve"> kehtetuks</w:t>
      </w:r>
      <w:r w:rsidR="0CEEB84D" w:rsidRPr="25373572">
        <w:rPr>
          <w:rFonts w:ascii="Times New Roman" w:hAnsi="Times New Roman"/>
          <w:sz w:val="24"/>
        </w:rPr>
        <w:t xml:space="preserve">, tegemist on </w:t>
      </w:r>
      <w:r w:rsidR="5B1867D1" w:rsidRPr="25373572">
        <w:rPr>
          <w:rFonts w:ascii="Times New Roman" w:hAnsi="Times New Roman"/>
          <w:sz w:val="24"/>
        </w:rPr>
        <w:t>sunniraha määr</w:t>
      </w:r>
      <w:r w:rsidR="06812D29" w:rsidRPr="25373572">
        <w:rPr>
          <w:rFonts w:ascii="Times New Roman" w:hAnsi="Times New Roman"/>
          <w:sz w:val="24"/>
        </w:rPr>
        <w:t>aga</w:t>
      </w:r>
      <w:r w:rsidR="5B1867D1" w:rsidRPr="25373572">
        <w:rPr>
          <w:rFonts w:ascii="Times New Roman" w:hAnsi="Times New Roman"/>
          <w:sz w:val="24"/>
        </w:rPr>
        <w:t xml:space="preserve">, mis on liialt madal </w:t>
      </w:r>
      <w:r w:rsidR="00CE5CB6" w:rsidRPr="25373572">
        <w:rPr>
          <w:rFonts w:ascii="Times New Roman" w:hAnsi="Times New Roman"/>
          <w:sz w:val="24"/>
        </w:rPr>
        <w:t>ega</w:t>
      </w:r>
      <w:r w:rsidR="5B1867D1" w:rsidRPr="25373572">
        <w:rPr>
          <w:rFonts w:ascii="Times New Roman" w:hAnsi="Times New Roman"/>
          <w:sz w:val="24"/>
        </w:rPr>
        <w:t xml:space="preserve"> oma seetõttu soovitud hoiatavat mõju võrreldes korrakaitse seaduses (</w:t>
      </w:r>
      <w:proofErr w:type="spellStart"/>
      <w:r w:rsidR="5B1867D1" w:rsidRPr="25373572">
        <w:rPr>
          <w:rFonts w:ascii="Times New Roman" w:hAnsi="Times New Roman"/>
          <w:sz w:val="24"/>
        </w:rPr>
        <w:t>KoRS</w:t>
      </w:r>
      <w:proofErr w:type="spellEnd"/>
      <w:r w:rsidR="5B1867D1" w:rsidRPr="25373572">
        <w:rPr>
          <w:rFonts w:ascii="Times New Roman" w:hAnsi="Times New Roman"/>
          <w:sz w:val="24"/>
        </w:rPr>
        <w:t xml:space="preserve">) </w:t>
      </w:r>
      <w:r w:rsidR="1752087A" w:rsidRPr="25373572">
        <w:rPr>
          <w:rFonts w:ascii="Times New Roman" w:hAnsi="Times New Roman"/>
          <w:sz w:val="24"/>
        </w:rPr>
        <w:t xml:space="preserve">kui </w:t>
      </w:r>
      <w:proofErr w:type="spellStart"/>
      <w:r w:rsidR="1752087A" w:rsidRPr="25373572">
        <w:rPr>
          <w:rFonts w:ascii="Times New Roman" w:hAnsi="Times New Roman"/>
          <w:sz w:val="24"/>
        </w:rPr>
        <w:t>üldseaduses</w:t>
      </w:r>
      <w:proofErr w:type="spellEnd"/>
      <w:r w:rsidR="1752087A" w:rsidRPr="25373572">
        <w:rPr>
          <w:rFonts w:ascii="Times New Roman" w:hAnsi="Times New Roman"/>
          <w:sz w:val="24"/>
        </w:rPr>
        <w:t xml:space="preserve"> </w:t>
      </w:r>
      <w:r w:rsidR="5B1867D1" w:rsidRPr="25373572">
        <w:rPr>
          <w:rFonts w:ascii="Times New Roman" w:hAnsi="Times New Roman"/>
          <w:sz w:val="24"/>
        </w:rPr>
        <w:t xml:space="preserve">sätestatuga. Seetõttu võib pidada piisavaks </w:t>
      </w:r>
      <w:proofErr w:type="spellStart"/>
      <w:r w:rsidR="5B1867D1" w:rsidRPr="25373572">
        <w:rPr>
          <w:rFonts w:ascii="Times New Roman" w:hAnsi="Times New Roman"/>
          <w:sz w:val="24"/>
        </w:rPr>
        <w:t>KoRS</w:t>
      </w:r>
      <w:proofErr w:type="spellEnd"/>
      <w:r w:rsidR="5B1867D1" w:rsidRPr="25373572">
        <w:rPr>
          <w:rFonts w:ascii="Times New Roman" w:hAnsi="Times New Roman"/>
          <w:sz w:val="24"/>
        </w:rPr>
        <w:t xml:space="preserve"> § 23 lõikes 4 </w:t>
      </w:r>
      <w:r w:rsidR="00CB4467" w:rsidRPr="25373572">
        <w:rPr>
          <w:rFonts w:ascii="Times New Roman" w:hAnsi="Times New Roman"/>
          <w:sz w:val="24"/>
        </w:rPr>
        <w:t xml:space="preserve">sätestatud </w:t>
      </w:r>
      <w:proofErr w:type="spellStart"/>
      <w:r w:rsidR="00CB4467" w:rsidRPr="25373572">
        <w:rPr>
          <w:rFonts w:ascii="Times New Roman" w:hAnsi="Times New Roman"/>
          <w:sz w:val="24"/>
        </w:rPr>
        <w:t>üldnormi</w:t>
      </w:r>
      <w:proofErr w:type="spellEnd"/>
      <w:r w:rsidR="00CB4467" w:rsidRPr="25373572">
        <w:rPr>
          <w:rFonts w:ascii="Times New Roman" w:hAnsi="Times New Roman"/>
          <w:sz w:val="24"/>
        </w:rPr>
        <w:t xml:space="preserve"> </w:t>
      </w:r>
      <w:r w:rsidR="5B1867D1" w:rsidRPr="25373572">
        <w:rPr>
          <w:rFonts w:ascii="Times New Roman" w:hAnsi="Times New Roman"/>
          <w:sz w:val="24"/>
        </w:rPr>
        <w:t xml:space="preserve">ning erandit ei ole vaja </w:t>
      </w:r>
      <w:r w:rsidR="57726538" w:rsidRPr="25373572">
        <w:rPr>
          <w:rFonts w:ascii="Times New Roman" w:hAnsi="Times New Roman"/>
          <w:sz w:val="24"/>
        </w:rPr>
        <w:t xml:space="preserve">eriseaduses </w:t>
      </w:r>
      <w:r w:rsidR="5B1867D1" w:rsidRPr="25373572">
        <w:rPr>
          <w:rFonts w:ascii="Times New Roman" w:hAnsi="Times New Roman"/>
          <w:sz w:val="24"/>
        </w:rPr>
        <w:t>kehtesta</w:t>
      </w:r>
      <w:r w:rsidR="6838B929" w:rsidRPr="25373572">
        <w:rPr>
          <w:rFonts w:ascii="Times New Roman" w:hAnsi="Times New Roman"/>
          <w:sz w:val="24"/>
        </w:rPr>
        <w:t>d</w:t>
      </w:r>
      <w:r w:rsidR="5B1867D1" w:rsidRPr="25373572">
        <w:rPr>
          <w:rFonts w:ascii="Times New Roman" w:hAnsi="Times New Roman"/>
          <w:sz w:val="24"/>
        </w:rPr>
        <w:t>a.</w:t>
      </w:r>
    </w:p>
    <w:p w14:paraId="108536B4" w14:textId="77777777" w:rsidR="00C77BBB" w:rsidRPr="00C77BBB" w:rsidRDefault="00C77BBB" w:rsidP="0016210D">
      <w:pPr>
        <w:rPr>
          <w:rFonts w:ascii="Times New Roman" w:hAnsi="Times New Roman"/>
          <w:b/>
          <w:bCs/>
          <w:sz w:val="24"/>
        </w:rPr>
      </w:pPr>
    </w:p>
    <w:p w14:paraId="619049D1" w14:textId="2BC09E86" w:rsidR="00C77BBB" w:rsidRPr="00444ECA" w:rsidRDefault="5B1867D1" w:rsidP="0016210D">
      <w:pPr>
        <w:rPr>
          <w:rFonts w:ascii="Times New Roman" w:hAnsi="Times New Roman"/>
          <w:sz w:val="24"/>
        </w:rPr>
      </w:pPr>
      <w:proofErr w:type="spellStart"/>
      <w:r w:rsidRPr="00444ECA">
        <w:rPr>
          <w:rFonts w:ascii="Times New Roman" w:hAnsi="Times New Roman"/>
          <w:sz w:val="24"/>
        </w:rPr>
        <w:t>KoRS</w:t>
      </w:r>
      <w:proofErr w:type="spellEnd"/>
      <w:r w:rsidRPr="00444ECA">
        <w:rPr>
          <w:rFonts w:ascii="Times New Roman" w:hAnsi="Times New Roman"/>
          <w:sz w:val="24"/>
        </w:rPr>
        <w:t xml:space="preserve"> § 23 lõike 4 kohaselt on sunniraha ülemmäär 9600 eurot (TTKS § 62 kohaselt on see </w:t>
      </w:r>
      <w:r w:rsidR="00581D5A">
        <w:rPr>
          <w:rFonts w:ascii="Times New Roman" w:hAnsi="Times New Roman"/>
          <w:sz w:val="24"/>
        </w:rPr>
        <w:t>praegu</w:t>
      </w:r>
      <w:r w:rsidRPr="00444ECA">
        <w:rPr>
          <w:rFonts w:ascii="Times New Roman" w:hAnsi="Times New Roman"/>
          <w:sz w:val="24"/>
        </w:rPr>
        <w:t xml:space="preserve"> 640 eurot). Sunniraha peab olema piisavalt suur, et sel</w:t>
      </w:r>
      <w:r w:rsidR="00581D5A">
        <w:rPr>
          <w:rFonts w:ascii="Times New Roman" w:hAnsi="Times New Roman"/>
          <w:sz w:val="24"/>
        </w:rPr>
        <w:t>lel</w:t>
      </w:r>
      <w:r w:rsidRPr="00444ECA">
        <w:rPr>
          <w:rFonts w:ascii="Times New Roman" w:hAnsi="Times New Roman"/>
          <w:sz w:val="24"/>
        </w:rPr>
        <w:t xml:space="preserve"> oleks rikku</w:t>
      </w:r>
      <w:r w:rsidR="00487744">
        <w:rPr>
          <w:rFonts w:ascii="Times New Roman" w:hAnsi="Times New Roman"/>
          <w:sz w:val="24"/>
        </w:rPr>
        <w:t>jale</w:t>
      </w:r>
      <w:r w:rsidRPr="00444ECA">
        <w:rPr>
          <w:rFonts w:ascii="Times New Roman" w:hAnsi="Times New Roman"/>
          <w:sz w:val="24"/>
        </w:rPr>
        <w:t xml:space="preserve"> motiveeriv mõju.</w:t>
      </w:r>
    </w:p>
    <w:p w14:paraId="776CBA21" w14:textId="77777777" w:rsidR="00C77BBB" w:rsidRPr="00C77BBB" w:rsidRDefault="00C77BBB" w:rsidP="0016210D">
      <w:pPr>
        <w:rPr>
          <w:rFonts w:ascii="Times New Roman" w:hAnsi="Times New Roman"/>
          <w:b/>
          <w:bCs/>
          <w:sz w:val="24"/>
        </w:rPr>
      </w:pPr>
    </w:p>
    <w:p w14:paraId="02F10842" w14:textId="32DB84E4" w:rsidR="00C77BBB" w:rsidRPr="00C77BBB" w:rsidRDefault="5B1867D1" w:rsidP="0016210D">
      <w:pPr>
        <w:rPr>
          <w:rFonts w:ascii="Times New Roman" w:hAnsi="Times New Roman"/>
          <w:sz w:val="24"/>
        </w:rPr>
      </w:pPr>
      <w:r w:rsidRPr="75CF7F17">
        <w:rPr>
          <w:rFonts w:ascii="Times New Roman" w:hAnsi="Times New Roman"/>
          <w:sz w:val="24"/>
        </w:rPr>
        <w:t>Kehtiv sunniraha ülemmäär on TTKS-</w:t>
      </w:r>
      <w:proofErr w:type="spellStart"/>
      <w:r w:rsidRPr="75CF7F17">
        <w:rPr>
          <w:rFonts w:ascii="Times New Roman" w:hAnsi="Times New Roman"/>
          <w:sz w:val="24"/>
        </w:rPr>
        <w:t>is</w:t>
      </w:r>
      <w:proofErr w:type="spellEnd"/>
      <w:r w:rsidRPr="75CF7F17">
        <w:rPr>
          <w:rFonts w:ascii="Times New Roman" w:hAnsi="Times New Roman"/>
          <w:sz w:val="24"/>
        </w:rPr>
        <w:t xml:space="preserve"> püsinud muutumatuna alates aastast 2002. Arvestades elukalliduse tõusu </w:t>
      </w:r>
      <w:r w:rsidR="00487744">
        <w:rPr>
          <w:rFonts w:ascii="Times New Roman" w:hAnsi="Times New Roman"/>
          <w:sz w:val="24"/>
        </w:rPr>
        <w:t>ja</w:t>
      </w:r>
      <w:r w:rsidRPr="75CF7F17">
        <w:rPr>
          <w:rFonts w:ascii="Times New Roman" w:hAnsi="Times New Roman"/>
          <w:sz w:val="24"/>
        </w:rPr>
        <w:t xml:space="preserve"> </w:t>
      </w:r>
      <w:r w:rsidR="00C44F8A">
        <w:rPr>
          <w:rFonts w:ascii="Times New Roman" w:hAnsi="Times New Roman"/>
          <w:sz w:val="24"/>
        </w:rPr>
        <w:t>muid</w:t>
      </w:r>
      <w:r w:rsidRPr="75CF7F17">
        <w:rPr>
          <w:rFonts w:ascii="Times New Roman" w:hAnsi="Times New Roman"/>
          <w:sz w:val="24"/>
        </w:rPr>
        <w:t xml:space="preserve"> arvestuse aluseks olevaid faktoreid</w:t>
      </w:r>
      <w:r w:rsidR="00487744">
        <w:rPr>
          <w:rFonts w:ascii="Times New Roman" w:hAnsi="Times New Roman"/>
          <w:sz w:val="24"/>
        </w:rPr>
        <w:t>,</w:t>
      </w:r>
      <w:r w:rsidRPr="75CF7F17">
        <w:rPr>
          <w:rFonts w:ascii="Times New Roman" w:hAnsi="Times New Roman"/>
          <w:sz w:val="24"/>
        </w:rPr>
        <w:t xml:space="preserve"> on ilmselge, et samas suuruses sunniraha määr ei mõju aastal 2024 rikkujatele enam motiveerivalt. </w:t>
      </w:r>
    </w:p>
    <w:p w14:paraId="4E486829" w14:textId="1D33286D" w:rsidR="00C77BBB" w:rsidRPr="00C77BBB" w:rsidRDefault="00C77BBB" w:rsidP="0016210D">
      <w:pPr>
        <w:rPr>
          <w:rFonts w:ascii="Times New Roman" w:hAnsi="Times New Roman"/>
          <w:sz w:val="24"/>
        </w:rPr>
      </w:pPr>
    </w:p>
    <w:p w14:paraId="212D70B6" w14:textId="5AEC7DA4" w:rsidR="00C77BBB" w:rsidRPr="00C77BBB" w:rsidRDefault="00C77BBB" w:rsidP="0016210D">
      <w:pPr>
        <w:rPr>
          <w:rFonts w:ascii="Times New Roman" w:hAnsi="Times New Roman"/>
          <w:sz w:val="24"/>
        </w:rPr>
      </w:pPr>
      <w:r w:rsidRPr="672799D4">
        <w:rPr>
          <w:rFonts w:ascii="Times New Roman" w:hAnsi="Times New Roman"/>
          <w:sz w:val="24"/>
        </w:rPr>
        <w:t xml:space="preserve">Sunniraha saab rakendada ainult ettekirjutuse täitmisele kallutamiseks. Seega </w:t>
      </w:r>
      <w:r w:rsidR="00BF3ED4">
        <w:rPr>
          <w:rFonts w:ascii="Times New Roman" w:hAnsi="Times New Roman"/>
          <w:sz w:val="24"/>
        </w:rPr>
        <w:t>saab</w:t>
      </w:r>
      <w:r w:rsidRPr="672799D4">
        <w:rPr>
          <w:rFonts w:ascii="Times New Roman" w:hAnsi="Times New Roman"/>
          <w:sz w:val="24"/>
        </w:rPr>
        <w:t xml:space="preserve"> sunniraha rakendada juhul, kui isikule on tehtud ettekirjutus ning ta ei ole seda määratud tähtaja jooksul täitnud. Kui maksimaalne sunniraha määr on liiga madal, ei motiveeri see rikkujat ettekirjutust täitma, sest lihtsam ja mõningatel juhtudel ehk isegi majanduslikult soodsam on tasuda sunniraha ja jätkata rikkumisega.</w:t>
      </w:r>
    </w:p>
    <w:p w14:paraId="179141DD" w14:textId="77777777" w:rsidR="00C77BBB" w:rsidRDefault="00C77BBB" w:rsidP="0016210D">
      <w:pPr>
        <w:rPr>
          <w:rFonts w:ascii="Times New Roman" w:hAnsi="Times New Roman"/>
          <w:b/>
          <w:bCs/>
          <w:sz w:val="24"/>
        </w:rPr>
      </w:pPr>
    </w:p>
    <w:p w14:paraId="5EB7DB0D" w14:textId="6B850C4E" w:rsidR="00F945DA" w:rsidRPr="00395878" w:rsidRDefault="00395878" w:rsidP="25373572">
      <w:pPr>
        <w:rPr>
          <w:rFonts w:ascii="Times New Roman" w:hAnsi="Times New Roman"/>
          <w:sz w:val="24"/>
        </w:rPr>
      </w:pPr>
      <w:r w:rsidRPr="25373572">
        <w:rPr>
          <w:rFonts w:ascii="Times New Roman" w:hAnsi="Times New Roman"/>
          <w:b/>
          <w:bCs/>
          <w:sz w:val="24"/>
        </w:rPr>
        <w:t xml:space="preserve">Eelnõu § 46 punktiga </w:t>
      </w:r>
      <w:r w:rsidR="4FFA440C" w:rsidRPr="25373572">
        <w:rPr>
          <w:rFonts w:ascii="Times New Roman" w:hAnsi="Times New Roman"/>
          <w:b/>
          <w:bCs/>
          <w:sz w:val="24"/>
        </w:rPr>
        <w:t>20</w:t>
      </w:r>
      <w:r w:rsidR="40AB8BD8" w:rsidRPr="25373572">
        <w:rPr>
          <w:rFonts w:ascii="Times New Roman" w:hAnsi="Times New Roman"/>
          <w:sz w:val="24"/>
        </w:rPr>
        <w:t xml:space="preserve"> täiendatakse </w:t>
      </w:r>
      <w:r w:rsidR="003C47C7" w:rsidRPr="25373572">
        <w:rPr>
          <w:rFonts w:ascii="Times New Roman" w:hAnsi="Times New Roman"/>
          <w:sz w:val="24"/>
        </w:rPr>
        <w:t>TTKS-i</w:t>
      </w:r>
      <w:r w:rsidR="40AB8BD8" w:rsidRPr="25373572">
        <w:rPr>
          <w:rFonts w:ascii="Times New Roman" w:hAnsi="Times New Roman"/>
          <w:sz w:val="24"/>
        </w:rPr>
        <w:t xml:space="preserve"> §-ga 72</w:t>
      </w:r>
      <w:r w:rsidR="40AB8BD8" w:rsidRPr="25373572">
        <w:rPr>
          <w:rFonts w:ascii="Times New Roman" w:hAnsi="Times New Roman"/>
          <w:sz w:val="24"/>
          <w:vertAlign w:val="superscript"/>
        </w:rPr>
        <w:t>12</w:t>
      </w:r>
      <w:r w:rsidR="40AB8BD8" w:rsidRPr="25373572">
        <w:rPr>
          <w:rFonts w:ascii="Times New Roman" w:hAnsi="Times New Roman"/>
          <w:sz w:val="24"/>
        </w:rPr>
        <w:t>, mille</w:t>
      </w:r>
      <w:r w:rsidR="00522009" w:rsidRPr="25373572">
        <w:rPr>
          <w:rFonts w:ascii="Times New Roman" w:hAnsi="Times New Roman"/>
          <w:sz w:val="24"/>
        </w:rPr>
        <w:t>s</w:t>
      </w:r>
      <w:r w:rsidR="40AB8BD8" w:rsidRPr="25373572">
        <w:rPr>
          <w:rFonts w:ascii="Times New Roman" w:hAnsi="Times New Roman"/>
          <w:sz w:val="24"/>
        </w:rPr>
        <w:t xml:space="preserve"> nähakse </w:t>
      </w:r>
      <w:r w:rsidR="00856997" w:rsidRPr="25373572">
        <w:rPr>
          <w:rFonts w:ascii="Times New Roman" w:hAnsi="Times New Roman"/>
          <w:sz w:val="24"/>
        </w:rPr>
        <w:t>ette</w:t>
      </w:r>
      <w:r w:rsidR="6A807C1E" w:rsidRPr="25373572">
        <w:rPr>
          <w:rFonts w:ascii="Times New Roman" w:hAnsi="Times New Roman"/>
          <w:sz w:val="24"/>
        </w:rPr>
        <w:t xml:space="preserve"> pooleaastane</w:t>
      </w:r>
      <w:r w:rsidR="4DBD9C3E" w:rsidRPr="25373572">
        <w:rPr>
          <w:rFonts w:ascii="Times New Roman" w:hAnsi="Times New Roman"/>
          <w:sz w:val="24"/>
        </w:rPr>
        <w:t xml:space="preserve"> üleminekuaeg TTKS</w:t>
      </w:r>
      <w:r w:rsidR="40AB8BD8" w:rsidRPr="25373572">
        <w:rPr>
          <w:rFonts w:ascii="Times New Roman" w:hAnsi="Times New Roman"/>
          <w:sz w:val="24"/>
        </w:rPr>
        <w:t xml:space="preserve"> § 59</w:t>
      </w:r>
      <w:r w:rsidR="40AB8BD8" w:rsidRPr="25373572">
        <w:rPr>
          <w:rFonts w:ascii="Times New Roman" w:eastAsia="Arial" w:hAnsi="Times New Roman"/>
          <w:sz w:val="24"/>
          <w:vertAlign w:val="superscript"/>
        </w:rPr>
        <w:t>5</w:t>
      </w:r>
      <w:r w:rsidR="40AB8BD8" w:rsidRPr="25373572">
        <w:rPr>
          <w:rFonts w:ascii="Times New Roman" w:eastAsia="Arial" w:hAnsi="Times New Roman"/>
          <w:sz w:val="24"/>
        </w:rPr>
        <w:t xml:space="preserve"> </w:t>
      </w:r>
      <w:r w:rsidR="6ECFC0F5" w:rsidRPr="25373572">
        <w:rPr>
          <w:rFonts w:ascii="Times New Roman" w:eastAsia="Arial" w:hAnsi="Times New Roman"/>
          <w:sz w:val="24"/>
        </w:rPr>
        <w:t>alusel k</w:t>
      </w:r>
      <w:r w:rsidR="6ECFC0F5" w:rsidRPr="25373572">
        <w:rPr>
          <w:rFonts w:ascii="Times New Roman" w:hAnsi="Times New Roman"/>
          <w:sz w:val="24"/>
        </w:rPr>
        <w:t>ehtestatavate tasumäärade rakendamiseks</w:t>
      </w:r>
      <w:r w:rsidR="71A5F053" w:rsidRPr="25373572">
        <w:rPr>
          <w:rFonts w:ascii="Times New Roman" w:hAnsi="Times New Roman"/>
          <w:sz w:val="24"/>
        </w:rPr>
        <w:t xml:space="preserve"> teadusuuringu eesmärgil tehtavatele </w:t>
      </w:r>
      <w:proofErr w:type="spellStart"/>
      <w:r w:rsidR="00806B88" w:rsidRPr="25373572">
        <w:rPr>
          <w:rFonts w:ascii="Times New Roman" w:hAnsi="Times New Roman"/>
          <w:sz w:val="24"/>
        </w:rPr>
        <w:t>TIS-i</w:t>
      </w:r>
      <w:proofErr w:type="spellEnd"/>
      <w:r w:rsidR="71A5F053" w:rsidRPr="25373572">
        <w:rPr>
          <w:rFonts w:ascii="Times New Roman" w:hAnsi="Times New Roman"/>
          <w:sz w:val="24"/>
        </w:rPr>
        <w:t xml:space="preserve"> andmeväljastustele.</w:t>
      </w:r>
      <w:r w:rsidR="4857364D" w:rsidRPr="25373572">
        <w:rPr>
          <w:rFonts w:ascii="Times New Roman" w:hAnsi="Times New Roman"/>
          <w:sz w:val="24"/>
        </w:rPr>
        <w:t xml:space="preserve"> </w:t>
      </w:r>
    </w:p>
    <w:p w14:paraId="37473C6F" w14:textId="32DB4A9E" w:rsidR="25373572" w:rsidRDefault="25373572" w:rsidP="25373572">
      <w:pPr>
        <w:rPr>
          <w:rFonts w:ascii="Times New Roman" w:hAnsi="Times New Roman"/>
          <w:sz w:val="24"/>
        </w:rPr>
      </w:pPr>
    </w:p>
    <w:p w14:paraId="3737E24B" w14:textId="38281631" w:rsidR="002E47E5" w:rsidRDefault="791DF6E5" w:rsidP="0016210D">
      <w:pPr>
        <w:rPr>
          <w:rFonts w:ascii="Times New Roman" w:hAnsi="Times New Roman"/>
          <w:sz w:val="24"/>
        </w:rPr>
      </w:pPr>
      <w:r w:rsidRPr="75CF7F17">
        <w:rPr>
          <w:rFonts w:ascii="Times New Roman" w:hAnsi="Times New Roman"/>
          <w:b/>
          <w:bCs/>
          <w:sz w:val="24"/>
        </w:rPr>
        <w:t>Eelnõu</w:t>
      </w:r>
      <w:r w:rsidR="2CE8763D" w:rsidRPr="75CF7F17">
        <w:rPr>
          <w:rFonts w:ascii="Times New Roman" w:hAnsi="Times New Roman"/>
          <w:b/>
          <w:bCs/>
          <w:sz w:val="24"/>
        </w:rPr>
        <w:t xml:space="preserve"> </w:t>
      </w:r>
      <w:r w:rsidR="0089646F">
        <w:rPr>
          <w:rFonts w:ascii="Times New Roman" w:hAnsi="Times New Roman"/>
          <w:b/>
          <w:bCs/>
          <w:sz w:val="24"/>
        </w:rPr>
        <w:t>§-ga</w:t>
      </w:r>
      <w:r w:rsidR="2CE8763D" w:rsidRPr="75CF7F17">
        <w:rPr>
          <w:rFonts w:ascii="Times New Roman" w:hAnsi="Times New Roman"/>
          <w:b/>
          <w:bCs/>
          <w:sz w:val="24"/>
        </w:rPr>
        <w:t xml:space="preserve"> </w:t>
      </w:r>
      <w:r w:rsidR="00395878">
        <w:rPr>
          <w:rFonts w:ascii="Times New Roman" w:hAnsi="Times New Roman"/>
          <w:b/>
          <w:bCs/>
          <w:sz w:val="24"/>
        </w:rPr>
        <w:t>47</w:t>
      </w:r>
      <w:r w:rsidR="2CE8763D" w:rsidRPr="75CF7F17">
        <w:rPr>
          <w:rFonts w:ascii="Times New Roman" w:hAnsi="Times New Roman"/>
          <w:b/>
          <w:bCs/>
          <w:sz w:val="24"/>
        </w:rPr>
        <w:t xml:space="preserve"> muudetakse </w:t>
      </w:r>
      <w:r w:rsidR="0030471A">
        <w:rPr>
          <w:rFonts w:ascii="Times New Roman" w:hAnsi="Times New Roman"/>
          <w:b/>
          <w:bCs/>
          <w:sz w:val="24"/>
        </w:rPr>
        <w:t xml:space="preserve">võrdse kohtlemise seadust </w:t>
      </w:r>
      <w:r w:rsidR="003B3427" w:rsidRPr="00F561AC">
        <w:rPr>
          <w:rFonts w:ascii="Times New Roman" w:hAnsi="Times New Roman"/>
          <w:sz w:val="24"/>
        </w:rPr>
        <w:t>(</w:t>
      </w:r>
      <w:proofErr w:type="spellStart"/>
      <w:r w:rsidR="006122DF" w:rsidRPr="00F561AC">
        <w:rPr>
          <w:rFonts w:ascii="Times New Roman" w:hAnsi="Times New Roman"/>
          <w:sz w:val="24"/>
        </w:rPr>
        <w:t>VõrdKS</w:t>
      </w:r>
      <w:proofErr w:type="spellEnd"/>
      <w:r w:rsidR="003B3427" w:rsidRPr="00F561AC">
        <w:rPr>
          <w:rFonts w:ascii="Times New Roman" w:hAnsi="Times New Roman"/>
          <w:sz w:val="24"/>
        </w:rPr>
        <w:t>)</w:t>
      </w:r>
      <w:r w:rsidR="6A197EE8" w:rsidRPr="75CF7F17">
        <w:rPr>
          <w:rFonts w:ascii="Times New Roman" w:hAnsi="Times New Roman"/>
          <w:b/>
          <w:bCs/>
          <w:sz w:val="24"/>
        </w:rPr>
        <w:t xml:space="preserve"> </w:t>
      </w:r>
      <w:r w:rsidR="6A197EE8" w:rsidRPr="75CF7F17">
        <w:rPr>
          <w:rFonts w:ascii="Times New Roman" w:hAnsi="Times New Roman"/>
          <w:sz w:val="24"/>
        </w:rPr>
        <w:t xml:space="preserve">ning tuuakse </w:t>
      </w:r>
      <w:r w:rsidR="00D42699">
        <w:rPr>
          <w:rFonts w:ascii="Times New Roman" w:hAnsi="Times New Roman"/>
          <w:sz w:val="24"/>
        </w:rPr>
        <w:t>IGUS-</w:t>
      </w:r>
      <w:proofErr w:type="spellStart"/>
      <w:r w:rsidR="00D42699">
        <w:rPr>
          <w:rFonts w:ascii="Times New Roman" w:hAnsi="Times New Roman"/>
          <w:sz w:val="24"/>
        </w:rPr>
        <w:t>is</w:t>
      </w:r>
      <w:proofErr w:type="spellEnd"/>
      <w:r w:rsidR="008B30F6">
        <w:rPr>
          <w:rFonts w:ascii="Times New Roman" w:hAnsi="Times New Roman"/>
          <w:sz w:val="24"/>
        </w:rPr>
        <w:t xml:space="preserve"> ette nähtud</w:t>
      </w:r>
      <w:r w:rsidR="6A197EE8" w:rsidRPr="75CF7F17">
        <w:rPr>
          <w:rFonts w:ascii="Times New Roman" w:hAnsi="Times New Roman"/>
          <w:sz w:val="24"/>
        </w:rPr>
        <w:t xml:space="preserve"> diskrimineerimise keeld </w:t>
      </w:r>
      <w:proofErr w:type="spellStart"/>
      <w:r w:rsidR="00764DF4" w:rsidRPr="08FC878B">
        <w:rPr>
          <w:rFonts w:ascii="Times New Roman" w:hAnsi="Times New Roman"/>
          <w:sz w:val="24"/>
        </w:rPr>
        <w:t>VõrdKS</w:t>
      </w:r>
      <w:proofErr w:type="spellEnd"/>
      <w:r w:rsidR="00764DF4">
        <w:rPr>
          <w:rFonts w:ascii="Times New Roman" w:hAnsi="Times New Roman"/>
          <w:sz w:val="24"/>
        </w:rPr>
        <w:t>-i.</w:t>
      </w:r>
      <w:r w:rsidR="6358F914" w:rsidRPr="75CF7F17">
        <w:rPr>
          <w:rFonts w:ascii="Times New Roman" w:hAnsi="Times New Roman"/>
          <w:sz w:val="24"/>
        </w:rPr>
        <w:t xml:space="preserve"> Eelnõu vastuvõtmisega korrastatakse ja muudetakse </w:t>
      </w:r>
      <w:proofErr w:type="spellStart"/>
      <w:r w:rsidR="6358F914" w:rsidRPr="75CF7F17">
        <w:rPr>
          <w:rFonts w:ascii="Times New Roman" w:hAnsi="Times New Roman"/>
          <w:sz w:val="24"/>
        </w:rPr>
        <w:t>inimgeeniuuringute</w:t>
      </w:r>
      <w:proofErr w:type="spellEnd"/>
      <w:r w:rsidR="6358F914" w:rsidRPr="75CF7F17">
        <w:rPr>
          <w:rFonts w:ascii="Times New Roman" w:hAnsi="Times New Roman"/>
          <w:sz w:val="24"/>
        </w:rPr>
        <w:t xml:space="preserve"> valdkonna korraldust</w:t>
      </w:r>
      <w:r w:rsidR="002118AC">
        <w:rPr>
          <w:rFonts w:ascii="Times New Roman" w:hAnsi="Times New Roman"/>
          <w:sz w:val="24"/>
        </w:rPr>
        <w:t xml:space="preserve"> ja</w:t>
      </w:r>
      <w:r w:rsidR="6358F914" w:rsidRPr="75CF7F17">
        <w:rPr>
          <w:rFonts w:ascii="Times New Roman" w:hAnsi="Times New Roman"/>
          <w:sz w:val="24"/>
        </w:rPr>
        <w:t xml:space="preserve"> geeniandmete töötlemist nii geenivaramus kui ka väljaspool geenivaramut arusaadavamaks ja läbipaistvamaks. </w:t>
      </w:r>
      <w:r w:rsidR="12A531B4" w:rsidRPr="75CF7F17">
        <w:rPr>
          <w:rFonts w:ascii="Times New Roman" w:hAnsi="Times New Roman"/>
          <w:sz w:val="24"/>
        </w:rPr>
        <w:t xml:space="preserve">Diskrimineerimise keeld, mis on sätestatud kehtiva IGUS </w:t>
      </w:r>
      <w:r w:rsidR="0044481B">
        <w:rPr>
          <w:rFonts w:ascii="Times New Roman" w:hAnsi="Times New Roman"/>
          <w:sz w:val="24"/>
        </w:rPr>
        <w:t>5. </w:t>
      </w:r>
      <w:r w:rsidR="12A531B4" w:rsidRPr="75CF7F17">
        <w:rPr>
          <w:rFonts w:ascii="Times New Roman" w:hAnsi="Times New Roman"/>
          <w:sz w:val="24"/>
        </w:rPr>
        <w:t>peatükis</w:t>
      </w:r>
      <w:r w:rsidR="0044481B">
        <w:rPr>
          <w:rFonts w:ascii="Times New Roman" w:hAnsi="Times New Roman"/>
          <w:sz w:val="24"/>
        </w:rPr>
        <w:t>,</w:t>
      </w:r>
      <w:r w:rsidR="12A531B4" w:rsidRPr="75CF7F17">
        <w:rPr>
          <w:rFonts w:ascii="Times New Roman" w:hAnsi="Times New Roman"/>
          <w:sz w:val="24"/>
        </w:rPr>
        <w:t xml:space="preserve"> </w:t>
      </w:r>
      <w:r w:rsidR="002B5072">
        <w:rPr>
          <w:rFonts w:ascii="Times New Roman" w:hAnsi="Times New Roman"/>
          <w:sz w:val="24"/>
        </w:rPr>
        <w:t>ei kuulu</w:t>
      </w:r>
      <w:r w:rsidR="12A531B4" w:rsidRPr="002B5072">
        <w:rPr>
          <w:rFonts w:ascii="Times New Roman" w:hAnsi="Times New Roman"/>
          <w:sz w:val="24"/>
        </w:rPr>
        <w:t xml:space="preserve"> kehtiva</w:t>
      </w:r>
      <w:r w:rsidR="12A531B4" w:rsidRPr="75CF7F17">
        <w:rPr>
          <w:rFonts w:ascii="Times New Roman" w:hAnsi="Times New Roman"/>
          <w:sz w:val="24"/>
        </w:rPr>
        <w:t xml:space="preserve"> seaduse kohaldamisalas</w:t>
      </w:r>
      <w:r w:rsidR="002B5072">
        <w:rPr>
          <w:rFonts w:ascii="Times New Roman" w:hAnsi="Times New Roman"/>
          <w:sz w:val="24"/>
        </w:rPr>
        <w:t>se</w:t>
      </w:r>
      <w:r w:rsidR="12A531B4" w:rsidRPr="75CF7F17">
        <w:rPr>
          <w:rFonts w:ascii="Times New Roman" w:hAnsi="Times New Roman"/>
          <w:sz w:val="24"/>
        </w:rPr>
        <w:t xml:space="preserve"> ning </w:t>
      </w:r>
      <w:r w:rsidR="00F94650">
        <w:rPr>
          <w:rFonts w:ascii="Times New Roman" w:hAnsi="Times New Roman"/>
          <w:sz w:val="24"/>
        </w:rPr>
        <w:t xml:space="preserve">see </w:t>
      </w:r>
      <w:r w:rsidR="12A531B4" w:rsidRPr="75CF7F17">
        <w:rPr>
          <w:rFonts w:ascii="Times New Roman" w:hAnsi="Times New Roman"/>
          <w:sz w:val="24"/>
        </w:rPr>
        <w:t xml:space="preserve">ei ole seotud ega kooskõlas </w:t>
      </w:r>
      <w:proofErr w:type="spellStart"/>
      <w:r w:rsidR="12A531B4" w:rsidRPr="75CF7F17">
        <w:rPr>
          <w:rFonts w:ascii="Times New Roman" w:hAnsi="Times New Roman"/>
          <w:sz w:val="24"/>
        </w:rPr>
        <w:t>VõrdKS</w:t>
      </w:r>
      <w:r w:rsidR="00F94650">
        <w:rPr>
          <w:rFonts w:ascii="Times New Roman" w:hAnsi="Times New Roman"/>
          <w:sz w:val="24"/>
        </w:rPr>
        <w:t>-</w:t>
      </w:r>
      <w:r w:rsidR="12A531B4" w:rsidRPr="75CF7F17">
        <w:rPr>
          <w:rFonts w:ascii="Times New Roman" w:hAnsi="Times New Roman"/>
          <w:sz w:val="24"/>
        </w:rPr>
        <w:t>is</w:t>
      </w:r>
      <w:proofErr w:type="spellEnd"/>
      <w:r w:rsidR="12A531B4" w:rsidRPr="75CF7F17">
        <w:rPr>
          <w:rFonts w:ascii="Times New Roman" w:hAnsi="Times New Roman"/>
          <w:sz w:val="24"/>
        </w:rPr>
        <w:t xml:space="preserve"> tagatud õiguste ja tagatistega. Kehtivas IGUS</w:t>
      </w:r>
      <w:r w:rsidR="00F94650">
        <w:rPr>
          <w:rFonts w:ascii="Times New Roman" w:hAnsi="Times New Roman"/>
          <w:sz w:val="24"/>
        </w:rPr>
        <w:t>-</w:t>
      </w:r>
      <w:proofErr w:type="spellStart"/>
      <w:r w:rsidR="00F94650">
        <w:rPr>
          <w:rFonts w:ascii="Times New Roman" w:hAnsi="Times New Roman"/>
          <w:sz w:val="24"/>
        </w:rPr>
        <w:t>is</w:t>
      </w:r>
      <w:proofErr w:type="spellEnd"/>
      <w:r w:rsidR="12A531B4" w:rsidRPr="75CF7F17">
        <w:rPr>
          <w:rFonts w:ascii="Times New Roman" w:hAnsi="Times New Roman"/>
          <w:sz w:val="24"/>
        </w:rPr>
        <w:t xml:space="preserve"> sätestatud diskrimineerimise keeld ei ole oma kuuluvuselt </w:t>
      </w:r>
      <w:r w:rsidR="00643E70">
        <w:rPr>
          <w:rFonts w:ascii="Times New Roman" w:hAnsi="Times New Roman"/>
          <w:sz w:val="24"/>
        </w:rPr>
        <w:t>ega</w:t>
      </w:r>
      <w:r w:rsidR="12A531B4" w:rsidRPr="75CF7F17">
        <w:rPr>
          <w:rFonts w:ascii="Times New Roman" w:hAnsi="Times New Roman"/>
          <w:sz w:val="24"/>
        </w:rPr>
        <w:t xml:space="preserve"> asetuselt käesoleva regulatsiooni kohaldamisalas </w:t>
      </w:r>
      <w:r w:rsidR="00E7010A" w:rsidRPr="75CF7F17">
        <w:rPr>
          <w:rFonts w:ascii="Times New Roman" w:hAnsi="Times New Roman"/>
          <w:sz w:val="24"/>
        </w:rPr>
        <w:t xml:space="preserve">asjakohane </w:t>
      </w:r>
      <w:r w:rsidR="12A531B4" w:rsidRPr="75CF7F17">
        <w:rPr>
          <w:rFonts w:ascii="Times New Roman" w:hAnsi="Times New Roman"/>
          <w:sz w:val="24"/>
        </w:rPr>
        <w:t xml:space="preserve">selliselt, et voliniku kaasatus </w:t>
      </w:r>
      <w:r w:rsidR="00561FBA" w:rsidRPr="75CF7F17">
        <w:rPr>
          <w:rFonts w:ascii="Times New Roman" w:hAnsi="Times New Roman"/>
          <w:sz w:val="24"/>
        </w:rPr>
        <w:t xml:space="preserve">oleks tagatud </w:t>
      </w:r>
      <w:r w:rsidR="12A531B4" w:rsidRPr="00B806E9">
        <w:rPr>
          <w:rFonts w:ascii="Times New Roman" w:hAnsi="Times New Roman"/>
          <w:sz w:val="24"/>
        </w:rPr>
        <w:t>ning doonori õigused oleks</w:t>
      </w:r>
      <w:r w:rsidR="00E7010A" w:rsidRPr="00B806E9">
        <w:rPr>
          <w:rFonts w:ascii="Times New Roman" w:hAnsi="Times New Roman"/>
          <w:sz w:val="24"/>
        </w:rPr>
        <w:t>id</w:t>
      </w:r>
      <w:r w:rsidR="00A5254F" w:rsidRPr="00B806E9">
        <w:rPr>
          <w:rFonts w:ascii="Times New Roman" w:hAnsi="Times New Roman"/>
          <w:sz w:val="24"/>
        </w:rPr>
        <w:t xml:space="preserve"> välja toodud ja</w:t>
      </w:r>
      <w:r w:rsidR="12A531B4" w:rsidRPr="00B806E9">
        <w:rPr>
          <w:rFonts w:ascii="Times New Roman" w:hAnsi="Times New Roman"/>
          <w:sz w:val="24"/>
        </w:rPr>
        <w:t xml:space="preserve"> suunatud kohustatud siht</w:t>
      </w:r>
      <w:r w:rsidR="00E7010A" w:rsidRPr="00B806E9">
        <w:rPr>
          <w:rFonts w:ascii="Times New Roman" w:hAnsi="Times New Roman"/>
          <w:sz w:val="24"/>
        </w:rPr>
        <w:t>rühmale</w:t>
      </w:r>
      <w:r w:rsidR="12A531B4" w:rsidRPr="00B806E9">
        <w:rPr>
          <w:rFonts w:ascii="Times New Roman" w:hAnsi="Times New Roman"/>
          <w:sz w:val="24"/>
        </w:rPr>
        <w:t xml:space="preserve"> (kehtiv IGUS ei reguleeri töösuhteid </w:t>
      </w:r>
      <w:r w:rsidR="00E7010A" w:rsidRPr="00B806E9">
        <w:rPr>
          <w:rFonts w:ascii="Times New Roman" w:hAnsi="Times New Roman"/>
          <w:sz w:val="24"/>
        </w:rPr>
        <w:t>ega</w:t>
      </w:r>
      <w:r w:rsidR="12A531B4" w:rsidRPr="00B806E9">
        <w:rPr>
          <w:rFonts w:ascii="Times New Roman" w:hAnsi="Times New Roman"/>
          <w:sz w:val="24"/>
        </w:rPr>
        <w:t xml:space="preserve"> kindlustussuhteid)</w:t>
      </w:r>
      <w:r w:rsidR="00A5254F" w:rsidRPr="00B806E9">
        <w:rPr>
          <w:rFonts w:ascii="Times New Roman" w:hAnsi="Times New Roman"/>
          <w:sz w:val="24"/>
        </w:rPr>
        <w:t>.</w:t>
      </w:r>
    </w:p>
    <w:p w14:paraId="7BE084B9" w14:textId="77777777" w:rsidR="00F96251" w:rsidRPr="002E47E5" w:rsidRDefault="00F96251" w:rsidP="0016210D">
      <w:pPr>
        <w:rPr>
          <w:rFonts w:ascii="Times New Roman" w:hAnsi="Times New Roman"/>
          <w:sz w:val="24"/>
        </w:rPr>
      </w:pPr>
    </w:p>
    <w:p w14:paraId="36883614" w14:textId="1BFEED9D" w:rsidR="00F96251" w:rsidRPr="00F96251" w:rsidRDefault="47ED0670" w:rsidP="0016210D">
      <w:pPr>
        <w:rPr>
          <w:rFonts w:ascii="Times New Roman" w:hAnsi="Times New Roman"/>
          <w:sz w:val="24"/>
        </w:rPr>
      </w:pPr>
      <w:r w:rsidRPr="75CF7F17">
        <w:rPr>
          <w:rFonts w:ascii="Times New Roman" w:hAnsi="Times New Roman"/>
          <w:sz w:val="24"/>
        </w:rPr>
        <w:t>A</w:t>
      </w:r>
      <w:r w:rsidR="004E2EC3">
        <w:rPr>
          <w:rFonts w:ascii="Times New Roman" w:hAnsi="Times New Roman"/>
          <w:sz w:val="24"/>
        </w:rPr>
        <w:t>lates a</w:t>
      </w:r>
      <w:r w:rsidRPr="75CF7F17">
        <w:rPr>
          <w:rFonts w:ascii="Times New Roman" w:hAnsi="Times New Roman"/>
          <w:sz w:val="24"/>
        </w:rPr>
        <w:t xml:space="preserve">astal 2000 koostatud </w:t>
      </w:r>
      <w:r w:rsidR="009166C9">
        <w:rPr>
          <w:rFonts w:ascii="Times New Roman" w:hAnsi="Times New Roman"/>
          <w:sz w:val="24"/>
        </w:rPr>
        <w:t>IGUS-i</w:t>
      </w:r>
      <w:r w:rsidRPr="75CF7F17">
        <w:rPr>
          <w:rFonts w:ascii="Times New Roman" w:hAnsi="Times New Roman"/>
          <w:sz w:val="24"/>
        </w:rPr>
        <w:t xml:space="preserve"> jõustumisest on </w:t>
      </w:r>
      <w:r w:rsidR="009166C9">
        <w:rPr>
          <w:rFonts w:ascii="Times New Roman" w:hAnsi="Times New Roman"/>
          <w:sz w:val="24"/>
        </w:rPr>
        <w:t>seaduses</w:t>
      </w:r>
      <w:r w:rsidRPr="75CF7F17">
        <w:rPr>
          <w:rFonts w:ascii="Times New Roman" w:hAnsi="Times New Roman"/>
          <w:sz w:val="24"/>
        </w:rPr>
        <w:t xml:space="preserve"> ette nähtud diskrimineerimise keeld. </w:t>
      </w:r>
      <w:r w:rsidR="3E017160" w:rsidRPr="75CF7F17">
        <w:rPr>
          <w:rFonts w:ascii="Times New Roman" w:hAnsi="Times New Roman"/>
          <w:sz w:val="24"/>
        </w:rPr>
        <w:t xml:space="preserve">Avades </w:t>
      </w:r>
      <w:r w:rsidR="00F02FD0">
        <w:rPr>
          <w:rFonts w:ascii="Times New Roman" w:hAnsi="Times New Roman"/>
          <w:sz w:val="24"/>
        </w:rPr>
        <w:t>IGUS-i</w:t>
      </w:r>
      <w:r w:rsidRPr="75CF7F17">
        <w:rPr>
          <w:rFonts w:ascii="Times New Roman" w:hAnsi="Times New Roman"/>
          <w:sz w:val="24"/>
        </w:rPr>
        <w:t xml:space="preserve"> selle ajakohastamiseks </w:t>
      </w:r>
      <w:r w:rsidR="00F02FD0">
        <w:rPr>
          <w:rFonts w:ascii="Times New Roman" w:hAnsi="Times New Roman"/>
          <w:sz w:val="24"/>
        </w:rPr>
        <w:t>ja</w:t>
      </w:r>
      <w:r w:rsidRPr="75CF7F17">
        <w:rPr>
          <w:rFonts w:ascii="Times New Roman" w:hAnsi="Times New Roman"/>
          <w:sz w:val="24"/>
        </w:rPr>
        <w:t xml:space="preserve"> </w:t>
      </w:r>
      <w:r w:rsidRPr="00F13B05">
        <w:rPr>
          <w:rFonts w:ascii="Times New Roman" w:hAnsi="Times New Roman"/>
          <w:sz w:val="24"/>
        </w:rPr>
        <w:t>personaalmeditsiini teenuste rakendamise</w:t>
      </w:r>
      <w:r w:rsidRPr="75CF7F17">
        <w:rPr>
          <w:rFonts w:ascii="Times New Roman" w:hAnsi="Times New Roman"/>
          <w:sz w:val="24"/>
        </w:rPr>
        <w:t xml:space="preserve"> </w:t>
      </w:r>
      <w:r w:rsidRPr="00F13B05">
        <w:rPr>
          <w:rFonts w:ascii="Times New Roman" w:hAnsi="Times New Roman"/>
          <w:sz w:val="24"/>
        </w:rPr>
        <w:t xml:space="preserve">regulatsiooni </w:t>
      </w:r>
      <w:r w:rsidRPr="00E83D04">
        <w:rPr>
          <w:rFonts w:ascii="Times New Roman" w:hAnsi="Times New Roman"/>
          <w:sz w:val="24"/>
        </w:rPr>
        <w:t xml:space="preserve">tagamiseks vaadati üle </w:t>
      </w:r>
      <w:r w:rsidR="00436D90">
        <w:rPr>
          <w:rFonts w:ascii="Times New Roman" w:hAnsi="Times New Roman"/>
          <w:sz w:val="24"/>
        </w:rPr>
        <w:t xml:space="preserve">ka </w:t>
      </w:r>
      <w:r w:rsidRPr="00E83D04">
        <w:rPr>
          <w:rFonts w:ascii="Times New Roman" w:hAnsi="Times New Roman"/>
          <w:sz w:val="24"/>
        </w:rPr>
        <w:t>seonduvad sätted inimeste võrdse kohtlemise tagamise kindlustamiseks. Olemuslikult on</w:t>
      </w:r>
      <w:r w:rsidRPr="75CF7F17">
        <w:rPr>
          <w:rFonts w:ascii="Times New Roman" w:hAnsi="Times New Roman"/>
          <w:sz w:val="24"/>
        </w:rPr>
        <w:t xml:space="preserve"> seni DNA ja pärilikkuse riskidest johtuv (geneetilistel omadustel põhinev) diskrimineerimise keeld </w:t>
      </w:r>
      <w:r w:rsidR="00BD55AF">
        <w:rPr>
          <w:rFonts w:ascii="Times New Roman" w:hAnsi="Times New Roman"/>
          <w:sz w:val="24"/>
        </w:rPr>
        <w:t>5. </w:t>
      </w:r>
      <w:r w:rsidRPr="75CF7F17">
        <w:rPr>
          <w:rFonts w:ascii="Times New Roman" w:hAnsi="Times New Roman"/>
          <w:sz w:val="24"/>
        </w:rPr>
        <w:t>peatükis sätestatud, kuid ebapiisavalt</w:t>
      </w:r>
      <w:r w:rsidR="00436D90">
        <w:rPr>
          <w:rFonts w:ascii="Times New Roman" w:hAnsi="Times New Roman"/>
          <w:sz w:val="24"/>
        </w:rPr>
        <w:t>.</w:t>
      </w:r>
    </w:p>
    <w:p w14:paraId="049B9239" w14:textId="75F1380D" w:rsidR="0010272A" w:rsidRPr="00050C5B" w:rsidRDefault="0010272A" w:rsidP="0016210D">
      <w:pPr>
        <w:rPr>
          <w:rFonts w:ascii="Times New Roman" w:hAnsi="Times New Roman"/>
          <w:sz w:val="24"/>
        </w:rPr>
      </w:pPr>
    </w:p>
    <w:p w14:paraId="3FD4843E" w14:textId="4154D47D" w:rsidR="00C750E4" w:rsidRPr="001808A2" w:rsidRDefault="00113CD8" w:rsidP="0016210D">
      <w:pPr>
        <w:tabs>
          <w:tab w:val="num" w:pos="360"/>
        </w:tabs>
        <w:rPr>
          <w:rFonts w:ascii="Times New Roman" w:hAnsi="Times New Roman"/>
          <w:sz w:val="24"/>
        </w:rPr>
      </w:pPr>
      <w:r w:rsidRPr="006455BC">
        <w:rPr>
          <w:rFonts w:ascii="Times New Roman" w:hAnsi="Times New Roman"/>
          <w:b/>
          <w:bCs/>
          <w:sz w:val="24"/>
        </w:rPr>
        <w:t>Eelnõu § 4</w:t>
      </w:r>
      <w:r>
        <w:rPr>
          <w:rFonts w:ascii="Times New Roman" w:hAnsi="Times New Roman"/>
          <w:b/>
          <w:bCs/>
          <w:sz w:val="24"/>
        </w:rPr>
        <w:t>7</w:t>
      </w:r>
      <w:r w:rsidRPr="006455BC">
        <w:rPr>
          <w:rFonts w:ascii="Times New Roman" w:hAnsi="Times New Roman"/>
          <w:b/>
          <w:bCs/>
          <w:sz w:val="24"/>
        </w:rPr>
        <w:t xml:space="preserve"> punktiga</w:t>
      </w:r>
      <w:r>
        <w:rPr>
          <w:rFonts w:ascii="Times New Roman" w:hAnsi="Times New Roman"/>
          <w:b/>
          <w:bCs/>
          <w:sz w:val="24"/>
        </w:rPr>
        <w:t xml:space="preserve"> 1</w:t>
      </w:r>
      <w:r w:rsidRPr="006455BC">
        <w:rPr>
          <w:rFonts w:ascii="Times New Roman" w:hAnsi="Times New Roman"/>
          <w:b/>
          <w:bCs/>
          <w:sz w:val="24"/>
        </w:rPr>
        <w:t xml:space="preserve"> </w:t>
      </w:r>
      <w:r w:rsidR="00F51EA5">
        <w:rPr>
          <w:rFonts w:ascii="Times New Roman" w:hAnsi="Times New Roman"/>
          <w:sz w:val="24"/>
        </w:rPr>
        <w:t xml:space="preserve">muudetakse </w:t>
      </w:r>
      <w:proofErr w:type="spellStart"/>
      <w:r w:rsidR="00E901B0" w:rsidRPr="001177D4">
        <w:rPr>
          <w:rFonts w:ascii="Times New Roman" w:hAnsi="Times New Roman"/>
          <w:sz w:val="24"/>
        </w:rPr>
        <w:t>VõrdKS</w:t>
      </w:r>
      <w:proofErr w:type="spellEnd"/>
      <w:r w:rsidR="00F51EA5">
        <w:rPr>
          <w:rFonts w:ascii="Times New Roman" w:hAnsi="Times New Roman"/>
          <w:sz w:val="24"/>
        </w:rPr>
        <w:t xml:space="preserve"> </w:t>
      </w:r>
      <w:r w:rsidR="00F51EA5" w:rsidRPr="00F561AC">
        <w:rPr>
          <w:rFonts w:ascii="Times New Roman" w:hAnsi="Times New Roman"/>
          <w:sz w:val="24"/>
        </w:rPr>
        <w:t xml:space="preserve">§ 1 </w:t>
      </w:r>
      <w:r w:rsidR="00F51EA5" w:rsidRPr="00DE0B07">
        <w:rPr>
          <w:rFonts w:ascii="Times New Roman" w:hAnsi="Times New Roman"/>
          <w:sz w:val="24"/>
        </w:rPr>
        <w:t>lõige</w:t>
      </w:r>
      <w:r w:rsidR="00F51EA5">
        <w:rPr>
          <w:rFonts w:ascii="Times New Roman" w:hAnsi="Times New Roman"/>
          <w:sz w:val="24"/>
        </w:rPr>
        <w:t>t</w:t>
      </w:r>
      <w:r w:rsidR="00F51EA5" w:rsidRPr="00DE0B07">
        <w:rPr>
          <w:rFonts w:ascii="Times New Roman" w:hAnsi="Times New Roman"/>
          <w:sz w:val="24"/>
        </w:rPr>
        <w:t xml:space="preserve"> 1</w:t>
      </w:r>
      <w:r w:rsidR="00E901B0">
        <w:rPr>
          <w:rFonts w:ascii="Times New Roman" w:hAnsi="Times New Roman"/>
          <w:sz w:val="24"/>
        </w:rPr>
        <w:t>,</w:t>
      </w:r>
      <w:r w:rsidR="4918E2FF" w:rsidRPr="75CF7F17">
        <w:rPr>
          <w:rFonts w:ascii="Times New Roman" w:hAnsi="Times New Roman"/>
          <w:sz w:val="24"/>
        </w:rPr>
        <w:t xml:space="preserve"> lisades diskrimineerimiskaitset vajava tunnusena seni IGUS 5. peatükis sätestatud ja põhiseaduses nimetatud </w:t>
      </w:r>
      <w:r w:rsidR="4918E2FF" w:rsidRPr="00A606D0">
        <w:rPr>
          <w:rFonts w:ascii="Times New Roman" w:hAnsi="Times New Roman"/>
          <w:sz w:val="24"/>
        </w:rPr>
        <w:t>geneetiliste omaduste</w:t>
      </w:r>
      <w:r w:rsidR="4918E2FF" w:rsidRPr="75CF7F17">
        <w:rPr>
          <w:rFonts w:ascii="Times New Roman" w:hAnsi="Times New Roman"/>
          <w:sz w:val="24"/>
        </w:rPr>
        <w:t xml:space="preserve"> tunnuse. </w:t>
      </w:r>
      <w:proofErr w:type="spellStart"/>
      <w:r w:rsidR="4918E2FF" w:rsidRPr="00F561AC">
        <w:rPr>
          <w:rFonts w:ascii="Times New Roman" w:hAnsi="Times New Roman"/>
          <w:sz w:val="24"/>
        </w:rPr>
        <w:t>VõrdKS</w:t>
      </w:r>
      <w:proofErr w:type="spellEnd"/>
      <w:r w:rsidR="4918E2FF" w:rsidRPr="00F561AC">
        <w:rPr>
          <w:rFonts w:ascii="Times New Roman" w:hAnsi="Times New Roman"/>
          <w:sz w:val="24"/>
        </w:rPr>
        <w:t xml:space="preserve"> §</w:t>
      </w:r>
      <w:r w:rsidR="45DB2558" w:rsidRPr="00F561AC">
        <w:rPr>
          <w:rFonts w:ascii="Times New Roman" w:hAnsi="Times New Roman"/>
          <w:sz w:val="24"/>
        </w:rPr>
        <w:t xml:space="preserve"> </w:t>
      </w:r>
      <w:r w:rsidR="4918E2FF" w:rsidRPr="00F561AC">
        <w:rPr>
          <w:rFonts w:ascii="Times New Roman" w:hAnsi="Times New Roman"/>
          <w:sz w:val="24"/>
        </w:rPr>
        <w:t>1 lõige</w:t>
      </w:r>
      <w:r w:rsidR="00E57D9F">
        <w:rPr>
          <w:rFonts w:ascii="Times New Roman" w:hAnsi="Times New Roman"/>
          <w:sz w:val="24"/>
        </w:rPr>
        <w:t>t</w:t>
      </w:r>
      <w:r w:rsidR="4918E2FF" w:rsidRPr="00F561AC">
        <w:rPr>
          <w:rFonts w:ascii="Times New Roman" w:hAnsi="Times New Roman"/>
          <w:sz w:val="24"/>
        </w:rPr>
        <w:t xml:space="preserve"> 1</w:t>
      </w:r>
      <w:r w:rsidR="4918E2FF" w:rsidRPr="00025F23">
        <w:rPr>
          <w:rFonts w:ascii="Times New Roman" w:hAnsi="Times New Roman"/>
          <w:sz w:val="24"/>
        </w:rPr>
        <w:t xml:space="preserve"> </w:t>
      </w:r>
      <w:r w:rsidR="00E57D9F">
        <w:rPr>
          <w:rFonts w:ascii="Times New Roman" w:hAnsi="Times New Roman"/>
          <w:sz w:val="24"/>
        </w:rPr>
        <w:t>täiendatakse</w:t>
      </w:r>
      <w:r w:rsidR="4918E2FF" w:rsidRPr="75CF7F17">
        <w:rPr>
          <w:rFonts w:ascii="Times New Roman" w:hAnsi="Times New Roman"/>
          <w:sz w:val="24"/>
        </w:rPr>
        <w:t xml:space="preserve"> lisaks rahvuse (etnilise kuuluvuse), rassi, nahavärvuse, usutunnistuse või veendumuste, vanuse, puude</w:t>
      </w:r>
      <w:r w:rsidR="001808A2">
        <w:rPr>
          <w:rFonts w:ascii="Times New Roman" w:hAnsi="Times New Roman"/>
          <w:sz w:val="24"/>
        </w:rPr>
        <w:t xml:space="preserve"> ja</w:t>
      </w:r>
      <w:r w:rsidR="4918E2FF" w:rsidRPr="75CF7F17">
        <w:rPr>
          <w:rFonts w:ascii="Times New Roman" w:hAnsi="Times New Roman"/>
          <w:sz w:val="24"/>
        </w:rPr>
        <w:t xml:space="preserve"> seksuaalse </w:t>
      </w:r>
      <w:proofErr w:type="spellStart"/>
      <w:r w:rsidR="4918E2FF" w:rsidRPr="75CF7F17">
        <w:rPr>
          <w:rFonts w:ascii="Times New Roman" w:hAnsi="Times New Roman"/>
          <w:sz w:val="24"/>
        </w:rPr>
        <w:t>sättumuse</w:t>
      </w:r>
      <w:proofErr w:type="spellEnd"/>
      <w:r w:rsidR="4918E2FF" w:rsidRPr="75CF7F17">
        <w:rPr>
          <w:rFonts w:ascii="Times New Roman" w:hAnsi="Times New Roman"/>
          <w:sz w:val="24"/>
        </w:rPr>
        <w:t xml:space="preserve"> </w:t>
      </w:r>
      <w:r w:rsidR="4918E2FF" w:rsidRPr="000C2BA6">
        <w:rPr>
          <w:rFonts w:ascii="Times New Roman" w:hAnsi="Times New Roman"/>
          <w:sz w:val="24"/>
        </w:rPr>
        <w:t xml:space="preserve">tunnusele ka </w:t>
      </w:r>
      <w:r w:rsidR="4918E2FF" w:rsidRPr="00F561AC">
        <w:rPr>
          <w:rFonts w:ascii="Times New Roman" w:hAnsi="Times New Roman"/>
          <w:sz w:val="24"/>
        </w:rPr>
        <w:t xml:space="preserve">DNA ülesehituse ja sellest johtuvate pärilikkusriskide või geneetiliste omaduste </w:t>
      </w:r>
      <w:r w:rsidR="000C2BA6">
        <w:rPr>
          <w:rFonts w:ascii="Times New Roman" w:hAnsi="Times New Roman"/>
          <w:sz w:val="24"/>
        </w:rPr>
        <w:t>tunnusega</w:t>
      </w:r>
      <w:r w:rsidR="4918E2FF" w:rsidRPr="000C2BA6">
        <w:rPr>
          <w:rFonts w:ascii="Times New Roman" w:hAnsi="Times New Roman"/>
          <w:sz w:val="24"/>
        </w:rPr>
        <w:t>.</w:t>
      </w:r>
      <w:r w:rsidR="4918E2FF" w:rsidRPr="001808A2">
        <w:rPr>
          <w:rFonts w:ascii="Times New Roman" w:hAnsi="Times New Roman"/>
          <w:sz w:val="24"/>
        </w:rPr>
        <w:t xml:space="preserve"> </w:t>
      </w:r>
    </w:p>
    <w:p w14:paraId="615F3D1E" w14:textId="4E48C50D" w:rsidR="00C750E4" w:rsidRDefault="00C750E4" w:rsidP="0016210D">
      <w:pPr>
        <w:tabs>
          <w:tab w:val="num" w:pos="360"/>
        </w:tabs>
        <w:rPr>
          <w:rFonts w:ascii="Times New Roman" w:hAnsi="Times New Roman"/>
          <w:sz w:val="24"/>
        </w:rPr>
      </w:pPr>
    </w:p>
    <w:p w14:paraId="56EBFFD0" w14:textId="2DB53063" w:rsidR="00C750E4" w:rsidRDefault="005B2F47" w:rsidP="25373572">
      <w:pPr>
        <w:tabs>
          <w:tab w:val="num" w:pos="360"/>
        </w:tabs>
        <w:rPr>
          <w:rFonts w:ascii="Times New Roman" w:hAnsi="Times New Roman"/>
          <w:sz w:val="24"/>
        </w:rPr>
      </w:pPr>
      <w:r w:rsidRPr="25373572">
        <w:rPr>
          <w:rFonts w:ascii="Times New Roman" w:hAnsi="Times New Roman"/>
          <w:b/>
          <w:bCs/>
          <w:sz w:val="24"/>
        </w:rPr>
        <w:t>Eelnõu § 47 punktiga 2</w:t>
      </w:r>
      <w:r w:rsidR="4918E2FF" w:rsidRPr="25373572">
        <w:rPr>
          <w:rFonts w:ascii="Times New Roman" w:hAnsi="Times New Roman"/>
          <w:sz w:val="24"/>
        </w:rPr>
        <w:t xml:space="preserve"> muudetakse vastavalt lisatud tunnusele ka </w:t>
      </w:r>
      <w:proofErr w:type="spellStart"/>
      <w:r w:rsidR="00631167" w:rsidRPr="25373572">
        <w:rPr>
          <w:rFonts w:ascii="Times New Roman" w:hAnsi="Times New Roman"/>
          <w:sz w:val="24"/>
        </w:rPr>
        <w:t>VõrdKS</w:t>
      </w:r>
      <w:proofErr w:type="spellEnd"/>
      <w:r w:rsidR="00631167" w:rsidRPr="25373572">
        <w:rPr>
          <w:rFonts w:ascii="Times New Roman" w:hAnsi="Times New Roman"/>
          <w:b/>
          <w:bCs/>
          <w:sz w:val="24"/>
        </w:rPr>
        <w:t xml:space="preserve"> </w:t>
      </w:r>
      <w:r w:rsidR="4918E2FF" w:rsidRPr="25373572">
        <w:rPr>
          <w:rFonts w:ascii="Times New Roman" w:hAnsi="Times New Roman"/>
          <w:sz w:val="24"/>
        </w:rPr>
        <w:t>§</w:t>
      </w:r>
      <w:r w:rsidR="47C128D4" w:rsidRPr="25373572">
        <w:rPr>
          <w:rFonts w:ascii="Times New Roman" w:hAnsi="Times New Roman"/>
          <w:sz w:val="24"/>
        </w:rPr>
        <w:t xml:space="preserve"> </w:t>
      </w:r>
      <w:r w:rsidR="4918E2FF" w:rsidRPr="25373572">
        <w:rPr>
          <w:rFonts w:ascii="Times New Roman" w:hAnsi="Times New Roman"/>
          <w:sz w:val="24"/>
        </w:rPr>
        <w:t>2 l</w:t>
      </w:r>
      <w:r w:rsidR="00631167" w:rsidRPr="25373572">
        <w:rPr>
          <w:rFonts w:ascii="Times New Roman" w:hAnsi="Times New Roman"/>
          <w:sz w:val="24"/>
        </w:rPr>
        <w:t>õike</w:t>
      </w:r>
      <w:r w:rsidR="4918E2FF" w:rsidRPr="25373572">
        <w:rPr>
          <w:rFonts w:ascii="Times New Roman" w:hAnsi="Times New Roman"/>
          <w:sz w:val="24"/>
        </w:rPr>
        <w:t xml:space="preserve"> 1 </w:t>
      </w:r>
      <w:r w:rsidR="00B41C4E" w:rsidRPr="25373572">
        <w:rPr>
          <w:rFonts w:ascii="Times New Roman" w:hAnsi="Times New Roman"/>
          <w:sz w:val="24"/>
        </w:rPr>
        <w:t>sissejuhatava lauseosa</w:t>
      </w:r>
      <w:r w:rsidR="00F27846" w:rsidRPr="25373572">
        <w:rPr>
          <w:rFonts w:ascii="Times New Roman" w:hAnsi="Times New Roman"/>
          <w:sz w:val="24"/>
        </w:rPr>
        <w:t xml:space="preserve"> </w:t>
      </w:r>
      <w:r w:rsidR="4918E2FF" w:rsidRPr="25373572">
        <w:rPr>
          <w:rFonts w:ascii="Times New Roman" w:hAnsi="Times New Roman"/>
          <w:sz w:val="24"/>
        </w:rPr>
        <w:t xml:space="preserve">sõnastust ning § 2 täiendatakse lõikega </w:t>
      </w:r>
      <w:r w:rsidR="00877159" w:rsidRPr="25373572">
        <w:rPr>
          <w:rFonts w:ascii="Times New Roman" w:hAnsi="Times New Roman"/>
          <w:sz w:val="24"/>
        </w:rPr>
        <w:t>3</w:t>
      </w:r>
      <w:r w:rsidR="00877159" w:rsidRPr="25373572">
        <w:rPr>
          <w:rFonts w:ascii="Times New Roman" w:hAnsi="Times New Roman"/>
          <w:sz w:val="24"/>
          <w:vertAlign w:val="superscript"/>
        </w:rPr>
        <w:t>1</w:t>
      </w:r>
      <w:r w:rsidR="00C61A1A" w:rsidRPr="25373572">
        <w:rPr>
          <w:rFonts w:ascii="Times New Roman" w:hAnsi="Times New Roman"/>
          <w:sz w:val="24"/>
        </w:rPr>
        <w:t>,</w:t>
      </w:r>
      <w:r w:rsidR="4918E2FF" w:rsidRPr="25373572">
        <w:rPr>
          <w:rFonts w:ascii="Times New Roman" w:hAnsi="Times New Roman"/>
          <w:sz w:val="24"/>
        </w:rPr>
        <w:t xml:space="preserve"> viidates parema selguse huvides, et punkti 7 rakendamisel kindlustussuhetes kohaldatakse DNA ülesehituse ja sellest johtuvate pärilikkusriskide või geneetiliste omaduste puhul lisaks </w:t>
      </w:r>
      <w:proofErr w:type="spellStart"/>
      <w:r w:rsidR="4918E2FF" w:rsidRPr="25373572">
        <w:rPr>
          <w:rFonts w:ascii="Times New Roman" w:hAnsi="Times New Roman"/>
          <w:sz w:val="24"/>
        </w:rPr>
        <w:t>VõrdKS</w:t>
      </w:r>
      <w:r w:rsidR="00C56A21" w:rsidRPr="25373572">
        <w:rPr>
          <w:rFonts w:ascii="Times New Roman" w:hAnsi="Times New Roman"/>
          <w:sz w:val="24"/>
        </w:rPr>
        <w:t>-</w:t>
      </w:r>
      <w:r w:rsidR="4918E2FF" w:rsidRPr="25373572">
        <w:rPr>
          <w:rFonts w:ascii="Times New Roman" w:hAnsi="Times New Roman"/>
          <w:sz w:val="24"/>
        </w:rPr>
        <w:t>ile</w:t>
      </w:r>
      <w:proofErr w:type="spellEnd"/>
      <w:r w:rsidR="4918E2FF" w:rsidRPr="25373572">
        <w:rPr>
          <w:rFonts w:ascii="Times New Roman" w:hAnsi="Times New Roman"/>
          <w:sz w:val="24"/>
        </w:rPr>
        <w:t xml:space="preserve"> ka </w:t>
      </w:r>
      <w:proofErr w:type="spellStart"/>
      <w:r w:rsidR="003E66D9" w:rsidRPr="25373572">
        <w:rPr>
          <w:rFonts w:ascii="Times New Roman" w:hAnsi="Times New Roman"/>
          <w:sz w:val="24"/>
        </w:rPr>
        <w:t>KindlTS</w:t>
      </w:r>
      <w:proofErr w:type="spellEnd"/>
      <w:r w:rsidR="4918E2FF" w:rsidRPr="25373572">
        <w:rPr>
          <w:rFonts w:ascii="Times New Roman" w:hAnsi="Times New Roman"/>
          <w:sz w:val="24"/>
        </w:rPr>
        <w:t xml:space="preserve"> </w:t>
      </w:r>
      <w:r w:rsidR="003E66D9" w:rsidRPr="25373572">
        <w:rPr>
          <w:rFonts w:ascii="Times New Roman" w:hAnsi="Times New Roman"/>
          <w:sz w:val="24"/>
        </w:rPr>
        <w:t>§ </w:t>
      </w:r>
      <w:r w:rsidR="4918E2FF" w:rsidRPr="25373572">
        <w:rPr>
          <w:rFonts w:ascii="Times New Roman" w:hAnsi="Times New Roman"/>
          <w:sz w:val="24"/>
        </w:rPr>
        <w:t>216</w:t>
      </w:r>
      <w:r w:rsidR="4918E2FF" w:rsidRPr="25373572">
        <w:rPr>
          <w:rFonts w:ascii="Times New Roman" w:hAnsi="Times New Roman"/>
          <w:sz w:val="24"/>
          <w:vertAlign w:val="superscript"/>
        </w:rPr>
        <w:t>1</w:t>
      </w:r>
      <w:r w:rsidR="4918E2FF" w:rsidRPr="25373572">
        <w:rPr>
          <w:rFonts w:ascii="Times New Roman" w:hAnsi="Times New Roman"/>
          <w:sz w:val="24"/>
        </w:rPr>
        <w:t>.</w:t>
      </w:r>
      <w:r w:rsidR="76FB1287" w:rsidRPr="25373572">
        <w:rPr>
          <w:rFonts w:ascii="Times New Roman" w:hAnsi="Times New Roman"/>
          <w:sz w:val="24"/>
        </w:rPr>
        <w:t xml:space="preserve"> </w:t>
      </w:r>
    </w:p>
    <w:p w14:paraId="36C1A003" w14:textId="77777777" w:rsidR="00C750E4" w:rsidRDefault="00C750E4" w:rsidP="0016210D">
      <w:pPr>
        <w:tabs>
          <w:tab w:val="num" w:pos="360"/>
        </w:tabs>
        <w:rPr>
          <w:rFonts w:ascii="Times New Roman" w:hAnsi="Times New Roman"/>
          <w:sz w:val="24"/>
        </w:rPr>
      </w:pPr>
    </w:p>
    <w:p w14:paraId="61EDE881" w14:textId="4A19044E" w:rsidR="00C750E4" w:rsidRPr="004F551F" w:rsidRDefault="7ABB4905" w:rsidP="004F551F">
      <w:pPr>
        <w:tabs>
          <w:tab w:val="num" w:pos="360"/>
        </w:tabs>
        <w:spacing w:line="259" w:lineRule="auto"/>
        <w:rPr>
          <w:rFonts w:ascii="Times New Roman" w:hAnsi="Times New Roman"/>
          <w:sz w:val="24"/>
        </w:rPr>
      </w:pPr>
      <w:r w:rsidRPr="01E08069">
        <w:rPr>
          <w:rFonts w:ascii="Times New Roman" w:hAnsi="Times New Roman"/>
          <w:sz w:val="24"/>
        </w:rPr>
        <w:t>Diskrimineerimise keeld kajastab põhimõtet, et kõik inimesed on sündinud võrdsetena. Kehtiv õiguskord kaitseb inimeste võrdsust rahvuse, rassi, soo, nahavärvi, usutunnistuse ning sotsiaalse ja majandusliku kuuluvuse põhjal. Geeniuuringute tulemusena saadavad teadmised loovad kahjuks võimaluse</w:t>
      </w:r>
      <w:r w:rsidR="76A28DB2" w:rsidRPr="01E08069">
        <w:rPr>
          <w:rFonts w:ascii="Times New Roman" w:hAnsi="Times New Roman"/>
          <w:sz w:val="24"/>
        </w:rPr>
        <w:t xml:space="preserve"> </w:t>
      </w:r>
      <w:r w:rsidRPr="01E08069">
        <w:rPr>
          <w:rFonts w:ascii="Times New Roman" w:hAnsi="Times New Roman"/>
          <w:sz w:val="24"/>
        </w:rPr>
        <w:t>inimesi nende pärilikkusriskide põhjal diskrimineerida.</w:t>
      </w:r>
      <w:r w:rsidR="0DD840FA" w:rsidRPr="30F48F10">
        <w:rPr>
          <w:rFonts w:ascii="Times New Roman" w:hAnsi="Times New Roman"/>
          <w:sz w:val="24"/>
        </w:rPr>
        <w:t xml:space="preserve"> Selle vältimiseks sisaldus</w:t>
      </w:r>
      <w:r w:rsidRPr="01E08069">
        <w:rPr>
          <w:rFonts w:ascii="Times New Roman" w:hAnsi="Times New Roman"/>
          <w:sz w:val="24"/>
        </w:rPr>
        <w:t xml:space="preserve"> </w:t>
      </w:r>
      <w:r w:rsidR="68A2D2F4" w:rsidRPr="01E08069">
        <w:rPr>
          <w:rFonts w:ascii="Times New Roman" w:hAnsi="Times New Roman"/>
          <w:sz w:val="24"/>
        </w:rPr>
        <w:t>IGUS</w:t>
      </w:r>
      <w:r w:rsidR="65CA4FA7" w:rsidRPr="30F48F10">
        <w:rPr>
          <w:rFonts w:ascii="Times New Roman" w:hAnsi="Times New Roman"/>
          <w:sz w:val="24"/>
        </w:rPr>
        <w:t>-</w:t>
      </w:r>
      <w:proofErr w:type="spellStart"/>
      <w:r w:rsidR="65CA4FA7" w:rsidRPr="30F48F10">
        <w:rPr>
          <w:rFonts w:ascii="Times New Roman" w:hAnsi="Times New Roman"/>
          <w:sz w:val="24"/>
        </w:rPr>
        <w:t>is</w:t>
      </w:r>
      <w:proofErr w:type="spellEnd"/>
      <w:r w:rsidRPr="01E08069">
        <w:rPr>
          <w:rFonts w:ascii="Times New Roman" w:hAnsi="Times New Roman"/>
          <w:sz w:val="24"/>
        </w:rPr>
        <w:t xml:space="preserve"> selgesõnaliselt keel</w:t>
      </w:r>
      <w:r w:rsidR="4D31D988" w:rsidRPr="30F48F10">
        <w:rPr>
          <w:rFonts w:ascii="Times New Roman" w:hAnsi="Times New Roman"/>
          <w:sz w:val="24"/>
        </w:rPr>
        <w:t>d</w:t>
      </w:r>
      <w:r w:rsidRPr="01E08069">
        <w:rPr>
          <w:rFonts w:ascii="Times New Roman" w:hAnsi="Times New Roman"/>
          <w:sz w:val="24"/>
        </w:rPr>
        <w:t xml:space="preserve"> diskrimineerimine DNA ülesehituse ja sellest johtuvate pärilikkusriskide põhjal</w:t>
      </w:r>
      <w:r w:rsidR="756021AE" w:rsidRPr="01E08069">
        <w:rPr>
          <w:rFonts w:ascii="Times New Roman" w:hAnsi="Times New Roman"/>
          <w:sz w:val="24"/>
        </w:rPr>
        <w:t>.</w:t>
      </w:r>
      <w:r w:rsidR="00C750E4" w:rsidRPr="01E08069">
        <w:rPr>
          <w:rFonts w:ascii="Times New Roman" w:hAnsi="Times New Roman"/>
          <w:sz w:val="24"/>
          <w:vertAlign w:val="superscript"/>
        </w:rPr>
        <w:footnoteReference w:id="152"/>
      </w:r>
      <w:r w:rsidR="75B68831" w:rsidRPr="30F48F10">
        <w:rPr>
          <w:rFonts w:ascii="Times New Roman" w:hAnsi="Times New Roman"/>
          <w:sz w:val="24"/>
        </w:rPr>
        <w:t xml:space="preserve"> </w:t>
      </w:r>
      <w:proofErr w:type="spellStart"/>
      <w:r w:rsidR="60989127" w:rsidRPr="30F48F10">
        <w:rPr>
          <w:rFonts w:ascii="Times New Roman" w:hAnsi="Times New Roman"/>
          <w:sz w:val="24"/>
        </w:rPr>
        <w:t>VõrdKS-se</w:t>
      </w:r>
      <w:proofErr w:type="spellEnd"/>
      <w:r w:rsidR="60989127" w:rsidRPr="30F48F10">
        <w:rPr>
          <w:rFonts w:ascii="Times New Roman" w:hAnsi="Times New Roman"/>
          <w:sz w:val="24"/>
        </w:rPr>
        <w:t xml:space="preserve"> täiendamist toetab </w:t>
      </w:r>
      <w:r w:rsidR="75B68831" w:rsidRPr="30F48F10">
        <w:rPr>
          <w:rFonts w:ascii="Times New Roman" w:hAnsi="Times New Roman"/>
          <w:sz w:val="24"/>
        </w:rPr>
        <w:t>õiguskantsl</w:t>
      </w:r>
      <w:r w:rsidR="6E5AD658" w:rsidRPr="30F48F10">
        <w:rPr>
          <w:rFonts w:ascii="Times New Roman" w:hAnsi="Times New Roman"/>
          <w:sz w:val="24"/>
        </w:rPr>
        <w:t>eri varasemalt öeld</w:t>
      </w:r>
      <w:r w:rsidR="5CA95A06" w:rsidRPr="30F48F10">
        <w:rPr>
          <w:rFonts w:ascii="Times New Roman" w:hAnsi="Times New Roman"/>
          <w:sz w:val="24"/>
        </w:rPr>
        <w:t>ut,</w:t>
      </w:r>
      <w:r w:rsidR="6E5AD658" w:rsidRPr="30F48F10">
        <w:rPr>
          <w:rFonts w:ascii="Times New Roman" w:hAnsi="Times New Roman"/>
          <w:sz w:val="24"/>
        </w:rPr>
        <w:t xml:space="preserve"> </w:t>
      </w:r>
      <w:r w:rsidR="75B68831" w:rsidRPr="30F48F10">
        <w:rPr>
          <w:rFonts w:ascii="Times New Roman" w:hAnsi="Times New Roman"/>
          <w:sz w:val="24"/>
        </w:rPr>
        <w:t xml:space="preserve">et õigusselguse seisukohast on problemaatiline lahendus, kus ühte õigusvaldkonda reguleerivad sätted on killustatud erinevate õigusaktide vahel ning erinevates seadustes kasutatavad samasisulised mõisted on sõnastatud erinevalt, </w:t>
      </w:r>
      <w:r w:rsidR="7352B407" w:rsidRPr="30F48F10">
        <w:rPr>
          <w:rFonts w:ascii="Times New Roman" w:hAnsi="Times New Roman"/>
          <w:sz w:val="24"/>
        </w:rPr>
        <w:t xml:space="preserve">tehes </w:t>
      </w:r>
      <w:r w:rsidR="75B68831" w:rsidRPr="30F48F10">
        <w:rPr>
          <w:rFonts w:ascii="Times New Roman" w:hAnsi="Times New Roman"/>
          <w:sz w:val="24"/>
        </w:rPr>
        <w:t>ettepaneku sätestada võrdse kohtlemise õiguslik regulatsioon ühes seaduses.</w:t>
      </w:r>
      <w:r w:rsidRPr="25373572">
        <w:rPr>
          <w:rFonts w:ascii="Times New Roman" w:hAnsi="Times New Roman"/>
          <w:sz w:val="24"/>
          <w:vertAlign w:val="superscript"/>
        </w:rPr>
        <w:footnoteReference w:id="153"/>
      </w:r>
      <w:r w:rsidR="321286F0" w:rsidRPr="30F48F10">
        <w:rPr>
          <w:rFonts w:ascii="Times New Roman" w:hAnsi="Times New Roman"/>
          <w:sz w:val="24"/>
        </w:rPr>
        <w:t xml:space="preserve"> </w:t>
      </w:r>
      <w:proofErr w:type="spellStart"/>
      <w:r w:rsidR="321286F0" w:rsidRPr="004F551F">
        <w:rPr>
          <w:rFonts w:ascii="Times New Roman" w:hAnsi="Times New Roman"/>
          <w:sz w:val="24"/>
        </w:rPr>
        <w:t>VõrdKS</w:t>
      </w:r>
      <w:proofErr w:type="spellEnd"/>
      <w:r w:rsidR="321286F0" w:rsidRPr="004F551F">
        <w:rPr>
          <w:rFonts w:ascii="Times New Roman" w:hAnsi="Times New Roman"/>
          <w:sz w:val="24"/>
        </w:rPr>
        <w:t xml:space="preserve"> vastuvõtmisel, toodi selle seletuskirjas, et</w:t>
      </w:r>
      <w:r w:rsidR="321286F0" w:rsidRPr="30F48F10">
        <w:rPr>
          <w:rFonts w:ascii="Times New Roman" w:hAnsi="Times New Roman"/>
          <w:sz w:val="24"/>
        </w:rPr>
        <w:t xml:space="preserve"> kuna PS § 12 näol on tegemist normiga, millel on suur üldistusaste, siis võib üldine norm jääda paljudele arusaamatuks ja kaitse ebaefektiivseks. See</w:t>
      </w:r>
      <w:r w:rsidR="01ED8B6B" w:rsidRPr="30F48F10">
        <w:rPr>
          <w:rFonts w:ascii="Times New Roman" w:hAnsi="Times New Roman"/>
          <w:sz w:val="24"/>
        </w:rPr>
        <w:t xml:space="preserve">tõttu oli </w:t>
      </w:r>
      <w:proofErr w:type="spellStart"/>
      <w:r w:rsidR="01ED8B6B" w:rsidRPr="30F48F10">
        <w:rPr>
          <w:rFonts w:ascii="Times New Roman" w:hAnsi="Times New Roman"/>
          <w:sz w:val="24"/>
        </w:rPr>
        <w:t>VõrdKS</w:t>
      </w:r>
      <w:proofErr w:type="spellEnd"/>
      <w:r w:rsidR="321286F0" w:rsidRPr="30F48F10">
        <w:rPr>
          <w:rFonts w:ascii="Times New Roman" w:hAnsi="Times New Roman"/>
          <w:sz w:val="24"/>
        </w:rPr>
        <w:t xml:space="preserve"> üks eesmärke õigusselguse, õiguskindluse ja tõhusa õiguskaitse tagamine</w:t>
      </w:r>
      <w:r w:rsidR="6402E6D3" w:rsidRPr="30F48F10">
        <w:rPr>
          <w:rFonts w:ascii="Times New Roman" w:hAnsi="Times New Roman"/>
          <w:sz w:val="24"/>
        </w:rPr>
        <w:t xml:space="preserve"> ning</w:t>
      </w:r>
      <w:r w:rsidR="321286F0" w:rsidRPr="30F48F10">
        <w:rPr>
          <w:rFonts w:ascii="Times New Roman" w:hAnsi="Times New Roman"/>
          <w:sz w:val="24"/>
        </w:rPr>
        <w:t xml:space="preserve"> muuta ühiskonnas väljakujunenud väärarvamusi ja stereotüüpe</w:t>
      </w:r>
      <w:r w:rsidR="6B56A8F8" w:rsidRPr="30F48F10">
        <w:rPr>
          <w:rFonts w:ascii="Times New Roman" w:hAnsi="Times New Roman"/>
          <w:sz w:val="24"/>
        </w:rPr>
        <w:t>.</w:t>
      </w:r>
      <w:r w:rsidRPr="004F551F">
        <w:rPr>
          <w:rFonts w:ascii="Times New Roman" w:hAnsi="Times New Roman"/>
          <w:sz w:val="24"/>
          <w:vertAlign w:val="superscript"/>
        </w:rPr>
        <w:footnoteReference w:id="154"/>
      </w:r>
      <w:r w:rsidR="18D81527" w:rsidRPr="30F48F10">
        <w:rPr>
          <w:rFonts w:ascii="Times New Roman" w:hAnsi="Times New Roman"/>
          <w:sz w:val="24"/>
          <w:vertAlign w:val="superscript"/>
        </w:rPr>
        <w:t xml:space="preserve"> </w:t>
      </w:r>
    </w:p>
    <w:p w14:paraId="6307E6E6" w14:textId="4E17F8C7" w:rsidR="00C750E4" w:rsidRPr="008E1660" w:rsidRDefault="4918E2FF" w:rsidP="25373572">
      <w:pPr>
        <w:tabs>
          <w:tab w:val="num" w:pos="360"/>
        </w:tabs>
        <w:rPr>
          <w:rFonts w:ascii="Times New Roman" w:hAnsi="Times New Roman"/>
          <w:sz w:val="24"/>
        </w:rPr>
      </w:pPr>
      <w:r w:rsidRPr="25373572">
        <w:rPr>
          <w:rFonts w:ascii="Times New Roman" w:hAnsi="Times New Roman"/>
          <w:sz w:val="24"/>
        </w:rPr>
        <w:t xml:space="preserve">Selleks, et tagada isikute tõhus kaitse diskrimineerimise vastu ja tagada võrdsed võimalused õiguskaitse saamisel, on vajalik laiendada </w:t>
      </w:r>
      <w:proofErr w:type="spellStart"/>
      <w:r w:rsidRPr="25373572">
        <w:rPr>
          <w:rFonts w:ascii="Times New Roman" w:hAnsi="Times New Roman"/>
          <w:sz w:val="24"/>
        </w:rPr>
        <w:t>VõrdKS</w:t>
      </w:r>
      <w:proofErr w:type="spellEnd"/>
      <w:r w:rsidRPr="25373572">
        <w:rPr>
          <w:rFonts w:ascii="Times New Roman" w:hAnsi="Times New Roman"/>
          <w:sz w:val="24"/>
        </w:rPr>
        <w:t>-i kohaldamisala.</w:t>
      </w:r>
      <w:r w:rsidR="533B7C65" w:rsidRPr="25373572">
        <w:rPr>
          <w:rFonts w:ascii="Times New Roman" w:hAnsi="Times New Roman"/>
          <w:sz w:val="24"/>
        </w:rPr>
        <w:t xml:space="preserve"> </w:t>
      </w:r>
    </w:p>
    <w:p w14:paraId="6C291A40" w14:textId="2B53404E" w:rsidR="6018E984" w:rsidRDefault="6018E984" w:rsidP="0016210D">
      <w:pPr>
        <w:tabs>
          <w:tab w:val="num" w:pos="360"/>
        </w:tabs>
        <w:rPr>
          <w:rFonts w:ascii="Times New Roman" w:hAnsi="Times New Roman"/>
          <w:b/>
          <w:bCs/>
          <w:sz w:val="24"/>
        </w:rPr>
      </w:pPr>
    </w:p>
    <w:p w14:paraId="15FF1902" w14:textId="5BD684A9" w:rsidR="00C750E4" w:rsidRPr="004F3497" w:rsidRDefault="008E1660" w:rsidP="25373572">
      <w:pPr>
        <w:tabs>
          <w:tab w:val="num" w:pos="360"/>
        </w:tabs>
        <w:rPr>
          <w:rFonts w:ascii="Times New Roman" w:hAnsi="Times New Roman"/>
          <w:sz w:val="24"/>
        </w:rPr>
      </w:pPr>
      <w:r w:rsidRPr="25373572">
        <w:rPr>
          <w:rFonts w:ascii="Times New Roman" w:hAnsi="Times New Roman"/>
          <w:sz w:val="24"/>
        </w:rPr>
        <w:t>Praegu</w:t>
      </w:r>
      <w:r w:rsidR="3E017160" w:rsidRPr="25373572">
        <w:rPr>
          <w:rFonts w:ascii="Times New Roman" w:hAnsi="Times New Roman"/>
          <w:sz w:val="24"/>
        </w:rPr>
        <w:t xml:space="preserve"> puudub inimesel, kes tunneb, et diskrimineerimine on aset leidnud</w:t>
      </w:r>
      <w:r w:rsidR="000E2251" w:rsidRPr="25373572">
        <w:rPr>
          <w:rFonts w:ascii="Times New Roman" w:hAnsi="Times New Roman"/>
          <w:sz w:val="24"/>
        </w:rPr>
        <w:t>, võimalus</w:t>
      </w:r>
      <w:r w:rsidR="3E017160" w:rsidRPr="25373572">
        <w:rPr>
          <w:rFonts w:ascii="Times New Roman" w:hAnsi="Times New Roman"/>
          <w:sz w:val="24"/>
        </w:rPr>
        <w:t xml:space="preserve"> DNAst või pärilikkusest tingitud riskidest tulenevalt pöörduda </w:t>
      </w:r>
      <w:proofErr w:type="spellStart"/>
      <w:r w:rsidR="3E017160" w:rsidRPr="25373572">
        <w:rPr>
          <w:rFonts w:ascii="Times New Roman" w:hAnsi="Times New Roman"/>
          <w:sz w:val="24"/>
        </w:rPr>
        <w:t>võrdõigusvoliniku</w:t>
      </w:r>
      <w:proofErr w:type="spellEnd"/>
      <w:r w:rsidR="3E017160" w:rsidRPr="25373572">
        <w:rPr>
          <w:rFonts w:ascii="Times New Roman" w:hAnsi="Times New Roman"/>
          <w:sz w:val="24"/>
        </w:rPr>
        <w:t xml:space="preserve"> poole</w:t>
      </w:r>
      <w:r w:rsidR="6693B21C" w:rsidRPr="25373572">
        <w:rPr>
          <w:rFonts w:ascii="Times New Roman" w:hAnsi="Times New Roman"/>
          <w:sz w:val="24"/>
        </w:rPr>
        <w:t>.</w:t>
      </w:r>
      <w:r w:rsidR="004D4E91">
        <w:rPr>
          <w:rFonts w:ascii="Times New Roman" w:hAnsi="Times New Roman"/>
          <w:sz w:val="24"/>
        </w:rPr>
        <w:t xml:space="preserve"> </w:t>
      </w:r>
      <w:r w:rsidR="4918E2FF" w:rsidRPr="25373572">
        <w:rPr>
          <w:rFonts w:ascii="Times New Roman" w:hAnsi="Times New Roman"/>
          <w:sz w:val="24"/>
        </w:rPr>
        <w:t xml:space="preserve">Kuna peamise võrdse kohtlemise edendamisega tegeleva institutsiooni – </w:t>
      </w:r>
      <w:proofErr w:type="spellStart"/>
      <w:r w:rsidR="4918E2FF" w:rsidRPr="25373572">
        <w:rPr>
          <w:rFonts w:ascii="Times New Roman" w:hAnsi="Times New Roman"/>
          <w:sz w:val="24"/>
        </w:rPr>
        <w:t>võrdõigusvoliniku</w:t>
      </w:r>
      <w:proofErr w:type="spellEnd"/>
      <w:r w:rsidR="4918E2FF" w:rsidRPr="25373572">
        <w:rPr>
          <w:rFonts w:ascii="Times New Roman" w:hAnsi="Times New Roman"/>
          <w:sz w:val="24"/>
        </w:rPr>
        <w:t xml:space="preserve"> – pädevus on piiratud kehtiva seaduse kohaldamisalaga, tähendab kohaldamisala erinevus praktikas ka seda, et teatud diskrimineerimis</w:t>
      </w:r>
      <w:r w:rsidR="00D46C0B" w:rsidRPr="25373572">
        <w:rPr>
          <w:rFonts w:ascii="Times New Roman" w:hAnsi="Times New Roman"/>
          <w:sz w:val="24"/>
        </w:rPr>
        <w:t>juhtumite</w:t>
      </w:r>
      <w:r w:rsidR="4918E2FF" w:rsidRPr="25373572">
        <w:rPr>
          <w:rFonts w:ascii="Times New Roman" w:hAnsi="Times New Roman"/>
          <w:sz w:val="24"/>
        </w:rPr>
        <w:t xml:space="preserve"> korral ei ole </w:t>
      </w:r>
      <w:proofErr w:type="spellStart"/>
      <w:r w:rsidR="4918E2FF" w:rsidRPr="25373572">
        <w:rPr>
          <w:rFonts w:ascii="Times New Roman" w:hAnsi="Times New Roman"/>
          <w:sz w:val="24"/>
        </w:rPr>
        <w:t>võrdõigusvolinikul</w:t>
      </w:r>
      <w:proofErr w:type="spellEnd"/>
      <w:r w:rsidR="4918E2FF" w:rsidRPr="25373572">
        <w:rPr>
          <w:rFonts w:ascii="Times New Roman" w:hAnsi="Times New Roman"/>
          <w:sz w:val="24"/>
        </w:rPr>
        <w:t xml:space="preserve"> voli juhtumeid uurida ja menetleda ega anda arvamusi, mis võimaldaksid diskrimineerimist tuvastada ja diskrimineeritul asjakohast eksperdiabi saada.</w:t>
      </w:r>
      <w:r w:rsidR="004D4E91">
        <w:rPr>
          <w:rFonts w:ascii="Times New Roman" w:hAnsi="Times New Roman"/>
          <w:sz w:val="24"/>
        </w:rPr>
        <w:t xml:space="preserve"> </w:t>
      </w:r>
      <w:r w:rsidR="4918E2FF" w:rsidRPr="30F48F10">
        <w:rPr>
          <w:rFonts w:ascii="Times New Roman" w:hAnsi="Times New Roman"/>
          <w:sz w:val="24"/>
        </w:rPr>
        <w:t xml:space="preserve">Kuigi </w:t>
      </w:r>
      <w:proofErr w:type="spellStart"/>
      <w:r w:rsidR="4918E2FF" w:rsidRPr="30F48F10">
        <w:rPr>
          <w:rFonts w:ascii="Times New Roman" w:hAnsi="Times New Roman"/>
          <w:sz w:val="24"/>
        </w:rPr>
        <w:t>võrdõigusvoliniku</w:t>
      </w:r>
      <w:proofErr w:type="spellEnd"/>
      <w:r w:rsidR="4918E2FF" w:rsidRPr="30F48F10">
        <w:rPr>
          <w:rFonts w:ascii="Times New Roman" w:hAnsi="Times New Roman"/>
          <w:sz w:val="24"/>
        </w:rPr>
        <w:t xml:space="preserve"> arvamus ei ole kohtusse pöördumiseks hädavajalik, on tegemist institutsiooniga, kust on diskrimineerimiskahtluse korral võimalik alati tasuta nõu ja abi saada. </w:t>
      </w:r>
      <w:proofErr w:type="spellStart"/>
      <w:r w:rsidR="4918E2FF" w:rsidRPr="30F48F10">
        <w:rPr>
          <w:rFonts w:ascii="Times New Roman" w:hAnsi="Times New Roman"/>
          <w:sz w:val="24"/>
        </w:rPr>
        <w:t>Võrdõigusvolinikul</w:t>
      </w:r>
      <w:proofErr w:type="spellEnd"/>
      <w:r w:rsidR="4918E2FF" w:rsidRPr="30F48F10">
        <w:rPr>
          <w:rFonts w:ascii="Times New Roman" w:hAnsi="Times New Roman"/>
          <w:sz w:val="24"/>
        </w:rPr>
        <w:t xml:space="preserve"> on võimalik kogutud teabe põhjal olla abiks õigusteadlikkuse suurendamisel oma märgukirjade abil, samuti juhtida laiema avalikkuse tähelepanu vähemuste kitsaskohtadele meedia kaudu.</w:t>
      </w:r>
      <w:r w:rsidR="0F28E6C7" w:rsidRPr="30F48F10">
        <w:rPr>
          <w:rFonts w:ascii="Times New Roman" w:hAnsi="Times New Roman"/>
          <w:sz w:val="24"/>
        </w:rPr>
        <w:t xml:space="preserve"> </w:t>
      </w:r>
      <w:proofErr w:type="spellStart"/>
      <w:r w:rsidR="0F28E6C7" w:rsidRPr="30F48F10">
        <w:rPr>
          <w:rFonts w:ascii="Times New Roman" w:hAnsi="Times New Roman"/>
          <w:sz w:val="24"/>
        </w:rPr>
        <w:t>Võrdõigusvoliniku</w:t>
      </w:r>
      <w:proofErr w:type="spellEnd"/>
      <w:r w:rsidR="0F28E6C7" w:rsidRPr="30F48F10">
        <w:rPr>
          <w:rFonts w:ascii="Times New Roman" w:hAnsi="Times New Roman"/>
          <w:sz w:val="24"/>
        </w:rPr>
        <w:t xml:space="preserve"> ülesandeks on jälgida seaduse nõuete täitmist ning aidata kaasa võrdõiguslikkuse edendamisele.</w:t>
      </w:r>
    </w:p>
    <w:p w14:paraId="461DFF63" w14:textId="14E18E5C" w:rsidR="25373572" w:rsidRDefault="25373572" w:rsidP="25373572">
      <w:pPr>
        <w:tabs>
          <w:tab w:val="num" w:pos="360"/>
        </w:tabs>
        <w:rPr>
          <w:rFonts w:ascii="Times New Roman" w:hAnsi="Times New Roman"/>
          <w:sz w:val="24"/>
        </w:rPr>
      </w:pPr>
    </w:p>
    <w:p w14:paraId="766F1F77" w14:textId="6D87548B" w:rsidR="00C750E4" w:rsidRDefault="42906A4F" w:rsidP="0016210D">
      <w:pPr>
        <w:tabs>
          <w:tab w:val="num" w:pos="360"/>
        </w:tabs>
        <w:rPr>
          <w:rFonts w:ascii="Times New Roman" w:hAnsi="Times New Roman"/>
          <w:sz w:val="24"/>
        </w:rPr>
      </w:pPr>
      <w:proofErr w:type="spellStart"/>
      <w:r w:rsidRPr="30F48F10">
        <w:rPr>
          <w:rFonts w:ascii="Times New Roman" w:hAnsi="Times New Roman"/>
          <w:sz w:val="24"/>
        </w:rPr>
        <w:t>VõrdKS-se</w:t>
      </w:r>
      <w:proofErr w:type="spellEnd"/>
      <w:r w:rsidRPr="30F48F10">
        <w:rPr>
          <w:rFonts w:ascii="Times New Roman" w:hAnsi="Times New Roman"/>
          <w:sz w:val="24"/>
        </w:rPr>
        <w:t xml:space="preserve"> täiendamise poolt räägib ka järgmine:</w:t>
      </w:r>
    </w:p>
    <w:p w14:paraId="5E490A63" w14:textId="77777777" w:rsidR="004D4E91" w:rsidRPr="004D4E91" w:rsidRDefault="7ABB4905" w:rsidP="00721EB3">
      <w:pPr>
        <w:pStyle w:val="Loendilik"/>
        <w:numPr>
          <w:ilvl w:val="0"/>
          <w:numId w:val="41"/>
        </w:numPr>
        <w:ind w:left="426"/>
        <w:rPr>
          <w:rFonts w:ascii="Times New Roman" w:hAnsi="Times New Roman"/>
          <w:szCs w:val="22"/>
        </w:rPr>
      </w:pPr>
      <w:proofErr w:type="spellStart"/>
      <w:r w:rsidRPr="01E08069">
        <w:rPr>
          <w:rFonts w:ascii="Times New Roman" w:hAnsi="Times New Roman"/>
          <w:sz w:val="24"/>
        </w:rPr>
        <w:t>P</w:t>
      </w:r>
      <w:r w:rsidR="21364CD0" w:rsidRPr="01E08069">
        <w:rPr>
          <w:rFonts w:ascii="Times New Roman" w:hAnsi="Times New Roman"/>
          <w:sz w:val="24"/>
        </w:rPr>
        <w:t>S-i</w:t>
      </w:r>
      <w:proofErr w:type="spellEnd"/>
      <w:r w:rsidRPr="01E08069">
        <w:rPr>
          <w:rFonts w:ascii="Times New Roman" w:hAnsi="Times New Roman"/>
          <w:sz w:val="24"/>
        </w:rPr>
        <w:t xml:space="preserve"> kommentaarina tuuakse</w:t>
      </w:r>
      <w:r w:rsidR="2E78896F" w:rsidRPr="01E08069">
        <w:rPr>
          <w:rFonts w:ascii="Times New Roman" w:hAnsi="Times New Roman"/>
          <w:sz w:val="24"/>
        </w:rPr>
        <w:t xml:space="preserve"> välja</w:t>
      </w:r>
      <w:r w:rsidRPr="01E08069">
        <w:rPr>
          <w:rFonts w:ascii="Times New Roman" w:hAnsi="Times New Roman"/>
          <w:sz w:val="24"/>
        </w:rPr>
        <w:t>, et PS § 12 lõikes 1 sisalduva võrdsuspõhiõiguse diskrimineerimiskeeldude loetelu on lahtine ja seepärast näitlik</w:t>
      </w:r>
      <w:r w:rsidR="6F5919E2" w:rsidRPr="01E08069">
        <w:rPr>
          <w:rFonts w:ascii="Times New Roman" w:hAnsi="Times New Roman"/>
          <w:sz w:val="24"/>
        </w:rPr>
        <w:t xml:space="preserve">. Sellele </w:t>
      </w:r>
      <w:r w:rsidRPr="01E08069">
        <w:rPr>
          <w:rFonts w:ascii="Times New Roman" w:hAnsi="Times New Roman"/>
          <w:sz w:val="24"/>
        </w:rPr>
        <w:t>viitab ka see, et loetelus nimetatud tunnused on erineva kaaluga. Isiku tahtest sõltumatutele tunnustele lisaks on teise lause loetelus kirjas ka keel, mis on enamasti õpitav</w:t>
      </w:r>
      <w:r w:rsidR="5C52CA54" w:rsidRPr="01E08069">
        <w:rPr>
          <w:rFonts w:ascii="Times New Roman" w:hAnsi="Times New Roman"/>
          <w:sz w:val="24"/>
        </w:rPr>
        <w:t>,</w:t>
      </w:r>
      <w:r w:rsidRPr="01E08069">
        <w:rPr>
          <w:rFonts w:ascii="Times New Roman" w:hAnsi="Times New Roman"/>
          <w:sz w:val="24"/>
        </w:rPr>
        <w:t xml:space="preserve"> ning mõningal määral muudetavad usutunnistus </w:t>
      </w:r>
      <w:r w:rsidR="22DEF840" w:rsidRPr="01E08069">
        <w:rPr>
          <w:rFonts w:ascii="Times New Roman" w:hAnsi="Times New Roman"/>
          <w:sz w:val="24"/>
        </w:rPr>
        <w:t>ja</w:t>
      </w:r>
      <w:r w:rsidRPr="01E08069">
        <w:rPr>
          <w:rFonts w:ascii="Times New Roman" w:hAnsi="Times New Roman"/>
          <w:sz w:val="24"/>
        </w:rPr>
        <w:t xml:space="preserve"> veendumused. Kui ebavõrdne kohtlemine põhineb isiku tahtest sõltumatutel tunnustel (nt rass, vanus, puue, </w:t>
      </w:r>
      <w:r w:rsidRPr="005C23CF">
        <w:rPr>
          <w:rFonts w:ascii="Times New Roman" w:hAnsi="Times New Roman"/>
          <w:i/>
          <w:iCs/>
          <w:sz w:val="24"/>
        </w:rPr>
        <w:t>geneetilised omadused</w:t>
      </w:r>
      <w:r w:rsidRPr="01E08069">
        <w:rPr>
          <w:rFonts w:ascii="Times New Roman" w:hAnsi="Times New Roman"/>
          <w:sz w:val="24"/>
        </w:rPr>
        <w:t>, ka emakeel), tuleb üldjuhul õigustuseks leida kaalukamad põhjendused.</w:t>
      </w:r>
      <w:r w:rsidR="00C750E4" w:rsidRPr="01E08069">
        <w:rPr>
          <w:rFonts w:ascii="Times New Roman" w:hAnsi="Times New Roman"/>
          <w:sz w:val="24"/>
          <w:vertAlign w:val="superscript"/>
        </w:rPr>
        <w:footnoteReference w:id="155"/>
      </w:r>
    </w:p>
    <w:p w14:paraId="550F5BB5" w14:textId="77777777" w:rsidR="004D4E91" w:rsidRPr="004D4E91" w:rsidRDefault="3E017160" w:rsidP="00721EB3">
      <w:pPr>
        <w:pStyle w:val="Loendilik"/>
        <w:numPr>
          <w:ilvl w:val="0"/>
          <w:numId w:val="41"/>
        </w:numPr>
        <w:ind w:left="426"/>
        <w:rPr>
          <w:rFonts w:ascii="Times New Roman" w:hAnsi="Times New Roman"/>
          <w:szCs w:val="22"/>
        </w:rPr>
      </w:pPr>
      <w:r w:rsidRPr="004D4E91">
        <w:rPr>
          <w:rFonts w:ascii="Times New Roman" w:hAnsi="Times New Roman"/>
          <w:sz w:val="24"/>
        </w:rPr>
        <w:t>Euroopa Liidu põhiõiguste harta artikkel 21 sätestab samuti diskrimineerimiskeelu. Selle lõike</w:t>
      </w:r>
      <w:r w:rsidR="00883F22" w:rsidRPr="004D4E91">
        <w:rPr>
          <w:rFonts w:ascii="Times New Roman" w:hAnsi="Times New Roman"/>
          <w:sz w:val="24"/>
        </w:rPr>
        <w:t> 1</w:t>
      </w:r>
      <w:r w:rsidRPr="004D4E91">
        <w:rPr>
          <w:rFonts w:ascii="Times New Roman" w:hAnsi="Times New Roman"/>
          <w:sz w:val="24"/>
        </w:rPr>
        <w:t xml:space="preserve"> kohaselt on keelatud igasugune diskrimineerimine, sealhulgas diskrimineerimine soo, rassi, nahavärvuse, etnilise või sotsiaalse päritolu, </w:t>
      </w:r>
      <w:r w:rsidRPr="004D4E91">
        <w:rPr>
          <w:rFonts w:ascii="Times New Roman" w:hAnsi="Times New Roman"/>
          <w:i/>
          <w:iCs/>
          <w:sz w:val="24"/>
        </w:rPr>
        <w:t>geneetiliste omaduste,</w:t>
      </w:r>
      <w:r w:rsidRPr="004D4E91">
        <w:rPr>
          <w:rFonts w:ascii="Times New Roman" w:hAnsi="Times New Roman"/>
          <w:sz w:val="24"/>
        </w:rPr>
        <w:t xml:space="preserve"> keele, usutunnistuse </w:t>
      </w:r>
      <w:r w:rsidRPr="004D4E91">
        <w:rPr>
          <w:rFonts w:ascii="Times New Roman" w:hAnsi="Times New Roman"/>
          <w:sz w:val="24"/>
        </w:rPr>
        <w:lastRenderedPageBreak/>
        <w:t xml:space="preserve">või veendumuste, poliitiliste või muude arvamuste, rahvusvähemusse kuulumise, varalise seisundi, sünnipära, puuete, vanuse või seksuaalse </w:t>
      </w:r>
      <w:proofErr w:type="spellStart"/>
      <w:r w:rsidRPr="004D4E91">
        <w:rPr>
          <w:rFonts w:ascii="Times New Roman" w:hAnsi="Times New Roman"/>
          <w:sz w:val="24"/>
        </w:rPr>
        <w:t>sättumuse</w:t>
      </w:r>
      <w:proofErr w:type="spellEnd"/>
      <w:r w:rsidRPr="004D4E91">
        <w:rPr>
          <w:rFonts w:ascii="Times New Roman" w:hAnsi="Times New Roman"/>
          <w:sz w:val="24"/>
        </w:rPr>
        <w:t xml:space="preserve"> tõttu.</w:t>
      </w:r>
    </w:p>
    <w:p w14:paraId="37AC9A69" w14:textId="77777777" w:rsidR="004D4E91" w:rsidRPr="004D4E91" w:rsidRDefault="6B5D80A3" w:rsidP="00721EB3">
      <w:pPr>
        <w:pStyle w:val="Loendilik"/>
        <w:numPr>
          <w:ilvl w:val="0"/>
          <w:numId w:val="41"/>
        </w:numPr>
        <w:ind w:left="426"/>
        <w:rPr>
          <w:rFonts w:ascii="Times New Roman" w:hAnsi="Times New Roman"/>
          <w:szCs w:val="22"/>
        </w:rPr>
      </w:pPr>
      <w:r w:rsidRPr="004D4E91">
        <w:rPr>
          <w:rFonts w:ascii="Times New Roman" w:hAnsi="Times New Roman"/>
          <w:sz w:val="24"/>
        </w:rPr>
        <w:t xml:space="preserve">Inimõiguste ja biomeditsiini konventsiooniga keelatakse isiku igasugune diskrimineerimine </w:t>
      </w:r>
      <w:r w:rsidRPr="004D4E91">
        <w:rPr>
          <w:rFonts w:ascii="Times New Roman" w:hAnsi="Times New Roman"/>
          <w:i/>
          <w:iCs/>
          <w:sz w:val="24"/>
        </w:rPr>
        <w:t>geneetilise pärilikkuse</w:t>
      </w:r>
      <w:r w:rsidRPr="004D4E91">
        <w:rPr>
          <w:rFonts w:ascii="Times New Roman" w:hAnsi="Times New Roman"/>
          <w:sz w:val="24"/>
        </w:rPr>
        <w:t xml:space="preserve"> alusel</w:t>
      </w:r>
      <w:r w:rsidR="3DEA4EE3" w:rsidRPr="004D4E91">
        <w:rPr>
          <w:rFonts w:ascii="Times New Roman" w:hAnsi="Times New Roman"/>
          <w:sz w:val="24"/>
        </w:rPr>
        <w:t>.</w:t>
      </w:r>
      <w:r w:rsidR="00C750E4" w:rsidRPr="01E08069">
        <w:rPr>
          <w:vertAlign w:val="superscript"/>
        </w:rPr>
        <w:footnoteReference w:id="156"/>
      </w:r>
      <w:r w:rsidRPr="004D4E91">
        <w:rPr>
          <w:rFonts w:ascii="Times New Roman" w:hAnsi="Times New Roman"/>
          <w:sz w:val="24"/>
        </w:rPr>
        <w:t xml:space="preserve"> Inimese üks põhiõigustest on õigus mitte olla diskrimineeritud tunnuste tõttu, mis on kaasa</w:t>
      </w:r>
      <w:r w:rsidR="5E24881B" w:rsidRPr="004D4E91">
        <w:rPr>
          <w:rFonts w:ascii="Times New Roman" w:hAnsi="Times New Roman"/>
          <w:sz w:val="24"/>
        </w:rPr>
        <w:t xml:space="preserve"> </w:t>
      </w:r>
      <w:r w:rsidRPr="004D4E91">
        <w:rPr>
          <w:rFonts w:ascii="Times New Roman" w:hAnsi="Times New Roman"/>
          <w:sz w:val="24"/>
        </w:rPr>
        <w:t>sündinud või mille kujunemine elu käigus on paratamatu.</w:t>
      </w:r>
    </w:p>
    <w:p w14:paraId="3A61C41E" w14:textId="3317EB5A" w:rsidR="00C750E4" w:rsidRPr="004D4E91" w:rsidRDefault="7ABB4905" w:rsidP="00721EB3">
      <w:pPr>
        <w:pStyle w:val="Loendilik"/>
        <w:numPr>
          <w:ilvl w:val="0"/>
          <w:numId w:val="41"/>
        </w:numPr>
        <w:ind w:left="426"/>
        <w:rPr>
          <w:rFonts w:ascii="Times New Roman" w:hAnsi="Times New Roman"/>
          <w:szCs w:val="22"/>
        </w:rPr>
      </w:pPr>
      <w:r w:rsidRPr="004D4E91">
        <w:rPr>
          <w:rFonts w:ascii="Times New Roman" w:hAnsi="Times New Roman"/>
          <w:sz w:val="24"/>
        </w:rPr>
        <w:t>Samuti an</w:t>
      </w:r>
      <w:r w:rsidR="24CA1DED" w:rsidRPr="004D4E91">
        <w:rPr>
          <w:rFonts w:ascii="Times New Roman" w:hAnsi="Times New Roman"/>
          <w:sz w:val="24"/>
        </w:rPr>
        <w:t>dis EL</w:t>
      </w:r>
      <w:r w:rsidRPr="004D4E91">
        <w:rPr>
          <w:rFonts w:ascii="Times New Roman" w:hAnsi="Times New Roman"/>
          <w:sz w:val="24"/>
        </w:rPr>
        <w:t xml:space="preserve"> 2016</w:t>
      </w:r>
      <w:r w:rsidR="24CA1DED" w:rsidRPr="004D4E91">
        <w:rPr>
          <w:rFonts w:ascii="Times New Roman" w:hAnsi="Times New Roman"/>
          <w:sz w:val="24"/>
        </w:rPr>
        <w:t>. aastal</w:t>
      </w:r>
      <w:r w:rsidRPr="004D4E91">
        <w:rPr>
          <w:rFonts w:ascii="Times New Roman" w:hAnsi="Times New Roman"/>
          <w:sz w:val="24"/>
        </w:rPr>
        <w:t xml:space="preserve"> soovitus</w:t>
      </w:r>
      <w:r w:rsidR="24CA1DED" w:rsidRPr="004D4E91">
        <w:rPr>
          <w:rFonts w:ascii="Times New Roman" w:hAnsi="Times New Roman"/>
          <w:sz w:val="24"/>
        </w:rPr>
        <w:t>e</w:t>
      </w:r>
      <w:r w:rsidRPr="004D4E91">
        <w:rPr>
          <w:rFonts w:ascii="Times New Roman" w:hAnsi="Times New Roman"/>
          <w:sz w:val="24"/>
        </w:rPr>
        <w:t xml:space="preserve"> liikmesriikidele kindlustada võrdne kohtlemine ning </w:t>
      </w:r>
      <w:r w:rsidRPr="004D4E91">
        <w:rPr>
          <w:rFonts w:ascii="Times New Roman" w:hAnsi="Times New Roman"/>
          <w:i/>
          <w:iCs/>
          <w:sz w:val="24"/>
        </w:rPr>
        <w:t xml:space="preserve">vältida pärilikest terviseriskidest </w:t>
      </w:r>
      <w:r w:rsidRPr="004D4E91">
        <w:rPr>
          <w:rFonts w:ascii="Times New Roman" w:hAnsi="Times New Roman"/>
          <w:sz w:val="24"/>
        </w:rPr>
        <w:t>tulenevat diskrimineerimist kindlustussuhetes.</w:t>
      </w:r>
      <w:r w:rsidR="00C750E4" w:rsidRPr="01E08069">
        <w:rPr>
          <w:vertAlign w:val="superscript"/>
        </w:rPr>
        <w:footnoteReference w:id="157"/>
      </w:r>
    </w:p>
    <w:p w14:paraId="2C7E1329" w14:textId="53A76B28" w:rsidR="6018E984" w:rsidRDefault="6018E984" w:rsidP="0016210D">
      <w:pPr>
        <w:tabs>
          <w:tab w:val="num" w:pos="360"/>
        </w:tabs>
        <w:rPr>
          <w:rFonts w:ascii="Times New Roman" w:hAnsi="Times New Roman"/>
          <w:sz w:val="24"/>
        </w:rPr>
      </w:pPr>
    </w:p>
    <w:p w14:paraId="53AD9474" w14:textId="234504B6" w:rsidR="00C750E4" w:rsidRPr="004F3497" w:rsidRDefault="11A99F33" w:rsidP="0016210D">
      <w:pPr>
        <w:tabs>
          <w:tab w:val="num" w:pos="360"/>
        </w:tabs>
        <w:rPr>
          <w:rFonts w:ascii="Times New Roman" w:hAnsi="Times New Roman"/>
          <w:sz w:val="24"/>
        </w:rPr>
      </w:pPr>
      <w:r w:rsidRPr="01E08069">
        <w:rPr>
          <w:rFonts w:ascii="Times New Roman" w:hAnsi="Times New Roman"/>
          <w:sz w:val="24"/>
        </w:rPr>
        <w:t>EHDS</w:t>
      </w:r>
      <w:r w:rsidR="4EA60808" w:rsidRPr="01E08069">
        <w:rPr>
          <w:rFonts w:ascii="Times New Roman" w:hAnsi="Times New Roman"/>
          <w:sz w:val="24"/>
        </w:rPr>
        <w:t>-</w:t>
      </w:r>
      <w:r w:rsidR="7ABB4905" w:rsidRPr="01E08069">
        <w:rPr>
          <w:rFonts w:ascii="Times New Roman" w:hAnsi="Times New Roman"/>
          <w:sz w:val="24"/>
        </w:rPr>
        <w:t xml:space="preserve">i </w:t>
      </w:r>
      <w:r w:rsidR="1A7AC82F" w:rsidRPr="01E08069">
        <w:rPr>
          <w:rFonts w:ascii="Times New Roman" w:hAnsi="Times New Roman"/>
          <w:sz w:val="24"/>
        </w:rPr>
        <w:t xml:space="preserve">kohaselt </w:t>
      </w:r>
      <w:r w:rsidR="12268C9D" w:rsidRPr="01E08069">
        <w:rPr>
          <w:rFonts w:ascii="Times New Roman" w:hAnsi="Times New Roman"/>
          <w:sz w:val="24"/>
        </w:rPr>
        <w:t xml:space="preserve">on keelatud </w:t>
      </w:r>
      <w:r w:rsidR="1A7AC82F" w:rsidRPr="01E08069">
        <w:rPr>
          <w:rFonts w:ascii="Times New Roman" w:hAnsi="Times New Roman"/>
          <w:sz w:val="24"/>
        </w:rPr>
        <w:t xml:space="preserve">väljastatud andmeloa või rahuldatud terviseandmete päringu abil saadud elektroonilistele terviseandmetele juurdepääsu taotlemine ja nende töötlemine järgmistel </w:t>
      </w:r>
      <w:r w:rsidR="7ABB4905" w:rsidRPr="01E08069">
        <w:rPr>
          <w:rFonts w:ascii="Times New Roman" w:hAnsi="Times New Roman"/>
          <w:sz w:val="24"/>
        </w:rPr>
        <w:t xml:space="preserve">kasutuseesmärkidel: „füüsilise isiku või füüsiliste isikute rühma suhtes otsuste tegemine seoses tööpakkumistega või kaupade või teenuste puhul vähemsoodsate tingimuste pakkumisega, </w:t>
      </w:r>
      <w:r w:rsidR="7010B27C" w:rsidRPr="01E08069">
        <w:rPr>
          <w:rFonts w:ascii="Times New Roman" w:hAnsi="Times New Roman"/>
          <w:sz w:val="24"/>
        </w:rPr>
        <w:t>sealhulgas selliste isikute kindlustus- või krediidilepingujärgsetest hüvitistest ilmajätmine, nende sissemaksete ja kindlustusmaksete või laenutingimuste muutmine, või füüsilise isiku või füüsiliste isikute rühma suhtes muude otsuste tegemine, mille tagajärg on nende diskrimineerimine saadud terviseandmete alusel</w:t>
      </w:r>
      <w:r w:rsidR="7ABB4905" w:rsidRPr="01E08069">
        <w:rPr>
          <w:rFonts w:ascii="Times New Roman" w:hAnsi="Times New Roman"/>
          <w:sz w:val="24"/>
        </w:rPr>
        <w:t>“</w:t>
      </w:r>
      <w:r w:rsidR="19B25903" w:rsidRPr="01E08069">
        <w:rPr>
          <w:rFonts w:ascii="Times New Roman" w:hAnsi="Times New Roman"/>
          <w:sz w:val="24"/>
        </w:rPr>
        <w:t>.</w:t>
      </w:r>
      <w:r w:rsidR="00C750E4" w:rsidRPr="01E08069">
        <w:rPr>
          <w:rFonts w:ascii="Times New Roman" w:hAnsi="Times New Roman"/>
          <w:sz w:val="24"/>
          <w:vertAlign w:val="superscript"/>
        </w:rPr>
        <w:footnoteReference w:id="158"/>
      </w:r>
    </w:p>
    <w:p w14:paraId="45251303" w14:textId="77777777" w:rsidR="00C750E4" w:rsidRDefault="00C750E4" w:rsidP="0016210D">
      <w:pPr>
        <w:tabs>
          <w:tab w:val="num" w:pos="360"/>
        </w:tabs>
        <w:rPr>
          <w:rFonts w:ascii="Times New Roman" w:hAnsi="Times New Roman"/>
          <w:sz w:val="24"/>
        </w:rPr>
      </w:pPr>
    </w:p>
    <w:p w14:paraId="735A7674" w14:textId="51F7270C" w:rsidR="00C750E4" w:rsidRPr="004F3497" w:rsidRDefault="4918E2FF" w:rsidP="0016210D">
      <w:pPr>
        <w:tabs>
          <w:tab w:val="num" w:pos="360"/>
        </w:tabs>
        <w:rPr>
          <w:rFonts w:ascii="Times New Roman" w:hAnsi="Times New Roman"/>
          <w:sz w:val="24"/>
        </w:rPr>
      </w:pPr>
      <w:r w:rsidRPr="75CF7F17">
        <w:rPr>
          <w:rFonts w:ascii="Times New Roman" w:hAnsi="Times New Roman"/>
          <w:sz w:val="24"/>
        </w:rPr>
        <w:t>IGUS</w:t>
      </w:r>
      <w:r w:rsidR="005E54CF">
        <w:rPr>
          <w:rFonts w:ascii="Times New Roman" w:hAnsi="Times New Roman"/>
          <w:sz w:val="24"/>
        </w:rPr>
        <w:t>-i</w:t>
      </w:r>
      <w:r w:rsidRPr="75CF7F17">
        <w:rPr>
          <w:rFonts w:ascii="Times New Roman" w:hAnsi="Times New Roman"/>
          <w:sz w:val="24"/>
        </w:rPr>
        <w:t xml:space="preserve"> uuest redaktsioonist viiakse </w:t>
      </w:r>
      <w:r w:rsidR="000D50E9">
        <w:rPr>
          <w:rFonts w:ascii="Times New Roman" w:hAnsi="Times New Roman"/>
          <w:sz w:val="24"/>
        </w:rPr>
        <w:t>seaduse</w:t>
      </w:r>
      <w:r w:rsidRPr="75CF7F17">
        <w:rPr>
          <w:rFonts w:ascii="Times New Roman" w:hAnsi="Times New Roman"/>
          <w:sz w:val="24"/>
        </w:rPr>
        <w:t xml:space="preserve">põhine diskrimineerimise keeld ja kohaldamisala </w:t>
      </w:r>
      <w:proofErr w:type="spellStart"/>
      <w:r w:rsidRPr="75CF7F17">
        <w:rPr>
          <w:rFonts w:ascii="Times New Roman" w:hAnsi="Times New Roman"/>
          <w:sz w:val="24"/>
        </w:rPr>
        <w:t>üldnormina</w:t>
      </w:r>
      <w:proofErr w:type="spellEnd"/>
      <w:r w:rsidRPr="75CF7F17">
        <w:rPr>
          <w:rFonts w:ascii="Times New Roman" w:hAnsi="Times New Roman"/>
          <w:sz w:val="24"/>
        </w:rPr>
        <w:t xml:space="preserve"> inimeste võrdset kohtlemist reguleerivasse seadusesse ning eelnõuga muudetakse vastavalt </w:t>
      </w:r>
      <w:proofErr w:type="spellStart"/>
      <w:r w:rsidRPr="75CF7F17">
        <w:rPr>
          <w:rFonts w:ascii="Times New Roman" w:hAnsi="Times New Roman"/>
          <w:sz w:val="24"/>
        </w:rPr>
        <w:t>VõrdKS</w:t>
      </w:r>
      <w:proofErr w:type="spellEnd"/>
      <w:r w:rsidR="00A558D4">
        <w:rPr>
          <w:rFonts w:ascii="Times New Roman" w:hAnsi="Times New Roman"/>
          <w:sz w:val="24"/>
        </w:rPr>
        <w:t>-i.</w:t>
      </w:r>
    </w:p>
    <w:p w14:paraId="1B245DAB" w14:textId="1210EA10" w:rsidR="00C750E4" w:rsidRPr="004F3497" w:rsidRDefault="00C750E4" w:rsidP="0016210D">
      <w:pPr>
        <w:tabs>
          <w:tab w:val="num" w:pos="360"/>
        </w:tabs>
        <w:rPr>
          <w:rFonts w:ascii="Times New Roman" w:hAnsi="Times New Roman"/>
          <w:sz w:val="24"/>
        </w:rPr>
      </w:pPr>
    </w:p>
    <w:p w14:paraId="1D7AE702" w14:textId="16DAF1DA" w:rsidR="00C750E4" w:rsidRPr="004F3497" w:rsidRDefault="4918E2FF" w:rsidP="0016210D">
      <w:pPr>
        <w:tabs>
          <w:tab w:val="num" w:pos="360"/>
        </w:tabs>
        <w:rPr>
          <w:rFonts w:ascii="Times New Roman" w:hAnsi="Times New Roman"/>
          <w:sz w:val="24"/>
        </w:rPr>
      </w:pPr>
      <w:r w:rsidRPr="00492D70">
        <w:rPr>
          <w:rFonts w:ascii="Times New Roman" w:hAnsi="Times New Roman"/>
          <w:sz w:val="24"/>
        </w:rPr>
        <w:t xml:space="preserve">Eelnõuga täiendatakse </w:t>
      </w:r>
      <w:proofErr w:type="spellStart"/>
      <w:r w:rsidRPr="00492D70">
        <w:rPr>
          <w:rFonts w:ascii="Times New Roman" w:hAnsi="Times New Roman"/>
          <w:sz w:val="24"/>
        </w:rPr>
        <w:t>VõrdKS</w:t>
      </w:r>
      <w:proofErr w:type="spellEnd"/>
      <w:r w:rsidRPr="00492D70">
        <w:rPr>
          <w:rFonts w:ascii="Times New Roman" w:hAnsi="Times New Roman"/>
          <w:sz w:val="24"/>
        </w:rPr>
        <w:t xml:space="preserve"> § 1 lõikes 1 </w:t>
      </w:r>
      <w:r w:rsidR="004B50BC" w:rsidRPr="00492D70">
        <w:rPr>
          <w:rFonts w:ascii="Times New Roman" w:hAnsi="Times New Roman"/>
          <w:sz w:val="24"/>
        </w:rPr>
        <w:t>ja</w:t>
      </w:r>
      <w:r w:rsidRPr="00492D70">
        <w:rPr>
          <w:rFonts w:ascii="Times New Roman" w:hAnsi="Times New Roman"/>
          <w:sz w:val="24"/>
        </w:rPr>
        <w:t xml:space="preserve"> § 2 lõikes 1 nimetatud tunnuste loetelu</w:t>
      </w:r>
      <w:r w:rsidRPr="005D3A6E">
        <w:rPr>
          <w:rFonts w:ascii="Times New Roman" w:hAnsi="Times New Roman"/>
          <w:sz w:val="24"/>
        </w:rPr>
        <w:t xml:space="preserve"> </w:t>
      </w:r>
      <w:r w:rsidR="000B7411" w:rsidRPr="005D3A6E">
        <w:rPr>
          <w:rFonts w:ascii="Times New Roman" w:hAnsi="Times New Roman"/>
          <w:sz w:val="24"/>
        </w:rPr>
        <w:t xml:space="preserve">ning </w:t>
      </w:r>
      <w:r w:rsidRPr="005D3A6E">
        <w:rPr>
          <w:rFonts w:ascii="Times New Roman" w:hAnsi="Times New Roman"/>
          <w:sz w:val="24"/>
        </w:rPr>
        <w:t xml:space="preserve">seni </w:t>
      </w:r>
      <w:r w:rsidR="002731D6" w:rsidRPr="005D3A6E">
        <w:rPr>
          <w:rFonts w:ascii="Times New Roman" w:hAnsi="Times New Roman"/>
          <w:sz w:val="24"/>
        </w:rPr>
        <w:t>IGUS-</w:t>
      </w:r>
      <w:proofErr w:type="spellStart"/>
      <w:r w:rsidR="002731D6" w:rsidRPr="005D3A6E">
        <w:rPr>
          <w:rFonts w:ascii="Times New Roman" w:hAnsi="Times New Roman"/>
          <w:sz w:val="24"/>
        </w:rPr>
        <w:t>is</w:t>
      </w:r>
      <w:proofErr w:type="spellEnd"/>
      <w:r w:rsidRPr="005D3A6E">
        <w:rPr>
          <w:rFonts w:ascii="Times New Roman" w:hAnsi="Times New Roman"/>
          <w:sz w:val="24"/>
        </w:rPr>
        <w:t xml:space="preserve"> reguleeritud tunnus „DNA ülesehitus ja sellest johtuvad pärilikkuse</w:t>
      </w:r>
      <w:r w:rsidRPr="75CF7F17">
        <w:rPr>
          <w:rFonts w:ascii="Times New Roman" w:hAnsi="Times New Roman"/>
          <w:sz w:val="24"/>
        </w:rPr>
        <w:t xml:space="preserve"> riskid või geneetilised omadused“ </w:t>
      </w:r>
      <w:r w:rsidR="00C2670C" w:rsidRPr="005D3A6E">
        <w:rPr>
          <w:rFonts w:ascii="Times New Roman" w:hAnsi="Times New Roman"/>
          <w:sz w:val="24"/>
        </w:rPr>
        <w:t xml:space="preserve">lisatakse </w:t>
      </w:r>
      <w:proofErr w:type="spellStart"/>
      <w:r w:rsidR="00E21F98" w:rsidRPr="08FC878B">
        <w:rPr>
          <w:rFonts w:ascii="Times New Roman" w:hAnsi="Times New Roman"/>
          <w:sz w:val="24"/>
        </w:rPr>
        <w:t>VõrdKS</w:t>
      </w:r>
      <w:proofErr w:type="spellEnd"/>
      <w:r w:rsidR="00E21F98">
        <w:rPr>
          <w:rFonts w:ascii="Times New Roman" w:hAnsi="Times New Roman"/>
          <w:sz w:val="24"/>
        </w:rPr>
        <w:t>-i</w:t>
      </w:r>
      <w:r w:rsidRPr="75CF7F17">
        <w:rPr>
          <w:rFonts w:ascii="Times New Roman" w:hAnsi="Times New Roman"/>
          <w:sz w:val="24"/>
        </w:rPr>
        <w:t xml:space="preserve"> kohaldamisalasse.</w:t>
      </w:r>
    </w:p>
    <w:p w14:paraId="07462DB6" w14:textId="631D9606" w:rsidR="6018E984" w:rsidRDefault="6018E984" w:rsidP="0016210D">
      <w:pPr>
        <w:tabs>
          <w:tab w:val="num" w:pos="360"/>
        </w:tabs>
        <w:rPr>
          <w:rFonts w:ascii="Times New Roman" w:hAnsi="Times New Roman"/>
          <w:sz w:val="24"/>
        </w:rPr>
      </w:pPr>
    </w:p>
    <w:p w14:paraId="67F9AFA2" w14:textId="65A77CAF" w:rsidR="00C750E4" w:rsidRPr="00492D70" w:rsidRDefault="0EA32DF3" w:rsidP="0016210D">
      <w:pPr>
        <w:tabs>
          <w:tab w:val="num" w:pos="360"/>
        </w:tabs>
        <w:rPr>
          <w:rFonts w:ascii="Times New Roman" w:hAnsi="Times New Roman"/>
          <w:sz w:val="24"/>
        </w:rPr>
      </w:pPr>
      <w:proofErr w:type="spellStart"/>
      <w:r w:rsidRPr="01E08069">
        <w:rPr>
          <w:rFonts w:ascii="Times New Roman" w:hAnsi="Times New Roman"/>
          <w:sz w:val="24"/>
        </w:rPr>
        <w:t>VõrdKS</w:t>
      </w:r>
      <w:proofErr w:type="spellEnd"/>
      <w:r w:rsidR="7ABB4905" w:rsidRPr="01E08069">
        <w:rPr>
          <w:rFonts w:ascii="Times New Roman" w:hAnsi="Times New Roman"/>
          <w:sz w:val="24"/>
        </w:rPr>
        <w:t xml:space="preserve"> § 2 lõige 3 jääb kehtima muutmata kujul, sätestades õigusselguse huvides, et käesolev seadus ei välista nõuete esitamist töösuhetes ka seaduses nimetamata diskrimineerimisaluste puhul, mis lähtuvad </w:t>
      </w:r>
      <w:r w:rsidR="1B4B5633" w:rsidRPr="01E08069">
        <w:rPr>
          <w:rFonts w:ascii="Times New Roman" w:hAnsi="Times New Roman"/>
          <w:sz w:val="24"/>
        </w:rPr>
        <w:t>PS</w:t>
      </w:r>
      <w:r w:rsidR="7ABB4905" w:rsidRPr="01E08069">
        <w:rPr>
          <w:rFonts w:ascii="Times New Roman" w:hAnsi="Times New Roman"/>
          <w:sz w:val="24"/>
        </w:rPr>
        <w:t xml:space="preserve"> §-s 12 loetletud või muudest tunnustest, mida käesolev seadus ei reguleeri.</w:t>
      </w:r>
      <w:r w:rsidR="00C750E4" w:rsidRPr="01E08069">
        <w:rPr>
          <w:rFonts w:ascii="Times New Roman" w:hAnsi="Times New Roman"/>
          <w:sz w:val="24"/>
          <w:vertAlign w:val="superscript"/>
        </w:rPr>
        <w:footnoteReference w:id="159"/>
      </w:r>
      <w:r w:rsidR="7ABB4905" w:rsidRPr="01E08069">
        <w:rPr>
          <w:rFonts w:ascii="Times New Roman" w:hAnsi="Times New Roman"/>
          <w:sz w:val="24"/>
        </w:rPr>
        <w:t xml:space="preserve"> </w:t>
      </w:r>
      <w:r w:rsidR="7CCAF252" w:rsidRPr="01E08069">
        <w:rPr>
          <w:rFonts w:ascii="Times New Roman" w:hAnsi="Times New Roman"/>
          <w:sz w:val="24"/>
        </w:rPr>
        <w:t>Samas on</w:t>
      </w:r>
      <w:r w:rsidR="7ABB4905" w:rsidRPr="01E08069">
        <w:rPr>
          <w:rFonts w:ascii="Times New Roman" w:hAnsi="Times New Roman"/>
          <w:sz w:val="24"/>
        </w:rPr>
        <w:t xml:space="preserve"> tagatud</w:t>
      </w:r>
      <w:r w:rsidR="69CD101B" w:rsidRPr="01E08069">
        <w:rPr>
          <w:rFonts w:ascii="Times New Roman" w:hAnsi="Times New Roman"/>
          <w:sz w:val="24"/>
        </w:rPr>
        <w:t>,</w:t>
      </w:r>
      <w:r w:rsidR="7ABB4905" w:rsidRPr="01E08069">
        <w:rPr>
          <w:rFonts w:ascii="Times New Roman" w:hAnsi="Times New Roman"/>
          <w:sz w:val="24"/>
        </w:rPr>
        <w:t xml:space="preserve"> et olenemata </w:t>
      </w:r>
      <w:r w:rsidR="69CD101B" w:rsidRPr="01E08069">
        <w:rPr>
          <w:rFonts w:ascii="Times New Roman" w:hAnsi="Times New Roman"/>
          <w:sz w:val="24"/>
        </w:rPr>
        <w:t xml:space="preserve">sellest </w:t>
      </w:r>
      <w:r w:rsidR="7ABB4905" w:rsidRPr="01E08069">
        <w:rPr>
          <w:rFonts w:ascii="Times New Roman" w:hAnsi="Times New Roman"/>
          <w:sz w:val="24"/>
        </w:rPr>
        <w:t xml:space="preserve">millise seaduse alusel toimub DNA </w:t>
      </w:r>
      <w:r w:rsidR="763D68FD" w:rsidRPr="01E08069">
        <w:rPr>
          <w:rFonts w:ascii="Times New Roman" w:hAnsi="Times New Roman"/>
          <w:sz w:val="24"/>
        </w:rPr>
        <w:t xml:space="preserve">ülesehitusest </w:t>
      </w:r>
      <w:r w:rsidR="7ABB4905" w:rsidRPr="01E08069">
        <w:rPr>
          <w:rFonts w:ascii="Times New Roman" w:hAnsi="Times New Roman"/>
          <w:sz w:val="24"/>
        </w:rPr>
        <w:t>ja pärilikkuse riskidest tulenev andmetöötlus</w:t>
      </w:r>
      <w:r w:rsidR="69CD101B" w:rsidRPr="01E08069">
        <w:rPr>
          <w:rFonts w:ascii="Times New Roman" w:hAnsi="Times New Roman"/>
          <w:sz w:val="24"/>
        </w:rPr>
        <w:t>,</w:t>
      </w:r>
      <w:r w:rsidR="7ABB4905" w:rsidRPr="01E08069">
        <w:rPr>
          <w:rFonts w:ascii="Times New Roman" w:hAnsi="Times New Roman"/>
          <w:sz w:val="24"/>
        </w:rPr>
        <w:t xml:space="preserve"> tuleb geneetiliste andmete töötlejal tagada parim kaitse inimestele nende geneetiliste andmete kuritarvitamise eest või nende DNA ülesehitusest ja sellest johtuva pärilikkuse riskide põhjal diskrimineerimise eest.</w:t>
      </w:r>
    </w:p>
    <w:p w14:paraId="426398BC" w14:textId="0FDE6235" w:rsidR="00C750E4" w:rsidRPr="004F3497" w:rsidRDefault="00C750E4" w:rsidP="0016210D">
      <w:pPr>
        <w:tabs>
          <w:tab w:val="num" w:pos="360"/>
        </w:tabs>
        <w:rPr>
          <w:rFonts w:ascii="Times New Roman" w:hAnsi="Times New Roman"/>
          <w:b/>
          <w:bCs/>
          <w:sz w:val="24"/>
        </w:rPr>
      </w:pPr>
    </w:p>
    <w:p w14:paraId="0EFCF758" w14:textId="3D5E67F8" w:rsidR="00C750E4" w:rsidRDefault="042F461E" w:rsidP="30F48F10">
      <w:pPr>
        <w:tabs>
          <w:tab w:val="num" w:pos="360"/>
        </w:tabs>
        <w:rPr>
          <w:rFonts w:ascii="Times New Roman" w:hAnsi="Times New Roman"/>
          <w:sz w:val="24"/>
        </w:rPr>
      </w:pPr>
      <w:r w:rsidRPr="30F48F10">
        <w:rPr>
          <w:rFonts w:ascii="Times New Roman" w:hAnsi="Times New Roman"/>
          <w:sz w:val="24"/>
        </w:rPr>
        <w:t xml:space="preserve">Diskrimineerimise keelu rikkumisest tekkinud vaidlustele kohalduvad </w:t>
      </w:r>
      <w:proofErr w:type="spellStart"/>
      <w:r w:rsidR="00715AE0" w:rsidRPr="30F48F10">
        <w:rPr>
          <w:rFonts w:ascii="Times New Roman" w:hAnsi="Times New Roman"/>
          <w:sz w:val="24"/>
        </w:rPr>
        <w:t>VõrdKS</w:t>
      </w:r>
      <w:proofErr w:type="spellEnd"/>
      <w:r w:rsidR="00715AE0" w:rsidRPr="30F48F10">
        <w:rPr>
          <w:rFonts w:ascii="Times New Roman" w:hAnsi="Times New Roman"/>
          <w:sz w:val="24"/>
        </w:rPr>
        <w:t xml:space="preserve"> 2. </w:t>
      </w:r>
      <w:r w:rsidRPr="30F48F10">
        <w:rPr>
          <w:rFonts w:ascii="Times New Roman" w:hAnsi="Times New Roman"/>
          <w:sz w:val="24"/>
        </w:rPr>
        <w:t xml:space="preserve">peatükis sätestatud võrdse kohtlemise põhimõtted ning vaidluste lahendamisele sama seaduse </w:t>
      </w:r>
      <w:r w:rsidR="00715AE0" w:rsidRPr="30F48F10">
        <w:rPr>
          <w:rFonts w:ascii="Times New Roman" w:hAnsi="Times New Roman"/>
          <w:sz w:val="24"/>
        </w:rPr>
        <w:t>5. </w:t>
      </w:r>
      <w:r w:rsidRPr="30F48F10">
        <w:rPr>
          <w:rFonts w:ascii="Times New Roman" w:hAnsi="Times New Roman"/>
          <w:sz w:val="24"/>
        </w:rPr>
        <w:t>peatükis sätestatu.</w:t>
      </w:r>
      <w:r w:rsidR="013B30A3" w:rsidRPr="30F48F10">
        <w:rPr>
          <w:rFonts w:ascii="Times New Roman" w:hAnsi="Times New Roman"/>
          <w:sz w:val="24"/>
        </w:rPr>
        <w:t xml:space="preserve"> Igaühel, kes satub diskrimineerimise ohvriks või kellele tundub, et temaga on tema isiklike omaduste tõttu käitutud ebaõiglaselt, on õigus ülekohtu heastamiseks. </w:t>
      </w:r>
      <w:r w:rsidR="2A4D0E1F" w:rsidRPr="002E1C6D">
        <w:rPr>
          <w:rFonts w:ascii="Times New Roman" w:hAnsi="Times New Roman"/>
          <w:sz w:val="24"/>
        </w:rPr>
        <w:t xml:space="preserve">Diskrimineerimisvaidlusi </w:t>
      </w:r>
      <w:r w:rsidR="2A4D0E1F" w:rsidRPr="002E1C6D">
        <w:rPr>
          <w:rFonts w:ascii="Times New Roman" w:hAnsi="Times New Roman"/>
          <w:sz w:val="24"/>
        </w:rPr>
        <w:lastRenderedPageBreak/>
        <w:t>lahendab kohus või töövaidluskomisjon. Lepitusmenetluse korras lahendab diskrimineerimisvaidlusi õiguskantsler (</w:t>
      </w:r>
      <w:proofErr w:type="spellStart"/>
      <w:r w:rsidR="2A4D0E1F" w:rsidRPr="002E1C6D">
        <w:rPr>
          <w:rFonts w:ascii="Times New Roman" w:hAnsi="Times New Roman"/>
          <w:sz w:val="24"/>
        </w:rPr>
        <w:t>VõrKS</w:t>
      </w:r>
      <w:proofErr w:type="spellEnd"/>
      <w:r w:rsidR="2A4D0E1F" w:rsidRPr="002E1C6D">
        <w:rPr>
          <w:rFonts w:ascii="Times New Roman" w:hAnsi="Times New Roman"/>
          <w:sz w:val="24"/>
        </w:rPr>
        <w:t xml:space="preserve"> § 23).</w:t>
      </w:r>
    </w:p>
    <w:p w14:paraId="4F1989CB" w14:textId="77777777" w:rsidR="008F7759" w:rsidRPr="00492D70" w:rsidRDefault="008F7759" w:rsidP="30F48F10">
      <w:pPr>
        <w:tabs>
          <w:tab w:val="num" w:pos="360"/>
        </w:tabs>
        <w:rPr>
          <w:rFonts w:ascii="Times New Roman" w:hAnsi="Times New Roman"/>
          <w:sz w:val="24"/>
        </w:rPr>
      </w:pPr>
    </w:p>
    <w:p w14:paraId="19A9A69D" w14:textId="7EAE1180" w:rsidR="00C750E4" w:rsidRPr="00492D70" w:rsidRDefault="042F461E" w:rsidP="30F48F10">
      <w:pPr>
        <w:tabs>
          <w:tab w:val="num" w:pos="360"/>
        </w:tabs>
        <w:rPr>
          <w:rFonts w:ascii="Times New Roman" w:hAnsi="Times New Roman"/>
          <w:sz w:val="24"/>
        </w:rPr>
      </w:pPr>
      <w:r w:rsidRPr="30F48F10">
        <w:rPr>
          <w:rFonts w:ascii="Times New Roman" w:hAnsi="Times New Roman"/>
          <w:sz w:val="24"/>
        </w:rPr>
        <w:t xml:space="preserve">Seaduse muutmisega </w:t>
      </w:r>
      <w:r w:rsidR="0071392F" w:rsidRPr="30F48F10">
        <w:rPr>
          <w:rFonts w:ascii="Times New Roman" w:hAnsi="Times New Roman"/>
          <w:sz w:val="24"/>
        </w:rPr>
        <w:t>ja</w:t>
      </w:r>
      <w:r w:rsidRPr="30F48F10">
        <w:rPr>
          <w:rFonts w:ascii="Times New Roman" w:hAnsi="Times New Roman"/>
          <w:sz w:val="24"/>
        </w:rPr>
        <w:t xml:space="preserve"> kohaldamisala laiendamisega saavad inimesed, kes tunnevad, et neid on DNA ülesehituse ja sellest johtuva pärilikkuse riskide alusel </w:t>
      </w:r>
      <w:r w:rsidR="0071392F" w:rsidRPr="30F48F10">
        <w:rPr>
          <w:rFonts w:ascii="Times New Roman" w:hAnsi="Times New Roman"/>
          <w:sz w:val="24"/>
        </w:rPr>
        <w:t xml:space="preserve">diskrimineeritud, </w:t>
      </w:r>
      <w:r w:rsidRPr="30F48F10">
        <w:rPr>
          <w:rFonts w:ascii="Times New Roman" w:hAnsi="Times New Roman"/>
          <w:sz w:val="24"/>
        </w:rPr>
        <w:t>pöörduda voliniku poole lisaks töö- ja kindlustusvaldkonnale ka järgmistes valdkondades: sotsiaalhoolekan</w:t>
      </w:r>
      <w:r w:rsidR="0054729B" w:rsidRPr="30F48F10">
        <w:rPr>
          <w:rFonts w:ascii="Times New Roman" w:hAnsi="Times New Roman"/>
          <w:sz w:val="24"/>
        </w:rPr>
        <w:t>ne,</w:t>
      </w:r>
      <w:r w:rsidRPr="30F48F10">
        <w:rPr>
          <w:rFonts w:ascii="Times New Roman" w:hAnsi="Times New Roman"/>
          <w:sz w:val="24"/>
        </w:rPr>
        <w:t xml:space="preserve"> tervishoiu- ja sotsiaalkindlustusteenuse</w:t>
      </w:r>
      <w:r w:rsidR="00543108" w:rsidRPr="30F48F10">
        <w:rPr>
          <w:rFonts w:ascii="Times New Roman" w:hAnsi="Times New Roman"/>
          <w:sz w:val="24"/>
        </w:rPr>
        <w:t>d</w:t>
      </w:r>
      <w:r w:rsidRPr="30F48F10">
        <w:rPr>
          <w:rFonts w:ascii="Times New Roman" w:hAnsi="Times New Roman"/>
          <w:sz w:val="24"/>
        </w:rPr>
        <w:t>, sealhulgas sotsiaaltoetuste saami</w:t>
      </w:r>
      <w:r w:rsidR="00543108" w:rsidRPr="30F48F10">
        <w:rPr>
          <w:rFonts w:ascii="Times New Roman" w:hAnsi="Times New Roman"/>
          <w:sz w:val="24"/>
        </w:rPr>
        <w:t>ne</w:t>
      </w:r>
      <w:r w:rsidR="00DD7D60" w:rsidRPr="30F48F10">
        <w:rPr>
          <w:rFonts w:ascii="Times New Roman" w:hAnsi="Times New Roman"/>
          <w:sz w:val="24"/>
        </w:rPr>
        <w:t>,</w:t>
      </w:r>
      <w:r w:rsidRPr="30F48F10">
        <w:rPr>
          <w:rFonts w:ascii="Times New Roman" w:hAnsi="Times New Roman"/>
          <w:sz w:val="24"/>
        </w:rPr>
        <w:t xml:space="preserve"> haridus</w:t>
      </w:r>
      <w:r w:rsidR="00DD7D60" w:rsidRPr="30F48F10">
        <w:rPr>
          <w:rFonts w:ascii="Times New Roman" w:hAnsi="Times New Roman"/>
          <w:sz w:val="24"/>
        </w:rPr>
        <w:t>,</w:t>
      </w:r>
      <w:r w:rsidRPr="30F48F10">
        <w:rPr>
          <w:rFonts w:ascii="Times New Roman" w:hAnsi="Times New Roman"/>
          <w:sz w:val="24"/>
        </w:rPr>
        <w:t xml:space="preserve"> kutseõp</w:t>
      </w:r>
      <w:r w:rsidR="003356D6" w:rsidRPr="30F48F10">
        <w:rPr>
          <w:rFonts w:ascii="Times New Roman" w:hAnsi="Times New Roman"/>
          <w:sz w:val="24"/>
        </w:rPr>
        <w:t>e</w:t>
      </w:r>
      <w:r w:rsidR="00DD7D60" w:rsidRPr="30F48F10">
        <w:rPr>
          <w:rFonts w:ascii="Times New Roman" w:hAnsi="Times New Roman"/>
          <w:sz w:val="24"/>
        </w:rPr>
        <w:t>,</w:t>
      </w:r>
      <w:r w:rsidRPr="30F48F10">
        <w:rPr>
          <w:rFonts w:ascii="Times New Roman" w:hAnsi="Times New Roman"/>
          <w:sz w:val="24"/>
        </w:rPr>
        <w:t xml:space="preserve"> avalikkusel</w:t>
      </w:r>
      <w:r w:rsidR="00E14FAE" w:rsidRPr="30F48F10">
        <w:rPr>
          <w:rFonts w:ascii="Times New Roman" w:hAnsi="Times New Roman"/>
          <w:sz w:val="24"/>
        </w:rPr>
        <w:t>e</w:t>
      </w:r>
      <w:r w:rsidRPr="30F48F10">
        <w:rPr>
          <w:rFonts w:ascii="Times New Roman" w:hAnsi="Times New Roman"/>
          <w:sz w:val="24"/>
        </w:rPr>
        <w:t xml:space="preserve"> pakutavate kaupade ja teenuste, sealhulgas eluaseme kättesaadavus</w:t>
      </w:r>
      <w:r w:rsidR="00E14FAE" w:rsidRPr="30F48F10">
        <w:rPr>
          <w:rFonts w:ascii="Times New Roman" w:hAnsi="Times New Roman"/>
          <w:sz w:val="24"/>
        </w:rPr>
        <w:t>.</w:t>
      </w:r>
    </w:p>
    <w:p w14:paraId="2FE6B6AB" w14:textId="24BD10A2" w:rsidR="30F48F10" w:rsidRDefault="30F48F10" w:rsidP="30F48F10">
      <w:pPr>
        <w:tabs>
          <w:tab w:val="num" w:pos="360"/>
        </w:tabs>
        <w:rPr>
          <w:rFonts w:ascii="Times New Roman" w:hAnsi="Times New Roman"/>
          <w:sz w:val="24"/>
        </w:rPr>
      </w:pPr>
    </w:p>
    <w:p w14:paraId="0579FF70" w14:textId="15B7A6B9" w:rsidR="6018E984" w:rsidRDefault="75ABABA1" w:rsidP="0016210D">
      <w:pPr>
        <w:tabs>
          <w:tab w:val="num" w:pos="360"/>
        </w:tabs>
        <w:rPr>
          <w:rFonts w:ascii="Times New Roman" w:hAnsi="Times New Roman"/>
          <w:sz w:val="24"/>
        </w:rPr>
      </w:pPr>
      <w:r w:rsidRPr="00EC6CC3">
        <w:rPr>
          <w:rFonts w:ascii="Times New Roman" w:hAnsi="Times New Roman"/>
          <w:sz w:val="24"/>
        </w:rPr>
        <w:t>Tasub mainimist, et juba kehtivas karistusseadustikus on sätestatud diskrimineerimise keeld pärilikkusriskide alusel (</w:t>
      </w:r>
      <w:proofErr w:type="spellStart"/>
      <w:r w:rsidRPr="00EC6CC3">
        <w:rPr>
          <w:rFonts w:ascii="Times New Roman" w:hAnsi="Times New Roman"/>
          <w:sz w:val="24"/>
        </w:rPr>
        <w:t>KarS</w:t>
      </w:r>
      <w:proofErr w:type="spellEnd"/>
      <w:r w:rsidRPr="00EC6CC3">
        <w:rPr>
          <w:rFonts w:ascii="Times New Roman" w:hAnsi="Times New Roman"/>
          <w:sz w:val="24"/>
        </w:rPr>
        <w:t xml:space="preserve"> § 153). See näeb ette karistuse ette kui inimese õigusi ebaseaduslikult piiratakse või antakse ebaseaduslikke eeliseid tema pärilikkusriskide alusel. Karistusseadustikus ette nähtud karistused süütegude eest võrdõiguslikkuse vastu on kohaldatavad täiendavalt lisaks diskrimineeritud isikule kahju hüvitamisele.</w:t>
      </w:r>
      <w:r w:rsidRPr="00EC6CC3">
        <w:rPr>
          <w:rFonts w:ascii="Times New Roman" w:hAnsi="Times New Roman"/>
          <w:sz w:val="24"/>
          <w:vertAlign w:val="superscript"/>
        </w:rPr>
        <w:footnoteReference w:id="160"/>
      </w:r>
      <w:r w:rsidR="008F7759">
        <w:rPr>
          <w:rFonts w:ascii="Times New Roman" w:hAnsi="Times New Roman"/>
          <w:sz w:val="24"/>
        </w:rPr>
        <w:t xml:space="preserve"> </w:t>
      </w:r>
      <w:r w:rsidR="30F48F10" w:rsidRPr="30F48F10">
        <w:rPr>
          <w:rFonts w:ascii="Times New Roman" w:hAnsi="Times New Roman"/>
          <w:sz w:val="24"/>
        </w:rPr>
        <w:t>Seni ei ole teadaolevalt nimetatud tunnuse alusel diskrimineerimisjuhtudega IGUS-</w:t>
      </w:r>
      <w:proofErr w:type="spellStart"/>
      <w:r w:rsidR="30F48F10" w:rsidRPr="30F48F10">
        <w:rPr>
          <w:rFonts w:ascii="Times New Roman" w:hAnsi="Times New Roman"/>
          <w:sz w:val="24"/>
        </w:rPr>
        <w:t>is</w:t>
      </w:r>
      <w:proofErr w:type="spellEnd"/>
      <w:r w:rsidR="30F48F10" w:rsidRPr="30F48F10">
        <w:rPr>
          <w:rFonts w:ascii="Times New Roman" w:hAnsi="Times New Roman"/>
          <w:sz w:val="24"/>
        </w:rPr>
        <w:t xml:space="preserve"> nimetatud asutuste poole pöördutud. Seega ei tohiks lisanduv võimalik töökoormus volinikule ja õiguskantslerile geneetiliste omadustena DNA ülesehituse ja pärilikkuse riskide tunnuse lisamisel </w:t>
      </w:r>
      <w:proofErr w:type="spellStart"/>
      <w:r w:rsidR="30F48F10" w:rsidRPr="30F48F10">
        <w:rPr>
          <w:rFonts w:ascii="Times New Roman" w:hAnsi="Times New Roman"/>
          <w:sz w:val="24"/>
        </w:rPr>
        <w:t>VõrdKS</w:t>
      </w:r>
      <w:proofErr w:type="spellEnd"/>
      <w:r w:rsidR="30F48F10" w:rsidRPr="30F48F10">
        <w:rPr>
          <w:rFonts w:ascii="Times New Roman" w:hAnsi="Times New Roman"/>
          <w:sz w:val="24"/>
        </w:rPr>
        <w:t>-i kaitsealasse olla ülemäärane.</w:t>
      </w:r>
      <w:r w:rsidR="05A8436D" w:rsidRPr="30F48F10">
        <w:rPr>
          <w:rFonts w:ascii="Times New Roman" w:hAnsi="Times New Roman"/>
          <w:sz w:val="24"/>
        </w:rPr>
        <w:t xml:space="preserve"> </w:t>
      </w:r>
      <w:r w:rsidR="00C125E6">
        <w:rPr>
          <w:rFonts w:ascii="Times New Roman" w:hAnsi="Times New Roman"/>
          <w:sz w:val="24"/>
        </w:rPr>
        <w:t>Teadaolevalt p</w:t>
      </w:r>
      <w:r w:rsidR="6F57796B" w:rsidRPr="00EC6CC3">
        <w:rPr>
          <w:rFonts w:ascii="Times New Roman" w:hAnsi="Times New Roman"/>
          <w:sz w:val="24"/>
        </w:rPr>
        <w:t xml:space="preserve">uuduvad ka kohtuvaidlused </w:t>
      </w:r>
      <w:proofErr w:type="spellStart"/>
      <w:r w:rsidR="6F57796B" w:rsidRPr="00EC6CC3">
        <w:rPr>
          <w:rFonts w:ascii="Times New Roman" w:hAnsi="Times New Roman"/>
          <w:sz w:val="24"/>
        </w:rPr>
        <w:t>KarS</w:t>
      </w:r>
      <w:proofErr w:type="spellEnd"/>
      <w:r w:rsidR="6F57796B" w:rsidRPr="00EC6CC3">
        <w:rPr>
          <w:rFonts w:ascii="Times New Roman" w:hAnsi="Times New Roman"/>
          <w:sz w:val="24"/>
        </w:rPr>
        <w:t xml:space="preserve"> § 153 alusel.</w:t>
      </w:r>
      <w:r w:rsidR="6F57796B" w:rsidRPr="30F48F10">
        <w:rPr>
          <w:rFonts w:ascii="Times New Roman" w:hAnsi="Times New Roman"/>
          <w:sz w:val="24"/>
        </w:rPr>
        <w:t xml:space="preserve"> </w:t>
      </w:r>
    </w:p>
    <w:p w14:paraId="1B053477" w14:textId="77777777" w:rsidR="00C750E4" w:rsidRDefault="00C750E4" w:rsidP="0016210D">
      <w:pPr>
        <w:tabs>
          <w:tab w:val="num" w:pos="360"/>
        </w:tabs>
        <w:rPr>
          <w:rFonts w:ascii="Times New Roman" w:hAnsi="Times New Roman"/>
          <w:sz w:val="24"/>
        </w:rPr>
      </w:pPr>
    </w:p>
    <w:p w14:paraId="5C4A3AFD" w14:textId="4183C34D" w:rsidR="00C750E4" w:rsidRPr="00492D70" w:rsidRDefault="042F461E" w:rsidP="25373572">
      <w:pPr>
        <w:tabs>
          <w:tab w:val="num" w:pos="360"/>
        </w:tabs>
        <w:rPr>
          <w:rFonts w:ascii="Times New Roman" w:hAnsi="Times New Roman"/>
          <w:sz w:val="24"/>
        </w:rPr>
      </w:pPr>
      <w:r w:rsidRPr="25373572">
        <w:rPr>
          <w:rFonts w:ascii="Times New Roman" w:hAnsi="Times New Roman"/>
          <w:sz w:val="24"/>
        </w:rPr>
        <w:t xml:space="preserve">Käesolev eelnõu käsitleb ja lahendab võrdse kohtlemise lüngad </w:t>
      </w:r>
      <w:r w:rsidR="000C3A50" w:rsidRPr="25373572">
        <w:rPr>
          <w:rFonts w:ascii="Times New Roman" w:hAnsi="Times New Roman"/>
          <w:sz w:val="24"/>
        </w:rPr>
        <w:t>ja</w:t>
      </w:r>
      <w:r w:rsidRPr="25373572">
        <w:rPr>
          <w:rFonts w:ascii="Times New Roman" w:hAnsi="Times New Roman"/>
          <w:sz w:val="24"/>
        </w:rPr>
        <w:t xml:space="preserve"> kriitilised õiguskaitsega seotud probleemid, mis on tingitud seniste sätete kohaldamisala piiratusest ning järelevalve osa ebapiisavusest ja sisult aegunud regulatsiooni ajakohastamise vajadusest</w:t>
      </w:r>
      <w:r w:rsidR="0619A112" w:rsidRPr="25373572">
        <w:rPr>
          <w:rFonts w:ascii="Times New Roman" w:hAnsi="Times New Roman"/>
          <w:sz w:val="24"/>
        </w:rPr>
        <w:t xml:space="preserve">. </w:t>
      </w:r>
      <w:r w:rsidR="4B84BE7A" w:rsidRPr="30F48F10">
        <w:rPr>
          <w:rFonts w:ascii="Times New Roman" w:hAnsi="Times New Roman"/>
          <w:sz w:val="24"/>
        </w:rPr>
        <w:t xml:space="preserve">Võimalikud diskrimineerimist käsitlevad suhted ei kuulu ka sisult </w:t>
      </w:r>
      <w:r w:rsidR="222684AC" w:rsidRPr="30F48F10">
        <w:rPr>
          <w:rFonts w:ascii="Times New Roman" w:hAnsi="Times New Roman"/>
          <w:sz w:val="24"/>
        </w:rPr>
        <w:t>I</w:t>
      </w:r>
      <w:r w:rsidR="005848D8" w:rsidRPr="30F48F10">
        <w:rPr>
          <w:rFonts w:ascii="Times New Roman" w:hAnsi="Times New Roman"/>
          <w:sz w:val="24"/>
        </w:rPr>
        <w:t>GUS-i</w:t>
      </w:r>
      <w:r w:rsidR="3E017160" w:rsidRPr="30F48F10">
        <w:rPr>
          <w:rFonts w:ascii="Times New Roman" w:hAnsi="Times New Roman"/>
          <w:sz w:val="24"/>
        </w:rPr>
        <w:t xml:space="preserve"> kohaldamisalasse.</w:t>
      </w:r>
    </w:p>
    <w:p w14:paraId="26C5D959" w14:textId="77777777" w:rsidR="00C750E4" w:rsidRPr="00BD0A13" w:rsidRDefault="00C750E4" w:rsidP="30F48F10">
      <w:pPr>
        <w:tabs>
          <w:tab w:val="num" w:pos="360"/>
        </w:tabs>
        <w:rPr>
          <w:rFonts w:ascii="Times New Roman" w:hAnsi="Times New Roman"/>
          <w:sz w:val="24"/>
        </w:rPr>
      </w:pPr>
    </w:p>
    <w:p w14:paraId="08C5FA3B" w14:textId="602D8E6E" w:rsidR="00C750E4" w:rsidRPr="004F3497" w:rsidRDefault="6766027F" w:rsidP="30F48F10">
      <w:pPr>
        <w:tabs>
          <w:tab w:val="num" w:pos="360"/>
        </w:tabs>
        <w:spacing w:line="259" w:lineRule="auto"/>
        <w:rPr>
          <w:rFonts w:ascii="Times New Roman" w:hAnsi="Times New Roman"/>
          <w:sz w:val="24"/>
        </w:rPr>
      </w:pPr>
      <w:hyperlink r:id="rId65" w:history="1">
        <w:r w:rsidRPr="30F48F10">
          <w:rPr>
            <w:rStyle w:val="Hperlink"/>
            <w:rFonts w:ascii="Times New Roman" w:hAnsi="Times New Roman"/>
            <w:sz w:val="24"/>
            <w:u w:val="none"/>
          </w:rPr>
          <w:t>Eesti Vabariigi põhiseadus</w:t>
        </w:r>
      </w:hyperlink>
      <w:r w:rsidR="7ABB4905" w:rsidRPr="01E08069">
        <w:rPr>
          <w:rFonts w:ascii="Times New Roman" w:hAnsi="Times New Roman"/>
          <w:sz w:val="24"/>
        </w:rPr>
        <w:t xml:space="preserve"> PS §-st 12</w:t>
      </w:r>
      <w:r w:rsidR="7F7087FF" w:rsidRPr="01E08069">
        <w:rPr>
          <w:rFonts w:ascii="Times New Roman" w:hAnsi="Times New Roman"/>
          <w:sz w:val="24"/>
        </w:rPr>
        <w:t xml:space="preserve"> sätestab üldise</w:t>
      </w:r>
      <w:r w:rsidR="7ABB4905" w:rsidRPr="01E08069">
        <w:rPr>
          <w:rFonts w:ascii="Times New Roman" w:hAnsi="Times New Roman"/>
          <w:sz w:val="24"/>
        </w:rPr>
        <w:t xml:space="preserve"> diskrimineerimise</w:t>
      </w:r>
      <w:r w:rsidR="1E15ECBE" w:rsidRPr="01E08069">
        <w:rPr>
          <w:rFonts w:ascii="Times New Roman" w:hAnsi="Times New Roman"/>
          <w:sz w:val="24"/>
        </w:rPr>
        <w:t xml:space="preserve"> keelu</w:t>
      </w:r>
      <w:r w:rsidR="7ABB4905" w:rsidRPr="01E08069">
        <w:rPr>
          <w:rFonts w:ascii="Times New Roman" w:hAnsi="Times New Roman"/>
          <w:sz w:val="24"/>
        </w:rPr>
        <w:t xml:space="preserve">. PS §-st 12 tuleneb üldine võrdsuspõhiõigus, mis keelab riigil inimeste diskrimineerimise nii selles sättes loetletud tunnuste alusel kui ka muude asjaolude tõttu. PS </w:t>
      </w:r>
      <w:r w:rsidR="33D57ACD" w:rsidRPr="01E08069">
        <w:rPr>
          <w:rFonts w:ascii="Times New Roman" w:hAnsi="Times New Roman"/>
          <w:sz w:val="24"/>
        </w:rPr>
        <w:t>§ </w:t>
      </w:r>
      <w:r w:rsidR="7ABB4905" w:rsidRPr="01E08069">
        <w:rPr>
          <w:rFonts w:ascii="Times New Roman" w:hAnsi="Times New Roman"/>
          <w:sz w:val="24"/>
        </w:rPr>
        <w:t>14 kohaselt on põhiõiguste tagamisel kohustatud subjektiks ehk põhiõiguse adressaadiks seadusandlik võim, täidesaatev võim, kohtuvõim ja KOV. PS §-s 12 sätestatud diskrimineerimise keeld aga ei kehti kahe põhiõiguste kandja ehk inimeste omavahelises suhtes. Eraõiguslikku isikut seob PS § 12 üldise vabaduspõhiõiguse (PS § 19 lg 2) kaudu. Selleks et võrdne kohtlemine oleks tagatud ka eraõiguslikes suhetes, lasub riigil tulenevalt PS § 19 lõikest 2 ja § 13 lõikest 1 kohustus arvestada eraõiguslike normide loomisel põhiõiguste ja vabadustega.</w:t>
      </w:r>
      <w:r w:rsidR="00C750E4" w:rsidRPr="01E08069">
        <w:rPr>
          <w:rFonts w:ascii="Times New Roman" w:hAnsi="Times New Roman"/>
          <w:sz w:val="24"/>
          <w:vertAlign w:val="superscript"/>
        </w:rPr>
        <w:footnoteReference w:id="161"/>
      </w:r>
      <w:r w:rsidR="05A25F97" w:rsidRPr="30F48F10">
        <w:rPr>
          <w:rFonts w:ascii="Times New Roman" w:hAnsi="Times New Roman"/>
          <w:sz w:val="24"/>
          <w:vertAlign w:val="superscript"/>
        </w:rPr>
        <w:t xml:space="preserve"> </w:t>
      </w:r>
      <w:r w:rsidR="06CFE4BD" w:rsidRPr="30F48F10">
        <w:rPr>
          <w:rFonts w:ascii="Times New Roman" w:hAnsi="Times New Roman"/>
          <w:sz w:val="24"/>
          <w:vertAlign w:val="superscript"/>
        </w:rPr>
        <w:t xml:space="preserve"> </w:t>
      </w:r>
    </w:p>
    <w:p w14:paraId="79D9A758" w14:textId="740376FA" w:rsidR="00C750E4" w:rsidRPr="004F3497" w:rsidRDefault="00C750E4" w:rsidP="30F48F10">
      <w:pPr>
        <w:tabs>
          <w:tab w:val="num" w:pos="360"/>
        </w:tabs>
        <w:spacing w:line="259" w:lineRule="auto"/>
        <w:rPr>
          <w:rFonts w:ascii="Times New Roman" w:hAnsi="Times New Roman"/>
          <w:sz w:val="24"/>
        </w:rPr>
      </w:pPr>
    </w:p>
    <w:p w14:paraId="66314534" w14:textId="77777777" w:rsidR="00C750E4" w:rsidRPr="004F3497" w:rsidRDefault="042F461E" w:rsidP="0016210D">
      <w:pPr>
        <w:tabs>
          <w:tab w:val="num" w:pos="360"/>
        </w:tabs>
        <w:rPr>
          <w:rFonts w:ascii="Times New Roman" w:hAnsi="Times New Roman"/>
          <w:sz w:val="24"/>
        </w:rPr>
      </w:pPr>
      <w:r w:rsidRPr="1A55DDD6">
        <w:rPr>
          <w:rFonts w:ascii="Times New Roman" w:hAnsi="Times New Roman"/>
          <w:sz w:val="24"/>
        </w:rPr>
        <w:t xml:space="preserve">Inimestel ei ole üldist kohustust üksteist võrdselt kohelda. Vastupidi, inimeste vahel kehtib üldiselt lepinguvabaduse ja privaatautonoomia põhimõte, mis tähendab, et igaüks saab otsustada, kellega ja mis tingimustel lepingulistesse suhetesse astuda (PS § 19 ja § 32). Seadusandja võib neid põhiõigusi (lepinguvabadust ja privaatautonoomiat) piirata ja mitmes valdkonnas ongi seda olulisel määral tehtud. Eelkõige on selliseks valdkonnaks tööõigus, aga ka näiteks tarbijaõigus, milles lepinguvabadus on olulisel määral kitsendatud. Iga lepinguvabaduse ja privaatautonoomia piirang on põhiõiguse riive, mida kehtestades tuleb riigil seda põhjendada ja kaaluda (vt selgitusi põhiõiguste riive ja selle proportsionaalse kohta eelnõu sisu ja võrdleva analüüsi peatükis ning mõjude peatükis). </w:t>
      </w:r>
    </w:p>
    <w:p w14:paraId="57636080" w14:textId="016BE702" w:rsidR="00C750E4" w:rsidRPr="004F3497" w:rsidRDefault="00C750E4" w:rsidP="0016210D">
      <w:pPr>
        <w:tabs>
          <w:tab w:val="num" w:pos="360"/>
        </w:tabs>
        <w:rPr>
          <w:rFonts w:ascii="Times New Roman" w:hAnsi="Times New Roman"/>
          <w:sz w:val="24"/>
        </w:rPr>
      </w:pPr>
    </w:p>
    <w:p w14:paraId="454A9534" w14:textId="19C2DA78" w:rsidR="00C750E4" w:rsidRPr="00101E38" w:rsidRDefault="6B5D80A3" w:rsidP="30F48F10">
      <w:pPr>
        <w:tabs>
          <w:tab w:val="num" w:pos="360"/>
        </w:tabs>
        <w:spacing w:line="259" w:lineRule="auto"/>
        <w:rPr>
          <w:rFonts w:ascii="Times New Roman" w:hAnsi="Times New Roman"/>
          <w:sz w:val="24"/>
        </w:rPr>
      </w:pPr>
      <w:proofErr w:type="spellStart"/>
      <w:r w:rsidRPr="01E08069">
        <w:rPr>
          <w:rFonts w:ascii="Times New Roman" w:hAnsi="Times New Roman"/>
          <w:sz w:val="24"/>
        </w:rPr>
        <w:t>VõrdKS</w:t>
      </w:r>
      <w:proofErr w:type="spellEnd"/>
      <w:r w:rsidRPr="01E08069">
        <w:rPr>
          <w:rFonts w:ascii="Times New Roman" w:hAnsi="Times New Roman"/>
          <w:sz w:val="24"/>
        </w:rPr>
        <w:t xml:space="preserve"> eriseadusena konkretiseerib isikute õigused ja osapoolte kohustused ning annab valdkonna regulatsioonis asjakohastele mõistetele täpsema sisu, mis aitab kaasa õigusselguse põhimõtte tagamisele, arvestades seda, et </w:t>
      </w:r>
      <w:proofErr w:type="spellStart"/>
      <w:r w:rsidRPr="01E08069">
        <w:rPr>
          <w:rFonts w:ascii="Times New Roman" w:hAnsi="Times New Roman"/>
          <w:sz w:val="24"/>
        </w:rPr>
        <w:t>PS-is</w:t>
      </w:r>
      <w:proofErr w:type="spellEnd"/>
      <w:r w:rsidRPr="01E08069">
        <w:rPr>
          <w:rFonts w:ascii="Times New Roman" w:hAnsi="Times New Roman"/>
          <w:sz w:val="24"/>
        </w:rPr>
        <w:t xml:space="preserve"> on sõnastatud vaid üldine võrdse kohtlemise põhimõte. Samuti </w:t>
      </w:r>
      <w:r w:rsidRPr="01E08069">
        <w:rPr>
          <w:rFonts w:ascii="Times New Roman" w:hAnsi="Times New Roman"/>
          <w:sz w:val="24"/>
        </w:rPr>
        <w:lastRenderedPageBreak/>
        <w:t xml:space="preserve">sätestab </w:t>
      </w:r>
      <w:proofErr w:type="spellStart"/>
      <w:r w:rsidRPr="01E08069">
        <w:rPr>
          <w:rFonts w:ascii="Times New Roman" w:hAnsi="Times New Roman"/>
          <w:sz w:val="24"/>
        </w:rPr>
        <w:t>VõrdKS</w:t>
      </w:r>
      <w:proofErr w:type="spellEnd"/>
      <w:r w:rsidRPr="01E08069">
        <w:rPr>
          <w:rFonts w:ascii="Times New Roman" w:hAnsi="Times New Roman"/>
          <w:sz w:val="24"/>
        </w:rPr>
        <w:t xml:space="preserve"> teatud erineva kohtlemise juhud, mida ei peeta diskrimineerimiseks (nn positiivsed meetmed).</w:t>
      </w:r>
      <w:r w:rsidR="00C750E4" w:rsidRPr="01E08069">
        <w:rPr>
          <w:rFonts w:ascii="Times New Roman" w:hAnsi="Times New Roman"/>
          <w:sz w:val="24"/>
          <w:vertAlign w:val="superscript"/>
        </w:rPr>
        <w:footnoteReference w:id="162"/>
      </w:r>
      <w:r w:rsidRPr="01E08069">
        <w:rPr>
          <w:rFonts w:ascii="Times New Roman" w:hAnsi="Times New Roman"/>
          <w:sz w:val="24"/>
        </w:rPr>
        <w:t xml:space="preserve"> </w:t>
      </w:r>
      <w:r w:rsidR="68C573F6" w:rsidRPr="30F48F10">
        <w:rPr>
          <w:rFonts w:ascii="Times New Roman" w:hAnsi="Times New Roman"/>
          <w:sz w:val="24"/>
        </w:rPr>
        <w:t xml:space="preserve">Eelnõu võimaldab võtta arvesse </w:t>
      </w:r>
      <w:proofErr w:type="spellStart"/>
      <w:r w:rsidR="68C573F6" w:rsidRPr="30F48F10">
        <w:rPr>
          <w:rFonts w:ascii="Times New Roman" w:hAnsi="Times New Roman"/>
          <w:sz w:val="24"/>
        </w:rPr>
        <w:t>VõrdKS</w:t>
      </w:r>
      <w:proofErr w:type="spellEnd"/>
      <w:r w:rsidR="68C573F6" w:rsidRPr="30F48F10">
        <w:rPr>
          <w:rFonts w:ascii="Times New Roman" w:hAnsi="Times New Roman"/>
          <w:sz w:val="24"/>
        </w:rPr>
        <w:t xml:space="preserve">-ses toodud erisusi (nt </w:t>
      </w:r>
      <w:proofErr w:type="spellStart"/>
      <w:r w:rsidR="68C573F6" w:rsidRPr="30F48F10">
        <w:rPr>
          <w:rFonts w:ascii="Times New Roman" w:hAnsi="Times New Roman"/>
          <w:sz w:val="24"/>
        </w:rPr>
        <w:t>VõrdKS</w:t>
      </w:r>
      <w:proofErr w:type="spellEnd"/>
      <w:r w:rsidR="68C573F6" w:rsidRPr="30F48F10">
        <w:rPr>
          <w:rFonts w:ascii="Times New Roman" w:hAnsi="Times New Roman"/>
          <w:sz w:val="24"/>
        </w:rPr>
        <w:t xml:space="preserve"> § 9</w:t>
      </w:r>
      <w:r w:rsidR="6B6E7BE9" w:rsidRPr="30F48F10">
        <w:rPr>
          <w:rFonts w:ascii="Times New Roman" w:hAnsi="Times New Roman"/>
          <w:sz w:val="24"/>
        </w:rPr>
        <w:t xml:space="preserve"> lõike 1 alusel tervise kaitseks, kui see on proportsionaalne taotleta</w:t>
      </w:r>
      <w:r w:rsidR="7C40CE07" w:rsidRPr="30F48F10">
        <w:rPr>
          <w:rFonts w:ascii="Times New Roman" w:hAnsi="Times New Roman"/>
          <w:sz w:val="24"/>
        </w:rPr>
        <w:t>v</w:t>
      </w:r>
      <w:r w:rsidR="6B6E7BE9" w:rsidRPr="30F48F10">
        <w:rPr>
          <w:rFonts w:ascii="Times New Roman" w:hAnsi="Times New Roman"/>
          <w:sz w:val="24"/>
        </w:rPr>
        <w:t>a eesmärgiga</w:t>
      </w:r>
      <w:r w:rsidR="68C573F6" w:rsidRPr="30F48F10">
        <w:rPr>
          <w:rFonts w:ascii="Times New Roman" w:hAnsi="Times New Roman"/>
          <w:sz w:val="24"/>
        </w:rPr>
        <w:t xml:space="preserve">). </w:t>
      </w:r>
      <w:r w:rsidRPr="01E08069">
        <w:rPr>
          <w:rFonts w:ascii="Times New Roman" w:hAnsi="Times New Roman"/>
          <w:sz w:val="24"/>
        </w:rPr>
        <w:t>Seadusemuudatus on osutunud praktikas vajalikuks, et tagada parem õigusselgus, põhiõiguste efektiivne kaitse ja vähemusgruppide võrdsed võimalused õiguskaitse saamisel.</w:t>
      </w:r>
      <w:r w:rsidR="2F3B94FE" w:rsidRPr="01E08069">
        <w:rPr>
          <w:rFonts w:ascii="Times New Roman" w:hAnsi="Times New Roman"/>
          <w:sz w:val="24"/>
        </w:rPr>
        <w:t xml:space="preserve"> </w:t>
      </w:r>
      <w:r w:rsidR="2F3B94FE" w:rsidRPr="00101E38">
        <w:rPr>
          <w:rFonts w:ascii="Times New Roman" w:hAnsi="Times New Roman"/>
          <w:sz w:val="24"/>
        </w:rPr>
        <w:t xml:space="preserve">Nagu on toodud </w:t>
      </w:r>
      <w:proofErr w:type="spellStart"/>
      <w:r w:rsidR="2F3B94FE" w:rsidRPr="00101E38">
        <w:rPr>
          <w:rFonts w:ascii="Times New Roman" w:hAnsi="Times New Roman"/>
          <w:sz w:val="24"/>
        </w:rPr>
        <w:t>VõrdKS</w:t>
      </w:r>
      <w:proofErr w:type="spellEnd"/>
      <w:r w:rsidR="2F3B94FE" w:rsidRPr="00101E38">
        <w:rPr>
          <w:rFonts w:ascii="Times New Roman" w:hAnsi="Times New Roman"/>
          <w:sz w:val="24"/>
        </w:rPr>
        <w:t xml:space="preserve"> algses seletuskirjas, siis ollakse </w:t>
      </w:r>
      <w:proofErr w:type="spellStart"/>
      <w:r w:rsidR="2F3B94FE" w:rsidRPr="00101E38">
        <w:rPr>
          <w:rFonts w:ascii="Times New Roman" w:hAnsi="Times New Roman"/>
          <w:sz w:val="24"/>
        </w:rPr>
        <w:t>VõrdKS</w:t>
      </w:r>
      <w:proofErr w:type="spellEnd"/>
      <w:r w:rsidR="2F3B94FE" w:rsidRPr="00101E38">
        <w:rPr>
          <w:rFonts w:ascii="Times New Roman" w:hAnsi="Times New Roman"/>
          <w:sz w:val="24"/>
        </w:rPr>
        <w:t xml:space="preserve"> sätetega kooskõlas</w:t>
      </w:r>
      <w:r w:rsidR="2F3B94FE" w:rsidRPr="00101E38">
        <w:rPr>
          <w:rFonts w:ascii="Times New Roman" w:hAnsi="Times New Roman"/>
          <w:color w:val="000000" w:themeColor="text1"/>
          <w:sz w:val="24"/>
        </w:rPr>
        <w:t xml:space="preserve"> Euroopa ja rahvusvahelise õiguse arengutega</w:t>
      </w:r>
      <w:r w:rsidR="2F3B94FE" w:rsidRPr="00101E38">
        <w:rPr>
          <w:rFonts w:ascii="Times New Roman" w:hAnsi="Times New Roman"/>
          <w:sz w:val="24"/>
        </w:rPr>
        <w:t xml:space="preserve"> edendades võrdse kohtlemise põhimõtet, mis peaks tagama, et igaühel on võimalus areneda ja teostada end vastavalt isiklikele eeldustele seaduses toodud tunnustest sõltumata. See peaks muutma ühiskonda veelgi </w:t>
      </w:r>
      <w:proofErr w:type="spellStart"/>
      <w:r w:rsidR="2F3B94FE" w:rsidRPr="00101E38">
        <w:rPr>
          <w:rFonts w:ascii="Times New Roman" w:hAnsi="Times New Roman"/>
          <w:sz w:val="24"/>
        </w:rPr>
        <w:t>inimkesksemaks</w:t>
      </w:r>
      <w:proofErr w:type="spellEnd"/>
      <w:r w:rsidR="2F3B94FE" w:rsidRPr="00101E38">
        <w:rPr>
          <w:rFonts w:ascii="Times New Roman" w:hAnsi="Times New Roman"/>
          <w:sz w:val="24"/>
        </w:rPr>
        <w:t xml:space="preserve"> ning seaduse rakendumine aitab kaasa Eesti ühiskonna sotsiaalsele sidususele, parandab elanikkonna sotsiaalset ja kindlasti ka majanduslikku heaolu. Selles suunas liigutakse ka käesoleva eelnõu muudatustega.</w:t>
      </w:r>
    </w:p>
    <w:p w14:paraId="3D6BFB60" w14:textId="33ED85F2" w:rsidR="00C750E4" w:rsidRPr="00101E38" w:rsidRDefault="00C750E4" w:rsidP="30F48F10">
      <w:pPr>
        <w:tabs>
          <w:tab w:val="num" w:pos="360"/>
        </w:tabs>
        <w:rPr>
          <w:rFonts w:ascii="Times New Roman" w:hAnsi="Times New Roman"/>
          <w:sz w:val="24"/>
        </w:rPr>
      </w:pPr>
    </w:p>
    <w:p w14:paraId="0CC2FEB9" w14:textId="601D1269" w:rsidR="35D8F8FF" w:rsidRPr="00101E38" w:rsidRDefault="35D8F8FF" w:rsidP="30F48F10">
      <w:pPr>
        <w:tabs>
          <w:tab w:val="num" w:pos="360"/>
        </w:tabs>
        <w:rPr>
          <w:rFonts w:ascii="Times New Roman" w:hAnsi="Times New Roman"/>
          <w:sz w:val="24"/>
        </w:rPr>
      </w:pPr>
      <w:r w:rsidRPr="00101E38">
        <w:rPr>
          <w:rFonts w:ascii="Times New Roman" w:hAnsi="Times New Roman"/>
          <w:sz w:val="24"/>
        </w:rPr>
        <w:t xml:space="preserve">Lähtuvalt </w:t>
      </w:r>
      <w:proofErr w:type="spellStart"/>
      <w:r w:rsidRPr="00101E38">
        <w:rPr>
          <w:rFonts w:ascii="Times New Roman" w:hAnsi="Times New Roman"/>
          <w:sz w:val="24"/>
        </w:rPr>
        <w:t>VõrdKS</w:t>
      </w:r>
      <w:proofErr w:type="spellEnd"/>
      <w:r w:rsidRPr="00101E38">
        <w:rPr>
          <w:rFonts w:ascii="Times New Roman" w:hAnsi="Times New Roman"/>
          <w:sz w:val="24"/>
        </w:rPr>
        <w:t xml:space="preserve"> § 2 lõike 1 alusel toodud tunnustest (rahvus (etnilise kuuluvuse), rass või nahavärvus</w:t>
      </w:r>
      <w:r w:rsidR="1FD971CE" w:rsidRPr="00101E38">
        <w:rPr>
          <w:rFonts w:ascii="Times New Roman" w:hAnsi="Times New Roman"/>
          <w:sz w:val="24"/>
        </w:rPr>
        <w:t>) on põhjendatud sama kohaldamisala</w:t>
      </w:r>
      <w:r w:rsidR="74DAC8D4" w:rsidRPr="00101E38">
        <w:rPr>
          <w:rFonts w:ascii="Times New Roman" w:hAnsi="Times New Roman"/>
          <w:sz w:val="24"/>
        </w:rPr>
        <w:t xml:space="preserve"> rakendamine</w:t>
      </w:r>
      <w:r w:rsidR="1FD971CE" w:rsidRPr="00101E38">
        <w:rPr>
          <w:rFonts w:ascii="Times New Roman" w:hAnsi="Times New Roman"/>
          <w:sz w:val="24"/>
        </w:rPr>
        <w:t xml:space="preserve"> ka </w:t>
      </w:r>
      <w:r w:rsidR="4909B224" w:rsidRPr="00101E38">
        <w:rPr>
          <w:rFonts w:ascii="Times New Roman" w:hAnsi="Times New Roman"/>
          <w:sz w:val="24"/>
        </w:rPr>
        <w:t>DNA ülesehituse ja sellest johtuvate pärilikkusriskide või geneetiliste omaduste tõttu</w:t>
      </w:r>
      <w:r w:rsidR="7144E3C0" w:rsidRPr="00101E38">
        <w:rPr>
          <w:rFonts w:ascii="Times New Roman" w:hAnsi="Times New Roman"/>
          <w:sz w:val="24"/>
        </w:rPr>
        <w:t xml:space="preserve"> samades valdkondades:</w:t>
      </w:r>
    </w:p>
    <w:p w14:paraId="049BC90E" w14:textId="6E7F4604"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 saamise, füüsilisest isikust ettevõtjaks saamise ja kutsealale pääsemise tingimuste kehtestamisel, sealhulgas värbamis- ja valikukriteeriumide kehtestamisel, samuti edutamisel;</w:t>
      </w:r>
    </w:p>
    <w:p w14:paraId="086E9A16" w14:textId="1A84687C"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 või teenuste osutamise lepingu sõlmimisel või ametisse nimetamisel või valimisel, töötingimuste kehtestamisel, korralduste andmisel, töötasustamisel, töö- või teenuste osutamise lepingu lõpetamisel või ülesütlemisel, ametist vabastamisel;</w:t>
      </w:r>
    </w:p>
    <w:p w14:paraId="2C7CFD22" w14:textId="40C4DEB1"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kutseõppes, karjäärinõustamisel, ümber- või täiendusõppe võimaldamisel, praktiliste töökogemuste omandamisel;</w:t>
      </w:r>
    </w:p>
    <w:p w14:paraId="6BB09363" w14:textId="7CC470DC"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töötajate või tööandjate ühingusse, sealhulgas kutseühendusse kuulumisel ning nende organisatsioonide poolt soodustuste andmisel;</w:t>
      </w:r>
    </w:p>
    <w:p w14:paraId="22CE5AE8" w14:textId="150AD481"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sotsiaalhoolekande-, tervishoiu- ja sotsiaalkindlustusteenuse, sealhulgas sotsiaaltoetuste saamisel;</w:t>
      </w:r>
    </w:p>
    <w:p w14:paraId="4A87B89A" w14:textId="39BDDF41" w:rsidR="6E8A29B8" w:rsidRPr="00101E38" w:rsidRDefault="6E8A29B8" w:rsidP="00721EB3">
      <w:pPr>
        <w:pStyle w:val="Loendilik"/>
        <w:numPr>
          <w:ilvl w:val="0"/>
          <w:numId w:val="31"/>
        </w:numPr>
        <w:rPr>
          <w:rFonts w:ascii="Times New Roman" w:hAnsi="Times New Roman"/>
          <w:szCs w:val="22"/>
        </w:rPr>
      </w:pPr>
      <w:r w:rsidRPr="00101E38">
        <w:rPr>
          <w:rFonts w:ascii="Times New Roman" w:hAnsi="Times New Roman"/>
          <w:color w:val="202020"/>
          <w:sz w:val="24"/>
        </w:rPr>
        <w:t>h</w:t>
      </w:r>
      <w:r w:rsidR="35D8F8FF" w:rsidRPr="00101E38">
        <w:rPr>
          <w:rFonts w:ascii="Times New Roman" w:hAnsi="Times New Roman"/>
          <w:color w:val="202020"/>
          <w:sz w:val="24"/>
        </w:rPr>
        <w:t>ariduses</w:t>
      </w:r>
      <w:r w:rsidR="470FA608" w:rsidRPr="00101E38">
        <w:rPr>
          <w:rFonts w:ascii="Times New Roman" w:hAnsi="Times New Roman"/>
          <w:color w:val="202020"/>
          <w:sz w:val="24"/>
        </w:rPr>
        <w:t>;</w:t>
      </w:r>
    </w:p>
    <w:p w14:paraId="0BCAEE6C" w14:textId="7DB79BE8" w:rsidR="35D8F8FF" w:rsidRPr="00101E38" w:rsidRDefault="35D8F8FF" w:rsidP="00721EB3">
      <w:pPr>
        <w:pStyle w:val="Loendilik"/>
        <w:numPr>
          <w:ilvl w:val="0"/>
          <w:numId w:val="31"/>
        </w:numPr>
        <w:rPr>
          <w:rFonts w:ascii="Times New Roman" w:hAnsi="Times New Roman"/>
          <w:szCs w:val="22"/>
        </w:rPr>
      </w:pPr>
      <w:r w:rsidRPr="00101E38">
        <w:rPr>
          <w:rFonts w:ascii="Times New Roman" w:hAnsi="Times New Roman"/>
          <w:color w:val="202020"/>
          <w:sz w:val="24"/>
        </w:rPr>
        <w:t>avalikkusele pakutavate kaupade ja teenuste, sealhulgas eluaseme kättesaadavuses.</w:t>
      </w:r>
    </w:p>
    <w:p w14:paraId="721228D8" w14:textId="7CDDD7BA" w:rsidR="6018E984" w:rsidRPr="00101E38" w:rsidRDefault="6018E984" w:rsidP="30F48F10">
      <w:pPr>
        <w:tabs>
          <w:tab w:val="num" w:pos="360"/>
        </w:tabs>
        <w:rPr>
          <w:rFonts w:ascii="Times New Roman" w:hAnsi="Times New Roman"/>
          <w:sz w:val="24"/>
        </w:rPr>
      </w:pPr>
    </w:p>
    <w:p w14:paraId="6975810F" w14:textId="3C6905F5" w:rsidR="00C750E4" w:rsidRPr="00101E38" w:rsidRDefault="1EFF6213" w:rsidP="00170ED3">
      <w:pPr>
        <w:tabs>
          <w:tab w:val="num" w:pos="360"/>
        </w:tabs>
        <w:spacing w:line="259" w:lineRule="auto"/>
        <w:rPr>
          <w:rFonts w:ascii="Times New Roman" w:hAnsi="Times New Roman"/>
          <w:sz w:val="24"/>
        </w:rPr>
      </w:pPr>
      <w:r w:rsidRPr="00101E38">
        <w:rPr>
          <w:rFonts w:ascii="Times New Roman" w:hAnsi="Times New Roman"/>
          <w:sz w:val="24"/>
        </w:rPr>
        <w:t xml:space="preserve">DNA ülesehitus või pärilikkusriskid ei ole teave, mis oleks suunatud väljaspoole isiku eraelu sfääri. </w:t>
      </w:r>
      <w:r w:rsidR="65059BC3" w:rsidRPr="00101E38">
        <w:rPr>
          <w:rFonts w:ascii="Times New Roman" w:hAnsi="Times New Roman"/>
          <w:sz w:val="24"/>
        </w:rPr>
        <w:t xml:space="preserve">Seetõttu ei </w:t>
      </w:r>
      <w:r w:rsidR="56AE50C4" w:rsidRPr="00101E38">
        <w:rPr>
          <w:rFonts w:ascii="Times New Roman" w:hAnsi="Times New Roman"/>
          <w:sz w:val="24"/>
        </w:rPr>
        <w:t>tohiks diskrimineerida</w:t>
      </w:r>
      <w:r w:rsidR="65059BC3" w:rsidRPr="00101E38">
        <w:rPr>
          <w:rFonts w:ascii="Times New Roman" w:hAnsi="Times New Roman"/>
          <w:sz w:val="24"/>
        </w:rPr>
        <w:t xml:space="preserve"> näiteks tööle saamisel, kutsealale pääsemisel või </w:t>
      </w:r>
      <w:r w:rsidR="2F2B43BE" w:rsidRPr="00101E38">
        <w:rPr>
          <w:rFonts w:ascii="Times New Roman" w:hAnsi="Times New Roman"/>
          <w:sz w:val="24"/>
        </w:rPr>
        <w:t>täiendus- või ümberõppel</w:t>
      </w:r>
      <w:r w:rsidR="3FAB84DE" w:rsidRPr="00101E38">
        <w:rPr>
          <w:rFonts w:ascii="Times New Roman" w:hAnsi="Times New Roman"/>
          <w:sz w:val="24"/>
        </w:rPr>
        <w:t>, hariduse omandamisel, sotsiaalhoolekandes või avalikkusele pakutavate kaupade ja teenuste lõikes.</w:t>
      </w:r>
      <w:r w:rsidR="52575486" w:rsidRPr="00101E38">
        <w:rPr>
          <w:rFonts w:ascii="Times New Roman" w:hAnsi="Times New Roman"/>
          <w:sz w:val="24"/>
        </w:rPr>
        <w:t xml:space="preserve"> </w:t>
      </w:r>
      <w:r w:rsidR="4F264E3E" w:rsidRPr="00101E38">
        <w:rPr>
          <w:rFonts w:ascii="Times New Roman" w:hAnsi="Times New Roman"/>
          <w:sz w:val="24"/>
        </w:rPr>
        <w:t>Võrdse kohtlemise põhimõte ehk diskrimineerimise keeld kannab endas eesmärki kohelda isikuid võrdselt. Nii nagu tööandja ei saa välistada ühte kandideerijat pelgalt seetõttu, et isik on tumedama nahavärviga, ei peeta enamasti mõistlikuks olukorda, kus isik jääks sotsiaalteenustest või -toetustest ilma seetõttu, et tal</w:t>
      </w:r>
      <w:r w:rsidR="15D47DB4" w:rsidRPr="00101E38">
        <w:rPr>
          <w:rFonts w:ascii="Times New Roman" w:hAnsi="Times New Roman"/>
          <w:sz w:val="24"/>
        </w:rPr>
        <w:t xml:space="preserve"> </w:t>
      </w:r>
      <w:r w:rsidR="4F264E3E" w:rsidRPr="00101E38">
        <w:rPr>
          <w:rFonts w:ascii="Times New Roman" w:hAnsi="Times New Roman"/>
          <w:sz w:val="24"/>
        </w:rPr>
        <w:t xml:space="preserve">on teatud DNA ülesehitus või pärilikkusrisk. </w:t>
      </w:r>
      <w:r w:rsidR="142BE4B3" w:rsidRPr="00101E38">
        <w:rPr>
          <w:rFonts w:ascii="Times New Roman" w:hAnsi="Times New Roman"/>
          <w:sz w:val="24"/>
        </w:rPr>
        <w:t>Teatud erisused võivad olla aga vajalikud näiteks hoolekande- või tervishoiuteenuste</w:t>
      </w:r>
      <w:r w:rsidR="722568DF" w:rsidRPr="00101E38">
        <w:rPr>
          <w:rFonts w:ascii="Times New Roman" w:hAnsi="Times New Roman"/>
          <w:sz w:val="24"/>
        </w:rPr>
        <w:t>s</w:t>
      </w:r>
      <w:r w:rsidR="142BE4B3" w:rsidRPr="00101E38">
        <w:rPr>
          <w:rFonts w:ascii="Times New Roman" w:hAnsi="Times New Roman"/>
          <w:sz w:val="24"/>
        </w:rPr>
        <w:t xml:space="preserve"> või  avalikkusele pakutavate kaupade ja teenusten</w:t>
      </w:r>
      <w:r w:rsidR="3C7A3C14" w:rsidRPr="00101E38">
        <w:rPr>
          <w:rFonts w:ascii="Times New Roman" w:hAnsi="Times New Roman"/>
          <w:sz w:val="24"/>
        </w:rPr>
        <w:t xml:space="preserve">a, mida saab tagada läbi </w:t>
      </w:r>
      <w:proofErr w:type="spellStart"/>
      <w:r w:rsidR="3C7A3C14" w:rsidRPr="00101E38">
        <w:rPr>
          <w:rFonts w:ascii="Times New Roman" w:hAnsi="Times New Roman"/>
          <w:sz w:val="24"/>
        </w:rPr>
        <w:t>VõrdKS</w:t>
      </w:r>
      <w:proofErr w:type="spellEnd"/>
      <w:r w:rsidR="3C7A3C14" w:rsidRPr="00101E38">
        <w:rPr>
          <w:rFonts w:ascii="Times New Roman" w:hAnsi="Times New Roman"/>
          <w:sz w:val="24"/>
        </w:rPr>
        <w:t xml:space="preserve"> erandite – nt § 6, </w:t>
      </w:r>
      <w:r w:rsidR="13C04027" w:rsidRPr="00101E38">
        <w:rPr>
          <w:rFonts w:ascii="Times New Roman" w:hAnsi="Times New Roman"/>
          <w:sz w:val="24"/>
        </w:rPr>
        <w:t>§ 9</w:t>
      </w:r>
      <w:r w:rsidR="3C7A3C14" w:rsidRPr="00101E38">
        <w:rPr>
          <w:rFonts w:ascii="Times New Roman" w:hAnsi="Times New Roman"/>
          <w:sz w:val="24"/>
        </w:rPr>
        <w:t xml:space="preserve"> § 11. </w:t>
      </w:r>
      <w:r w:rsidR="0F29522E" w:rsidRPr="00101E38">
        <w:rPr>
          <w:rFonts w:ascii="Times New Roman" w:hAnsi="Times New Roman"/>
          <w:sz w:val="24"/>
        </w:rPr>
        <w:t xml:space="preserve">Nii näiteks ei piira </w:t>
      </w:r>
      <w:proofErr w:type="spellStart"/>
      <w:r w:rsidR="0F29522E" w:rsidRPr="00101E38">
        <w:rPr>
          <w:rFonts w:ascii="Times New Roman" w:hAnsi="Times New Roman"/>
          <w:sz w:val="24"/>
        </w:rPr>
        <w:t>VõrdKS</w:t>
      </w:r>
      <w:proofErr w:type="spellEnd"/>
      <w:r w:rsidR="0F29522E" w:rsidRPr="00101E38">
        <w:rPr>
          <w:rFonts w:ascii="Times New Roman" w:hAnsi="Times New Roman"/>
          <w:sz w:val="24"/>
        </w:rPr>
        <w:t xml:space="preserve"> § 6 ühegi seaduses toodud tunnuse alusel selliste meetmete rakendamist, mille eesmärk on vähendada või vältida ebavõrdsust. Selliselt rakendatavad meetmed peavad olema proportsionaalsed taotletava eesmärgiga</w:t>
      </w:r>
      <w:r w:rsidR="1D692E48" w:rsidRPr="00101E38">
        <w:rPr>
          <w:rFonts w:ascii="Times New Roman" w:hAnsi="Times New Roman"/>
          <w:sz w:val="24"/>
        </w:rPr>
        <w:t xml:space="preserve"> ehk lubatud on teatud alaesindatuse vähendamise eesmärgil kohelda teatud isikuid võrreldavas olukorras soodsamalt. Nii püütakse õigusliku ebavõrdsusega saavutada faktilist võrdsust, mis peavad olema loomulikult adekvaatsed ja vastama proportsionaalsuse põhimõttele.</w:t>
      </w:r>
      <w:r w:rsidR="2BAAB528" w:rsidRPr="00101E38">
        <w:rPr>
          <w:rFonts w:ascii="Times New Roman" w:hAnsi="Times New Roman"/>
          <w:sz w:val="24"/>
        </w:rPr>
        <w:t xml:space="preserve"> </w:t>
      </w:r>
      <w:proofErr w:type="spellStart"/>
      <w:r w:rsidR="656870F3" w:rsidRPr="00101E38">
        <w:rPr>
          <w:rFonts w:ascii="Times New Roman" w:hAnsi="Times New Roman"/>
          <w:sz w:val="24"/>
        </w:rPr>
        <w:t>VõrdKS</w:t>
      </w:r>
      <w:proofErr w:type="spellEnd"/>
      <w:r w:rsidR="656870F3" w:rsidRPr="00101E38">
        <w:rPr>
          <w:rFonts w:ascii="Times New Roman" w:hAnsi="Times New Roman"/>
          <w:sz w:val="24"/>
        </w:rPr>
        <w:t xml:space="preserve"> § 9  ei piira ka selliste seadusega kooskõlas olevate meetmete rakendamist, mis on vajalikud avaliku korra ja julgeoleku tagamiseks, kuritegude ennetamiseks, tervise, teiste inimeste õiguste või vabaduste kaitseks, mis peavad samuti olema proportsionaalsed taotletava eesmärgiga.</w:t>
      </w:r>
      <w:r w:rsidR="0B858C35" w:rsidRPr="00101E38">
        <w:rPr>
          <w:rFonts w:ascii="Times New Roman" w:hAnsi="Times New Roman"/>
          <w:sz w:val="24"/>
        </w:rPr>
        <w:t xml:space="preserve"> Seega, kui</w:t>
      </w:r>
      <w:r w:rsidR="72FDDBE0" w:rsidRPr="00101E38">
        <w:rPr>
          <w:rFonts w:ascii="Times New Roman" w:hAnsi="Times New Roman"/>
          <w:sz w:val="24"/>
        </w:rPr>
        <w:t xml:space="preserve"> </w:t>
      </w:r>
      <w:r w:rsidR="72FDDBE0" w:rsidRPr="00101E38">
        <w:rPr>
          <w:rFonts w:ascii="Times New Roman" w:hAnsi="Times New Roman"/>
          <w:sz w:val="24"/>
        </w:rPr>
        <w:lastRenderedPageBreak/>
        <w:t xml:space="preserve">diskrimineerimiskeeld </w:t>
      </w:r>
      <w:proofErr w:type="spellStart"/>
      <w:r w:rsidR="72FDDBE0" w:rsidRPr="00101E38">
        <w:rPr>
          <w:rFonts w:ascii="Times New Roman" w:hAnsi="Times New Roman"/>
          <w:sz w:val="24"/>
        </w:rPr>
        <w:t>kollideerub</w:t>
      </w:r>
      <w:proofErr w:type="spellEnd"/>
      <w:r w:rsidR="72FDDBE0" w:rsidRPr="00101E38">
        <w:rPr>
          <w:rFonts w:ascii="Times New Roman" w:hAnsi="Times New Roman"/>
          <w:sz w:val="24"/>
        </w:rPr>
        <w:t xml:space="preserve"> mõne muu õigusväärtusega, otsustab diferentseerimise lubatuse või </w:t>
      </w:r>
      <w:proofErr w:type="spellStart"/>
      <w:r w:rsidR="72FDDBE0" w:rsidRPr="00101E38">
        <w:rPr>
          <w:rFonts w:ascii="Times New Roman" w:hAnsi="Times New Roman"/>
          <w:sz w:val="24"/>
        </w:rPr>
        <w:t>keelatuse</w:t>
      </w:r>
      <w:proofErr w:type="spellEnd"/>
      <w:r w:rsidR="72FDDBE0" w:rsidRPr="00101E38">
        <w:rPr>
          <w:rFonts w:ascii="Times New Roman" w:hAnsi="Times New Roman"/>
          <w:sz w:val="24"/>
        </w:rPr>
        <w:t xml:space="preserve"> lõppastmes proportsionaalsuse põhimõte (PS § 11). Tulenevalt </w:t>
      </w:r>
      <w:r w:rsidR="2DF71A19" w:rsidRPr="00101E38">
        <w:rPr>
          <w:rFonts w:ascii="Times New Roman" w:hAnsi="Times New Roman"/>
          <w:sz w:val="24"/>
        </w:rPr>
        <w:t>sellest on</w:t>
      </w:r>
      <w:r w:rsidR="72FDDBE0" w:rsidRPr="00101E38">
        <w:rPr>
          <w:rFonts w:ascii="Times New Roman" w:hAnsi="Times New Roman"/>
          <w:sz w:val="24"/>
        </w:rPr>
        <w:t xml:space="preserve"> ebavõrdne kohtlemine põhjendatud, kui isikutel tehakse vahet </w:t>
      </w:r>
      <w:r w:rsidR="77860EA0" w:rsidRPr="00101E38">
        <w:rPr>
          <w:rFonts w:ascii="Times New Roman" w:hAnsi="Times New Roman"/>
          <w:sz w:val="24"/>
        </w:rPr>
        <w:t xml:space="preserve">seaduses nimetatud </w:t>
      </w:r>
      <w:r w:rsidR="72FDDBE0" w:rsidRPr="00101E38">
        <w:rPr>
          <w:rFonts w:ascii="Times New Roman" w:hAnsi="Times New Roman"/>
          <w:sz w:val="24"/>
        </w:rPr>
        <w:t xml:space="preserve">tunnuse alusel ning sellisel vahetegemisel on õiguspärane eesmärk ning rakendatavad meetmed on proportsionaalsed taotletava eesmärgiga. </w:t>
      </w:r>
      <w:r w:rsidR="2BAAB528" w:rsidRPr="00101E38">
        <w:rPr>
          <w:rFonts w:ascii="Times New Roman" w:hAnsi="Times New Roman"/>
          <w:sz w:val="24"/>
        </w:rPr>
        <w:t xml:space="preserve">Seega võib </w:t>
      </w:r>
      <w:r w:rsidR="36F41B18" w:rsidRPr="00101E38">
        <w:rPr>
          <w:rFonts w:ascii="Times New Roman" w:hAnsi="Times New Roman"/>
          <w:sz w:val="24"/>
        </w:rPr>
        <w:t>näiteks teatud pärilikkusriskide korral rakendada erisusi tervishoiuteenustes</w:t>
      </w:r>
      <w:r w:rsidR="00B45CEA" w:rsidRPr="00101E38">
        <w:rPr>
          <w:rFonts w:ascii="Times New Roman" w:hAnsi="Times New Roman"/>
          <w:sz w:val="24"/>
        </w:rPr>
        <w:t xml:space="preserve"> või lähtuvalt geneetilistest omadustest rak</w:t>
      </w:r>
      <w:r w:rsidR="49A89EF6" w:rsidRPr="00101E38">
        <w:rPr>
          <w:rFonts w:ascii="Times New Roman" w:hAnsi="Times New Roman"/>
          <w:sz w:val="24"/>
        </w:rPr>
        <w:t xml:space="preserve">endada muid asjakohaseid meetmeid isiku tervise või õiguste kaitseks. Samuti või olla näiteks </w:t>
      </w:r>
      <w:r w:rsidR="54E0479E" w:rsidRPr="00101E38">
        <w:rPr>
          <w:rFonts w:ascii="Times New Roman" w:hAnsi="Times New Roman"/>
          <w:sz w:val="24"/>
        </w:rPr>
        <w:t xml:space="preserve">DNA töötlemine vajalik eriseaduse alusel </w:t>
      </w:r>
      <w:r w:rsidR="25D330D1" w:rsidRPr="00101E38">
        <w:rPr>
          <w:rFonts w:ascii="Times New Roman" w:hAnsi="Times New Roman"/>
          <w:sz w:val="24"/>
        </w:rPr>
        <w:t>süüteomenetluses.</w:t>
      </w:r>
      <w:r w:rsidR="665199B5" w:rsidRPr="00101E38">
        <w:rPr>
          <w:rFonts w:ascii="Times New Roman" w:hAnsi="Times New Roman"/>
          <w:sz w:val="24"/>
        </w:rPr>
        <w:t xml:space="preserve"> </w:t>
      </w:r>
    </w:p>
    <w:p w14:paraId="56E1CB29" w14:textId="4E55C8C9" w:rsidR="00C750E4" w:rsidRPr="00492D70" w:rsidRDefault="00C750E4" w:rsidP="30F48F10">
      <w:pPr>
        <w:tabs>
          <w:tab w:val="num" w:pos="360"/>
        </w:tabs>
        <w:spacing w:line="259" w:lineRule="auto"/>
        <w:rPr>
          <w:rFonts w:ascii="Times New Roman" w:hAnsi="Times New Roman"/>
          <w:sz w:val="24"/>
        </w:rPr>
      </w:pPr>
    </w:p>
    <w:p w14:paraId="72977215" w14:textId="2BE67837" w:rsidR="00C750E4" w:rsidRPr="00492D70" w:rsidRDefault="5065CD9B" w:rsidP="30F48F10">
      <w:pPr>
        <w:tabs>
          <w:tab w:val="num" w:pos="360"/>
        </w:tabs>
        <w:spacing w:line="259" w:lineRule="auto"/>
        <w:rPr>
          <w:rFonts w:ascii="Times New Roman" w:hAnsi="Times New Roman"/>
          <w:sz w:val="24"/>
        </w:rPr>
      </w:pPr>
      <w:r w:rsidRPr="30F48F10">
        <w:rPr>
          <w:rFonts w:ascii="Times New Roman" w:hAnsi="Times New Roman"/>
          <w:sz w:val="24"/>
        </w:rPr>
        <w:t xml:space="preserve">Käsitletud muudatused võib lisada ka kavandatud </w:t>
      </w:r>
      <w:r w:rsidR="009B4620">
        <w:rPr>
          <w:rFonts w:ascii="Times New Roman" w:hAnsi="Times New Roman"/>
          <w:sz w:val="24"/>
        </w:rPr>
        <w:t>s</w:t>
      </w:r>
      <w:r w:rsidR="7ABB4905" w:rsidRPr="01E08069">
        <w:rPr>
          <w:rFonts w:ascii="Times New Roman" w:hAnsi="Times New Roman"/>
          <w:sz w:val="24"/>
        </w:rPr>
        <w:t>oolise võrdsuse ja võrdsete võimaluste seaduse eelnõus</w:t>
      </w:r>
      <w:r w:rsidR="2718E249" w:rsidRPr="30F48F10">
        <w:rPr>
          <w:rFonts w:ascii="Times New Roman" w:hAnsi="Times New Roman"/>
          <w:sz w:val="24"/>
        </w:rPr>
        <w:t>se</w:t>
      </w:r>
      <w:r w:rsidR="00C750E4" w:rsidRPr="01E08069">
        <w:rPr>
          <w:rFonts w:ascii="Times New Roman" w:hAnsi="Times New Roman"/>
          <w:sz w:val="24"/>
          <w:vertAlign w:val="superscript"/>
        </w:rPr>
        <w:footnoteReference w:id="163"/>
      </w:r>
      <w:r w:rsidR="3CF81A6D" w:rsidRPr="30F48F10">
        <w:rPr>
          <w:rFonts w:ascii="Times New Roman" w:hAnsi="Times New Roman"/>
          <w:sz w:val="24"/>
        </w:rPr>
        <w:t>.</w:t>
      </w:r>
      <w:r w:rsidR="7ABB4905" w:rsidRPr="01E08069">
        <w:rPr>
          <w:rFonts w:ascii="Times New Roman" w:hAnsi="Times New Roman"/>
          <w:sz w:val="24"/>
        </w:rPr>
        <w:t xml:space="preserve"> </w:t>
      </w:r>
      <w:r w:rsidR="33395C71" w:rsidRPr="01E08069">
        <w:rPr>
          <w:rFonts w:ascii="Times New Roman" w:hAnsi="Times New Roman"/>
          <w:sz w:val="24"/>
        </w:rPr>
        <w:t>K</w:t>
      </w:r>
      <w:r w:rsidR="7ABB4905" w:rsidRPr="01E08069">
        <w:rPr>
          <w:rFonts w:ascii="Times New Roman" w:hAnsi="Times New Roman"/>
          <w:sz w:val="24"/>
        </w:rPr>
        <w:t>ui eelnõust on välja</w:t>
      </w:r>
      <w:r w:rsidR="33395C71" w:rsidRPr="01E08069">
        <w:rPr>
          <w:rFonts w:ascii="Times New Roman" w:hAnsi="Times New Roman"/>
          <w:sz w:val="24"/>
        </w:rPr>
        <w:t xml:space="preserve"> töötatud</w:t>
      </w:r>
      <w:r w:rsidR="7ABB4905" w:rsidRPr="01E08069">
        <w:rPr>
          <w:rFonts w:ascii="Times New Roman" w:hAnsi="Times New Roman"/>
          <w:sz w:val="24"/>
        </w:rPr>
        <w:t xml:space="preserve"> uuem versioon</w:t>
      </w:r>
      <w:r w:rsidR="33395C71" w:rsidRPr="01E08069">
        <w:rPr>
          <w:rFonts w:ascii="Times New Roman" w:hAnsi="Times New Roman"/>
          <w:sz w:val="24"/>
        </w:rPr>
        <w:t>,</w:t>
      </w:r>
      <w:r w:rsidR="7ABB4905" w:rsidRPr="01E08069">
        <w:rPr>
          <w:rFonts w:ascii="Times New Roman" w:hAnsi="Times New Roman"/>
          <w:sz w:val="24"/>
        </w:rPr>
        <w:t xml:space="preserve"> palu</w:t>
      </w:r>
      <w:r w:rsidR="33395C71" w:rsidRPr="01E08069">
        <w:rPr>
          <w:rFonts w:ascii="Times New Roman" w:hAnsi="Times New Roman"/>
          <w:sz w:val="24"/>
        </w:rPr>
        <w:t xml:space="preserve">b Sotsiaalministeerium </w:t>
      </w:r>
      <w:r w:rsidR="34B41717" w:rsidRPr="01E08069">
        <w:rPr>
          <w:rFonts w:ascii="Times New Roman" w:hAnsi="Times New Roman"/>
          <w:sz w:val="24"/>
        </w:rPr>
        <w:t>end</w:t>
      </w:r>
      <w:r w:rsidR="7ABB4905" w:rsidRPr="01E08069">
        <w:rPr>
          <w:rFonts w:ascii="Times New Roman" w:hAnsi="Times New Roman"/>
          <w:sz w:val="24"/>
        </w:rPr>
        <w:t xml:space="preserve"> kaasata koostöös</w:t>
      </w:r>
      <w:r w:rsidR="34B41717" w:rsidRPr="01E08069">
        <w:rPr>
          <w:rFonts w:ascii="Times New Roman" w:hAnsi="Times New Roman"/>
          <w:sz w:val="24"/>
        </w:rPr>
        <w:t>se, et hõlmata asjakohased</w:t>
      </w:r>
      <w:r w:rsidR="7ABB4905" w:rsidRPr="01E08069">
        <w:rPr>
          <w:rFonts w:ascii="Times New Roman" w:hAnsi="Times New Roman"/>
          <w:sz w:val="24"/>
        </w:rPr>
        <w:t xml:space="preserve"> muudatus</w:t>
      </w:r>
      <w:r w:rsidR="51F67D1C" w:rsidRPr="01E08069">
        <w:rPr>
          <w:rFonts w:ascii="Times New Roman" w:hAnsi="Times New Roman"/>
          <w:sz w:val="24"/>
        </w:rPr>
        <w:t>ed</w:t>
      </w:r>
      <w:r w:rsidR="7ABB4905" w:rsidRPr="01E08069">
        <w:rPr>
          <w:rFonts w:ascii="Times New Roman" w:hAnsi="Times New Roman"/>
          <w:sz w:val="24"/>
        </w:rPr>
        <w:t xml:space="preserve"> uude redaktsiooni teksti.</w:t>
      </w:r>
    </w:p>
    <w:p w14:paraId="40D2657C" w14:textId="77777777" w:rsidR="00050C5B" w:rsidRDefault="00050C5B" w:rsidP="0016210D">
      <w:pPr>
        <w:rPr>
          <w:rFonts w:ascii="Times New Roman" w:hAnsi="Times New Roman"/>
          <w:b/>
          <w:bCs/>
          <w:sz w:val="24"/>
        </w:rPr>
      </w:pPr>
    </w:p>
    <w:p w14:paraId="32C48F41" w14:textId="02529FF7" w:rsidR="00050C5B" w:rsidRPr="008E565F" w:rsidRDefault="59E04A44" w:rsidP="0016210D">
      <w:pPr>
        <w:rPr>
          <w:rFonts w:ascii="Times New Roman" w:hAnsi="Times New Roman"/>
          <w:sz w:val="24"/>
        </w:rPr>
      </w:pPr>
      <w:r w:rsidRPr="75CF7F17">
        <w:rPr>
          <w:rFonts w:ascii="Times New Roman" w:hAnsi="Times New Roman"/>
          <w:b/>
          <w:bCs/>
          <w:sz w:val="24"/>
        </w:rPr>
        <w:t>Eelnõu</w:t>
      </w:r>
      <w:r w:rsidR="03576C91" w:rsidRPr="75CF7F17">
        <w:rPr>
          <w:rFonts w:ascii="Times New Roman" w:hAnsi="Times New Roman"/>
          <w:b/>
          <w:bCs/>
          <w:sz w:val="24"/>
        </w:rPr>
        <w:t xml:space="preserve"> </w:t>
      </w:r>
      <w:r w:rsidR="00645F25">
        <w:rPr>
          <w:rFonts w:ascii="Times New Roman" w:hAnsi="Times New Roman"/>
          <w:b/>
          <w:bCs/>
          <w:sz w:val="24"/>
        </w:rPr>
        <w:t>§-ga</w:t>
      </w:r>
      <w:r w:rsidR="03576C91" w:rsidRPr="75CF7F17">
        <w:rPr>
          <w:rFonts w:ascii="Times New Roman" w:hAnsi="Times New Roman"/>
          <w:b/>
          <w:bCs/>
          <w:sz w:val="24"/>
        </w:rPr>
        <w:t xml:space="preserve"> </w:t>
      </w:r>
      <w:r w:rsidR="00172CFD">
        <w:rPr>
          <w:rFonts w:ascii="Times New Roman" w:hAnsi="Times New Roman"/>
          <w:b/>
          <w:bCs/>
          <w:sz w:val="24"/>
        </w:rPr>
        <w:t>48</w:t>
      </w:r>
      <w:r w:rsidR="03576C91" w:rsidRPr="75CF7F17">
        <w:rPr>
          <w:rFonts w:ascii="Times New Roman" w:hAnsi="Times New Roman"/>
          <w:b/>
          <w:bCs/>
          <w:sz w:val="24"/>
        </w:rPr>
        <w:t xml:space="preserve"> </w:t>
      </w:r>
      <w:r w:rsidR="03576C91" w:rsidRPr="75CF7F17">
        <w:rPr>
          <w:rFonts w:ascii="Times New Roman" w:hAnsi="Times New Roman"/>
          <w:sz w:val="24"/>
        </w:rPr>
        <w:t xml:space="preserve">tunnistatakse seni kehtinud </w:t>
      </w:r>
      <w:r w:rsidR="00E16472">
        <w:rPr>
          <w:rFonts w:ascii="Times New Roman" w:hAnsi="Times New Roman"/>
          <w:sz w:val="24"/>
        </w:rPr>
        <w:t>IGUS</w:t>
      </w:r>
      <w:r w:rsidR="03576C91" w:rsidRPr="75CF7F17">
        <w:rPr>
          <w:rFonts w:ascii="Times New Roman" w:hAnsi="Times New Roman"/>
          <w:sz w:val="24"/>
        </w:rPr>
        <w:t xml:space="preserve"> (RT I 2000, 104, 685</w:t>
      </w:r>
      <w:r w:rsidR="79DCA58D" w:rsidRPr="75CF7F17">
        <w:rPr>
          <w:rFonts w:ascii="Times New Roman" w:hAnsi="Times New Roman"/>
          <w:sz w:val="24"/>
        </w:rPr>
        <w:t>)</w:t>
      </w:r>
      <w:r w:rsidR="00E16472">
        <w:rPr>
          <w:rFonts w:ascii="Times New Roman" w:hAnsi="Times New Roman"/>
          <w:sz w:val="24"/>
        </w:rPr>
        <w:t xml:space="preserve"> </w:t>
      </w:r>
      <w:r w:rsidR="00E16472" w:rsidRPr="75CF7F17">
        <w:rPr>
          <w:rFonts w:ascii="Times New Roman" w:hAnsi="Times New Roman"/>
          <w:sz w:val="24"/>
        </w:rPr>
        <w:t>kehtetuks</w:t>
      </w:r>
      <w:r w:rsidR="00E16472">
        <w:rPr>
          <w:rFonts w:ascii="Times New Roman" w:hAnsi="Times New Roman"/>
          <w:sz w:val="24"/>
        </w:rPr>
        <w:t>.</w:t>
      </w:r>
    </w:p>
    <w:p w14:paraId="4F6E6F56" w14:textId="77777777" w:rsidR="008E565F" w:rsidRDefault="008E565F" w:rsidP="0016210D">
      <w:pPr>
        <w:rPr>
          <w:rFonts w:ascii="Times New Roman" w:hAnsi="Times New Roman"/>
          <w:b/>
          <w:bCs/>
          <w:sz w:val="24"/>
        </w:rPr>
      </w:pPr>
    </w:p>
    <w:p w14:paraId="3F6B7490" w14:textId="27D64E84" w:rsidR="275526C5" w:rsidRPr="003768DB" w:rsidRDefault="0034592A" w:rsidP="003768DB">
      <w:pPr>
        <w:rPr>
          <w:rFonts w:ascii="Times New Roman" w:hAnsi="Times New Roman"/>
          <w:b/>
          <w:bCs/>
          <w:sz w:val="24"/>
        </w:rPr>
      </w:pPr>
      <w:r>
        <w:rPr>
          <w:rFonts w:ascii="Times New Roman" w:hAnsi="Times New Roman"/>
          <w:b/>
          <w:bCs/>
          <w:sz w:val="24"/>
        </w:rPr>
        <w:t>3. j</w:t>
      </w:r>
      <w:r w:rsidR="275526C5" w:rsidRPr="003768DB">
        <w:rPr>
          <w:rFonts w:ascii="Times New Roman" w:hAnsi="Times New Roman"/>
          <w:b/>
          <w:bCs/>
          <w:sz w:val="24"/>
        </w:rPr>
        <w:t>aos nähakse ette seaduse jõustumine</w:t>
      </w:r>
      <w:r>
        <w:rPr>
          <w:rFonts w:ascii="Times New Roman" w:hAnsi="Times New Roman"/>
          <w:b/>
          <w:bCs/>
          <w:sz w:val="24"/>
        </w:rPr>
        <w:t>.</w:t>
      </w:r>
    </w:p>
    <w:p w14:paraId="014A38FD" w14:textId="749263B9" w:rsidR="3BFCAE6E" w:rsidRDefault="3BFCAE6E" w:rsidP="0016210D">
      <w:pPr>
        <w:rPr>
          <w:rFonts w:ascii="Times New Roman" w:hAnsi="Times New Roman"/>
          <w:b/>
          <w:bCs/>
          <w:sz w:val="24"/>
        </w:rPr>
      </w:pPr>
    </w:p>
    <w:p w14:paraId="7EB4F504" w14:textId="1E99F3B0" w:rsidR="008E565F" w:rsidRPr="008E565F" w:rsidRDefault="3D2BACC4" w:rsidP="0016210D">
      <w:pPr>
        <w:rPr>
          <w:rFonts w:ascii="Times New Roman" w:hAnsi="Times New Roman"/>
          <w:sz w:val="24"/>
        </w:rPr>
      </w:pPr>
      <w:r w:rsidRPr="003765EB">
        <w:rPr>
          <w:rFonts w:ascii="Times New Roman" w:hAnsi="Times New Roman"/>
          <w:b/>
          <w:bCs/>
          <w:sz w:val="24"/>
        </w:rPr>
        <w:t xml:space="preserve">Eelnõu </w:t>
      </w:r>
      <w:r w:rsidR="0034592A" w:rsidRPr="003765EB">
        <w:rPr>
          <w:rFonts w:ascii="Times New Roman" w:hAnsi="Times New Roman"/>
          <w:b/>
          <w:bCs/>
          <w:sz w:val="24"/>
        </w:rPr>
        <w:t>§-ga</w:t>
      </w:r>
      <w:r w:rsidRPr="003765EB">
        <w:rPr>
          <w:rFonts w:ascii="Times New Roman" w:hAnsi="Times New Roman"/>
          <w:b/>
          <w:bCs/>
          <w:sz w:val="24"/>
        </w:rPr>
        <w:t xml:space="preserve"> </w:t>
      </w:r>
      <w:r w:rsidR="00172CFD" w:rsidRPr="003765EB">
        <w:rPr>
          <w:rFonts w:ascii="Times New Roman" w:hAnsi="Times New Roman"/>
          <w:b/>
          <w:bCs/>
          <w:sz w:val="24"/>
        </w:rPr>
        <w:t>49</w:t>
      </w:r>
      <w:r w:rsidRPr="003765EB">
        <w:rPr>
          <w:rFonts w:ascii="Times New Roman" w:hAnsi="Times New Roman"/>
          <w:sz w:val="24"/>
        </w:rPr>
        <w:t xml:space="preserve"> nähakse ette seaduse jõustumine </w:t>
      </w:r>
      <w:r w:rsidR="6C0BC5BA" w:rsidRPr="00D03F65">
        <w:rPr>
          <w:rFonts w:ascii="Times New Roman" w:hAnsi="Times New Roman"/>
          <w:sz w:val="24"/>
        </w:rPr>
        <w:t>1. jaanuaril 2026.</w:t>
      </w:r>
      <w:r w:rsidR="004B50BC" w:rsidRPr="00D03F65">
        <w:rPr>
          <w:rFonts w:ascii="Times New Roman" w:hAnsi="Times New Roman"/>
          <w:sz w:val="24"/>
        </w:rPr>
        <w:t> </w:t>
      </w:r>
      <w:r w:rsidR="6C0BC5BA" w:rsidRPr="00D03F65">
        <w:rPr>
          <w:rFonts w:ascii="Times New Roman" w:hAnsi="Times New Roman"/>
          <w:sz w:val="24"/>
        </w:rPr>
        <w:t>a</w:t>
      </w:r>
      <w:r w:rsidRPr="00D03F65">
        <w:rPr>
          <w:rFonts w:ascii="Times New Roman" w:hAnsi="Times New Roman"/>
          <w:sz w:val="24"/>
        </w:rPr>
        <w:t>.</w:t>
      </w:r>
      <w:r w:rsidR="002D3DCA" w:rsidRPr="00D03F65">
        <w:rPr>
          <w:color w:val="000000"/>
        </w:rPr>
        <w:t xml:space="preserve"> </w:t>
      </w:r>
      <w:r w:rsidR="002D3DCA" w:rsidRPr="00D03F65">
        <w:rPr>
          <w:rFonts w:ascii="Times New Roman" w:hAnsi="Times New Roman"/>
          <w:sz w:val="24"/>
        </w:rPr>
        <w:t>I</w:t>
      </w:r>
      <w:r w:rsidR="00A53BB9" w:rsidRPr="00D03F65">
        <w:rPr>
          <w:rFonts w:ascii="Times New Roman" w:hAnsi="Times New Roman"/>
          <w:sz w:val="24"/>
        </w:rPr>
        <w:t>GUS</w:t>
      </w:r>
      <w:r w:rsidR="002D3DCA" w:rsidRPr="00D03F65">
        <w:rPr>
          <w:rFonts w:ascii="Times New Roman" w:hAnsi="Times New Roman"/>
          <w:sz w:val="24"/>
        </w:rPr>
        <w:t xml:space="preserve"> 3. peatük</w:t>
      </w:r>
      <w:r w:rsidR="00E55095">
        <w:rPr>
          <w:rFonts w:ascii="Times New Roman" w:hAnsi="Times New Roman"/>
          <w:sz w:val="24"/>
        </w:rPr>
        <w:t xml:space="preserve">is </w:t>
      </w:r>
      <w:r w:rsidR="00084FF8">
        <w:rPr>
          <w:rFonts w:ascii="Times New Roman" w:hAnsi="Times New Roman"/>
          <w:sz w:val="24"/>
        </w:rPr>
        <w:t>sätestatud majandustegevusteatise kohustust rakendatakse alates</w:t>
      </w:r>
      <w:r w:rsidR="002D3DCA" w:rsidRPr="00D03F65">
        <w:rPr>
          <w:rFonts w:ascii="Times New Roman" w:hAnsi="Times New Roman"/>
          <w:sz w:val="24"/>
        </w:rPr>
        <w:t xml:space="preserve"> 1. juuli</w:t>
      </w:r>
      <w:r w:rsidR="00084FF8">
        <w:rPr>
          <w:rFonts w:ascii="Times New Roman" w:hAnsi="Times New Roman"/>
          <w:sz w:val="24"/>
        </w:rPr>
        <w:t>st</w:t>
      </w:r>
      <w:r w:rsidR="002D3DCA" w:rsidRPr="00D03F65">
        <w:rPr>
          <w:rFonts w:ascii="Times New Roman" w:hAnsi="Times New Roman"/>
          <w:sz w:val="24"/>
        </w:rPr>
        <w:t xml:space="preserve"> 2026.</w:t>
      </w:r>
    </w:p>
    <w:p w14:paraId="760F64C1" w14:textId="77777777" w:rsidR="00FF1992" w:rsidRDefault="00FF1992" w:rsidP="0016210D">
      <w:pPr>
        <w:rPr>
          <w:rFonts w:ascii="Times New Roman" w:hAnsi="Times New Roman"/>
          <w:b/>
          <w:bCs/>
          <w:sz w:val="24"/>
        </w:rPr>
      </w:pPr>
    </w:p>
    <w:p w14:paraId="066ECF3B" w14:textId="77777777" w:rsidR="00C124B0" w:rsidRDefault="00C124B0" w:rsidP="0016210D">
      <w:pPr>
        <w:rPr>
          <w:rFonts w:ascii="Times New Roman" w:hAnsi="Times New Roman"/>
          <w:sz w:val="24"/>
        </w:rPr>
        <w:sectPr w:rsidR="00C124B0">
          <w:headerReference w:type="default" r:id="rId66"/>
          <w:type w:val="continuous"/>
          <w:pgSz w:w="11906" w:h="16838"/>
          <w:pgMar w:top="1418" w:right="680" w:bottom="1418" w:left="1701" w:header="680" w:footer="680" w:gutter="0"/>
          <w:cols w:space="708"/>
          <w:formProt w:val="0"/>
          <w:docGrid w:linePitch="360"/>
        </w:sectPr>
      </w:pPr>
    </w:p>
    <w:p w14:paraId="7038B1FD" w14:textId="77777777" w:rsidR="00464E13" w:rsidRDefault="001339A9" w:rsidP="00721EB3">
      <w:pPr>
        <w:pStyle w:val="Loendilik"/>
        <w:numPr>
          <w:ilvl w:val="0"/>
          <w:numId w:val="9"/>
        </w:numPr>
        <w:rPr>
          <w:rFonts w:ascii="Times New Roman" w:hAnsi="Times New Roman"/>
          <w:b/>
          <w:bCs/>
          <w:sz w:val="24"/>
        </w:rPr>
      </w:pPr>
      <w:r w:rsidRPr="25373572">
        <w:rPr>
          <w:rFonts w:ascii="Times New Roman" w:hAnsi="Times New Roman"/>
          <w:b/>
          <w:bCs/>
          <w:sz w:val="24"/>
        </w:rPr>
        <w:t>Eelnõu terminoloogia</w:t>
      </w:r>
    </w:p>
    <w:p w14:paraId="0EB3455C" w14:textId="77777777" w:rsidR="000A2491" w:rsidRDefault="000A2491" w:rsidP="0016210D">
      <w:pPr>
        <w:rPr>
          <w:rFonts w:ascii="Times New Roman" w:hAnsi="Times New Roman"/>
          <w:sz w:val="24"/>
          <w:lang w:eastAsia="et-EE"/>
        </w:rPr>
        <w:sectPr w:rsidR="000A2491">
          <w:headerReference w:type="default" r:id="rId67"/>
          <w:type w:val="continuous"/>
          <w:pgSz w:w="11906" w:h="16838"/>
          <w:pgMar w:top="1418" w:right="680" w:bottom="1418" w:left="1701" w:header="680" w:footer="680" w:gutter="0"/>
          <w:cols w:space="708"/>
          <w:docGrid w:linePitch="360"/>
        </w:sectPr>
      </w:pPr>
    </w:p>
    <w:p w14:paraId="6C2FD63C" w14:textId="75DC44A3" w:rsidR="00BF4249" w:rsidRPr="005F19D9" w:rsidRDefault="00BF4249" w:rsidP="25373572">
      <w:pPr>
        <w:rPr>
          <w:highlight w:val="yellow"/>
        </w:rPr>
      </w:pPr>
    </w:p>
    <w:p w14:paraId="6362B3AB" w14:textId="0AC60AAB" w:rsidR="000A2491" w:rsidRDefault="28C7F6AF" w:rsidP="006D0F8E">
      <w:pPr>
        <w:spacing w:line="259" w:lineRule="auto"/>
        <w:rPr>
          <w:rFonts w:ascii="Times New Roman" w:hAnsi="Times New Roman"/>
          <w:sz w:val="24"/>
        </w:rPr>
      </w:pPr>
      <w:r w:rsidRPr="005F19D9">
        <w:rPr>
          <w:rFonts w:ascii="Times New Roman" w:hAnsi="Times New Roman"/>
          <w:sz w:val="24"/>
        </w:rPr>
        <w:t>IGUS-i</w:t>
      </w:r>
      <w:r w:rsidR="742D1627" w:rsidRPr="005F19D9">
        <w:rPr>
          <w:rFonts w:ascii="Times New Roman" w:hAnsi="Times New Roman"/>
          <w:sz w:val="24"/>
        </w:rPr>
        <w:t xml:space="preserve"> </w:t>
      </w:r>
      <w:r w:rsidR="13A59D11" w:rsidRPr="005F19D9">
        <w:rPr>
          <w:rFonts w:ascii="Times New Roman" w:hAnsi="Times New Roman"/>
          <w:sz w:val="24"/>
        </w:rPr>
        <w:t xml:space="preserve">mõisted </w:t>
      </w:r>
      <w:r w:rsidR="28C3BAE1" w:rsidRPr="005F19D9">
        <w:rPr>
          <w:rFonts w:ascii="Times New Roman" w:hAnsi="Times New Roman"/>
          <w:sz w:val="24"/>
        </w:rPr>
        <w:t>on ol</w:t>
      </w:r>
      <w:r w:rsidR="005F19D9" w:rsidRPr="005F19D9">
        <w:rPr>
          <w:rFonts w:ascii="Times New Roman" w:hAnsi="Times New Roman"/>
          <w:sz w:val="24"/>
        </w:rPr>
        <w:t>n</w:t>
      </w:r>
      <w:r w:rsidR="28C3BAE1" w:rsidRPr="005F19D9">
        <w:rPr>
          <w:rFonts w:ascii="Times New Roman" w:hAnsi="Times New Roman"/>
          <w:sz w:val="24"/>
        </w:rPr>
        <w:t>ud seni kasutusel (nt DNA jms) ning need ei ole sisuliselt uued. Samuti korratakse eelnõus mitmeid mõisteid, mis on defineeritud ja kasutusel terminina näiteks IKÜM-i alusel (nt</w:t>
      </w:r>
      <w:r w:rsidR="13A59D11" w:rsidRPr="005F19D9">
        <w:rPr>
          <w:rFonts w:ascii="Times New Roman" w:hAnsi="Times New Roman"/>
          <w:sz w:val="24"/>
        </w:rPr>
        <w:t xml:space="preserve"> „isikuandmed“</w:t>
      </w:r>
      <w:r w:rsidR="25870F4E" w:rsidRPr="005F19D9">
        <w:rPr>
          <w:rFonts w:ascii="Times New Roman" w:hAnsi="Times New Roman"/>
          <w:sz w:val="24"/>
        </w:rPr>
        <w:t xml:space="preserve">, </w:t>
      </w:r>
      <w:r w:rsidR="00B74EA2" w:rsidRPr="005F19D9">
        <w:rPr>
          <w:rFonts w:ascii="Times New Roman" w:hAnsi="Times New Roman"/>
          <w:sz w:val="24"/>
        </w:rPr>
        <w:t>„</w:t>
      </w:r>
      <w:r w:rsidR="25870F4E" w:rsidRPr="005F19D9">
        <w:rPr>
          <w:rFonts w:ascii="Times New Roman" w:hAnsi="Times New Roman"/>
          <w:sz w:val="24"/>
        </w:rPr>
        <w:t>terviseandmed</w:t>
      </w:r>
      <w:r w:rsidR="00B74EA2" w:rsidRPr="005F19D9">
        <w:rPr>
          <w:rFonts w:ascii="Times New Roman" w:hAnsi="Times New Roman"/>
          <w:sz w:val="24"/>
        </w:rPr>
        <w:t>“</w:t>
      </w:r>
      <w:r w:rsidR="25870F4E" w:rsidRPr="005F19D9">
        <w:rPr>
          <w:rFonts w:ascii="Times New Roman" w:hAnsi="Times New Roman"/>
          <w:sz w:val="24"/>
        </w:rPr>
        <w:t xml:space="preserve"> ja </w:t>
      </w:r>
      <w:r w:rsidR="00B74EA2" w:rsidRPr="005F19D9">
        <w:rPr>
          <w:rFonts w:ascii="Times New Roman" w:hAnsi="Times New Roman"/>
          <w:sz w:val="24"/>
        </w:rPr>
        <w:t>„</w:t>
      </w:r>
      <w:r w:rsidR="25870F4E" w:rsidRPr="005F19D9">
        <w:rPr>
          <w:rFonts w:ascii="Times New Roman" w:hAnsi="Times New Roman"/>
          <w:sz w:val="24"/>
        </w:rPr>
        <w:t>geneetilised andmed</w:t>
      </w:r>
      <w:r w:rsidR="00B74EA2" w:rsidRPr="005F19D9">
        <w:rPr>
          <w:rFonts w:ascii="Times New Roman" w:hAnsi="Times New Roman"/>
          <w:sz w:val="24"/>
        </w:rPr>
        <w:t>“</w:t>
      </w:r>
      <w:r w:rsidR="5596F581" w:rsidRPr="005F19D9">
        <w:rPr>
          <w:rFonts w:ascii="Times New Roman" w:hAnsi="Times New Roman"/>
          <w:sz w:val="24"/>
        </w:rPr>
        <w:t xml:space="preserve">), mistõttu ei ole ka neil juhtudel tegemist </w:t>
      </w:r>
      <w:r w:rsidR="005F19D9" w:rsidRPr="005F19D9">
        <w:rPr>
          <w:rFonts w:ascii="Times New Roman" w:hAnsi="Times New Roman"/>
          <w:sz w:val="24"/>
        </w:rPr>
        <w:t xml:space="preserve">sisuliselt </w:t>
      </w:r>
      <w:r w:rsidR="5596F581" w:rsidRPr="005F19D9">
        <w:rPr>
          <w:rFonts w:ascii="Times New Roman" w:hAnsi="Times New Roman"/>
          <w:sz w:val="24"/>
        </w:rPr>
        <w:t>uute mõistetega.</w:t>
      </w:r>
    </w:p>
    <w:p w14:paraId="7A03882B" w14:textId="30C8AB5E" w:rsidR="3BFCAE6E" w:rsidRDefault="3BFCAE6E" w:rsidP="0016210D">
      <w:pPr>
        <w:rPr>
          <w:rFonts w:ascii="Times New Roman" w:hAnsi="Times New Roman"/>
          <w:sz w:val="24"/>
        </w:rPr>
      </w:pPr>
    </w:p>
    <w:p w14:paraId="0E7886A2" w14:textId="323546FB" w:rsidR="000A2491" w:rsidRDefault="000A2491" w:rsidP="0016210D">
      <w:pPr>
        <w:rPr>
          <w:rFonts w:ascii="Times New Roman" w:hAnsi="Times New Roman"/>
          <w:sz w:val="24"/>
          <w:lang w:eastAsia="et-EE"/>
        </w:rPr>
        <w:sectPr w:rsidR="000A2491">
          <w:headerReference w:type="default" r:id="rId68"/>
          <w:type w:val="continuous"/>
          <w:pgSz w:w="11906" w:h="16838"/>
          <w:pgMar w:top="1418" w:right="680" w:bottom="1418" w:left="1701" w:header="680" w:footer="680" w:gutter="0"/>
          <w:cols w:space="708"/>
          <w:formProt w:val="0"/>
          <w:docGrid w:linePitch="360"/>
        </w:sectPr>
      </w:pPr>
    </w:p>
    <w:p w14:paraId="472AA511" w14:textId="77777777" w:rsidR="00065677" w:rsidRPr="001B0C66" w:rsidRDefault="001339A9" w:rsidP="00721EB3">
      <w:pPr>
        <w:pStyle w:val="Loendilik"/>
        <w:numPr>
          <w:ilvl w:val="0"/>
          <w:numId w:val="9"/>
        </w:numPr>
        <w:rPr>
          <w:rFonts w:ascii="Times New Roman" w:hAnsi="Times New Roman"/>
          <w:sz w:val="24"/>
        </w:rPr>
      </w:pPr>
      <w:r w:rsidRPr="00076EA4">
        <w:rPr>
          <w:rFonts w:ascii="Times New Roman" w:hAnsi="Times New Roman"/>
          <w:b/>
          <w:sz w:val="24"/>
        </w:rPr>
        <w:t>Eelnõu vastavus Euroopa Liidu õigusele</w:t>
      </w:r>
    </w:p>
    <w:p w14:paraId="4A0B4D6C" w14:textId="77777777" w:rsidR="001B0C66" w:rsidRPr="001B0C66" w:rsidRDefault="001B0C66" w:rsidP="0016210D">
      <w:pPr>
        <w:rPr>
          <w:rFonts w:ascii="Times New Roman" w:hAnsi="Times New Roman"/>
          <w:sz w:val="24"/>
        </w:rPr>
      </w:pPr>
    </w:p>
    <w:p w14:paraId="2EA616AE" w14:textId="77777777" w:rsidR="001B0C66" w:rsidRDefault="001B0C66" w:rsidP="0016210D">
      <w:pPr>
        <w:rPr>
          <w:rFonts w:ascii="Times New Roman" w:hAnsi="Times New Roman"/>
          <w:sz w:val="24"/>
        </w:rPr>
        <w:sectPr w:rsidR="001B0C66">
          <w:headerReference w:type="default" r:id="rId69"/>
          <w:type w:val="continuous"/>
          <w:pgSz w:w="11906" w:h="16838"/>
          <w:pgMar w:top="1418" w:right="680" w:bottom="1418" w:left="1701" w:header="680" w:footer="680" w:gutter="0"/>
          <w:cols w:space="708"/>
          <w:docGrid w:linePitch="360"/>
        </w:sectPr>
      </w:pPr>
    </w:p>
    <w:p w14:paraId="100BF03A" w14:textId="6C863230" w:rsidR="002D47CD" w:rsidRDefault="1A841063" w:rsidP="0016210D">
      <w:pPr>
        <w:rPr>
          <w:rFonts w:ascii="Times New Roman" w:hAnsi="Times New Roman"/>
          <w:sz w:val="24"/>
        </w:rPr>
      </w:pPr>
      <w:r w:rsidRPr="25373572">
        <w:rPr>
          <w:rFonts w:ascii="Times New Roman" w:hAnsi="Times New Roman"/>
          <w:sz w:val="24"/>
        </w:rPr>
        <w:t xml:space="preserve">Eelnõu on kooskõlas Euroopa Liidu õigusega. Euroopa Liidu toimimise lepingu artikli 168 kohaselt tuleb tagada rahva tervise kõrgetasemeline kaitse kogu liidu poliitika ja meetmete määratlemisel ja rakendamisel. Eelnõu toetab Euroopa Liidu toimimise lepingu viidatud artiklis sätestatud ülesande täitmist liikmesriigi tasandil. </w:t>
      </w:r>
    </w:p>
    <w:p w14:paraId="3187C2A7" w14:textId="045E7FA2" w:rsidR="00F021D3" w:rsidRDefault="00F021D3" w:rsidP="0016210D">
      <w:pPr>
        <w:rPr>
          <w:rFonts w:ascii="Times New Roman" w:hAnsi="Times New Roman"/>
          <w:sz w:val="24"/>
        </w:rPr>
      </w:pPr>
      <w:r>
        <w:rPr>
          <w:rFonts w:ascii="Times New Roman" w:hAnsi="Times New Roman"/>
          <w:sz w:val="24"/>
        </w:rPr>
        <w:t>Eelnõu on kooskõlas IKÜM</w:t>
      </w:r>
      <w:r w:rsidR="00000C8B">
        <w:rPr>
          <w:rFonts w:ascii="Times New Roman" w:hAnsi="Times New Roman"/>
          <w:sz w:val="24"/>
        </w:rPr>
        <w:t>-</w:t>
      </w:r>
      <w:r>
        <w:rPr>
          <w:rFonts w:ascii="Times New Roman" w:hAnsi="Times New Roman"/>
          <w:sz w:val="24"/>
        </w:rPr>
        <w:t>i</w:t>
      </w:r>
      <w:r w:rsidR="00F10678">
        <w:rPr>
          <w:rFonts w:ascii="Times New Roman" w:hAnsi="Times New Roman"/>
          <w:sz w:val="24"/>
        </w:rPr>
        <w:t xml:space="preserve"> ja EHDS</w:t>
      </w:r>
      <w:r w:rsidR="00000C8B">
        <w:rPr>
          <w:rFonts w:ascii="Times New Roman" w:hAnsi="Times New Roman"/>
          <w:sz w:val="24"/>
        </w:rPr>
        <w:t>-i</w:t>
      </w:r>
      <w:r w:rsidR="00F10678">
        <w:rPr>
          <w:rFonts w:ascii="Times New Roman" w:hAnsi="Times New Roman"/>
          <w:sz w:val="24"/>
        </w:rPr>
        <w:t xml:space="preserve"> </w:t>
      </w:r>
      <w:r w:rsidR="000539BB">
        <w:rPr>
          <w:rFonts w:ascii="Times New Roman" w:hAnsi="Times New Roman"/>
          <w:sz w:val="24"/>
        </w:rPr>
        <w:t>põh</w:t>
      </w:r>
      <w:r w:rsidR="00F10678">
        <w:rPr>
          <w:rFonts w:ascii="Times New Roman" w:hAnsi="Times New Roman"/>
          <w:sz w:val="24"/>
        </w:rPr>
        <w:t>imõtetega.</w:t>
      </w:r>
      <w:r w:rsidR="00A15829">
        <w:rPr>
          <w:rFonts w:ascii="Times New Roman" w:hAnsi="Times New Roman"/>
          <w:sz w:val="24"/>
        </w:rPr>
        <w:t xml:space="preserve"> </w:t>
      </w:r>
      <w:proofErr w:type="spellStart"/>
      <w:r w:rsidR="00A15829">
        <w:rPr>
          <w:rFonts w:ascii="Times New Roman" w:hAnsi="Times New Roman"/>
          <w:sz w:val="24"/>
        </w:rPr>
        <w:t>EHDSi</w:t>
      </w:r>
      <w:proofErr w:type="spellEnd"/>
      <w:r w:rsidR="00A15829">
        <w:rPr>
          <w:rFonts w:ascii="Times New Roman" w:hAnsi="Times New Roman"/>
          <w:sz w:val="24"/>
        </w:rPr>
        <w:t xml:space="preserve"> rakendamis</w:t>
      </w:r>
      <w:r w:rsidR="00243F54">
        <w:rPr>
          <w:rFonts w:ascii="Times New Roman" w:hAnsi="Times New Roman"/>
          <w:sz w:val="24"/>
        </w:rPr>
        <w:t>eks</w:t>
      </w:r>
      <w:r w:rsidR="00A15829">
        <w:rPr>
          <w:rFonts w:ascii="Times New Roman" w:hAnsi="Times New Roman"/>
          <w:sz w:val="24"/>
        </w:rPr>
        <w:t xml:space="preserve"> </w:t>
      </w:r>
      <w:r w:rsidR="00DD07F2">
        <w:rPr>
          <w:rFonts w:ascii="Times New Roman" w:hAnsi="Times New Roman"/>
          <w:sz w:val="24"/>
        </w:rPr>
        <w:t>muus osas, mida eelnõu</w:t>
      </w:r>
      <w:r w:rsidR="00D055FF">
        <w:rPr>
          <w:rFonts w:ascii="Times New Roman" w:hAnsi="Times New Roman"/>
          <w:sz w:val="24"/>
        </w:rPr>
        <w:t>s</w:t>
      </w:r>
      <w:r w:rsidR="00DD07F2">
        <w:rPr>
          <w:rFonts w:ascii="Times New Roman" w:hAnsi="Times New Roman"/>
          <w:sz w:val="24"/>
        </w:rPr>
        <w:t xml:space="preserve"> ei käsitle</w:t>
      </w:r>
      <w:r w:rsidR="00D055FF">
        <w:rPr>
          <w:rFonts w:ascii="Times New Roman" w:hAnsi="Times New Roman"/>
          <w:sz w:val="24"/>
        </w:rPr>
        <w:t xml:space="preserve">ta, koostatakse </w:t>
      </w:r>
      <w:r w:rsidR="00102EF6">
        <w:rPr>
          <w:rFonts w:ascii="Times New Roman" w:hAnsi="Times New Roman"/>
          <w:sz w:val="24"/>
        </w:rPr>
        <w:t>eraldiseisev eelnõu.</w:t>
      </w:r>
    </w:p>
    <w:p w14:paraId="34C0E103" w14:textId="00201426" w:rsidR="001B0C66" w:rsidRDefault="001B0C66" w:rsidP="0016210D">
      <w:pPr>
        <w:rPr>
          <w:rFonts w:ascii="Times New Roman" w:hAnsi="Times New Roman"/>
          <w:sz w:val="24"/>
        </w:rPr>
        <w:sectPr w:rsidR="001B0C66">
          <w:headerReference w:type="default" r:id="rId70"/>
          <w:type w:val="continuous"/>
          <w:pgSz w:w="11906" w:h="16838"/>
          <w:pgMar w:top="1418" w:right="680" w:bottom="1418" w:left="1701" w:header="680" w:footer="680" w:gutter="0"/>
          <w:cols w:space="708"/>
          <w:formProt w:val="0"/>
          <w:docGrid w:linePitch="360"/>
        </w:sectPr>
      </w:pPr>
    </w:p>
    <w:p w14:paraId="6684F4B9" w14:textId="77777777" w:rsidR="001B0C66" w:rsidRPr="001B0C66" w:rsidRDefault="001B0C66" w:rsidP="0016210D">
      <w:pPr>
        <w:rPr>
          <w:rFonts w:ascii="Times New Roman" w:hAnsi="Times New Roman"/>
          <w:sz w:val="24"/>
        </w:rPr>
      </w:pPr>
    </w:p>
    <w:p w14:paraId="15AD45BC" w14:textId="77777777" w:rsidR="001B0C66" w:rsidRPr="00622CD0" w:rsidRDefault="001339A9" w:rsidP="00721EB3">
      <w:pPr>
        <w:pStyle w:val="Loendilik"/>
        <w:numPr>
          <w:ilvl w:val="0"/>
          <w:numId w:val="9"/>
        </w:numPr>
        <w:rPr>
          <w:rFonts w:ascii="Times New Roman" w:hAnsi="Times New Roman"/>
          <w:b/>
          <w:sz w:val="24"/>
        </w:rPr>
      </w:pPr>
      <w:r w:rsidRPr="00622CD0">
        <w:rPr>
          <w:rFonts w:ascii="Times New Roman" w:hAnsi="Times New Roman"/>
          <w:b/>
          <w:sz w:val="24"/>
        </w:rPr>
        <w:t>Seaduse mõjud</w:t>
      </w:r>
    </w:p>
    <w:p w14:paraId="3358FFAF" w14:textId="77777777" w:rsidR="001B0C66" w:rsidRDefault="001B0C66" w:rsidP="0016210D">
      <w:pPr>
        <w:rPr>
          <w:rFonts w:ascii="Times New Roman" w:hAnsi="Times New Roman"/>
          <w:sz w:val="24"/>
        </w:rPr>
      </w:pPr>
    </w:p>
    <w:p w14:paraId="7855B3DD" w14:textId="77777777" w:rsidR="001B0C66" w:rsidRDefault="001B0C66" w:rsidP="0016210D">
      <w:pPr>
        <w:rPr>
          <w:rFonts w:ascii="Times New Roman" w:hAnsi="Times New Roman"/>
          <w:sz w:val="24"/>
        </w:rPr>
        <w:sectPr w:rsidR="001B0C66">
          <w:headerReference w:type="default" r:id="rId71"/>
          <w:type w:val="continuous"/>
          <w:pgSz w:w="11906" w:h="16838"/>
          <w:pgMar w:top="1418" w:right="680" w:bottom="1418" w:left="1701" w:header="680" w:footer="680" w:gutter="0"/>
          <w:cols w:space="708"/>
          <w:docGrid w:linePitch="360"/>
        </w:sectPr>
      </w:pPr>
    </w:p>
    <w:p w14:paraId="3ED85032" w14:textId="56A6C969" w:rsidR="00C96390" w:rsidRDefault="49BF74E3" w:rsidP="0016210D">
      <w:pPr>
        <w:rPr>
          <w:rFonts w:ascii="Times New Roman" w:hAnsi="Times New Roman"/>
          <w:sz w:val="24"/>
        </w:rPr>
      </w:pPr>
      <w:r w:rsidRPr="75CF7F17">
        <w:rPr>
          <w:rFonts w:ascii="Times New Roman" w:hAnsi="Times New Roman"/>
          <w:sz w:val="24"/>
        </w:rPr>
        <w:t>Väljatöötamiskavatsuse koostamise käigus kirjeldati esialgses mõjuhinnangus valdkondi, milles avalduvat positiivset mõju saab pidada oluliseks. Kuna kavandatav regulatsioon on võrreldes VTK-</w:t>
      </w:r>
      <w:proofErr w:type="spellStart"/>
      <w:r w:rsidRPr="75CF7F17">
        <w:rPr>
          <w:rFonts w:ascii="Times New Roman" w:hAnsi="Times New Roman"/>
          <w:sz w:val="24"/>
        </w:rPr>
        <w:t>ga</w:t>
      </w:r>
      <w:proofErr w:type="spellEnd"/>
      <w:r w:rsidRPr="75CF7F17">
        <w:rPr>
          <w:rFonts w:ascii="Times New Roman" w:hAnsi="Times New Roman"/>
          <w:sz w:val="24"/>
        </w:rPr>
        <w:t xml:space="preserve"> täpsustunud, on koostatud uus mõjuanalüüs</w:t>
      </w:r>
      <w:r w:rsidR="00F10678">
        <w:rPr>
          <w:rFonts w:ascii="Times New Roman" w:hAnsi="Times New Roman"/>
          <w:sz w:val="24"/>
        </w:rPr>
        <w:t xml:space="preserve"> </w:t>
      </w:r>
      <w:commentRangeStart w:id="57"/>
      <w:r w:rsidR="00F10678">
        <w:rPr>
          <w:rFonts w:ascii="Times New Roman" w:hAnsi="Times New Roman"/>
          <w:sz w:val="24"/>
        </w:rPr>
        <w:t xml:space="preserve">ning iga uue teenuse rakendamisel </w:t>
      </w:r>
      <w:r w:rsidR="00C0779C">
        <w:rPr>
          <w:rFonts w:ascii="Times New Roman" w:hAnsi="Times New Roman"/>
          <w:sz w:val="24"/>
        </w:rPr>
        <w:t>viib Tervisekassa läbi täiendava mõjude hindamise</w:t>
      </w:r>
      <w:r w:rsidRPr="75CF7F17">
        <w:rPr>
          <w:rFonts w:ascii="Times New Roman" w:hAnsi="Times New Roman"/>
          <w:sz w:val="24"/>
        </w:rPr>
        <w:t>.</w:t>
      </w:r>
      <w:commentRangeEnd w:id="57"/>
      <w:r w:rsidR="00643E10">
        <w:rPr>
          <w:rStyle w:val="Kommentaariviide"/>
        </w:rPr>
        <w:commentReference w:id="57"/>
      </w:r>
    </w:p>
    <w:p w14:paraId="7E5EBB55" w14:textId="77777777" w:rsidR="00E37824" w:rsidRDefault="00E37824" w:rsidP="0016210D">
      <w:pPr>
        <w:rPr>
          <w:rFonts w:ascii="Times New Roman" w:hAnsi="Times New Roman"/>
          <w:sz w:val="24"/>
        </w:rPr>
      </w:pPr>
    </w:p>
    <w:p w14:paraId="04E00F71" w14:textId="6A95755B" w:rsidR="00E37824" w:rsidRPr="0000059F" w:rsidRDefault="00E37824" w:rsidP="0016210D">
      <w:pPr>
        <w:rPr>
          <w:rFonts w:ascii="Times New Roman" w:hAnsi="Times New Roman"/>
          <w:b/>
          <w:bCs/>
          <w:sz w:val="24"/>
        </w:rPr>
      </w:pPr>
      <w:r w:rsidRPr="0000059F">
        <w:rPr>
          <w:rFonts w:ascii="Times New Roman" w:hAnsi="Times New Roman"/>
          <w:b/>
          <w:bCs/>
          <w:sz w:val="24"/>
        </w:rPr>
        <w:t>Alljärgnevalt on toodud koondmõju sihtrühmade kaupa:</w:t>
      </w:r>
    </w:p>
    <w:p w14:paraId="320DD399" w14:textId="77777777" w:rsidR="00E37824" w:rsidRDefault="00E37824" w:rsidP="0016210D">
      <w:pPr>
        <w:rPr>
          <w:rFonts w:ascii="Times New Roman" w:hAnsi="Times New Roman"/>
          <w:sz w:val="24"/>
        </w:rPr>
      </w:pPr>
    </w:p>
    <w:p w14:paraId="3B12CB3E" w14:textId="0453AFF9" w:rsidR="00C96390" w:rsidRPr="0000059F" w:rsidRDefault="00930DDF" w:rsidP="25373572">
      <w:pPr>
        <w:rPr>
          <w:rFonts w:ascii="Times New Roman" w:hAnsi="Times New Roman"/>
          <w:b/>
          <w:bCs/>
          <w:sz w:val="24"/>
        </w:rPr>
      </w:pPr>
      <w:r w:rsidRPr="25373572">
        <w:rPr>
          <w:rFonts w:ascii="Times New Roman" w:hAnsi="Times New Roman"/>
          <w:b/>
          <w:bCs/>
          <w:sz w:val="24"/>
        </w:rPr>
        <w:t>Sihtrühm</w:t>
      </w:r>
      <w:r w:rsidR="004736BC" w:rsidRPr="25373572">
        <w:rPr>
          <w:rFonts w:ascii="Times New Roman" w:hAnsi="Times New Roman"/>
          <w:b/>
          <w:bCs/>
          <w:sz w:val="24"/>
        </w:rPr>
        <w:t>:</w:t>
      </w:r>
      <w:r w:rsidRPr="25373572">
        <w:rPr>
          <w:rFonts w:ascii="Times New Roman" w:hAnsi="Times New Roman"/>
          <w:b/>
          <w:bCs/>
          <w:sz w:val="24"/>
        </w:rPr>
        <w:t xml:space="preserve"> Eesti elanik ja </w:t>
      </w:r>
      <w:r w:rsidR="00B379A8" w:rsidRPr="25373572">
        <w:rPr>
          <w:rFonts w:ascii="Times New Roman" w:hAnsi="Times New Roman"/>
          <w:b/>
          <w:bCs/>
          <w:sz w:val="24"/>
        </w:rPr>
        <w:t>geenidoonor:</w:t>
      </w:r>
    </w:p>
    <w:p w14:paraId="70D1FDDC" w14:textId="77777777" w:rsidR="00B379A8" w:rsidRDefault="00B379A8" w:rsidP="0016210D">
      <w:pPr>
        <w:rPr>
          <w:rFonts w:ascii="Times New Roman" w:hAnsi="Times New Roman"/>
          <w:sz w:val="24"/>
        </w:rPr>
      </w:pPr>
    </w:p>
    <w:p w14:paraId="13AE4BC4" w14:textId="61FF96CD" w:rsidR="00921CB3" w:rsidRDefault="00100160" w:rsidP="0016210D">
      <w:pPr>
        <w:rPr>
          <w:rFonts w:ascii="Times New Roman" w:hAnsi="Times New Roman"/>
          <w:sz w:val="24"/>
        </w:rPr>
      </w:pPr>
      <w:r>
        <w:rPr>
          <w:rFonts w:ascii="Times New Roman" w:hAnsi="Times New Roman"/>
          <w:sz w:val="24"/>
        </w:rPr>
        <w:t>Tervishoius võetakse kasutusele Geenivaramu</w:t>
      </w:r>
      <w:r w:rsidR="004A5A24">
        <w:rPr>
          <w:rFonts w:ascii="Times New Roman" w:hAnsi="Times New Roman"/>
          <w:sz w:val="24"/>
        </w:rPr>
        <w:t>st personaalmeditsiini sobivad geenidoonori andmed ja alustatakse inimese tahteavalduse alusel esimese geneetilistel andmetel tugineva teenuse pakkumisega TIS taristul</w:t>
      </w:r>
      <w:r w:rsidR="00E175F3">
        <w:rPr>
          <w:rFonts w:ascii="Times New Roman" w:hAnsi="Times New Roman"/>
          <w:sz w:val="24"/>
        </w:rPr>
        <w:t xml:space="preserve">. Sellega toetatakse terviseteadlikkust, paremat arusaama geneetiliste andmete kasutamiseks ning tuuakse tõenduspõhine terviseriskide info </w:t>
      </w:r>
      <w:proofErr w:type="spellStart"/>
      <w:r w:rsidR="00E175F3">
        <w:rPr>
          <w:rFonts w:ascii="Times New Roman" w:hAnsi="Times New Roman"/>
          <w:sz w:val="24"/>
        </w:rPr>
        <w:t>TISi</w:t>
      </w:r>
      <w:proofErr w:type="spellEnd"/>
      <w:r w:rsidR="00E175F3">
        <w:rPr>
          <w:rFonts w:ascii="Times New Roman" w:hAnsi="Times New Roman"/>
          <w:sz w:val="24"/>
        </w:rPr>
        <w:t>.</w:t>
      </w:r>
      <w:r w:rsidR="00921CB3">
        <w:rPr>
          <w:rFonts w:ascii="Times New Roman" w:hAnsi="Times New Roman"/>
          <w:sz w:val="24"/>
        </w:rPr>
        <w:t xml:space="preserve"> Inimesed saavad oma tervisekäitumises ja valikute tegemisel arvestada mh geneetiliste terviseriskidega</w:t>
      </w:r>
      <w:r w:rsidR="00EF46AC">
        <w:rPr>
          <w:rFonts w:ascii="Times New Roman" w:hAnsi="Times New Roman"/>
          <w:sz w:val="24"/>
        </w:rPr>
        <w:t>.</w:t>
      </w:r>
    </w:p>
    <w:p w14:paraId="1EE269F6" w14:textId="77777777" w:rsidR="00EF46AC" w:rsidRDefault="00EF46AC" w:rsidP="0016210D">
      <w:pPr>
        <w:rPr>
          <w:rFonts w:ascii="Times New Roman" w:hAnsi="Times New Roman"/>
          <w:sz w:val="24"/>
        </w:rPr>
      </w:pPr>
    </w:p>
    <w:p w14:paraId="5239E1AF" w14:textId="583C7EC3" w:rsidR="00EF46AC" w:rsidRPr="00E37824" w:rsidRDefault="00EF46AC" w:rsidP="0016210D">
      <w:pPr>
        <w:rPr>
          <w:rFonts w:ascii="Times New Roman" w:hAnsi="Times New Roman"/>
          <w:sz w:val="24"/>
        </w:rPr>
      </w:pPr>
      <w:r>
        <w:rPr>
          <w:rFonts w:ascii="Times New Roman" w:hAnsi="Times New Roman"/>
          <w:sz w:val="24"/>
        </w:rPr>
        <w:t>Geenivaramu andmetöötluses tagatakse parem selgus ja läbipaistvus</w:t>
      </w:r>
      <w:r w:rsidR="00E96384">
        <w:rPr>
          <w:rFonts w:ascii="Times New Roman" w:hAnsi="Times New Roman"/>
          <w:sz w:val="24"/>
        </w:rPr>
        <w:t>. Inimene saab kontrolli oma andmete üle, neid kasutada nii teenuses kui ka teadusuuringutes</w:t>
      </w:r>
      <w:r w:rsidR="00806D4A">
        <w:rPr>
          <w:rFonts w:ascii="Times New Roman" w:hAnsi="Times New Roman"/>
          <w:sz w:val="24"/>
        </w:rPr>
        <w:t xml:space="preserve"> tahteavalduse alusel. Geenivaramu lähtub edaspidi andmeväljastustes geenidoonori tahteavaldusest </w:t>
      </w:r>
      <w:r w:rsidR="00612583">
        <w:rPr>
          <w:rFonts w:ascii="Times New Roman" w:hAnsi="Times New Roman"/>
          <w:sz w:val="24"/>
        </w:rPr>
        <w:t xml:space="preserve">ning ei kontrolli edasiist kasutuseesmärki. Geenivaramu avaldab </w:t>
      </w:r>
      <w:r w:rsidR="004251FB">
        <w:rPr>
          <w:rFonts w:ascii="Times New Roman" w:hAnsi="Times New Roman"/>
          <w:sz w:val="24"/>
        </w:rPr>
        <w:t xml:space="preserve">tahteavalduste vormid oma veebilehel tagades geenidoonori jaoks </w:t>
      </w:r>
      <w:r w:rsidR="00426BCD">
        <w:rPr>
          <w:rFonts w:ascii="Times New Roman" w:hAnsi="Times New Roman"/>
          <w:sz w:val="24"/>
        </w:rPr>
        <w:t>selged juhised ja lihtsa protsessi andmeväljastuseks.</w:t>
      </w:r>
      <w:r w:rsidR="00255A76">
        <w:rPr>
          <w:rFonts w:ascii="Times New Roman" w:hAnsi="Times New Roman"/>
          <w:sz w:val="24"/>
        </w:rPr>
        <w:t xml:space="preserve"> </w:t>
      </w:r>
      <w:r w:rsidR="00F31AA5" w:rsidRPr="00F31AA5">
        <w:rPr>
          <w:rFonts w:ascii="Times New Roman" w:hAnsi="Times New Roman"/>
          <w:sz w:val="24"/>
        </w:rPr>
        <w:t>Parandatakse õigusselgust, luuakse läbipaistvus andmetöötluse ulatuses ja võimalustes doonorile ja teadusuuringu läbiviijale.</w:t>
      </w:r>
      <w:r w:rsidR="00C366BE" w:rsidRPr="00C366BE">
        <w:t xml:space="preserve"> </w:t>
      </w:r>
      <w:r w:rsidR="00C366BE" w:rsidRPr="00C366BE">
        <w:rPr>
          <w:rFonts w:ascii="Times New Roman" w:hAnsi="Times New Roman"/>
          <w:sz w:val="24"/>
        </w:rPr>
        <w:t>Andmete jagamine muutub lihtsamaks ja arusaadavamaks nii doonoritele kui ka andmetaotlejatele</w:t>
      </w:r>
      <w:r w:rsidR="00731BCA">
        <w:rPr>
          <w:rFonts w:ascii="Times New Roman" w:hAnsi="Times New Roman"/>
          <w:sz w:val="24"/>
        </w:rPr>
        <w:t>.</w:t>
      </w:r>
    </w:p>
    <w:p w14:paraId="60C19550" w14:textId="77777777" w:rsidR="00C96390" w:rsidRDefault="00C96390" w:rsidP="0016210D">
      <w:pPr>
        <w:rPr>
          <w:rFonts w:ascii="Times New Roman" w:hAnsi="Times New Roman"/>
          <w:sz w:val="24"/>
        </w:rPr>
      </w:pPr>
    </w:p>
    <w:p w14:paraId="4326F153" w14:textId="2FA0D32E" w:rsidR="001C268E" w:rsidRDefault="00C37FB8" w:rsidP="0016210D">
      <w:pPr>
        <w:rPr>
          <w:rFonts w:ascii="Times New Roman" w:hAnsi="Times New Roman"/>
          <w:sz w:val="24"/>
        </w:rPr>
      </w:pPr>
      <w:r>
        <w:rPr>
          <w:rFonts w:ascii="Times New Roman" w:hAnsi="Times New Roman"/>
          <w:sz w:val="24"/>
        </w:rPr>
        <w:t>Tagatakse diskrimineerimise keeld</w:t>
      </w:r>
      <w:r w:rsidR="00350E54">
        <w:rPr>
          <w:rFonts w:ascii="Times New Roman" w:hAnsi="Times New Roman"/>
          <w:sz w:val="24"/>
        </w:rPr>
        <w:t xml:space="preserve"> </w:t>
      </w:r>
      <w:r w:rsidR="00350E54" w:rsidRPr="00350E54">
        <w:rPr>
          <w:rFonts w:ascii="Times New Roman" w:hAnsi="Times New Roman"/>
          <w:sz w:val="24"/>
        </w:rPr>
        <w:t xml:space="preserve">tulenevalt DNA ülesehitusest ja sellest johtuvatest pärilikkusriskidest või geneetilistest omadustest </w:t>
      </w:r>
      <w:r w:rsidR="00350E54">
        <w:rPr>
          <w:rFonts w:ascii="Times New Roman" w:hAnsi="Times New Roman"/>
          <w:sz w:val="24"/>
        </w:rPr>
        <w:t xml:space="preserve">ning </w:t>
      </w:r>
      <w:r w:rsidR="00350E54" w:rsidRPr="00350E54">
        <w:rPr>
          <w:rFonts w:ascii="Times New Roman" w:hAnsi="Times New Roman"/>
          <w:sz w:val="24"/>
        </w:rPr>
        <w:t xml:space="preserve">võrdse kohtlemise üldpõhimõtete </w:t>
      </w:r>
      <w:proofErr w:type="spellStart"/>
      <w:r w:rsidR="00350E54" w:rsidRPr="00350E54">
        <w:rPr>
          <w:rFonts w:ascii="Times New Roman" w:hAnsi="Times New Roman"/>
          <w:sz w:val="24"/>
        </w:rPr>
        <w:t>kohalduvus</w:t>
      </w:r>
      <w:proofErr w:type="spellEnd"/>
      <w:r w:rsidR="00350E54" w:rsidRPr="00350E54">
        <w:rPr>
          <w:rFonts w:ascii="Times New Roman" w:hAnsi="Times New Roman"/>
          <w:sz w:val="24"/>
        </w:rPr>
        <w:t>, voliniku ning õiguskantsleri kaitse sidusus</w:t>
      </w:r>
      <w:r w:rsidR="00350E54">
        <w:rPr>
          <w:rFonts w:ascii="Times New Roman" w:hAnsi="Times New Roman"/>
          <w:sz w:val="24"/>
        </w:rPr>
        <w:t>.</w:t>
      </w:r>
    </w:p>
    <w:p w14:paraId="189FC383" w14:textId="77777777" w:rsidR="007D090A" w:rsidRDefault="007D090A" w:rsidP="0016210D">
      <w:pPr>
        <w:rPr>
          <w:rFonts w:ascii="Times New Roman" w:hAnsi="Times New Roman"/>
          <w:sz w:val="24"/>
        </w:rPr>
      </w:pPr>
    </w:p>
    <w:p w14:paraId="0BF28730" w14:textId="4824E46A" w:rsidR="007D090A" w:rsidRDefault="007D090A" w:rsidP="007D090A">
      <w:pPr>
        <w:rPr>
          <w:rFonts w:ascii="Times New Roman" w:hAnsi="Times New Roman"/>
          <w:sz w:val="24"/>
        </w:rPr>
      </w:pPr>
      <w:r>
        <w:rPr>
          <w:rFonts w:ascii="Times New Roman" w:hAnsi="Times New Roman"/>
          <w:sz w:val="24"/>
        </w:rPr>
        <w:t xml:space="preserve">TIS andmekoosseisu täiendamisega ning </w:t>
      </w:r>
      <w:r w:rsidR="00107B99">
        <w:rPr>
          <w:rFonts w:ascii="Times New Roman" w:hAnsi="Times New Roman"/>
          <w:sz w:val="24"/>
        </w:rPr>
        <w:t>PREM ja PROM tagasiside, terviseriskide, teavituste ja soovituste</w:t>
      </w:r>
      <w:r w:rsidR="00E021DF">
        <w:rPr>
          <w:rFonts w:ascii="Times New Roman" w:hAnsi="Times New Roman"/>
          <w:sz w:val="24"/>
        </w:rPr>
        <w:t xml:space="preserve"> andmi</w:t>
      </w:r>
      <w:r w:rsidR="002B786F">
        <w:rPr>
          <w:rFonts w:ascii="Times New Roman" w:hAnsi="Times New Roman"/>
          <w:sz w:val="24"/>
        </w:rPr>
        <w:t>ne</w:t>
      </w:r>
      <w:r w:rsidR="00E021DF">
        <w:rPr>
          <w:rFonts w:ascii="Times New Roman" w:hAnsi="Times New Roman"/>
          <w:sz w:val="24"/>
        </w:rPr>
        <w:t xml:space="preserve"> </w:t>
      </w:r>
      <w:r w:rsidR="002B786F">
        <w:rPr>
          <w:rFonts w:ascii="Times New Roman" w:hAnsi="Times New Roman"/>
          <w:sz w:val="24"/>
        </w:rPr>
        <w:t xml:space="preserve">ka </w:t>
      </w:r>
      <w:r w:rsidR="00E021DF">
        <w:rPr>
          <w:rFonts w:ascii="Times New Roman" w:hAnsi="Times New Roman"/>
          <w:sz w:val="24"/>
        </w:rPr>
        <w:t>terviseportaali kaudu s</w:t>
      </w:r>
      <w:r w:rsidRPr="007D090A">
        <w:rPr>
          <w:rFonts w:ascii="Times New Roman" w:hAnsi="Times New Roman"/>
          <w:sz w:val="24"/>
        </w:rPr>
        <w:t>uurenda</w:t>
      </w:r>
      <w:r w:rsidR="002B786F">
        <w:rPr>
          <w:rFonts w:ascii="Times New Roman" w:hAnsi="Times New Roman"/>
          <w:sz w:val="24"/>
        </w:rPr>
        <w:t>b</w:t>
      </w:r>
      <w:r w:rsidRPr="007D090A">
        <w:rPr>
          <w:rFonts w:ascii="Times New Roman" w:hAnsi="Times New Roman"/>
          <w:sz w:val="24"/>
        </w:rPr>
        <w:t xml:space="preserve"> </w:t>
      </w:r>
      <w:proofErr w:type="spellStart"/>
      <w:r w:rsidRPr="007D090A">
        <w:rPr>
          <w:rFonts w:ascii="Times New Roman" w:hAnsi="Times New Roman"/>
          <w:sz w:val="24"/>
        </w:rPr>
        <w:t>inimkesksust</w:t>
      </w:r>
      <w:proofErr w:type="spellEnd"/>
      <w:r w:rsidRPr="007D090A">
        <w:rPr>
          <w:rFonts w:ascii="Times New Roman" w:hAnsi="Times New Roman"/>
          <w:sz w:val="24"/>
        </w:rPr>
        <w:t xml:space="preserve"> ja </w:t>
      </w:r>
      <w:r w:rsidR="002B786F">
        <w:rPr>
          <w:rFonts w:ascii="Times New Roman" w:hAnsi="Times New Roman"/>
          <w:sz w:val="24"/>
        </w:rPr>
        <w:t>aitab tõsta inimese jaoks</w:t>
      </w:r>
      <w:r w:rsidRPr="007D090A">
        <w:rPr>
          <w:rFonts w:ascii="Times New Roman" w:hAnsi="Times New Roman"/>
          <w:sz w:val="24"/>
        </w:rPr>
        <w:t xml:space="preserve"> teenuskvaliteeti</w:t>
      </w:r>
      <w:r w:rsidR="00223BF3">
        <w:rPr>
          <w:rFonts w:ascii="Times New Roman" w:hAnsi="Times New Roman"/>
          <w:sz w:val="24"/>
        </w:rPr>
        <w:t>.</w:t>
      </w:r>
    </w:p>
    <w:p w14:paraId="308879BC" w14:textId="77777777" w:rsidR="009648DE" w:rsidRDefault="009648DE" w:rsidP="007D090A">
      <w:pPr>
        <w:rPr>
          <w:rFonts w:ascii="Times New Roman" w:hAnsi="Times New Roman"/>
          <w:sz w:val="24"/>
        </w:rPr>
      </w:pPr>
    </w:p>
    <w:p w14:paraId="7238ECFD" w14:textId="646E5873" w:rsidR="007D090A" w:rsidRPr="007D090A" w:rsidRDefault="007D090A" w:rsidP="007D090A">
      <w:pPr>
        <w:rPr>
          <w:rFonts w:ascii="Times New Roman" w:hAnsi="Times New Roman"/>
          <w:sz w:val="24"/>
        </w:rPr>
      </w:pPr>
      <w:r w:rsidRPr="007D090A">
        <w:rPr>
          <w:rFonts w:ascii="Times New Roman" w:hAnsi="Times New Roman"/>
          <w:sz w:val="24"/>
        </w:rPr>
        <w:t xml:space="preserve">Pärast rinnavähi polügeense riskiarvutuse tegemist pakutakse inimesele süsteemis vajadusel geneetilise nõustamise teenust </w:t>
      </w:r>
      <w:r w:rsidR="00223BF3">
        <w:rPr>
          <w:rFonts w:ascii="Times New Roman" w:hAnsi="Times New Roman"/>
          <w:sz w:val="24"/>
        </w:rPr>
        <w:t xml:space="preserve">tema enda valikul </w:t>
      </w:r>
      <w:r w:rsidRPr="007D090A">
        <w:rPr>
          <w:rFonts w:ascii="Times New Roman" w:hAnsi="Times New Roman"/>
          <w:sz w:val="24"/>
        </w:rPr>
        <w:t xml:space="preserve">kontakt- või </w:t>
      </w:r>
      <w:proofErr w:type="spellStart"/>
      <w:r w:rsidRPr="007D090A">
        <w:rPr>
          <w:rFonts w:ascii="Times New Roman" w:hAnsi="Times New Roman"/>
          <w:sz w:val="24"/>
        </w:rPr>
        <w:t>kaugteenusena</w:t>
      </w:r>
      <w:proofErr w:type="spellEnd"/>
      <w:r w:rsidRPr="007D090A">
        <w:rPr>
          <w:rFonts w:ascii="Times New Roman" w:hAnsi="Times New Roman"/>
          <w:sz w:val="24"/>
        </w:rPr>
        <w:t xml:space="preserve">. </w:t>
      </w:r>
      <w:r w:rsidR="008053FE">
        <w:rPr>
          <w:rFonts w:ascii="Times New Roman" w:hAnsi="Times New Roman"/>
          <w:sz w:val="24"/>
        </w:rPr>
        <w:t>Edasiste r</w:t>
      </w:r>
      <w:r w:rsidR="00214005" w:rsidRPr="00214005">
        <w:rPr>
          <w:rFonts w:ascii="Times New Roman" w:hAnsi="Times New Roman"/>
          <w:sz w:val="24"/>
        </w:rPr>
        <w:t>akendustegevustena lisaks eelnõus ettenähtule koosta</w:t>
      </w:r>
      <w:r w:rsidR="008053FE">
        <w:rPr>
          <w:rFonts w:ascii="Times New Roman" w:hAnsi="Times New Roman"/>
          <w:sz w:val="24"/>
        </w:rPr>
        <w:t>b Sotsiaalministeerium</w:t>
      </w:r>
      <w:r w:rsidR="00214005" w:rsidRPr="00214005">
        <w:rPr>
          <w:rFonts w:ascii="Times New Roman" w:hAnsi="Times New Roman"/>
          <w:sz w:val="24"/>
        </w:rPr>
        <w:t xml:space="preserve"> personaalmeditsiini rakenduskava ja geneetilise meditsiini programmi, et võimaldada rohkem tervelt elatud aastaid personaliseeritud ennetus</w:t>
      </w:r>
      <w:r w:rsidR="008053FE">
        <w:rPr>
          <w:rFonts w:ascii="Times New Roman" w:hAnsi="Times New Roman"/>
          <w:sz w:val="24"/>
        </w:rPr>
        <w:t>-</w:t>
      </w:r>
      <w:r w:rsidR="00214005" w:rsidRPr="00214005">
        <w:rPr>
          <w:rFonts w:ascii="Times New Roman" w:hAnsi="Times New Roman"/>
          <w:sz w:val="24"/>
        </w:rPr>
        <w:t xml:space="preserve"> ja ravitegevustega kogu elukaare jooksul ning samuti luuakse geeninõustaja kutse ja kavandatakse lisaeriala õppeprogrammi koostamist.</w:t>
      </w:r>
    </w:p>
    <w:p w14:paraId="36F4F408" w14:textId="77777777" w:rsidR="00D860B1" w:rsidRDefault="00D860B1" w:rsidP="007D090A">
      <w:pPr>
        <w:rPr>
          <w:rFonts w:ascii="Times New Roman" w:hAnsi="Times New Roman"/>
          <w:sz w:val="24"/>
        </w:rPr>
      </w:pPr>
    </w:p>
    <w:p w14:paraId="78D265C1" w14:textId="2B88B783" w:rsidR="007D090A" w:rsidRDefault="007D090A" w:rsidP="007D090A">
      <w:pPr>
        <w:rPr>
          <w:rFonts w:ascii="Times New Roman" w:hAnsi="Times New Roman"/>
          <w:sz w:val="24"/>
        </w:rPr>
      </w:pPr>
      <w:r w:rsidRPr="007D090A">
        <w:rPr>
          <w:rFonts w:ascii="Times New Roman" w:hAnsi="Times New Roman"/>
          <w:sz w:val="24"/>
        </w:rPr>
        <w:t>Terviseriskide teadmine võimaldab inimesel oma terviskäitumist paremini juhtida ja toetab arsti otsuste tegemisel.</w:t>
      </w:r>
    </w:p>
    <w:p w14:paraId="335BAFE5" w14:textId="77777777" w:rsidR="00E37824" w:rsidRDefault="00E37824" w:rsidP="007D090A">
      <w:pPr>
        <w:rPr>
          <w:rFonts w:ascii="Times New Roman" w:hAnsi="Times New Roman"/>
          <w:sz w:val="24"/>
        </w:rPr>
      </w:pPr>
    </w:p>
    <w:p w14:paraId="12ED81FB" w14:textId="7D630699" w:rsidR="00E37824" w:rsidRPr="0000059F" w:rsidRDefault="005439FA" w:rsidP="007D090A">
      <w:pPr>
        <w:rPr>
          <w:rFonts w:ascii="Times New Roman" w:hAnsi="Times New Roman"/>
          <w:b/>
          <w:bCs/>
          <w:sz w:val="24"/>
        </w:rPr>
      </w:pPr>
      <w:r w:rsidRPr="0000059F">
        <w:rPr>
          <w:rFonts w:ascii="Times New Roman" w:hAnsi="Times New Roman"/>
          <w:b/>
          <w:bCs/>
          <w:sz w:val="24"/>
        </w:rPr>
        <w:t>Sihtrühm: teadlased, teadusuuringus osalejad, ettevõtjad</w:t>
      </w:r>
    </w:p>
    <w:p w14:paraId="79388420" w14:textId="77777777" w:rsidR="0000059F" w:rsidRDefault="0000059F" w:rsidP="007D090A">
      <w:pPr>
        <w:rPr>
          <w:rFonts w:ascii="Times New Roman" w:hAnsi="Times New Roman"/>
          <w:sz w:val="24"/>
        </w:rPr>
      </w:pPr>
    </w:p>
    <w:p w14:paraId="1DC0FB87" w14:textId="416A3E2F" w:rsidR="00390E95" w:rsidRDefault="00782EA6" w:rsidP="007D090A">
      <w:pPr>
        <w:rPr>
          <w:rFonts w:ascii="Times New Roman" w:hAnsi="Times New Roman"/>
          <w:sz w:val="24"/>
        </w:rPr>
      </w:pPr>
      <w:r>
        <w:rPr>
          <w:rFonts w:ascii="Times New Roman" w:hAnsi="Times New Roman"/>
          <w:sz w:val="24"/>
        </w:rPr>
        <w:t xml:space="preserve">Lihtsustub </w:t>
      </w:r>
      <w:r w:rsidR="007A1317">
        <w:rPr>
          <w:rFonts w:ascii="Times New Roman" w:hAnsi="Times New Roman"/>
          <w:sz w:val="24"/>
        </w:rPr>
        <w:t xml:space="preserve">andmete </w:t>
      </w:r>
      <w:r w:rsidR="00072D48">
        <w:rPr>
          <w:rFonts w:ascii="Times New Roman" w:hAnsi="Times New Roman"/>
          <w:sz w:val="24"/>
        </w:rPr>
        <w:t xml:space="preserve">andmeväljastuste eetikamenetlus – kaotatakse dubleerivate eetikakomiteede läbimise vajadus kui andmeid vajatakse mitmest </w:t>
      </w:r>
      <w:r w:rsidR="007A1317">
        <w:rPr>
          <w:rFonts w:ascii="Times New Roman" w:hAnsi="Times New Roman"/>
          <w:sz w:val="24"/>
        </w:rPr>
        <w:t xml:space="preserve">riiklikust </w:t>
      </w:r>
      <w:r w:rsidR="00072D48">
        <w:rPr>
          <w:rFonts w:ascii="Times New Roman" w:hAnsi="Times New Roman"/>
          <w:sz w:val="24"/>
        </w:rPr>
        <w:t xml:space="preserve">tervisevaldkonna </w:t>
      </w:r>
      <w:r w:rsidR="007A1317">
        <w:rPr>
          <w:rFonts w:ascii="Times New Roman" w:hAnsi="Times New Roman"/>
          <w:sz w:val="24"/>
        </w:rPr>
        <w:t>andmekogust.</w:t>
      </w:r>
      <w:r w:rsidR="00DA4CC1">
        <w:rPr>
          <w:rFonts w:ascii="Times New Roman" w:hAnsi="Times New Roman"/>
          <w:sz w:val="24"/>
        </w:rPr>
        <w:t xml:space="preserve"> Seega</w:t>
      </w:r>
      <w:r w:rsidR="00390E95">
        <w:rPr>
          <w:rFonts w:ascii="Times New Roman" w:hAnsi="Times New Roman"/>
          <w:sz w:val="24"/>
        </w:rPr>
        <w:t xml:space="preserve"> muutub andmetaotluste eetikamenetlus ka ajaliselt lühemaks ja ressursisäästlikumaks kõigi osapoolte jaoks.</w:t>
      </w:r>
    </w:p>
    <w:p w14:paraId="5725F50B" w14:textId="77777777" w:rsidR="00DB405E" w:rsidRDefault="00DB405E" w:rsidP="007D090A">
      <w:pPr>
        <w:rPr>
          <w:rFonts w:ascii="Times New Roman" w:hAnsi="Times New Roman"/>
          <w:sz w:val="24"/>
        </w:rPr>
      </w:pPr>
    </w:p>
    <w:p w14:paraId="38D839B8" w14:textId="2F32756F" w:rsidR="00DB405E" w:rsidRDefault="00DB405E" w:rsidP="00DB59CD">
      <w:pPr>
        <w:rPr>
          <w:rFonts w:ascii="Times New Roman" w:hAnsi="Times New Roman"/>
          <w:sz w:val="24"/>
        </w:rPr>
      </w:pPr>
      <w:r>
        <w:rPr>
          <w:rFonts w:ascii="Times New Roman" w:hAnsi="Times New Roman"/>
          <w:sz w:val="24"/>
        </w:rPr>
        <w:t xml:space="preserve">Kuna täna puudub jälgitavus väljaspool </w:t>
      </w:r>
      <w:r w:rsidR="006327EF">
        <w:rPr>
          <w:rFonts w:ascii="Times New Roman" w:hAnsi="Times New Roman"/>
          <w:sz w:val="24"/>
        </w:rPr>
        <w:t>riigi andmekogusid teadusuuringutes Eestis kogutud ja töödeldavate geneetiliste andmete kasutuse ja läbiviijate üle</w:t>
      </w:r>
      <w:r w:rsidR="001825BB">
        <w:rPr>
          <w:rFonts w:ascii="Times New Roman" w:hAnsi="Times New Roman"/>
          <w:sz w:val="24"/>
        </w:rPr>
        <w:t>, luuakse nõuded ka väljaspool Geenivaramut tehtavatele teadusuuringutele</w:t>
      </w:r>
      <w:r w:rsidR="005800B3">
        <w:rPr>
          <w:rFonts w:ascii="Times New Roman" w:hAnsi="Times New Roman"/>
          <w:sz w:val="24"/>
        </w:rPr>
        <w:t xml:space="preserve">. </w:t>
      </w:r>
      <w:r w:rsidR="00DB59CD" w:rsidRPr="00DB59CD">
        <w:rPr>
          <w:rFonts w:ascii="Times New Roman" w:hAnsi="Times New Roman"/>
          <w:sz w:val="24"/>
        </w:rPr>
        <w:t xml:space="preserve">Majandustegevusteatise kohustus on vähekoormav, tasuta, tagab läbipaistvuse andmekaitse ja </w:t>
      </w:r>
      <w:proofErr w:type="spellStart"/>
      <w:r w:rsidR="00DB59CD" w:rsidRPr="00DB59CD">
        <w:rPr>
          <w:rFonts w:ascii="Times New Roman" w:hAnsi="Times New Roman"/>
          <w:sz w:val="24"/>
        </w:rPr>
        <w:t>küberturbe</w:t>
      </w:r>
      <w:proofErr w:type="spellEnd"/>
      <w:r w:rsidR="00DB59CD" w:rsidRPr="00DB59CD">
        <w:rPr>
          <w:rFonts w:ascii="Times New Roman" w:hAnsi="Times New Roman"/>
          <w:sz w:val="24"/>
        </w:rPr>
        <w:t xml:space="preserve"> eest vastutava isiku olemasolu osas, eetikamenetlus tagab uuringu vastavuse eetika kriteeriumitele. Uuringus osalejal on võimalus majandustegevuse registrist kontrollida ettevõtja registreeringu kehtivust- usaldus uuringu läbiviija üle tõuseb, innovatsioon hoogustub.</w:t>
      </w:r>
      <w:r w:rsidR="00D4300A">
        <w:rPr>
          <w:rFonts w:ascii="Times New Roman" w:hAnsi="Times New Roman"/>
          <w:sz w:val="24"/>
        </w:rPr>
        <w:t xml:space="preserve"> </w:t>
      </w:r>
      <w:r w:rsidR="00D4300A" w:rsidRPr="00D4300A">
        <w:rPr>
          <w:rFonts w:ascii="Times New Roman" w:hAnsi="Times New Roman"/>
          <w:sz w:val="24"/>
        </w:rPr>
        <w:t>Selged geneetiliste toorandmete säilitamise reeglid tervishoiuteenuste osutajatele ja kontroll eraõiguslike uuringute üle aitavad edendada innovatsiooni ning kaitsta isikuandmeid.</w:t>
      </w:r>
    </w:p>
    <w:p w14:paraId="316A57CC" w14:textId="77777777" w:rsidR="0000059F" w:rsidRDefault="0000059F" w:rsidP="007D090A">
      <w:pPr>
        <w:rPr>
          <w:rFonts w:ascii="Times New Roman" w:hAnsi="Times New Roman"/>
          <w:sz w:val="24"/>
        </w:rPr>
      </w:pPr>
    </w:p>
    <w:p w14:paraId="7E80214D" w14:textId="60115910" w:rsidR="00B03546" w:rsidRPr="00B03546" w:rsidRDefault="002E5E4D" w:rsidP="007D090A">
      <w:pPr>
        <w:rPr>
          <w:rFonts w:ascii="Times New Roman" w:hAnsi="Times New Roman"/>
          <w:b/>
          <w:bCs/>
          <w:sz w:val="24"/>
        </w:rPr>
      </w:pPr>
      <w:r w:rsidRPr="00B03546">
        <w:rPr>
          <w:rFonts w:ascii="Times New Roman" w:hAnsi="Times New Roman"/>
          <w:b/>
          <w:bCs/>
          <w:sz w:val="24"/>
        </w:rPr>
        <w:lastRenderedPageBreak/>
        <w:t>Sihtrühm</w:t>
      </w:r>
      <w:r w:rsidR="00E32979" w:rsidRPr="00B03546">
        <w:rPr>
          <w:rFonts w:ascii="Times New Roman" w:hAnsi="Times New Roman"/>
          <w:b/>
          <w:bCs/>
          <w:sz w:val="24"/>
        </w:rPr>
        <w:t>: tervishoiuteenuse osutajad mõju on avatud valdkondliku mõju all</w:t>
      </w:r>
      <w:r w:rsidR="00B03546" w:rsidRPr="00B03546">
        <w:rPr>
          <w:rFonts w:ascii="Times New Roman" w:hAnsi="Times New Roman"/>
          <w:b/>
          <w:bCs/>
          <w:sz w:val="24"/>
        </w:rPr>
        <w:t xml:space="preserve"> ning riigiasutuste halduskoormust vastavalt alltoodud jaotistes.</w:t>
      </w:r>
    </w:p>
    <w:p w14:paraId="65E07FD2" w14:textId="77777777" w:rsidR="00E32979" w:rsidRPr="00ED3690" w:rsidRDefault="00E32979" w:rsidP="007D090A">
      <w:pPr>
        <w:rPr>
          <w:rFonts w:ascii="Times New Roman" w:hAnsi="Times New Roman"/>
          <w:sz w:val="24"/>
        </w:rPr>
      </w:pPr>
    </w:p>
    <w:p w14:paraId="6339A926" w14:textId="77777777" w:rsidR="006B7890" w:rsidRPr="00ED3690" w:rsidRDefault="006B7890" w:rsidP="0016210D"/>
    <w:p w14:paraId="24234DDC" w14:textId="7EF80E11" w:rsidR="002B7BE5" w:rsidRPr="002D3DCA" w:rsidRDefault="002B7BE5" w:rsidP="0016210D">
      <w:pPr>
        <w:rPr>
          <w:rFonts w:ascii="Times New Roman" w:hAnsi="Times New Roman"/>
          <w:b/>
          <w:bCs/>
          <w:sz w:val="24"/>
        </w:rPr>
      </w:pPr>
      <w:r w:rsidRPr="002D3DCA">
        <w:rPr>
          <w:rFonts w:ascii="Times New Roman" w:hAnsi="Times New Roman"/>
          <w:b/>
          <w:bCs/>
          <w:sz w:val="24"/>
        </w:rPr>
        <w:t>Alljärgnevalt on esitatud mõjuhinnang mõjuvaldkondade kaupa</w:t>
      </w:r>
      <w:r w:rsidR="001917EE">
        <w:rPr>
          <w:rFonts w:ascii="Times New Roman" w:hAnsi="Times New Roman"/>
          <w:b/>
          <w:bCs/>
          <w:sz w:val="24"/>
        </w:rPr>
        <w:t>.</w:t>
      </w:r>
    </w:p>
    <w:p w14:paraId="27744E66" w14:textId="77777777" w:rsidR="002B7BE5" w:rsidRPr="002D3DCA" w:rsidRDefault="002B7BE5" w:rsidP="0016210D">
      <w:pPr>
        <w:rPr>
          <w:rFonts w:ascii="Times New Roman" w:hAnsi="Times New Roman"/>
          <w:sz w:val="24"/>
        </w:rPr>
      </w:pPr>
    </w:p>
    <w:p w14:paraId="2BCB6EDC" w14:textId="59B9184C" w:rsidR="00ED3690" w:rsidRPr="00A32562" w:rsidRDefault="6D08065B"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Sotsiaalne mõju</w:t>
      </w:r>
    </w:p>
    <w:p w14:paraId="50175B8E" w14:textId="2A39FB44" w:rsidR="00ED3690" w:rsidRPr="00ED3690" w:rsidRDefault="00ED3690" w:rsidP="0016210D">
      <w:pPr>
        <w:rPr>
          <w:rFonts w:ascii="Times New Roman" w:hAnsi="Times New Roman"/>
          <w:sz w:val="24"/>
        </w:rPr>
      </w:pPr>
    </w:p>
    <w:p w14:paraId="44916504" w14:textId="3614C5DC" w:rsidR="00ED3690" w:rsidRPr="00ED3690" w:rsidRDefault="00F05AEA" w:rsidP="0016210D">
      <w:pPr>
        <w:rPr>
          <w:rFonts w:ascii="Times New Roman" w:hAnsi="Times New Roman"/>
          <w:sz w:val="24"/>
        </w:rPr>
      </w:pPr>
      <w:r>
        <w:rPr>
          <w:rFonts w:ascii="Times New Roman" w:hAnsi="Times New Roman"/>
          <w:sz w:val="24"/>
        </w:rPr>
        <w:t>Eelnõu</w:t>
      </w:r>
      <w:r w:rsidR="009D0FCB">
        <w:rPr>
          <w:rFonts w:ascii="Times New Roman" w:hAnsi="Times New Roman"/>
          <w:sz w:val="24"/>
        </w:rPr>
        <w:t xml:space="preserve">ga luuakse </w:t>
      </w:r>
      <w:r w:rsidR="00583946" w:rsidRPr="3BFCAE6E">
        <w:rPr>
          <w:rFonts w:ascii="Times New Roman" w:hAnsi="Times New Roman"/>
          <w:sz w:val="24"/>
        </w:rPr>
        <w:t>võimal</w:t>
      </w:r>
      <w:r w:rsidR="009D0FCB">
        <w:rPr>
          <w:rFonts w:ascii="Times New Roman" w:hAnsi="Times New Roman"/>
          <w:sz w:val="24"/>
        </w:rPr>
        <w:t>us</w:t>
      </w:r>
      <w:r w:rsidR="00583946" w:rsidRPr="3BFCAE6E">
        <w:rPr>
          <w:rFonts w:ascii="Times New Roman" w:hAnsi="Times New Roman"/>
          <w:sz w:val="24"/>
        </w:rPr>
        <w:t xml:space="preserve"> </w:t>
      </w:r>
      <w:r w:rsidR="00CA0AC3" w:rsidRPr="3BFCAE6E">
        <w:rPr>
          <w:rFonts w:ascii="Times New Roman" w:hAnsi="Times New Roman"/>
          <w:sz w:val="24"/>
        </w:rPr>
        <w:t xml:space="preserve">kasutada </w:t>
      </w:r>
      <w:r w:rsidR="00583946" w:rsidRPr="3BFCAE6E">
        <w:rPr>
          <w:rFonts w:ascii="Times New Roman" w:hAnsi="Times New Roman"/>
          <w:sz w:val="24"/>
        </w:rPr>
        <w:t>geenivaramus oleva</w:t>
      </w:r>
      <w:r w:rsidR="00CA0AC3">
        <w:rPr>
          <w:rFonts w:ascii="Times New Roman" w:hAnsi="Times New Roman"/>
          <w:sz w:val="24"/>
        </w:rPr>
        <w:t>t</w:t>
      </w:r>
      <w:r w:rsidR="00583946" w:rsidRPr="3BFCAE6E">
        <w:rPr>
          <w:rFonts w:ascii="Times New Roman" w:hAnsi="Times New Roman"/>
          <w:sz w:val="24"/>
        </w:rPr>
        <w:t xml:space="preserve"> teavet personaalsetele vajadustele vastava meditsiiniteenuse osutamiseks.</w:t>
      </w:r>
    </w:p>
    <w:p w14:paraId="1AD612EF" w14:textId="28DD46B6" w:rsidR="00ED3690" w:rsidRPr="00ED3690" w:rsidRDefault="00ED3690" w:rsidP="0016210D">
      <w:pPr>
        <w:rPr>
          <w:rFonts w:ascii="Times New Roman" w:hAnsi="Times New Roman"/>
          <w:sz w:val="24"/>
        </w:rPr>
      </w:pPr>
    </w:p>
    <w:p w14:paraId="2FADABF3" w14:textId="48DE8F43" w:rsidR="00ED3690" w:rsidRPr="00ED3690" w:rsidRDefault="68F5F800" w:rsidP="0016210D">
      <w:pPr>
        <w:rPr>
          <w:rFonts w:ascii="Times New Roman" w:hAnsi="Times New Roman"/>
          <w:sz w:val="24"/>
        </w:rPr>
      </w:pPr>
      <w:r w:rsidRPr="01E08069">
        <w:rPr>
          <w:rFonts w:ascii="Times New Roman" w:hAnsi="Times New Roman"/>
          <w:sz w:val="24"/>
        </w:rPr>
        <w:t xml:space="preserve">Uued </w:t>
      </w:r>
      <w:r w:rsidR="17E37649" w:rsidRPr="01E08069">
        <w:rPr>
          <w:rFonts w:ascii="Times New Roman" w:hAnsi="Times New Roman"/>
          <w:sz w:val="24"/>
        </w:rPr>
        <w:t>personaalmeditsiini</w:t>
      </w:r>
      <w:r w:rsidRPr="01E08069">
        <w:rPr>
          <w:rFonts w:ascii="Times New Roman" w:hAnsi="Times New Roman"/>
          <w:sz w:val="24"/>
        </w:rPr>
        <w:t xml:space="preserve">põhised ravimeetodid jõuavad tänapäeval patsientideni peamiselt kahel viisil: traditsioonilise </w:t>
      </w:r>
      <w:proofErr w:type="spellStart"/>
      <w:r w:rsidRPr="01E08069">
        <w:rPr>
          <w:rFonts w:ascii="Times New Roman" w:hAnsi="Times New Roman"/>
          <w:sz w:val="24"/>
        </w:rPr>
        <w:t>turulepääsu</w:t>
      </w:r>
      <w:proofErr w:type="spellEnd"/>
      <w:r w:rsidRPr="01E08069">
        <w:rPr>
          <w:rFonts w:ascii="Times New Roman" w:hAnsi="Times New Roman"/>
          <w:sz w:val="24"/>
        </w:rPr>
        <w:t xml:space="preserve"> protsessi kaudu, mida juhib farmaatsiaettevõte kommertsiaalselt, või teadushaiglate kaudu, kus jõupingutusi veab peamiselt eksperimentaalmeditsiin, näiteks vähiuuringutes. Mõnel juhul on haruldaste haiguste raviks loodud väga spetsiifilisi lahendusi (sageli erasektori rahastusel), et võimaldada patsientidele ligipääsu ravile.</w:t>
      </w:r>
      <w:r w:rsidR="6D08065B" w:rsidRPr="01E08069">
        <w:rPr>
          <w:rStyle w:val="Allmrkuseviide"/>
          <w:rFonts w:ascii="Times New Roman" w:hAnsi="Times New Roman"/>
          <w:sz w:val="24"/>
        </w:rPr>
        <w:footnoteReference w:id="164"/>
      </w:r>
    </w:p>
    <w:p w14:paraId="2A94C887" w14:textId="12241E0E" w:rsidR="3BFCAE6E" w:rsidRDefault="3BFCAE6E" w:rsidP="0016210D">
      <w:pPr>
        <w:rPr>
          <w:rFonts w:ascii="Times New Roman" w:hAnsi="Times New Roman"/>
          <w:sz w:val="24"/>
        </w:rPr>
      </w:pPr>
    </w:p>
    <w:p w14:paraId="38332284" w14:textId="0B0B7EBA" w:rsidR="00ED3690" w:rsidRPr="00ED3690" w:rsidRDefault="6D08065B" w:rsidP="0016210D">
      <w:r w:rsidRPr="59BFDDB2">
        <w:rPr>
          <w:rFonts w:ascii="Times New Roman" w:hAnsi="Times New Roman"/>
          <w:sz w:val="24"/>
        </w:rPr>
        <w:t>Geneetilise info kasutamise soovitustes tuleks kindlaks määrata need korrad, millal geneetiline info konkreetse üksikisiku raviotsustes kasutusele võetakse. Teenuste rakendumisel võib eeldada, et paranevad isiku võimalused mõjutada enda heaolukäitumist. Geenidoonorite pikaajaline ootus on saada kasu ka geeniandmete kliinilisest rakendatavusest.</w:t>
      </w:r>
    </w:p>
    <w:p w14:paraId="1F99B264" w14:textId="5F01B000" w:rsidR="00ED3690" w:rsidRPr="00ED3690" w:rsidRDefault="00ED3690" w:rsidP="0016210D"/>
    <w:p w14:paraId="4843ED9B" w14:textId="366F2A77" w:rsidR="00ED3690" w:rsidRPr="00ED3690" w:rsidRDefault="0B091B3B" w:rsidP="0016210D">
      <w:proofErr w:type="spellStart"/>
      <w:r w:rsidRPr="75CF7F17">
        <w:rPr>
          <w:rFonts w:ascii="Times New Roman" w:hAnsi="Times New Roman"/>
          <w:sz w:val="24"/>
        </w:rPr>
        <w:t>Farmakogeneetika</w:t>
      </w:r>
      <w:proofErr w:type="spellEnd"/>
      <w:r w:rsidRPr="75CF7F17">
        <w:rPr>
          <w:rFonts w:ascii="Times New Roman" w:hAnsi="Times New Roman"/>
          <w:sz w:val="24"/>
        </w:rPr>
        <w:t xml:space="preserve"> lahenduse pakkumisest arstide töölauakuva kaudu võib olla abi medikamentoosse ravi valikul, sellise ravi kõrvaltoimete riski vähendamisel ja ravi tõhususe parandamisel. Seega oleks </w:t>
      </w:r>
      <w:proofErr w:type="spellStart"/>
      <w:r w:rsidRPr="75CF7F17">
        <w:rPr>
          <w:rFonts w:ascii="Times New Roman" w:hAnsi="Times New Roman"/>
          <w:sz w:val="24"/>
        </w:rPr>
        <w:t>farmakogeneetilisest</w:t>
      </w:r>
      <w:proofErr w:type="spellEnd"/>
      <w:r w:rsidRPr="75CF7F17">
        <w:rPr>
          <w:rFonts w:ascii="Times New Roman" w:hAnsi="Times New Roman"/>
          <w:sz w:val="24"/>
        </w:rPr>
        <w:t xml:space="preserve"> teabest kasu märkimisväärsele osale patsientidest, kui seda teavet saaks medikamentoosse ravi määramisel kasutada. Seetõttu on vajalik ennustava </w:t>
      </w:r>
      <w:proofErr w:type="spellStart"/>
      <w:r w:rsidRPr="75CF7F17">
        <w:rPr>
          <w:rFonts w:ascii="Times New Roman" w:hAnsi="Times New Roman"/>
          <w:sz w:val="24"/>
        </w:rPr>
        <w:t>farmakogeneetilise</w:t>
      </w:r>
      <w:proofErr w:type="spellEnd"/>
      <w:r w:rsidRPr="75CF7F17">
        <w:rPr>
          <w:rFonts w:ascii="Times New Roman" w:hAnsi="Times New Roman"/>
          <w:sz w:val="24"/>
        </w:rPr>
        <w:t xml:space="preserve"> testimise laiaulatuslik kasutuselevõtt tervishoius. Tulemuste salvestamise ja jagamise jaoks on vaja riiklikku lahendust ning tulemuste tõlgendamiseks riiklikke juhiseid.</w:t>
      </w:r>
    </w:p>
    <w:p w14:paraId="64028D06" w14:textId="77777777" w:rsidR="00087A66" w:rsidRDefault="00087A66" w:rsidP="0016210D">
      <w:pPr>
        <w:rPr>
          <w:rFonts w:ascii="Times New Roman" w:hAnsi="Times New Roman"/>
          <w:sz w:val="24"/>
        </w:rPr>
      </w:pPr>
    </w:p>
    <w:p w14:paraId="6745ED1B" w14:textId="2F16C06B" w:rsidR="49104C3E" w:rsidRDefault="49104C3E" w:rsidP="0016210D">
      <w:pPr>
        <w:rPr>
          <w:rFonts w:ascii="Times New Roman" w:hAnsi="Times New Roman"/>
          <w:sz w:val="24"/>
        </w:rPr>
      </w:pPr>
      <w:r w:rsidRPr="402026CE">
        <w:rPr>
          <w:rFonts w:ascii="Times New Roman" w:hAnsi="Times New Roman"/>
          <w:sz w:val="24"/>
        </w:rPr>
        <w:t>Eelnõu rakendumisel on oodatav positiivne sotsiaalne mõju üksikisikute õiguste parema tagamise, tervishoiusüsteemide tõhusama toimimise ning tervisealase teadus- ja arendustegevuse ja innovatsiooni toetamise seisukohalt. Terviseandmete sihipärasel kasutamisel on potentsiaal muuta ravi tõhusamaks, kvaliteetsemaks, ohutumaks ja personaalsemaks ning parandada tervishoiuteenuste osutamist. Samuti toetab terviseandmete teadus- ja arendustegevuses kasutamise lihtsustamine uute ja tõhusamate meditsiinitoodete ja ravimeetodite kiiremat väljatöötamist.</w:t>
      </w:r>
      <w:r w:rsidR="00145270">
        <w:rPr>
          <w:rFonts w:ascii="Times New Roman" w:hAnsi="Times New Roman"/>
          <w:sz w:val="24"/>
        </w:rPr>
        <w:t xml:space="preserve"> </w:t>
      </w:r>
      <w:r w:rsidR="00AB6749">
        <w:rPr>
          <w:rFonts w:ascii="Times New Roman" w:hAnsi="Times New Roman"/>
          <w:sz w:val="24"/>
        </w:rPr>
        <w:t xml:space="preserve">Eelnõu </w:t>
      </w:r>
      <w:r w:rsidR="00F751A4">
        <w:rPr>
          <w:rFonts w:ascii="Times New Roman" w:hAnsi="Times New Roman"/>
          <w:sz w:val="24"/>
        </w:rPr>
        <w:t xml:space="preserve">rakendumisel on oodatav positiivne mõju ka </w:t>
      </w:r>
      <w:r w:rsidR="00276DD2">
        <w:rPr>
          <w:rFonts w:ascii="Times New Roman" w:hAnsi="Times New Roman"/>
          <w:sz w:val="24"/>
        </w:rPr>
        <w:t>rahvatervishoiu eesmärkide</w:t>
      </w:r>
      <w:r w:rsidR="00FD5B22">
        <w:rPr>
          <w:rFonts w:ascii="Times New Roman" w:hAnsi="Times New Roman"/>
          <w:sz w:val="24"/>
        </w:rPr>
        <w:t xml:space="preserve"> saavutamisele</w:t>
      </w:r>
      <w:r w:rsidR="00145270" w:rsidRPr="00145270">
        <w:rPr>
          <w:rFonts w:ascii="Times New Roman" w:hAnsi="Times New Roman"/>
          <w:sz w:val="24"/>
        </w:rPr>
        <w:t>: inimeste tervise kaitse tagamine, elanike oodatava ja tervena elatud eluea pikenemine, terviseriskide ja tervisekahjustuste vähenemine ja tõhus vältimine, terviseseisundis ebavõrdsuse vähenemine, positiivsed muudatused rahvastiku tervises ja üldine tervist toetav keskkond Eestis.</w:t>
      </w:r>
    </w:p>
    <w:p w14:paraId="633C2894" w14:textId="77777777" w:rsidR="00F65B70" w:rsidRDefault="00F65B70" w:rsidP="0016210D">
      <w:pPr>
        <w:rPr>
          <w:rFonts w:ascii="Times New Roman" w:hAnsi="Times New Roman"/>
          <w:sz w:val="24"/>
        </w:rPr>
      </w:pPr>
    </w:p>
    <w:p w14:paraId="63EAA6DB" w14:textId="6E5C524F" w:rsidR="49104C3E" w:rsidRDefault="00153A00" w:rsidP="0016210D">
      <w:pPr>
        <w:rPr>
          <w:rFonts w:ascii="Times New Roman" w:hAnsi="Times New Roman"/>
          <w:sz w:val="24"/>
        </w:rPr>
      </w:pPr>
      <w:r>
        <w:rPr>
          <w:rFonts w:ascii="Times New Roman" w:hAnsi="Times New Roman"/>
          <w:sz w:val="24"/>
        </w:rPr>
        <w:t>Eelnõu</w:t>
      </w:r>
      <w:r w:rsidR="49104C3E" w:rsidRPr="402026CE">
        <w:rPr>
          <w:rFonts w:ascii="Times New Roman" w:hAnsi="Times New Roman"/>
          <w:sz w:val="24"/>
        </w:rPr>
        <w:t xml:space="preserve"> toetab ü</w:t>
      </w:r>
      <w:r w:rsidR="49104C3E" w:rsidRPr="402026CE">
        <w:rPr>
          <w:rFonts w:ascii="Times New Roman" w:hAnsi="Times New Roman"/>
          <w:color w:val="000000" w:themeColor="text1"/>
          <w:sz w:val="24"/>
        </w:rPr>
        <w:t xml:space="preserve">ksikisikute suuremat kontrolli oma terviseandmete üle, luues võimaluse saada juurdepääs oma elektroonilistele terviseandmetele ning teha andmed kättesaadavaks tervishoiutöötajatele ja </w:t>
      </w:r>
      <w:r w:rsidR="5D82F317" w:rsidRPr="402026CE">
        <w:rPr>
          <w:rFonts w:ascii="Times New Roman" w:hAnsi="Times New Roman"/>
          <w:color w:val="000000" w:themeColor="text1"/>
          <w:sz w:val="24"/>
        </w:rPr>
        <w:t>andmesubjekti enda otsusel teistele isikutele andmesubjekti valitud eesmärgil</w:t>
      </w:r>
      <w:r w:rsidR="49104C3E" w:rsidRPr="402026CE">
        <w:rPr>
          <w:rFonts w:ascii="Times New Roman" w:hAnsi="Times New Roman"/>
          <w:color w:val="000000" w:themeColor="text1"/>
          <w:sz w:val="24"/>
        </w:rPr>
        <w:t xml:space="preserve">. </w:t>
      </w:r>
      <w:r w:rsidR="6BAAD414" w:rsidRPr="402026CE">
        <w:rPr>
          <w:rFonts w:ascii="Times New Roman" w:hAnsi="Times New Roman"/>
          <w:color w:val="000000" w:themeColor="text1"/>
          <w:sz w:val="24"/>
        </w:rPr>
        <w:t xml:space="preserve">Eelnõu kohaselt annab uus IGUS </w:t>
      </w:r>
      <w:r w:rsidR="49104C3E" w:rsidRPr="402026CE">
        <w:rPr>
          <w:rFonts w:ascii="Times New Roman" w:hAnsi="Times New Roman"/>
          <w:sz w:val="24"/>
        </w:rPr>
        <w:t>isikutele konkreetsema ja ulatuslikuma õiguse pääseda ligi</w:t>
      </w:r>
      <w:r w:rsidR="799DA47C" w:rsidRPr="402026CE">
        <w:rPr>
          <w:rFonts w:ascii="Times New Roman" w:hAnsi="Times New Roman"/>
          <w:sz w:val="24"/>
        </w:rPr>
        <w:t xml:space="preserve"> </w:t>
      </w:r>
      <w:r w:rsidR="49104C3E" w:rsidRPr="402026CE">
        <w:rPr>
          <w:rFonts w:ascii="Times New Roman" w:hAnsi="Times New Roman"/>
          <w:sz w:val="24"/>
        </w:rPr>
        <w:t xml:space="preserve">enda </w:t>
      </w:r>
      <w:r w:rsidR="69A65CE7" w:rsidRPr="402026CE">
        <w:rPr>
          <w:rFonts w:ascii="Times New Roman" w:hAnsi="Times New Roman"/>
          <w:sz w:val="24"/>
        </w:rPr>
        <w:t xml:space="preserve">kohta </w:t>
      </w:r>
      <w:r w:rsidR="00426A72">
        <w:rPr>
          <w:rFonts w:ascii="Times New Roman" w:hAnsi="Times New Roman"/>
          <w:sz w:val="24"/>
        </w:rPr>
        <w:t>g</w:t>
      </w:r>
      <w:r w:rsidR="69A65CE7" w:rsidRPr="402026CE">
        <w:rPr>
          <w:rFonts w:ascii="Times New Roman" w:hAnsi="Times New Roman"/>
          <w:sz w:val="24"/>
        </w:rPr>
        <w:t>eenivaramus</w:t>
      </w:r>
      <w:r w:rsidR="49104C3E" w:rsidRPr="402026CE">
        <w:rPr>
          <w:rFonts w:ascii="Times New Roman" w:hAnsi="Times New Roman"/>
          <w:sz w:val="24"/>
        </w:rPr>
        <w:t xml:space="preserve"> loodud andmetele ja edastada neid kolmandatele isikutele. Seekaudu suure</w:t>
      </w:r>
      <w:r w:rsidR="523C7356" w:rsidRPr="402026CE">
        <w:rPr>
          <w:rFonts w:ascii="Times New Roman" w:hAnsi="Times New Roman"/>
          <w:sz w:val="24"/>
        </w:rPr>
        <w:t xml:space="preserve">neb </w:t>
      </w:r>
      <w:r w:rsidR="49104C3E" w:rsidRPr="402026CE">
        <w:rPr>
          <w:rFonts w:ascii="Times New Roman" w:hAnsi="Times New Roman"/>
          <w:sz w:val="24"/>
        </w:rPr>
        <w:t xml:space="preserve">isikute kontroll oma andmete üle ning </w:t>
      </w:r>
      <w:r w:rsidR="01832FBC" w:rsidRPr="402026CE">
        <w:rPr>
          <w:rFonts w:ascii="Times New Roman" w:hAnsi="Times New Roman"/>
          <w:sz w:val="24"/>
        </w:rPr>
        <w:t xml:space="preserve">eelnõu </w:t>
      </w:r>
      <w:r w:rsidR="49104C3E" w:rsidRPr="402026CE">
        <w:rPr>
          <w:rFonts w:ascii="Times New Roman" w:hAnsi="Times New Roman"/>
          <w:sz w:val="24"/>
        </w:rPr>
        <w:t>toetab EL</w:t>
      </w:r>
      <w:r w:rsidR="008047AE">
        <w:rPr>
          <w:rFonts w:ascii="Times New Roman" w:hAnsi="Times New Roman"/>
          <w:sz w:val="24"/>
        </w:rPr>
        <w:t>i</w:t>
      </w:r>
      <w:r w:rsidR="49104C3E" w:rsidRPr="402026CE">
        <w:rPr>
          <w:rFonts w:ascii="Times New Roman" w:hAnsi="Times New Roman"/>
          <w:sz w:val="24"/>
        </w:rPr>
        <w:t xml:space="preserve"> põhiõiguste harta artikli 8 lõikes 1 sätestatud isikuandmete põhiõiguse kaitset.</w:t>
      </w:r>
    </w:p>
    <w:p w14:paraId="682B439F" w14:textId="77777777" w:rsidR="004B15AE" w:rsidRDefault="004B15AE" w:rsidP="0016210D">
      <w:pPr>
        <w:rPr>
          <w:rFonts w:ascii="Times New Roman" w:hAnsi="Times New Roman"/>
          <w:sz w:val="24"/>
        </w:rPr>
      </w:pPr>
    </w:p>
    <w:p w14:paraId="781DD273" w14:textId="4B1E03FC" w:rsidR="49104C3E" w:rsidRDefault="49104C3E" w:rsidP="0016210D">
      <w:pPr>
        <w:rPr>
          <w:rFonts w:ascii="Times New Roman" w:hAnsi="Times New Roman"/>
          <w:sz w:val="24"/>
        </w:rPr>
      </w:pPr>
      <w:r w:rsidRPr="402026CE">
        <w:rPr>
          <w:rFonts w:ascii="Times New Roman" w:hAnsi="Times New Roman"/>
          <w:sz w:val="24"/>
        </w:rPr>
        <w:lastRenderedPageBreak/>
        <w:t xml:space="preserve">Eestis võimaldatakse keskse </w:t>
      </w:r>
      <w:proofErr w:type="spellStart"/>
      <w:r w:rsidR="004B15AE">
        <w:rPr>
          <w:rFonts w:ascii="Times New Roman" w:hAnsi="Times New Roman"/>
          <w:sz w:val="24"/>
        </w:rPr>
        <w:t>TIS-i</w:t>
      </w:r>
      <w:proofErr w:type="spellEnd"/>
      <w:r w:rsidR="004B15AE">
        <w:rPr>
          <w:rFonts w:ascii="Times New Roman" w:hAnsi="Times New Roman"/>
          <w:sz w:val="24"/>
        </w:rPr>
        <w:t xml:space="preserve"> vahendusel</w:t>
      </w:r>
      <w:r w:rsidRPr="402026CE">
        <w:rPr>
          <w:rFonts w:ascii="Times New Roman" w:hAnsi="Times New Roman"/>
          <w:sz w:val="24"/>
        </w:rPr>
        <w:t xml:space="preserve"> juba </w:t>
      </w:r>
      <w:r w:rsidR="004B15AE">
        <w:rPr>
          <w:rFonts w:ascii="Times New Roman" w:hAnsi="Times New Roman"/>
          <w:sz w:val="24"/>
        </w:rPr>
        <w:t>praegu</w:t>
      </w:r>
      <w:r w:rsidRPr="402026CE">
        <w:rPr>
          <w:rFonts w:ascii="Times New Roman" w:hAnsi="Times New Roman"/>
          <w:sz w:val="24"/>
        </w:rPr>
        <w:t xml:space="preserve"> inimestele ligipääsu oma Eestis osutatud tervishoiuteenuse lähtedokumentidele. </w:t>
      </w:r>
      <w:r w:rsidR="5C665637" w:rsidRPr="402026CE">
        <w:rPr>
          <w:rFonts w:ascii="Times New Roman" w:hAnsi="Times New Roman"/>
          <w:sz w:val="24"/>
        </w:rPr>
        <w:t xml:space="preserve">Ka populatsioonipõhisest geenivarmust geneetiliste andmete laialdasem kasutuselevõtt aitab toetada ennetust </w:t>
      </w:r>
      <w:r w:rsidR="00CA7C82">
        <w:rPr>
          <w:rFonts w:ascii="Times New Roman" w:hAnsi="Times New Roman"/>
          <w:sz w:val="24"/>
        </w:rPr>
        <w:t>ja</w:t>
      </w:r>
      <w:r w:rsidR="5C665637" w:rsidRPr="402026CE">
        <w:rPr>
          <w:rFonts w:ascii="Times New Roman" w:hAnsi="Times New Roman"/>
          <w:sz w:val="24"/>
        </w:rPr>
        <w:t xml:space="preserve"> teatud juhtudel tulevikus ka eelduslikult gene</w:t>
      </w:r>
      <w:r w:rsidR="11A76358" w:rsidRPr="402026CE">
        <w:rPr>
          <w:rFonts w:ascii="Times New Roman" w:hAnsi="Times New Roman"/>
          <w:sz w:val="24"/>
        </w:rPr>
        <w:t>etiliste andmete kasutamisel</w:t>
      </w:r>
      <w:r w:rsidRPr="402026CE">
        <w:rPr>
          <w:rFonts w:ascii="Times New Roman" w:hAnsi="Times New Roman"/>
          <w:sz w:val="24"/>
        </w:rPr>
        <w:t xml:space="preserve"> ravi järjepidevus</w:t>
      </w:r>
      <w:r w:rsidR="75C24B22" w:rsidRPr="402026CE">
        <w:rPr>
          <w:rFonts w:ascii="Times New Roman" w:hAnsi="Times New Roman"/>
          <w:sz w:val="24"/>
        </w:rPr>
        <w:t>t</w:t>
      </w:r>
      <w:r w:rsidRPr="402026CE">
        <w:rPr>
          <w:rFonts w:ascii="Times New Roman" w:hAnsi="Times New Roman"/>
          <w:sz w:val="24"/>
        </w:rPr>
        <w:t xml:space="preserve"> ning väheneb ebavajalike kordusanalüüside ja </w:t>
      </w:r>
      <w:r w:rsidR="00A5450C">
        <w:rPr>
          <w:rFonts w:ascii="Times New Roman" w:hAnsi="Times New Roman"/>
          <w:sz w:val="24"/>
        </w:rPr>
        <w:t>-</w:t>
      </w:r>
      <w:r w:rsidRPr="402026CE">
        <w:rPr>
          <w:rFonts w:ascii="Times New Roman" w:hAnsi="Times New Roman"/>
          <w:sz w:val="24"/>
        </w:rPr>
        <w:t>uuringute hulk.</w:t>
      </w:r>
    </w:p>
    <w:p w14:paraId="46B5F2DD" w14:textId="77777777" w:rsidR="00B3727A" w:rsidRDefault="00B3727A" w:rsidP="0016210D">
      <w:pPr>
        <w:rPr>
          <w:rFonts w:ascii="Times New Roman" w:hAnsi="Times New Roman"/>
          <w:color w:val="000000" w:themeColor="text1"/>
          <w:sz w:val="24"/>
        </w:rPr>
      </w:pPr>
    </w:p>
    <w:p w14:paraId="5C13A38F" w14:textId="10A432E8" w:rsidR="49104C3E" w:rsidRDefault="49104C3E" w:rsidP="0016210D">
      <w:pPr>
        <w:rPr>
          <w:rFonts w:ascii="Times New Roman" w:hAnsi="Times New Roman"/>
          <w:color w:val="000000" w:themeColor="text1"/>
          <w:sz w:val="24"/>
        </w:rPr>
      </w:pPr>
      <w:r w:rsidRPr="402026CE">
        <w:rPr>
          <w:rFonts w:ascii="Times New Roman" w:hAnsi="Times New Roman"/>
          <w:color w:val="000000" w:themeColor="text1"/>
          <w:sz w:val="24"/>
        </w:rPr>
        <w:t xml:space="preserve">Võimalus terviseandmetele juurde pääseda, neid analüüsida ja jagada muudab tervishoiu tõhusamaks, toetab paremaid meditsiinilisi otsuseid ja </w:t>
      </w:r>
      <w:r w:rsidR="0016540F" w:rsidRPr="402026CE">
        <w:rPr>
          <w:rFonts w:ascii="Times New Roman" w:hAnsi="Times New Roman"/>
          <w:color w:val="000000" w:themeColor="text1"/>
          <w:sz w:val="24"/>
        </w:rPr>
        <w:t xml:space="preserve">parandab </w:t>
      </w:r>
      <w:r w:rsidRPr="402026CE">
        <w:rPr>
          <w:rFonts w:ascii="Times New Roman" w:hAnsi="Times New Roman"/>
          <w:color w:val="000000" w:themeColor="text1"/>
          <w:sz w:val="24"/>
        </w:rPr>
        <w:t>seeläbi tervisenäitajaid. Tõhusam juurdepääs patsientide terviseandmetele muudab tervishoiutöötajate töö kergemaks ja tulemuslikumaks. Tervishoiutöötajate parem juurdepääs terviseandmetele loob muu</w:t>
      </w:r>
      <w:r w:rsidR="008D234E">
        <w:rPr>
          <w:rFonts w:ascii="Times New Roman" w:hAnsi="Times New Roman"/>
          <w:color w:val="000000" w:themeColor="text1"/>
          <w:sz w:val="24"/>
        </w:rPr>
        <w:t xml:space="preserve"> hulgas</w:t>
      </w:r>
      <w:r w:rsidRPr="402026CE">
        <w:rPr>
          <w:rFonts w:ascii="Times New Roman" w:hAnsi="Times New Roman"/>
          <w:color w:val="000000" w:themeColor="text1"/>
          <w:sz w:val="24"/>
        </w:rPr>
        <w:t xml:space="preserve"> eeldused tarbetute korduvuuringute vältimiseks, mis toob kasu patsientidele ja vähendab tervishoiukulusid. Terviseandmete kasutuse optimeerimine võib tuua märkimisväärset kasu ja parandada tervishoiusüsteemide tõhusust. </w:t>
      </w:r>
    </w:p>
    <w:p w14:paraId="43C508E0" w14:textId="77777777" w:rsidR="008D234E" w:rsidRDefault="008D234E" w:rsidP="0016210D">
      <w:pPr>
        <w:rPr>
          <w:rFonts w:ascii="Times New Roman" w:hAnsi="Times New Roman"/>
          <w:color w:val="000000" w:themeColor="text1"/>
          <w:sz w:val="24"/>
        </w:rPr>
      </w:pPr>
    </w:p>
    <w:p w14:paraId="6B9ECFB6" w14:textId="630625FD" w:rsidR="2C18A6E3" w:rsidRDefault="2C18A6E3" w:rsidP="0016210D">
      <w:pPr>
        <w:rPr>
          <w:rFonts w:ascii="Times New Roman" w:hAnsi="Times New Roman"/>
          <w:color w:val="000000" w:themeColor="text1"/>
          <w:sz w:val="24"/>
        </w:rPr>
      </w:pPr>
      <w:r w:rsidRPr="402026CE">
        <w:rPr>
          <w:rFonts w:ascii="Times New Roman" w:hAnsi="Times New Roman"/>
          <w:color w:val="000000" w:themeColor="text1"/>
          <w:sz w:val="24"/>
        </w:rPr>
        <w:t xml:space="preserve">Eelnõu rakendamisest </w:t>
      </w:r>
      <w:r w:rsidR="49104C3E" w:rsidRPr="402026CE">
        <w:rPr>
          <w:rFonts w:ascii="Times New Roman" w:hAnsi="Times New Roman"/>
          <w:color w:val="000000" w:themeColor="text1"/>
          <w:sz w:val="24"/>
        </w:rPr>
        <w:t>saavad kasu ka teadlased, kelle jaoks muutub juurdepääs andmetele l</w:t>
      </w:r>
      <w:r w:rsidR="54FD2572" w:rsidRPr="402026CE">
        <w:rPr>
          <w:rFonts w:ascii="Times New Roman" w:hAnsi="Times New Roman"/>
          <w:color w:val="000000" w:themeColor="text1"/>
          <w:sz w:val="24"/>
        </w:rPr>
        <w:t>äbipaistvamaks</w:t>
      </w:r>
      <w:r w:rsidR="49104C3E" w:rsidRPr="402026CE">
        <w:rPr>
          <w:rFonts w:ascii="Times New Roman" w:hAnsi="Times New Roman"/>
          <w:color w:val="000000" w:themeColor="text1"/>
          <w:sz w:val="24"/>
        </w:rPr>
        <w:t xml:space="preserve">. </w:t>
      </w:r>
      <w:r w:rsidR="7413D482" w:rsidRPr="402026CE">
        <w:rPr>
          <w:rFonts w:ascii="Times New Roman" w:hAnsi="Times New Roman"/>
          <w:color w:val="000000" w:themeColor="text1"/>
          <w:sz w:val="24"/>
        </w:rPr>
        <w:t>Seaduse</w:t>
      </w:r>
      <w:r w:rsidR="18872404" w:rsidRPr="402026CE">
        <w:rPr>
          <w:rFonts w:ascii="Times New Roman" w:hAnsi="Times New Roman"/>
          <w:color w:val="000000" w:themeColor="text1"/>
          <w:sz w:val="24"/>
        </w:rPr>
        <w:t xml:space="preserve">elnõu annab ammendava loetelu </w:t>
      </w:r>
      <w:r w:rsidR="00426A72">
        <w:rPr>
          <w:rFonts w:ascii="Times New Roman" w:hAnsi="Times New Roman"/>
          <w:color w:val="000000" w:themeColor="text1"/>
          <w:sz w:val="24"/>
        </w:rPr>
        <w:t>g</w:t>
      </w:r>
      <w:r w:rsidR="18872404" w:rsidRPr="402026CE">
        <w:rPr>
          <w:rFonts w:ascii="Times New Roman" w:hAnsi="Times New Roman"/>
          <w:color w:val="000000" w:themeColor="text1"/>
          <w:sz w:val="24"/>
        </w:rPr>
        <w:t xml:space="preserve">eenivaramu andmeandjatest ning põhimäärus andmetest, </w:t>
      </w:r>
      <w:r w:rsidR="49104C3E" w:rsidRPr="402026CE">
        <w:rPr>
          <w:rFonts w:ascii="Times New Roman" w:hAnsi="Times New Roman"/>
          <w:color w:val="000000" w:themeColor="text1"/>
          <w:sz w:val="24"/>
        </w:rPr>
        <w:t>mi</w:t>
      </w:r>
      <w:r w:rsidR="00003F1A">
        <w:rPr>
          <w:rFonts w:ascii="Times New Roman" w:hAnsi="Times New Roman"/>
          <w:color w:val="000000" w:themeColor="text1"/>
          <w:sz w:val="24"/>
        </w:rPr>
        <w:t>s</w:t>
      </w:r>
      <w:r w:rsidR="49104C3E" w:rsidRPr="402026CE">
        <w:rPr>
          <w:rFonts w:ascii="Times New Roman" w:hAnsi="Times New Roman"/>
          <w:color w:val="000000" w:themeColor="text1"/>
          <w:sz w:val="24"/>
        </w:rPr>
        <w:t xml:space="preserve"> on </w:t>
      </w:r>
      <w:r w:rsidR="00426A72">
        <w:rPr>
          <w:rFonts w:ascii="Times New Roman" w:hAnsi="Times New Roman"/>
          <w:color w:val="000000" w:themeColor="text1"/>
          <w:sz w:val="24"/>
        </w:rPr>
        <w:t>g</w:t>
      </w:r>
      <w:r w:rsidR="4BD7B909" w:rsidRPr="402026CE">
        <w:rPr>
          <w:rFonts w:ascii="Times New Roman" w:hAnsi="Times New Roman"/>
          <w:color w:val="000000" w:themeColor="text1"/>
          <w:sz w:val="24"/>
        </w:rPr>
        <w:t xml:space="preserve">eenivaramust teiseseks kasutamiseks </w:t>
      </w:r>
      <w:r w:rsidR="49104C3E" w:rsidRPr="402026CE">
        <w:rPr>
          <w:rFonts w:ascii="Times New Roman" w:hAnsi="Times New Roman"/>
          <w:color w:val="000000" w:themeColor="text1"/>
          <w:sz w:val="24"/>
        </w:rPr>
        <w:t xml:space="preserve">kättesaadavad, kus need asuvad ja milline on nende kvaliteet. </w:t>
      </w:r>
    </w:p>
    <w:p w14:paraId="2F848B52" w14:textId="77777777" w:rsidR="00571C9E" w:rsidRDefault="00571C9E" w:rsidP="0016210D">
      <w:pPr>
        <w:rPr>
          <w:rFonts w:ascii="Times New Roman" w:hAnsi="Times New Roman"/>
          <w:color w:val="000000" w:themeColor="text1"/>
          <w:sz w:val="24"/>
        </w:rPr>
      </w:pPr>
    </w:p>
    <w:p w14:paraId="509FEFC3" w14:textId="7CC0C9DF" w:rsidR="49104C3E" w:rsidRDefault="49104C3E" w:rsidP="0016210D">
      <w:pPr>
        <w:rPr>
          <w:rFonts w:ascii="Times New Roman" w:hAnsi="Times New Roman"/>
          <w:color w:val="000000" w:themeColor="text1"/>
          <w:sz w:val="24"/>
        </w:rPr>
      </w:pPr>
      <w:r w:rsidRPr="402026CE">
        <w:rPr>
          <w:rFonts w:ascii="Times New Roman" w:hAnsi="Times New Roman"/>
          <w:color w:val="000000" w:themeColor="text1"/>
          <w:sz w:val="24"/>
        </w:rPr>
        <w:t>E</w:t>
      </w:r>
      <w:r w:rsidR="7F193294" w:rsidRPr="402026CE">
        <w:rPr>
          <w:rFonts w:ascii="Times New Roman" w:hAnsi="Times New Roman"/>
          <w:color w:val="000000" w:themeColor="text1"/>
          <w:sz w:val="24"/>
        </w:rPr>
        <w:t>elnõu</w:t>
      </w:r>
      <w:r w:rsidRPr="402026CE">
        <w:rPr>
          <w:rFonts w:ascii="Times New Roman" w:hAnsi="Times New Roman"/>
          <w:color w:val="000000" w:themeColor="text1"/>
          <w:sz w:val="24"/>
        </w:rPr>
        <w:t xml:space="preserve"> rakend</w:t>
      </w:r>
      <w:r w:rsidR="5E8C6060" w:rsidRPr="402026CE">
        <w:rPr>
          <w:rFonts w:ascii="Times New Roman" w:hAnsi="Times New Roman"/>
          <w:color w:val="000000" w:themeColor="text1"/>
          <w:sz w:val="24"/>
        </w:rPr>
        <w:t>a</w:t>
      </w:r>
      <w:r w:rsidRPr="402026CE">
        <w:rPr>
          <w:rFonts w:ascii="Times New Roman" w:hAnsi="Times New Roman"/>
          <w:color w:val="000000" w:themeColor="text1"/>
          <w:sz w:val="24"/>
        </w:rPr>
        <w:t xml:space="preserve">misel </w:t>
      </w:r>
      <w:r w:rsidR="7C42DB86" w:rsidRPr="402026CE">
        <w:rPr>
          <w:rFonts w:ascii="Times New Roman" w:hAnsi="Times New Roman"/>
          <w:color w:val="000000" w:themeColor="text1"/>
          <w:sz w:val="24"/>
        </w:rPr>
        <w:t xml:space="preserve">on oluline </w:t>
      </w:r>
      <w:r w:rsidRPr="402026CE">
        <w:rPr>
          <w:rFonts w:ascii="Times New Roman" w:hAnsi="Times New Roman"/>
          <w:color w:val="000000" w:themeColor="text1"/>
          <w:sz w:val="24"/>
        </w:rPr>
        <w:t xml:space="preserve">tagada isikuandmete kaitse, </w:t>
      </w:r>
      <w:r w:rsidR="6F055AD0" w:rsidRPr="402026CE">
        <w:rPr>
          <w:rFonts w:ascii="Times New Roman" w:hAnsi="Times New Roman"/>
          <w:color w:val="000000" w:themeColor="text1"/>
          <w:sz w:val="24"/>
        </w:rPr>
        <w:t>kindlustada</w:t>
      </w:r>
      <w:r w:rsidRPr="402026CE">
        <w:rPr>
          <w:rFonts w:ascii="Times New Roman" w:hAnsi="Times New Roman"/>
          <w:color w:val="000000" w:themeColor="text1"/>
          <w:sz w:val="24"/>
        </w:rPr>
        <w:t xml:space="preserve"> usaldus digitaalsete terviseteenuste kasutamise</w:t>
      </w:r>
      <w:r w:rsidR="00333A06">
        <w:rPr>
          <w:rFonts w:ascii="Times New Roman" w:hAnsi="Times New Roman"/>
          <w:color w:val="000000" w:themeColor="text1"/>
          <w:sz w:val="24"/>
        </w:rPr>
        <w:t xml:space="preserve"> vastu</w:t>
      </w:r>
      <w:r w:rsidR="00770AA8">
        <w:rPr>
          <w:rFonts w:ascii="Times New Roman" w:hAnsi="Times New Roman"/>
          <w:color w:val="000000" w:themeColor="text1"/>
          <w:sz w:val="24"/>
        </w:rPr>
        <w:t>,</w:t>
      </w:r>
      <w:r w:rsidRPr="402026CE">
        <w:rPr>
          <w:rFonts w:ascii="Times New Roman" w:hAnsi="Times New Roman"/>
          <w:color w:val="000000" w:themeColor="text1"/>
          <w:sz w:val="24"/>
        </w:rPr>
        <w:t xml:space="preserve"> </w:t>
      </w:r>
      <w:r w:rsidR="76A5FE1C" w:rsidRPr="402026CE">
        <w:rPr>
          <w:rFonts w:ascii="Times New Roman" w:hAnsi="Times New Roman"/>
          <w:color w:val="000000" w:themeColor="text1"/>
          <w:sz w:val="24"/>
        </w:rPr>
        <w:t xml:space="preserve">tagada </w:t>
      </w:r>
      <w:r w:rsidRPr="402026CE">
        <w:rPr>
          <w:rFonts w:ascii="Times New Roman" w:hAnsi="Times New Roman"/>
          <w:color w:val="000000" w:themeColor="text1"/>
          <w:sz w:val="24"/>
        </w:rPr>
        <w:t xml:space="preserve">inimeste kindlustunne andmete </w:t>
      </w:r>
      <w:r w:rsidR="3113C7FC" w:rsidRPr="402026CE">
        <w:rPr>
          <w:rFonts w:ascii="Times New Roman" w:hAnsi="Times New Roman"/>
          <w:color w:val="000000" w:themeColor="text1"/>
          <w:sz w:val="24"/>
        </w:rPr>
        <w:t>kasutamise</w:t>
      </w:r>
      <w:r w:rsidR="00770AA8">
        <w:rPr>
          <w:rFonts w:ascii="Times New Roman" w:hAnsi="Times New Roman"/>
          <w:color w:val="000000" w:themeColor="text1"/>
          <w:sz w:val="24"/>
        </w:rPr>
        <w:t>l ja</w:t>
      </w:r>
      <w:r w:rsidRPr="402026CE">
        <w:rPr>
          <w:rFonts w:ascii="Times New Roman" w:hAnsi="Times New Roman"/>
          <w:color w:val="000000" w:themeColor="text1"/>
          <w:sz w:val="24"/>
        </w:rPr>
        <w:t xml:space="preserve"> veenduda, et inimestel on vajalikud digitaalsed oskused teenuse kasutamiseks. </w:t>
      </w:r>
      <w:r w:rsidR="00C0356A">
        <w:rPr>
          <w:rFonts w:ascii="Times New Roman" w:hAnsi="Times New Roman"/>
          <w:color w:val="000000" w:themeColor="text1"/>
          <w:sz w:val="24"/>
        </w:rPr>
        <w:t>I</w:t>
      </w:r>
      <w:r w:rsidRPr="402026CE">
        <w:rPr>
          <w:rFonts w:ascii="Times New Roman" w:hAnsi="Times New Roman"/>
          <w:color w:val="000000" w:themeColor="text1"/>
          <w:sz w:val="24"/>
        </w:rPr>
        <w:t xml:space="preserve">sikuandmete kaitse aspektist </w:t>
      </w:r>
      <w:r w:rsidR="00C0356A">
        <w:rPr>
          <w:rFonts w:ascii="Times New Roman" w:hAnsi="Times New Roman"/>
          <w:color w:val="000000" w:themeColor="text1"/>
          <w:sz w:val="24"/>
        </w:rPr>
        <w:t xml:space="preserve">on </w:t>
      </w:r>
      <w:r w:rsidRPr="402026CE">
        <w:rPr>
          <w:rFonts w:ascii="Times New Roman" w:hAnsi="Times New Roman"/>
          <w:color w:val="000000" w:themeColor="text1"/>
          <w:sz w:val="24"/>
        </w:rPr>
        <w:t>vajalik tagada</w:t>
      </w:r>
      <w:r w:rsidR="004B10D6">
        <w:rPr>
          <w:rFonts w:ascii="Times New Roman" w:hAnsi="Times New Roman"/>
          <w:color w:val="000000" w:themeColor="text1"/>
          <w:sz w:val="24"/>
        </w:rPr>
        <w:t>, et</w:t>
      </w:r>
      <w:r w:rsidRPr="402026CE">
        <w:rPr>
          <w:rFonts w:ascii="Times New Roman" w:hAnsi="Times New Roman"/>
          <w:color w:val="000000" w:themeColor="text1"/>
          <w:sz w:val="24"/>
        </w:rPr>
        <w:t xml:space="preserve"> nii inimes</w:t>
      </w:r>
      <w:r w:rsidR="006940EF">
        <w:rPr>
          <w:rFonts w:ascii="Times New Roman" w:hAnsi="Times New Roman"/>
          <w:color w:val="000000" w:themeColor="text1"/>
          <w:sz w:val="24"/>
        </w:rPr>
        <w:t>ed</w:t>
      </w:r>
      <w:r w:rsidRPr="402026CE">
        <w:rPr>
          <w:rFonts w:ascii="Times New Roman" w:hAnsi="Times New Roman"/>
          <w:color w:val="000000" w:themeColor="text1"/>
          <w:sz w:val="24"/>
        </w:rPr>
        <w:t xml:space="preserve"> kui </w:t>
      </w:r>
      <w:r w:rsidR="00905B62">
        <w:rPr>
          <w:rFonts w:ascii="Times New Roman" w:hAnsi="Times New Roman"/>
          <w:color w:val="000000" w:themeColor="text1"/>
          <w:sz w:val="24"/>
        </w:rPr>
        <w:t xml:space="preserve">ka </w:t>
      </w:r>
      <w:r w:rsidRPr="402026CE">
        <w:rPr>
          <w:rFonts w:ascii="Times New Roman" w:hAnsi="Times New Roman"/>
          <w:color w:val="000000" w:themeColor="text1"/>
          <w:sz w:val="24"/>
        </w:rPr>
        <w:t>tervishoiutöötaja</w:t>
      </w:r>
      <w:r w:rsidR="006940EF">
        <w:rPr>
          <w:rFonts w:ascii="Times New Roman" w:hAnsi="Times New Roman"/>
          <w:color w:val="000000" w:themeColor="text1"/>
          <w:sz w:val="24"/>
        </w:rPr>
        <w:t xml:space="preserve">d kasutavad </w:t>
      </w:r>
      <w:proofErr w:type="spellStart"/>
      <w:r w:rsidR="006940EF">
        <w:rPr>
          <w:rFonts w:ascii="Times New Roman" w:hAnsi="Times New Roman"/>
          <w:color w:val="000000" w:themeColor="text1"/>
          <w:sz w:val="24"/>
        </w:rPr>
        <w:t>TIS-i</w:t>
      </w:r>
      <w:proofErr w:type="spellEnd"/>
      <w:r w:rsidRPr="402026CE">
        <w:rPr>
          <w:rFonts w:ascii="Times New Roman" w:hAnsi="Times New Roman"/>
          <w:color w:val="000000" w:themeColor="text1"/>
          <w:sz w:val="24"/>
        </w:rPr>
        <w:t xml:space="preserve"> sihipära</w:t>
      </w:r>
      <w:r w:rsidR="006940EF">
        <w:rPr>
          <w:rFonts w:ascii="Times New Roman" w:hAnsi="Times New Roman"/>
          <w:color w:val="000000" w:themeColor="text1"/>
          <w:sz w:val="24"/>
        </w:rPr>
        <w:t>selt</w:t>
      </w:r>
      <w:r w:rsidRPr="402026CE">
        <w:rPr>
          <w:rFonts w:ascii="Times New Roman" w:hAnsi="Times New Roman"/>
          <w:color w:val="000000" w:themeColor="text1"/>
          <w:sz w:val="24"/>
        </w:rPr>
        <w:t xml:space="preserve"> ning ligipääs </w:t>
      </w:r>
      <w:r w:rsidR="003B5210">
        <w:rPr>
          <w:rFonts w:ascii="Times New Roman" w:hAnsi="Times New Roman"/>
          <w:color w:val="000000" w:themeColor="text1"/>
          <w:sz w:val="24"/>
        </w:rPr>
        <w:t xml:space="preserve">andmetele </w:t>
      </w:r>
      <w:r w:rsidR="00D65526">
        <w:rPr>
          <w:rFonts w:ascii="Times New Roman" w:hAnsi="Times New Roman"/>
          <w:color w:val="000000" w:themeColor="text1"/>
          <w:sz w:val="24"/>
        </w:rPr>
        <w:t xml:space="preserve">tuleb </w:t>
      </w:r>
      <w:r w:rsidR="00D65526" w:rsidRPr="402026CE">
        <w:rPr>
          <w:rFonts w:ascii="Times New Roman" w:hAnsi="Times New Roman"/>
          <w:color w:val="000000" w:themeColor="text1"/>
          <w:sz w:val="24"/>
        </w:rPr>
        <w:t xml:space="preserve">võimaldada </w:t>
      </w:r>
      <w:r w:rsidRPr="402026CE">
        <w:rPr>
          <w:rFonts w:ascii="Times New Roman" w:hAnsi="Times New Roman"/>
          <w:color w:val="000000" w:themeColor="text1"/>
          <w:sz w:val="24"/>
        </w:rPr>
        <w:t xml:space="preserve">ainult </w:t>
      </w:r>
      <w:r w:rsidR="00642540">
        <w:rPr>
          <w:rFonts w:ascii="Times New Roman" w:hAnsi="Times New Roman"/>
          <w:color w:val="000000" w:themeColor="text1"/>
          <w:sz w:val="24"/>
        </w:rPr>
        <w:t xml:space="preserve">selleks </w:t>
      </w:r>
      <w:r w:rsidRPr="402026CE">
        <w:rPr>
          <w:rFonts w:ascii="Times New Roman" w:hAnsi="Times New Roman"/>
          <w:color w:val="000000" w:themeColor="text1"/>
          <w:sz w:val="24"/>
        </w:rPr>
        <w:t>volitatud isikutele. Se</w:t>
      </w:r>
      <w:r w:rsidR="00246548">
        <w:rPr>
          <w:rFonts w:ascii="Times New Roman" w:hAnsi="Times New Roman"/>
          <w:color w:val="000000" w:themeColor="text1"/>
          <w:sz w:val="24"/>
        </w:rPr>
        <w:t>lle</w:t>
      </w:r>
      <w:r w:rsidRPr="402026CE">
        <w:rPr>
          <w:rFonts w:ascii="Times New Roman" w:hAnsi="Times New Roman"/>
          <w:color w:val="000000" w:themeColor="text1"/>
          <w:sz w:val="24"/>
        </w:rPr>
        <w:t xml:space="preserve"> tagab kasutajate autentimine ühtsete nõuete alusel</w:t>
      </w:r>
      <w:r w:rsidR="2254DCA2" w:rsidRPr="402026CE">
        <w:rPr>
          <w:rFonts w:ascii="Times New Roman" w:hAnsi="Times New Roman"/>
          <w:color w:val="000000" w:themeColor="text1"/>
          <w:sz w:val="24"/>
        </w:rPr>
        <w:t xml:space="preserve"> ja piiratud juurdepääsuõiguste, sealhulgas tehniliste vahenditega</w:t>
      </w:r>
      <w:r w:rsidR="00246548">
        <w:rPr>
          <w:rFonts w:ascii="Times New Roman" w:hAnsi="Times New Roman"/>
          <w:color w:val="000000" w:themeColor="text1"/>
          <w:sz w:val="24"/>
        </w:rPr>
        <w:t>.</w:t>
      </w:r>
      <w:r w:rsidR="004861E2">
        <w:rPr>
          <w:rFonts w:ascii="Times New Roman" w:hAnsi="Times New Roman"/>
          <w:color w:val="000000" w:themeColor="text1"/>
          <w:sz w:val="24"/>
        </w:rPr>
        <w:t xml:space="preserve"> I</w:t>
      </w:r>
      <w:r w:rsidR="28BF2042" w:rsidRPr="402026CE">
        <w:rPr>
          <w:rFonts w:ascii="Times New Roman" w:hAnsi="Times New Roman"/>
          <w:color w:val="000000" w:themeColor="text1"/>
          <w:sz w:val="24"/>
        </w:rPr>
        <w:t xml:space="preserve">nimesele </w:t>
      </w:r>
      <w:r w:rsidR="0042435B">
        <w:rPr>
          <w:rFonts w:ascii="Times New Roman" w:hAnsi="Times New Roman"/>
          <w:color w:val="000000" w:themeColor="text1"/>
          <w:sz w:val="24"/>
        </w:rPr>
        <w:t xml:space="preserve">tuleb tagada </w:t>
      </w:r>
      <w:r w:rsidR="28BF2042" w:rsidRPr="402026CE">
        <w:rPr>
          <w:rFonts w:ascii="Times New Roman" w:hAnsi="Times New Roman"/>
          <w:color w:val="000000" w:themeColor="text1"/>
          <w:sz w:val="24"/>
        </w:rPr>
        <w:t xml:space="preserve">kõikides töötlustoimingutes jälgitavus logiraamatu kaudu. </w:t>
      </w:r>
      <w:proofErr w:type="spellStart"/>
      <w:r w:rsidR="28BF2042" w:rsidRPr="00B24E69">
        <w:rPr>
          <w:rFonts w:ascii="Times New Roman" w:hAnsi="Times New Roman"/>
          <w:color w:val="000000" w:themeColor="text1"/>
          <w:sz w:val="24"/>
        </w:rPr>
        <w:t>T</w:t>
      </w:r>
      <w:r w:rsidR="00B24E69">
        <w:rPr>
          <w:rFonts w:ascii="Times New Roman" w:hAnsi="Times New Roman"/>
          <w:color w:val="000000" w:themeColor="text1"/>
          <w:sz w:val="24"/>
        </w:rPr>
        <w:t>IS-i</w:t>
      </w:r>
      <w:proofErr w:type="spellEnd"/>
      <w:r w:rsidRPr="402026CE">
        <w:rPr>
          <w:rFonts w:ascii="Times New Roman" w:hAnsi="Times New Roman"/>
          <w:color w:val="000000" w:themeColor="text1"/>
          <w:sz w:val="24"/>
        </w:rPr>
        <w:t xml:space="preserve"> salvestuvad logid </w:t>
      </w:r>
      <w:r w:rsidR="3FB21F18" w:rsidRPr="402026CE">
        <w:rPr>
          <w:rFonts w:ascii="Times New Roman" w:hAnsi="Times New Roman"/>
          <w:color w:val="000000" w:themeColor="text1"/>
          <w:sz w:val="24"/>
        </w:rPr>
        <w:t xml:space="preserve">kõikide </w:t>
      </w:r>
      <w:proofErr w:type="spellStart"/>
      <w:r w:rsidR="00B24E69">
        <w:rPr>
          <w:rFonts w:ascii="Times New Roman" w:hAnsi="Times New Roman"/>
          <w:color w:val="000000" w:themeColor="text1"/>
          <w:sz w:val="24"/>
        </w:rPr>
        <w:t>TIS-is</w:t>
      </w:r>
      <w:proofErr w:type="spellEnd"/>
      <w:r w:rsidRPr="402026CE">
        <w:rPr>
          <w:rFonts w:ascii="Times New Roman" w:hAnsi="Times New Roman"/>
          <w:color w:val="000000" w:themeColor="text1"/>
          <w:sz w:val="24"/>
        </w:rPr>
        <w:t xml:space="preserve"> tehtud tegevuste kohta.</w:t>
      </w:r>
    </w:p>
    <w:p w14:paraId="756421FC" w14:textId="77777777" w:rsidR="00D90CE5" w:rsidRDefault="00D90CE5" w:rsidP="0016210D">
      <w:pPr>
        <w:rPr>
          <w:rFonts w:ascii="Times New Roman" w:hAnsi="Times New Roman"/>
          <w:color w:val="000000" w:themeColor="text1"/>
          <w:sz w:val="24"/>
        </w:rPr>
      </w:pPr>
    </w:p>
    <w:p w14:paraId="2244DCC7" w14:textId="4110B770"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Tartu Ülikooli Eesti geenivaramu </w:t>
      </w:r>
      <w:r w:rsidR="009136A7">
        <w:rPr>
          <w:rFonts w:ascii="Times New Roman" w:hAnsi="Times New Roman"/>
          <w:color w:val="000000" w:themeColor="text1"/>
          <w:sz w:val="24"/>
        </w:rPr>
        <w:t xml:space="preserve">vastutava töötlejana </w:t>
      </w:r>
      <w:r w:rsidRPr="00D90CE5">
        <w:rPr>
          <w:rFonts w:ascii="Times New Roman" w:hAnsi="Times New Roman"/>
          <w:color w:val="000000" w:themeColor="text1"/>
          <w:sz w:val="24"/>
        </w:rPr>
        <w:t xml:space="preserve">lõi </w:t>
      </w:r>
      <w:proofErr w:type="spellStart"/>
      <w:r w:rsidRPr="00D90CE5">
        <w:rPr>
          <w:rFonts w:ascii="Times New Roman" w:hAnsi="Times New Roman"/>
          <w:color w:val="000000" w:themeColor="text1"/>
          <w:sz w:val="24"/>
        </w:rPr>
        <w:t>MinuGeenivaramu</w:t>
      </w:r>
      <w:proofErr w:type="spellEnd"/>
      <w:r w:rsidRPr="00D90CE5">
        <w:rPr>
          <w:rFonts w:ascii="Times New Roman" w:hAnsi="Times New Roman"/>
          <w:color w:val="000000" w:themeColor="text1"/>
          <w:sz w:val="24"/>
        </w:rPr>
        <w:t xml:space="preserve"> teadusportaali, </w:t>
      </w:r>
      <w:r w:rsidR="00753931">
        <w:rPr>
          <w:rFonts w:ascii="Times New Roman" w:hAnsi="Times New Roman"/>
          <w:color w:val="000000" w:themeColor="text1"/>
          <w:sz w:val="24"/>
        </w:rPr>
        <w:t xml:space="preserve">mille </w:t>
      </w:r>
      <w:r w:rsidRPr="00D90CE5">
        <w:rPr>
          <w:rFonts w:ascii="Times New Roman" w:hAnsi="Times New Roman"/>
          <w:color w:val="000000" w:themeColor="text1"/>
          <w:sz w:val="24"/>
        </w:rPr>
        <w:t>kaudu saavad geenidoonorid tutvuda personaalsete teadusuuringute tulemustega geneetiliste eelsoodumuste ja päritolu kohta. Praeguseks on portaali sisenenud üle 100 000 geenidoonori, see on saanud rohkelt positiivset meediatähelepanu ning pakkunud nii sotsiaalmeedias kui ka isiklikes vestlustes kõneainet – see kõik on aidanud kaasa geeniteaduse populariseerimisele. </w:t>
      </w:r>
    </w:p>
    <w:p w14:paraId="424AF4A2" w14:textId="77777777" w:rsidR="00C35142" w:rsidRDefault="00C35142" w:rsidP="0016210D">
      <w:pPr>
        <w:rPr>
          <w:rFonts w:ascii="Times New Roman" w:hAnsi="Times New Roman"/>
          <w:color w:val="000000" w:themeColor="text1"/>
          <w:sz w:val="24"/>
        </w:rPr>
      </w:pPr>
    </w:p>
    <w:p w14:paraId="46D67690" w14:textId="1BDF21EF"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Enam kui 216 000 geenidoonorit on geenivaramuga liitudes aidanud kaasa teaduse ja meditsiini arengule ning tänu neile saavad teadlased uurida geenide rolli tervises – teadmised, mis aitavad pikendada paljude inimeste tervena elatud aastaid. </w:t>
      </w:r>
      <w:proofErr w:type="spellStart"/>
      <w:r w:rsidRPr="00D90CE5">
        <w:rPr>
          <w:rFonts w:ascii="Times New Roman" w:hAnsi="Times New Roman"/>
          <w:color w:val="000000" w:themeColor="text1"/>
          <w:sz w:val="24"/>
        </w:rPr>
        <w:t>MinuGeenivaramu</w:t>
      </w:r>
      <w:proofErr w:type="spellEnd"/>
      <w:r w:rsidRPr="00D90CE5">
        <w:rPr>
          <w:rFonts w:ascii="Times New Roman" w:hAnsi="Times New Roman"/>
          <w:color w:val="000000" w:themeColor="text1"/>
          <w:sz w:val="24"/>
        </w:rPr>
        <w:t xml:space="preserve"> portaali kaudu jõuab kasu teadusesse panustamise eest geenidoonoriteni ringiga tagasi ning </w:t>
      </w:r>
      <w:r w:rsidR="00C22B36">
        <w:rPr>
          <w:rFonts w:ascii="Times New Roman" w:hAnsi="Times New Roman"/>
          <w:color w:val="000000" w:themeColor="text1"/>
          <w:sz w:val="24"/>
        </w:rPr>
        <w:t>suurendab</w:t>
      </w:r>
      <w:r w:rsidRPr="00D90CE5">
        <w:rPr>
          <w:rFonts w:ascii="Times New Roman" w:hAnsi="Times New Roman"/>
          <w:color w:val="000000" w:themeColor="text1"/>
          <w:sz w:val="24"/>
        </w:rPr>
        <w:t xml:space="preserve"> inimeste huvi ja teadlikkust geeniteaduse ja ka laiemalt terviseteemade vastu. </w:t>
      </w:r>
    </w:p>
    <w:p w14:paraId="3579DE08" w14:textId="77777777" w:rsidR="004234F5" w:rsidRDefault="004234F5" w:rsidP="0016210D">
      <w:pPr>
        <w:rPr>
          <w:rFonts w:ascii="Times New Roman" w:hAnsi="Times New Roman"/>
          <w:color w:val="000000" w:themeColor="text1"/>
          <w:sz w:val="24"/>
        </w:rPr>
      </w:pPr>
    </w:p>
    <w:p w14:paraId="2C8F5BF7" w14:textId="778132A9"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 xml:space="preserve">Portaali loomisel oli üks eesmärke pakkuda midagi väärtuslikku kõigile. Seepärast valiti välja teemad, mis võiksid olla huvipakkuvad paljudele inimestele. Praegu saavad geenidoonorid personaalset infot teist tüüpi diabeedi ja südame isheemiatõve eelsoodumuste, kofeiini lagundamise kiiruse, oma päritolu </w:t>
      </w:r>
      <w:r w:rsidR="004234F5">
        <w:rPr>
          <w:rFonts w:ascii="Times New Roman" w:hAnsi="Times New Roman"/>
          <w:color w:val="000000" w:themeColor="text1"/>
          <w:sz w:val="24"/>
        </w:rPr>
        <w:t>ja</w:t>
      </w:r>
      <w:r w:rsidRPr="00D90CE5">
        <w:rPr>
          <w:rFonts w:ascii="Times New Roman" w:hAnsi="Times New Roman"/>
          <w:color w:val="000000" w:themeColor="text1"/>
          <w:sz w:val="24"/>
        </w:rPr>
        <w:t xml:space="preserve"> teatud ravimite sobivuse kohta. Teist tüüpi diabeedi ja südame isheemiatõve puhul väga olulisel kohal inimese elustiil, et vähendada haigestumise riski </w:t>
      </w:r>
      <w:r w:rsidR="004E302A">
        <w:rPr>
          <w:rFonts w:ascii="Times New Roman" w:hAnsi="Times New Roman"/>
          <w:color w:val="000000" w:themeColor="text1"/>
          <w:sz w:val="24"/>
        </w:rPr>
        <w:t>ja</w:t>
      </w:r>
      <w:r w:rsidRPr="00D90CE5">
        <w:rPr>
          <w:rFonts w:ascii="Times New Roman" w:hAnsi="Times New Roman"/>
          <w:color w:val="000000" w:themeColor="text1"/>
          <w:sz w:val="24"/>
        </w:rPr>
        <w:t xml:space="preserve"> sellega kaasnevat suurt koormust Eesti tervishoiusüsteemile.  </w:t>
      </w:r>
    </w:p>
    <w:p w14:paraId="7E36F9DD" w14:textId="77777777" w:rsidR="004E302A" w:rsidRDefault="004E302A" w:rsidP="0016210D">
      <w:pPr>
        <w:rPr>
          <w:rFonts w:ascii="Times New Roman" w:hAnsi="Times New Roman"/>
          <w:color w:val="000000" w:themeColor="text1"/>
          <w:sz w:val="24"/>
        </w:rPr>
      </w:pPr>
    </w:p>
    <w:p w14:paraId="12C7CA8E" w14:textId="1937A757" w:rsidR="00D90CE5" w:rsidRPr="00D90CE5" w:rsidRDefault="00D90CE5" w:rsidP="0016210D">
      <w:pPr>
        <w:rPr>
          <w:rFonts w:ascii="Times New Roman" w:hAnsi="Times New Roman"/>
          <w:color w:val="000000" w:themeColor="text1"/>
          <w:sz w:val="24"/>
        </w:rPr>
      </w:pPr>
      <w:r w:rsidRPr="00D90CE5">
        <w:rPr>
          <w:rFonts w:ascii="Times New Roman" w:hAnsi="Times New Roman"/>
          <w:color w:val="000000" w:themeColor="text1"/>
          <w:sz w:val="24"/>
        </w:rPr>
        <w:t>Portaali ülesehitus ja sisu võtavad arvesse tervisekäitumise muutmise</w:t>
      </w:r>
      <w:r w:rsidR="00EA1CE1">
        <w:rPr>
          <w:rFonts w:ascii="Times New Roman" w:hAnsi="Times New Roman"/>
          <w:color w:val="000000" w:themeColor="text1"/>
          <w:sz w:val="24"/>
        </w:rPr>
        <w:t xml:space="preserve"> parimaid praktikaid</w:t>
      </w:r>
      <w:r w:rsidR="004E302A">
        <w:rPr>
          <w:rFonts w:ascii="Times New Roman" w:hAnsi="Times New Roman"/>
          <w:color w:val="000000" w:themeColor="text1"/>
          <w:sz w:val="24"/>
        </w:rPr>
        <w:t>,</w:t>
      </w:r>
      <w:r w:rsidRPr="00D90CE5">
        <w:rPr>
          <w:rFonts w:ascii="Times New Roman" w:hAnsi="Times New Roman"/>
          <w:color w:val="000000" w:themeColor="text1"/>
          <w:sz w:val="24"/>
        </w:rPr>
        <w:t xml:space="preserve"> et aidata geenidoonoril mõista, kuidas </w:t>
      </w:r>
      <w:r w:rsidR="006B4E06">
        <w:rPr>
          <w:rFonts w:ascii="Times New Roman" w:hAnsi="Times New Roman"/>
          <w:color w:val="000000" w:themeColor="text1"/>
          <w:sz w:val="24"/>
        </w:rPr>
        <w:t xml:space="preserve">ta </w:t>
      </w:r>
      <w:r w:rsidRPr="00D90CE5">
        <w:rPr>
          <w:rFonts w:ascii="Times New Roman" w:hAnsi="Times New Roman"/>
          <w:color w:val="000000" w:themeColor="text1"/>
          <w:sz w:val="24"/>
        </w:rPr>
        <w:t xml:space="preserve">saab oma tervise eest paremini hoolitseda. Andes infot edasi mitmel eri moel (nii </w:t>
      </w:r>
      <w:proofErr w:type="spellStart"/>
      <w:r w:rsidRPr="00D90CE5">
        <w:rPr>
          <w:rFonts w:ascii="Times New Roman" w:hAnsi="Times New Roman"/>
          <w:color w:val="000000" w:themeColor="text1"/>
          <w:sz w:val="24"/>
        </w:rPr>
        <w:t>tekstiliselt</w:t>
      </w:r>
      <w:proofErr w:type="spellEnd"/>
      <w:r w:rsidRPr="00D90CE5">
        <w:rPr>
          <w:rFonts w:ascii="Times New Roman" w:hAnsi="Times New Roman"/>
          <w:color w:val="000000" w:themeColor="text1"/>
          <w:sz w:val="24"/>
        </w:rPr>
        <w:t xml:space="preserve"> kui visuaalselt), on teaduslik info mõistetav eri (tervise)kirjaoskusega </w:t>
      </w:r>
      <w:r w:rsidRPr="00D90CE5">
        <w:rPr>
          <w:rFonts w:ascii="Times New Roman" w:hAnsi="Times New Roman"/>
          <w:color w:val="000000" w:themeColor="text1"/>
          <w:sz w:val="24"/>
        </w:rPr>
        <w:lastRenderedPageBreak/>
        <w:t xml:space="preserve">inimestele. Portaalis on kasutatud interaktiivseid elemente kasutaja kaasamiseks, et seeläbi suurendada õppimise kogemust. Personaalse infoga tutvumine aitab </w:t>
      </w:r>
      <w:r w:rsidR="006B4E06">
        <w:rPr>
          <w:rFonts w:ascii="Times New Roman" w:hAnsi="Times New Roman"/>
          <w:color w:val="000000" w:themeColor="text1"/>
          <w:sz w:val="24"/>
        </w:rPr>
        <w:t>suurendada huvi</w:t>
      </w:r>
      <w:r w:rsidRPr="00D90CE5">
        <w:rPr>
          <w:rFonts w:ascii="Times New Roman" w:hAnsi="Times New Roman"/>
          <w:color w:val="000000" w:themeColor="text1"/>
          <w:sz w:val="24"/>
        </w:rPr>
        <w:t xml:space="preserve"> teema vastu ning selleks on portaalis rohkelt lisalugemist ja viiteid, et soovi korral rohkem süveneda</w:t>
      </w:r>
      <w:r w:rsidR="00642E50">
        <w:rPr>
          <w:rFonts w:ascii="Times New Roman" w:hAnsi="Times New Roman"/>
          <w:color w:val="000000" w:themeColor="text1"/>
          <w:sz w:val="24"/>
        </w:rPr>
        <w:t>. S</w:t>
      </w:r>
      <w:r w:rsidR="004A1FB8">
        <w:rPr>
          <w:rFonts w:ascii="Times New Roman" w:hAnsi="Times New Roman"/>
          <w:color w:val="000000" w:themeColor="text1"/>
          <w:sz w:val="24"/>
        </w:rPr>
        <w:t>ee võimalus on andnud rohkelt positiivset tagasisidet.</w:t>
      </w:r>
    </w:p>
    <w:p w14:paraId="0CB44FC4" w14:textId="77777777" w:rsidR="00642E50" w:rsidRDefault="00642E50" w:rsidP="0016210D">
      <w:pPr>
        <w:rPr>
          <w:rFonts w:ascii="Times New Roman" w:hAnsi="Times New Roman"/>
          <w:color w:val="000000" w:themeColor="text1"/>
          <w:sz w:val="24"/>
        </w:rPr>
      </w:pPr>
    </w:p>
    <w:p w14:paraId="15B2696E" w14:textId="5C107DDA" w:rsidR="00D90CE5" w:rsidRPr="00D90CE5" w:rsidRDefault="00D90CE5" w:rsidP="0016210D">
      <w:pPr>
        <w:rPr>
          <w:rFonts w:ascii="Times New Roman" w:hAnsi="Times New Roman"/>
          <w:color w:val="000000" w:themeColor="text1"/>
          <w:sz w:val="24"/>
        </w:rPr>
      </w:pPr>
      <w:proofErr w:type="spellStart"/>
      <w:r w:rsidRPr="00D90CE5">
        <w:rPr>
          <w:rFonts w:ascii="Times New Roman" w:hAnsi="Times New Roman"/>
          <w:color w:val="000000" w:themeColor="text1"/>
          <w:sz w:val="24"/>
        </w:rPr>
        <w:t>MinuGeenivaramu</w:t>
      </w:r>
      <w:proofErr w:type="spellEnd"/>
      <w:r w:rsidRPr="00D90CE5">
        <w:rPr>
          <w:rFonts w:ascii="Times New Roman" w:hAnsi="Times New Roman"/>
          <w:color w:val="000000" w:themeColor="text1"/>
          <w:sz w:val="24"/>
        </w:rPr>
        <w:t xml:space="preserve"> portaal on ühtlasi ka taristuks tulevaste teadusuuringute </w:t>
      </w:r>
      <w:r w:rsidR="006835E8">
        <w:rPr>
          <w:rFonts w:ascii="Times New Roman" w:hAnsi="Times New Roman"/>
          <w:color w:val="000000" w:themeColor="text1"/>
          <w:sz w:val="24"/>
        </w:rPr>
        <w:t>tegemisel.</w:t>
      </w:r>
      <w:r w:rsidRPr="00D90CE5">
        <w:rPr>
          <w:rFonts w:ascii="Times New Roman" w:hAnsi="Times New Roman"/>
          <w:color w:val="000000" w:themeColor="text1"/>
          <w:sz w:val="24"/>
        </w:rPr>
        <w:t xml:space="preserve"> Nii saavad geenidoonorid mugavalt infot uuringute kohta, </w:t>
      </w:r>
      <w:r w:rsidR="006835E8">
        <w:rPr>
          <w:rFonts w:ascii="Times New Roman" w:hAnsi="Times New Roman"/>
          <w:color w:val="000000" w:themeColor="text1"/>
          <w:sz w:val="24"/>
        </w:rPr>
        <w:t>millesse</w:t>
      </w:r>
      <w:r w:rsidRPr="00D90CE5">
        <w:rPr>
          <w:rFonts w:ascii="Times New Roman" w:hAnsi="Times New Roman"/>
          <w:color w:val="000000" w:themeColor="text1"/>
          <w:sz w:val="24"/>
        </w:rPr>
        <w:t xml:space="preserve"> nad saavad panustada, anda ja muuta nõusolekuid ning täita uuringuküsimustikke.  </w:t>
      </w:r>
    </w:p>
    <w:p w14:paraId="7BAF54F2" w14:textId="77777777" w:rsidR="006835E8" w:rsidRDefault="006835E8" w:rsidP="0016210D">
      <w:pPr>
        <w:rPr>
          <w:rFonts w:ascii="Times New Roman" w:hAnsi="Times New Roman"/>
          <w:color w:val="000000" w:themeColor="text1"/>
          <w:sz w:val="24"/>
        </w:rPr>
      </w:pPr>
    </w:p>
    <w:p w14:paraId="78834B24" w14:textId="44017DF9" w:rsidR="00D90CE5" w:rsidRPr="00D90CE5" w:rsidRDefault="4D77F9A9" w:rsidP="0016210D">
      <w:pPr>
        <w:rPr>
          <w:rFonts w:ascii="Times New Roman" w:hAnsi="Times New Roman"/>
          <w:color w:val="000000" w:themeColor="text1"/>
          <w:sz w:val="24"/>
        </w:rPr>
      </w:pPr>
      <w:r w:rsidRPr="01E08069">
        <w:rPr>
          <w:rFonts w:ascii="Times New Roman" w:hAnsi="Times New Roman"/>
          <w:color w:val="000000" w:themeColor="text1"/>
          <w:sz w:val="24"/>
        </w:rPr>
        <w:t xml:space="preserve">Portaali arendusse ja sisuloomesse on olnud kaasatud oma ala eksperdid, teiste hulgas tervisekäitumise eksperdid, arstid, juristid ja geeninõustajad. Selle käigus on jõutud selgusele erinevates eetilistes ja juriidilistes küsimustes, mis puudutavad geeniinfo jagamist ning </w:t>
      </w:r>
      <w:r w:rsidR="1E6783ED" w:rsidRPr="01E08069">
        <w:rPr>
          <w:rFonts w:ascii="Times New Roman" w:hAnsi="Times New Roman"/>
          <w:color w:val="000000" w:themeColor="text1"/>
          <w:sz w:val="24"/>
        </w:rPr>
        <w:t xml:space="preserve">see </w:t>
      </w:r>
      <w:r w:rsidRPr="01E08069">
        <w:rPr>
          <w:rFonts w:ascii="Times New Roman" w:hAnsi="Times New Roman"/>
          <w:color w:val="000000" w:themeColor="text1"/>
          <w:sz w:val="24"/>
        </w:rPr>
        <w:t xml:space="preserve">aitab otseselt kaasa ka personaalmeditsiini arengule Eestis. Portaali avamine näitas ka, et on võimalik jagada haigusriskide infot elanikkonnas laiemalt, ilma et tekiks üleliigset ärevust </w:t>
      </w:r>
      <w:r w:rsidR="3992A00E" w:rsidRPr="01E08069">
        <w:rPr>
          <w:rFonts w:ascii="Times New Roman" w:hAnsi="Times New Roman"/>
          <w:color w:val="000000" w:themeColor="text1"/>
          <w:sz w:val="24"/>
        </w:rPr>
        <w:t>ja</w:t>
      </w:r>
      <w:r w:rsidRPr="01E08069">
        <w:rPr>
          <w:rFonts w:ascii="Times New Roman" w:hAnsi="Times New Roman"/>
          <w:color w:val="000000" w:themeColor="text1"/>
          <w:sz w:val="24"/>
        </w:rPr>
        <w:t xml:space="preserve"> lisakoormust perearstidele. Igal testimise etapis paluti perearstidel geenivaramule teada anda geenidoonorite pöördumistest seoses portaalis jagatud tulemustega. Tänaseni on </w:t>
      </w:r>
      <w:r w:rsidR="68F92B4B" w:rsidRPr="01E08069">
        <w:rPr>
          <w:rFonts w:ascii="Times New Roman" w:hAnsi="Times New Roman"/>
          <w:color w:val="000000" w:themeColor="text1"/>
          <w:sz w:val="24"/>
        </w:rPr>
        <w:t>geenivaramu</w:t>
      </w:r>
      <w:r w:rsidRPr="01E08069">
        <w:rPr>
          <w:rFonts w:ascii="Times New Roman" w:hAnsi="Times New Roman"/>
          <w:color w:val="000000" w:themeColor="text1"/>
          <w:sz w:val="24"/>
        </w:rPr>
        <w:t xml:space="preserve"> poole pöördunud vähem kui </w:t>
      </w:r>
      <w:r w:rsidR="61120CC6" w:rsidRPr="01E08069">
        <w:rPr>
          <w:rFonts w:ascii="Times New Roman" w:hAnsi="Times New Roman"/>
          <w:color w:val="000000" w:themeColor="text1"/>
          <w:sz w:val="24"/>
        </w:rPr>
        <w:t>kümme </w:t>
      </w:r>
      <w:r w:rsidRPr="01E08069">
        <w:rPr>
          <w:rFonts w:ascii="Times New Roman" w:hAnsi="Times New Roman"/>
          <w:color w:val="000000" w:themeColor="text1"/>
          <w:sz w:val="24"/>
        </w:rPr>
        <w:t>perearsti, ke</w:t>
      </w:r>
      <w:r w:rsidR="68F92B4B" w:rsidRPr="01E08069">
        <w:rPr>
          <w:rFonts w:ascii="Times New Roman" w:hAnsi="Times New Roman"/>
          <w:color w:val="000000" w:themeColor="text1"/>
          <w:sz w:val="24"/>
        </w:rPr>
        <w:t xml:space="preserve">s </w:t>
      </w:r>
      <w:r w:rsidR="273A7F39" w:rsidRPr="01E08069">
        <w:rPr>
          <w:rFonts w:ascii="Times New Roman" w:hAnsi="Times New Roman"/>
          <w:color w:val="000000" w:themeColor="text1"/>
          <w:sz w:val="24"/>
        </w:rPr>
        <w:t>on vajanud abi</w:t>
      </w:r>
      <w:r w:rsidRPr="01E08069">
        <w:rPr>
          <w:rFonts w:ascii="Times New Roman" w:hAnsi="Times New Roman"/>
          <w:color w:val="000000" w:themeColor="text1"/>
          <w:sz w:val="24"/>
        </w:rPr>
        <w:t xml:space="preserve"> geenidoonorite küsimustele vastamisega. Samas on vähemalt üks perearst jaganud ka sotsiaalmeedias positiivset lugu, kuidas geenidoonori </w:t>
      </w:r>
      <w:proofErr w:type="spellStart"/>
      <w:r w:rsidRPr="01E08069">
        <w:rPr>
          <w:rFonts w:ascii="Times New Roman" w:hAnsi="Times New Roman"/>
          <w:color w:val="000000" w:themeColor="text1"/>
          <w:sz w:val="24"/>
        </w:rPr>
        <w:t>farmakogeneetika</w:t>
      </w:r>
      <w:proofErr w:type="spellEnd"/>
      <w:r w:rsidRPr="01E08069">
        <w:rPr>
          <w:rFonts w:ascii="Times New Roman" w:hAnsi="Times New Roman"/>
          <w:color w:val="000000" w:themeColor="text1"/>
          <w:sz w:val="24"/>
        </w:rPr>
        <w:t xml:space="preserve"> raport aitas tal personaalsema valiku teha antidepressantide määramisel</w:t>
      </w:r>
      <w:r w:rsidR="00723B33" w:rsidRPr="01E08069">
        <w:rPr>
          <w:rStyle w:val="Allmrkuseviide"/>
          <w:rFonts w:ascii="Times New Roman" w:hAnsi="Times New Roman"/>
          <w:color w:val="000000" w:themeColor="text1"/>
          <w:sz w:val="24"/>
        </w:rPr>
        <w:footnoteReference w:id="165"/>
      </w:r>
      <w:r w:rsidR="02CDD00E" w:rsidRPr="01E08069">
        <w:rPr>
          <w:rFonts w:ascii="Times New Roman" w:hAnsi="Times New Roman"/>
          <w:color w:val="000000" w:themeColor="text1"/>
          <w:sz w:val="24"/>
        </w:rPr>
        <w:t>.</w:t>
      </w:r>
    </w:p>
    <w:p w14:paraId="278028E4" w14:textId="77777777" w:rsidR="00CE2249" w:rsidRDefault="00CE2249" w:rsidP="0016210D">
      <w:pPr>
        <w:rPr>
          <w:rFonts w:ascii="Times New Roman" w:hAnsi="Times New Roman"/>
          <w:color w:val="000000" w:themeColor="text1"/>
          <w:sz w:val="24"/>
        </w:rPr>
      </w:pPr>
    </w:p>
    <w:p w14:paraId="5FE6AE65" w14:textId="04E328A4" w:rsidR="00D90CE5" w:rsidRPr="00D90CE5" w:rsidRDefault="00D90CE5" w:rsidP="0016210D">
      <w:pPr>
        <w:rPr>
          <w:rFonts w:ascii="Times New Roman" w:hAnsi="Times New Roman"/>
          <w:color w:val="000000" w:themeColor="text1"/>
          <w:sz w:val="24"/>
        </w:rPr>
      </w:pPr>
      <w:proofErr w:type="spellStart"/>
      <w:r w:rsidRPr="00D90CE5">
        <w:rPr>
          <w:rFonts w:ascii="Times New Roman" w:hAnsi="Times New Roman"/>
          <w:color w:val="000000" w:themeColor="text1"/>
          <w:sz w:val="24"/>
        </w:rPr>
        <w:t>MinuGeenivaramu</w:t>
      </w:r>
      <w:proofErr w:type="spellEnd"/>
      <w:r w:rsidRPr="00D90CE5">
        <w:rPr>
          <w:rFonts w:ascii="Times New Roman" w:hAnsi="Times New Roman"/>
          <w:color w:val="000000" w:themeColor="text1"/>
          <w:sz w:val="24"/>
        </w:rPr>
        <w:t xml:space="preserve"> portaal on </w:t>
      </w:r>
      <w:r w:rsidR="00CE2249">
        <w:rPr>
          <w:rFonts w:ascii="Times New Roman" w:hAnsi="Times New Roman"/>
          <w:color w:val="000000" w:themeColor="text1"/>
          <w:sz w:val="24"/>
        </w:rPr>
        <w:t>suurendanud</w:t>
      </w:r>
      <w:r w:rsidRPr="00D90CE5">
        <w:rPr>
          <w:rFonts w:ascii="Times New Roman" w:hAnsi="Times New Roman"/>
          <w:color w:val="000000" w:themeColor="text1"/>
          <w:sz w:val="24"/>
        </w:rPr>
        <w:t xml:space="preserve"> huvi geenidoonorluse vastu. </w:t>
      </w:r>
      <w:r w:rsidR="0049168D">
        <w:rPr>
          <w:rFonts w:ascii="Times New Roman" w:hAnsi="Times New Roman"/>
          <w:color w:val="000000" w:themeColor="text1"/>
          <w:sz w:val="24"/>
        </w:rPr>
        <w:t xml:space="preserve">Eelmise </w:t>
      </w:r>
      <w:r w:rsidRPr="0049168D">
        <w:rPr>
          <w:rFonts w:ascii="Times New Roman" w:hAnsi="Times New Roman"/>
          <w:color w:val="000000" w:themeColor="text1"/>
          <w:sz w:val="24"/>
        </w:rPr>
        <w:t>aasta</w:t>
      </w:r>
      <w:r w:rsidRPr="00D90CE5">
        <w:rPr>
          <w:rFonts w:ascii="Times New Roman" w:hAnsi="Times New Roman"/>
          <w:color w:val="000000" w:themeColor="text1"/>
          <w:sz w:val="24"/>
        </w:rPr>
        <w:t xml:space="preserve"> detsembris avaldatud Google</w:t>
      </w:r>
      <w:r w:rsidR="008B011E">
        <w:rPr>
          <w:rFonts w:ascii="Times New Roman" w:hAnsi="Times New Roman"/>
          <w:color w:val="000000" w:themeColor="text1"/>
          <w:sz w:val="24"/>
        </w:rPr>
        <w:t>’i</w:t>
      </w:r>
      <w:r w:rsidRPr="00D90CE5">
        <w:rPr>
          <w:rFonts w:ascii="Times New Roman" w:hAnsi="Times New Roman"/>
          <w:color w:val="000000" w:themeColor="text1"/>
          <w:sz w:val="24"/>
        </w:rPr>
        <w:t xml:space="preserve"> otsingute statistika näitas, et „Kuidas saada geenidoonoriks?“ oli enim </w:t>
      </w:r>
      <w:r w:rsidR="00EC6CD1">
        <w:rPr>
          <w:rFonts w:ascii="Times New Roman" w:hAnsi="Times New Roman"/>
          <w:color w:val="000000" w:themeColor="text1"/>
          <w:sz w:val="24"/>
        </w:rPr>
        <w:t>guugeldatud</w:t>
      </w:r>
      <w:r w:rsidRPr="00D90CE5">
        <w:rPr>
          <w:rFonts w:ascii="Times New Roman" w:hAnsi="Times New Roman"/>
          <w:color w:val="000000" w:themeColor="text1"/>
          <w:sz w:val="24"/>
        </w:rPr>
        <w:t xml:space="preserve"> „Kuidas“ küsimustest teisel kohal. Kuigi praegu ei ole võimalik uusi geenidoonoreid </w:t>
      </w:r>
      <w:r w:rsidR="001F5BC2">
        <w:rPr>
          <w:rFonts w:ascii="Times New Roman" w:hAnsi="Times New Roman"/>
          <w:color w:val="000000" w:themeColor="text1"/>
          <w:sz w:val="24"/>
        </w:rPr>
        <w:t xml:space="preserve">täiendava </w:t>
      </w:r>
      <w:r w:rsidRPr="00D90CE5">
        <w:rPr>
          <w:rFonts w:ascii="Times New Roman" w:hAnsi="Times New Roman"/>
          <w:color w:val="000000" w:themeColor="text1"/>
          <w:sz w:val="24"/>
        </w:rPr>
        <w:t>rahastuse puudumise tõttu värvata, on üle 2000 inimese andnud geenivaramule oma meiliaadressi, et võimaluse avanemisel neid otse informeerida. </w:t>
      </w:r>
    </w:p>
    <w:p w14:paraId="1A0F3C76" w14:textId="77777777" w:rsidR="001757D7" w:rsidRDefault="001757D7" w:rsidP="0016210D">
      <w:pPr>
        <w:rPr>
          <w:rFonts w:ascii="Times New Roman" w:hAnsi="Times New Roman"/>
          <w:color w:val="000000" w:themeColor="text1"/>
          <w:sz w:val="24"/>
        </w:rPr>
      </w:pPr>
    </w:p>
    <w:p w14:paraId="2FBD3E85" w14:textId="341800CA" w:rsidR="00D90CE5" w:rsidRPr="00D90CE5" w:rsidRDefault="4D77F9A9" w:rsidP="0016210D">
      <w:pPr>
        <w:rPr>
          <w:rFonts w:ascii="Times New Roman" w:hAnsi="Times New Roman"/>
          <w:color w:val="000000" w:themeColor="text1"/>
          <w:sz w:val="24"/>
        </w:rPr>
      </w:pPr>
      <w:r w:rsidRPr="01E08069">
        <w:rPr>
          <w:rFonts w:ascii="Times New Roman" w:hAnsi="Times New Roman"/>
          <w:color w:val="000000" w:themeColor="text1"/>
          <w:sz w:val="24"/>
        </w:rPr>
        <w:t xml:space="preserve">Portaali avamine pälvis rohkelt tähelepanu. Ajakirjanduses on kajastatud seda üle 50 korra, sealhulgas kõikides Eesti suuremates meediaväljaannetes ja </w:t>
      </w:r>
      <w:r w:rsidR="560C93E4" w:rsidRPr="01E08069">
        <w:rPr>
          <w:rFonts w:ascii="Times New Roman" w:hAnsi="Times New Roman"/>
          <w:color w:val="000000" w:themeColor="text1"/>
          <w:sz w:val="24"/>
        </w:rPr>
        <w:t>-</w:t>
      </w:r>
      <w:r w:rsidRPr="01E08069">
        <w:rPr>
          <w:rFonts w:ascii="Times New Roman" w:hAnsi="Times New Roman"/>
          <w:color w:val="000000" w:themeColor="text1"/>
          <w:sz w:val="24"/>
        </w:rPr>
        <w:t>saadetes,</w:t>
      </w:r>
      <w:r w:rsidR="7EBB0F72" w:rsidRPr="01E08069">
        <w:rPr>
          <w:rFonts w:ascii="Times New Roman" w:hAnsi="Times New Roman"/>
          <w:color w:val="000000" w:themeColor="text1"/>
          <w:sz w:val="24"/>
        </w:rPr>
        <w:t xml:space="preserve"> </w:t>
      </w:r>
      <w:r w:rsidRPr="01E08069">
        <w:rPr>
          <w:rFonts w:ascii="Times New Roman" w:hAnsi="Times New Roman"/>
          <w:color w:val="000000" w:themeColor="text1"/>
          <w:sz w:val="24"/>
        </w:rPr>
        <w:t xml:space="preserve">nagu </w:t>
      </w:r>
      <w:r w:rsidR="41B37433" w:rsidRPr="01E08069">
        <w:rPr>
          <w:rFonts w:ascii="Times New Roman" w:hAnsi="Times New Roman"/>
          <w:color w:val="000000" w:themeColor="text1"/>
          <w:sz w:val="24"/>
        </w:rPr>
        <w:t>„</w:t>
      </w:r>
      <w:r w:rsidRPr="01E08069">
        <w:rPr>
          <w:rFonts w:ascii="Times New Roman" w:hAnsi="Times New Roman"/>
          <w:color w:val="000000" w:themeColor="text1"/>
          <w:sz w:val="24"/>
        </w:rPr>
        <w:t>Aktuaalses kaameras</w:t>
      </w:r>
      <w:r w:rsidR="41B37433" w:rsidRPr="01E08069">
        <w:rPr>
          <w:rFonts w:ascii="Times New Roman" w:hAnsi="Times New Roman"/>
          <w:color w:val="000000" w:themeColor="text1"/>
          <w:sz w:val="24"/>
        </w:rPr>
        <w:t>“</w:t>
      </w:r>
      <w:r w:rsidRPr="01E08069">
        <w:rPr>
          <w:rFonts w:ascii="Times New Roman" w:hAnsi="Times New Roman"/>
          <w:color w:val="000000" w:themeColor="text1"/>
          <w:sz w:val="24"/>
        </w:rPr>
        <w:t xml:space="preserve">, Postimehes, Sirbis, Õhtulehes, Vikerraadios, Raadio Kukus, Raadio </w:t>
      </w:r>
      <w:proofErr w:type="spellStart"/>
      <w:r w:rsidRPr="01E08069">
        <w:rPr>
          <w:rFonts w:ascii="Times New Roman" w:hAnsi="Times New Roman"/>
          <w:color w:val="000000" w:themeColor="text1"/>
          <w:sz w:val="24"/>
        </w:rPr>
        <w:t>MyHitsis</w:t>
      </w:r>
      <w:proofErr w:type="spellEnd"/>
      <w:r w:rsidRPr="01E08069">
        <w:rPr>
          <w:rFonts w:ascii="Times New Roman" w:hAnsi="Times New Roman"/>
          <w:color w:val="000000" w:themeColor="text1"/>
          <w:sz w:val="24"/>
        </w:rPr>
        <w:t>, Raadio 2-s ja Delfis</w:t>
      </w:r>
      <w:r w:rsidR="7EBB0F72" w:rsidRPr="01E08069">
        <w:rPr>
          <w:rFonts w:ascii="Times New Roman" w:hAnsi="Times New Roman"/>
          <w:color w:val="000000" w:themeColor="text1"/>
          <w:sz w:val="24"/>
        </w:rPr>
        <w:t>)</w:t>
      </w:r>
      <w:r w:rsidRPr="01E08069">
        <w:rPr>
          <w:rFonts w:ascii="Times New Roman" w:hAnsi="Times New Roman"/>
          <w:color w:val="000000" w:themeColor="text1"/>
          <w:sz w:val="24"/>
        </w:rPr>
        <w:t xml:space="preserve">. Lisaks on </w:t>
      </w:r>
      <w:proofErr w:type="spellStart"/>
      <w:r w:rsidRPr="01E08069">
        <w:rPr>
          <w:rFonts w:ascii="Times New Roman" w:hAnsi="Times New Roman"/>
          <w:color w:val="000000" w:themeColor="text1"/>
          <w:sz w:val="24"/>
        </w:rPr>
        <w:t>MinuGeenivaramu</w:t>
      </w:r>
      <w:proofErr w:type="spellEnd"/>
      <w:r w:rsidRPr="01E08069">
        <w:rPr>
          <w:rFonts w:ascii="Times New Roman" w:hAnsi="Times New Roman"/>
          <w:color w:val="000000" w:themeColor="text1"/>
          <w:sz w:val="24"/>
        </w:rPr>
        <w:t xml:space="preserve"> portaal ära märgitud ka välismaa väljaannetes, sealhulgas </w:t>
      </w:r>
      <w:hyperlink r:id="rId72" w:tgtFrame="_blank" w:history="1">
        <w:r w:rsidRPr="01E08069">
          <w:rPr>
            <w:rStyle w:val="Hperlink"/>
            <w:rFonts w:ascii="Times New Roman" w:hAnsi="Times New Roman"/>
            <w:sz w:val="24"/>
          </w:rPr>
          <w:t>Dagens Nyheter</w:t>
        </w:r>
      </w:hyperlink>
      <w:r w:rsidR="00681435" w:rsidRPr="01E08069">
        <w:rPr>
          <w:rStyle w:val="Allmrkuseviide"/>
          <w:rFonts w:ascii="Times New Roman" w:hAnsi="Times New Roman"/>
          <w:color w:val="000000" w:themeColor="text1"/>
          <w:sz w:val="24"/>
        </w:rPr>
        <w:footnoteReference w:id="166"/>
      </w:r>
      <w:r w:rsidRPr="01E08069">
        <w:rPr>
          <w:rFonts w:ascii="Times New Roman" w:hAnsi="Times New Roman"/>
          <w:color w:val="000000" w:themeColor="text1"/>
          <w:sz w:val="24"/>
        </w:rPr>
        <w:t xml:space="preserve"> ja mainekas teadusajakirjas </w:t>
      </w:r>
      <w:hyperlink r:id="rId73" w:tgtFrame="_blank" w:history="1">
        <w:proofErr w:type="spellStart"/>
        <w:r w:rsidRPr="01E08069">
          <w:rPr>
            <w:rStyle w:val="Hperlink"/>
            <w:rFonts w:ascii="Times New Roman" w:hAnsi="Times New Roman"/>
            <w:sz w:val="24"/>
          </w:rPr>
          <w:t>Nature</w:t>
        </w:r>
        <w:proofErr w:type="spellEnd"/>
      </w:hyperlink>
      <w:r w:rsidR="007A0097" w:rsidRPr="01E08069">
        <w:rPr>
          <w:rStyle w:val="Allmrkuseviide"/>
          <w:rFonts w:ascii="Times New Roman" w:hAnsi="Times New Roman"/>
          <w:color w:val="000000" w:themeColor="text1"/>
          <w:sz w:val="24"/>
        </w:rPr>
        <w:footnoteReference w:id="167"/>
      </w:r>
      <w:r w:rsidRPr="01E08069">
        <w:rPr>
          <w:rFonts w:ascii="Times New Roman" w:hAnsi="Times New Roman"/>
          <w:color w:val="000000" w:themeColor="text1"/>
          <w:sz w:val="24"/>
        </w:rPr>
        <w:t>. Meediatähelepanu soosis ka Eesti inimeste postitusi ja arutelusid kõikidel levinumatel sotsiaalmeedia platvormidel</w:t>
      </w:r>
      <w:r w:rsidR="72616951" w:rsidRPr="01E08069">
        <w:rPr>
          <w:rFonts w:ascii="Times New Roman" w:hAnsi="Times New Roman"/>
          <w:color w:val="000000" w:themeColor="text1"/>
          <w:sz w:val="24"/>
        </w:rPr>
        <w:t>.</w:t>
      </w:r>
      <w:r w:rsidRPr="01E08069">
        <w:rPr>
          <w:rFonts w:ascii="Times New Roman" w:hAnsi="Times New Roman"/>
          <w:color w:val="000000" w:themeColor="text1"/>
          <w:sz w:val="24"/>
        </w:rPr>
        <w:t> </w:t>
      </w:r>
    </w:p>
    <w:p w14:paraId="11864D73" w14:textId="77777777" w:rsidR="000511DD" w:rsidRDefault="000511DD" w:rsidP="0016210D">
      <w:pPr>
        <w:rPr>
          <w:rFonts w:ascii="Times New Roman" w:hAnsi="Times New Roman"/>
          <w:color w:val="000000" w:themeColor="text1"/>
          <w:sz w:val="24"/>
        </w:rPr>
      </w:pPr>
    </w:p>
    <w:p w14:paraId="0A144864" w14:textId="0046D834" w:rsidR="00D90CE5" w:rsidRPr="00D90CE5" w:rsidRDefault="4D77F9A9" w:rsidP="0016210D">
      <w:pPr>
        <w:rPr>
          <w:rFonts w:ascii="Times New Roman" w:hAnsi="Times New Roman"/>
          <w:color w:val="000000" w:themeColor="text1"/>
          <w:sz w:val="24"/>
        </w:rPr>
      </w:pPr>
      <w:r w:rsidRPr="01E08069">
        <w:rPr>
          <w:rFonts w:ascii="Times New Roman" w:hAnsi="Times New Roman"/>
          <w:color w:val="000000" w:themeColor="text1"/>
          <w:sz w:val="24"/>
        </w:rPr>
        <w:t xml:space="preserve">Ühtlasi on </w:t>
      </w:r>
      <w:proofErr w:type="spellStart"/>
      <w:r w:rsidRPr="01E08069">
        <w:rPr>
          <w:rFonts w:ascii="Times New Roman" w:hAnsi="Times New Roman"/>
          <w:color w:val="000000" w:themeColor="text1"/>
          <w:sz w:val="24"/>
        </w:rPr>
        <w:t>MinuGeenivaramu</w:t>
      </w:r>
      <w:proofErr w:type="spellEnd"/>
      <w:r w:rsidRPr="01E08069">
        <w:rPr>
          <w:rFonts w:ascii="Times New Roman" w:hAnsi="Times New Roman"/>
          <w:color w:val="000000" w:themeColor="text1"/>
          <w:sz w:val="24"/>
        </w:rPr>
        <w:t xml:space="preserve"> portaal pälvinud Eesti Disainiauhinna „</w:t>
      </w:r>
      <w:r w:rsidR="07C70DE6" w:rsidRPr="01E08069">
        <w:rPr>
          <w:rFonts w:ascii="Times New Roman" w:hAnsi="Times New Roman"/>
          <w:color w:val="000000" w:themeColor="text1"/>
          <w:sz w:val="24"/>
        </w:rPr>
        <w:t>S</w:t>
      </w:r>
      <w:r w:rsidRPr="01E08069">
        <w:rPr>
          <w:rFonts w:ascii="Times New Roman" w:hAnsi="Times New Roman"/>
          <w:color w:val="000000" w:themeColor="text1"/>
          <w:sz w:val="24"/>
        </w:rPr>
        <w:t xml:space="preserve">uur tegu“ 2024 </w:t>
      </w:r>
      <w:hyperlink r:id="rId74" w:tgtFrame="_blank" w:history="1">
        <w:r w:rsidRPr="01E08069">
          <w:rPr>
            <w:rStyle w:val="Hperlink"/>
            <w:rFonts w:ascii="Times New Roman" w:hAnsi="Times New Roman"/>
            <w:sz w:val="24"/>
          </w:rPr>
          <w:t>ADC*E / Digitaalsete toodete ja rakenduste disain</w:t>
        </w:r>
      </w:hyperlink>
      <w:r w:rsidRPr="01E08069">
        <w:rPr>
          <w:rFonts w:ascii="Times New Roman" w:hAnsi="Times New Roman"/>
          <w:color w:val="000000" w:themeColor="text1"/>
          <w:sz w:val="24"/>
        </w:rPr>
        <w:t xml:space="preserve"> kategoorias</w:t>
      </w:r>
      <w:r w:rsidR="004D38E0" w:rsidRPr="01E08069">
        <w:rPr>
          <w:rStyle w:val="Allmrkuseviide"/>
          <w:rFonts w:ascii="Times New Roman" w:hAnsi="Times New Roman"/>
          <w:color w:val="000000" w:themeColor="text1"/>
          <w:sz w:val="24"/>
        </w:rPr>
        <w:footnoteReference w:id="168"/>
      </w:r>
      <w:r w:rsidRPr="01E08069">
        <w:rPr>
          <w:rFonts w:ascii="Times New Roman" w:hAnsi="Times New Roman"/>
          <w:color w:val="000000" w:themeColor="text1"/>
          <w:sz w:val="24"/>
        </w:rPr>
        <w:t xml:space="preserve"> ning </w:t>
      </w:r>
      <w:hyperlink r:id="rId75" w:tgtFrame="_blank" w:history="1">
        <w:r w:rsidRPr="01E08069">
          <w:rPr>
            <w:rStyle w:val="Hperlink"/>
            <w:rFonts w:ascii="Times New Roman" w:hAnsi="Times New Roman"/>
            <w:sz w:val="24"/>
          </w:rPr>
          <w:t>teaduse populariseerimise auhinna</w:t>
        </w:r>
      </w:hyperlink>
      <w:r w:rsidR="009538B0" w:rsidRPr="01E08069">
        <w:rPr>
          <w:rStyle w:val="Allmrkuseviide"/>
          <w:rFonts w:ascii="Times New Roman" w:hAnsi="Times New Roman"/>
          <w:color w:val="000000" w:themeColor="text1"/>
          <w:sz w:val="24"/>
        </w:rPr>
        <w:footnoteReference w:id="169"/>
      </w:r>
      <w:r w:rsidR="1AF21CCA" w:rsidRPr="01E08069">
        <w:rPr>
          <w:rFonts w:ascii="Times New Roman" w:hAnsi="Times New Roman"/>
          <w:color w:val="000000" w:themeColor="text1"/>
          <w:sz w:val="24"/>
        </w:rPr>
        <w:t xml:space="preserve"> Eesti Teadusagentuurilt ja Haridusministeeriumilt</w:t>
      </w:r>
      <w:r w:rsidRPr="01E08069">
        <w:rPr>
          <w:rFonts w:ascii="Times New Roman" w:hAnsi="Times New Roman"/>
          <w:color w:val="000000" w:themeColor="text1"/>
          <w:sz w:val="24"/>
        </w:rPr>
        <w:t>. </w:t>
      </w:r>
    </w:p>
    <w:p w14:paraId="65F18B3D" w14:textId="77777777" w:rsidR="009230CD" w:rsidRDefault="009230CD" w:rsidP="0016210D">
      <w:pPr>
        <w:rPr>
          <w:rFonts w:ascii="Times New Roman" w:hAnsi="Times New Roman"/>
          <w:color w:val="000000" w:themeColor="text1"/>
          <w:sz w:val="24"/>
        </w:rPr>
      </w:pPr>
    </w:p>
    <w:p w14:paraId="3A3A1216" w14:textId="5B2672C1" w:rsidR="00D90CE5" w:rsidRDefault="00D90CE5" w:rsidP="0016210D">
      <w:pPr>
        <w:rPr>
          <w:rFonts w:ascii="Times New Roman" w:hAnsi="Times New Roman"/>
          <w:color w:val="000000" w:themeColor="text1"/>
          <w:sz w:val="24"/>
        </w:rPr>
      </w:pPr>
      <w:proofErr w:type="spellStart"/>
      <w:r w:rsidRPr="00D90CE5">
        <w:rPr>
          <w:rFonts w:ascii="Times New Roman" w:hAnsi="Times New Roman"/>
          <w:color w:val="000000" w:themeColor="text1"/>
          <w:sz w:val="24"/>
        </w:rPr>
        <w:t>MinuGeenivaramu</w:t>
      </w:r>
      <w:proofErr w:type="spellEnd"/>
      <w:r w:rsidRPr="00D90CE5">
        <w:rPr>
          <w:rFonts w:ascii="Times New Roman" w:hAnsi="Times New Roman"/>
          <w:color w:val="000000" w:themeColor="text1"/>
          <w:sz w:val="24"/>
        </w:rPr>
        <w:t xml:space="preserve"> portaal on unikaalne algatus nii Eestis kui ka kogu maailmas, kus pakutakse personaalseid tulemusi</w:t>
      </w:r>
      <w:r w:rsidR="006224E1">
        <w:rPr>
          <w:rFonts w:ascii="Times New Roman" w:hAnsi="Times New Roman"/>
          <w:color w:val="000000" w:themeColor="text1"/>
          <w:sz w:val="24"/>
        </w:rPr>
        <w:t xml:space="preserve"> </w:t>
      </w:r>
      <w:r w:rsidR="006224E1" w:rsidRPr="00D90CE5">
        <w:rPr>
          <w:rFonts w:ascii="Times New Roman" w:hAnsi="Times New Roman"/>
          <w:color w:val="000000" w:themeColor="text1"/>
          <w:sz w:val="24"/>
        </w:rPr>
        <w:t xml:space="preserve">kõigile </w:t>
      </w:r>
      <w:proofErr w:type="spellStart"/>
      <w:r w:rsidR="006224E1" w:rsidRPr="00D90CE5">
        <w:rPr>
          <w:rFonts w:ascii="Times New Roman" w:hAnsi="Times New Roman"/>
          <w:color w:val="000000" w:themeColor="text1"/>
          <w:sz w:val="24"/>
        </w:rPr>
        <w:t>biopanga</w:t>
      </w:r>
      <w:proofErr w:type="spellEnd"/>
      <w:r w:rsidR="006224E1" w:rsidRPr="00D90CE5">
        <w:rPr>
          <w:rFonts w:ascii="Times New Roman" w:hAnsi="Times New Roman"/>
          <w:color w:val="000000" w:themeColor="text1"/>
          <w:sz w:val="24"/>
        </w:rPr>
        <w:t xml:space="preserve"> uuritavatele</w:t>
      </w:r>
      <w:r w:rsidRPr="00D90CE5">
        <w:rPr>
          <w:rFonts w:ascii="Times New Roman" w:hAnsi="Times New Roman"/>
          <w:color w:val="000000" w:themeColor="text1"/>
          <w:sz w:val="24"/>
        </w:rPr>
        <w:t xml:space="preserve">. Esialgne mõju on juba märgatav – see on oluliselt </w:t>
      </w:r>
      <w:r w:rsidR="00EE630F">
        <w:rPr>
          <w:rFonts w:ascii="Times New Roman" w:hAnsi="Times New Roman"/>
          <w:color w:val="000000" w:themeColor="text1"/>
          <w:sz w:val="24"/>
        </w:rPr>
        <w:t>suurendanud</w:t>
      </w:r>
      <w:r w:rsidRPr="00D90CE5">
        <w:rPr>
          <w:rFonts w:ascii="Times New Roman" w:hAnsi="Times New Roman"/>
          <w:color w:val="000000" w:themeColor="text1"/>
          <w:sz w:val="24"/>
        </w:rPr>
        <w:t xml:space="preserve"> inimeste teadlikkust geenide ja tervisekäitumise mõju</w:t>
      </w:r>
      <w:r w:rsidR="00EE630F">
        <w:rPr>
          <w:rFonts w:ascii="Times New Roman" w:hAnsi="Times New Roman"/>
          <w:color w:val="000000" w:themeColor="text1"/>
          <w:sz w:val="24"/>
        </w:rPr>
        <w:t>st ning</w:t>
      </w:r>
      <w:r w:rsidRPr="00D90CE5">
        <w:rPr>
          <w:rFonts w:ascii="Times New Roman" w:hAnsi="Times New Roman"/>
          <w:color w:val="000000" w:themeColor="text1"/>
          <w:sz w:val="24"/>
        </w:rPr>
        <w:t xml:space="preserve"> teinud rahvale laiemalt arusaadavaks, et teadusavastuste tulemused jõuavad tavainimesteni </w:t>
      </w:r>
      <w:r w:rsidR="001975BD">
        <w:rPr>
          <w:rFonts w:ascii="Times New Roman" w:hAnsi="Times New Roman"/>
          <w:color w:val="000000" w:themeColor="text1"/>
          <w:sz w:val="24"/>
        </w:rPr>
        <w:t>ja</w:t>
      </w:r>
      <w:r w:rsidRPr="00D90CE5">
        <w:rPr>
          <w:rFonts w:ascii="Times New Roman" w:hAnsi="Times New Roman"/>
          <w:color w:val="000000" w:themeColor="text1"/>
          <w:sz w:val="24"/>
        </w:rPr>
        <w:t xml:space="preserve"> võivad olla nii kasulikud kui</w:t>
      </w:r>
      <w:r w:rsidR="00FF0301">
        <w:rPr>
          <w:rFonts w:ascii="Times New Roman" w:hAnsi="Times New Roman"/>
          <w:color w:val="000000" w:themeColor="text1"/>
          <w:sz w:val="24"/>
        </w:rPr>
        <w:t xml:space="preserve"> </w:t>
      </w:r>
      <w:r w:rsidR="001975BD">
        <w:rPr>
          <w:rFonts w:ascii="Times New Roman" w:hAnsi="Times New Roman"/>
          <w:color w:val="000000" w:themeColor="text1"/>
          <w:sz w:val="24"/>
        </w:rPr>
        <w:t xml:space="preserve">ka </w:t>
      </w:r>
      <w:r w:rsidR="00FF0301">
        <w:rPr>
          <w:rFonts w:ascii="Times New Roman" w:hAnsi="Times New Roman"/>
          <w:color w:val="000000" w:themeColor="text1"/>
          <w:sz w:val="24"/>
        </w:rPr>
        <w:t>lõbusad</w:t>
      </w:r>
      <w:r w:rsidRPr="00D90CE5">
        <w:rPr>
          <w:rFonts w:ascii="Times New Roman" w:hAnsi="Times New Roman"/>
          <w:color w:val="000000" w:themeColor="text1"/>
          <w:sz w:val="24"/>
        </w:rPr>
        <w:t>. See on ka suurendanud inimeste huvi teadusuuringutes osale</w:t>
      </w:r>
      <w:r w:rsidR="001975BD">
        <w:rPr>
          <w:rFonts w:ascii="Times New Roman" w:hAnsi="Times New Roman"/>
          <w:color w:val="000000" w:themeColor="text1"/>
          <w:sz w:val="24"/>
        </w:rPr>
        <w:t>mise vastu</w:t>
      </w:r>
      <w:r w:rsidRPr="00D90CE5">
        <w:rPr>
          <w:rFonts w:ascii="Times New Roman" w:hAnsi="Times New Roman"/>
          <w:color w:val="000000" w:themeColor="text1"/>
          <w:sz w:val="24"/>
        </w:rPr>
        <w:t>, mis on teaduse arenguks</w:t>
      </w:r>
      <w:r w:rsidR="00356B98">
        <w:rPr>
          <w:rFonts w:ascii="Times New Roman" w:hAnsi="Times New Roman"/>
          <w:color w:val="000000" w:themeColor="text1"/>
          <w:sz w:val="24"/>
        </w:rPr>
        <w:t xml:space="preserve"> </w:t>
      </w:r>
      <w:r w:rsidR="00356B98" w:rsidRPr="00D90CE5">
        <w:rPr>
          <w:rFonts w:ascii="Times New Roman" w:hAnsi="Times New Roman"/>
          <w:color w:val="000000" w:themeColor="text1"/>
          <w:sz w:val="24"/>
        </w:rPr>
        <w:t>äärmiselt oluline</w:t>
      </w:r>
      <w:r w:rsidR="00390CD1">
        <w:rPr>
          <w:rFonts w:ascii="Times New Roman" w:hAnsi="Times New Roman"/>
          <w:color w:val="000000" w:themeColor="text1"/>
          <w:sz w:val="24"/>
        </w:rPr>
        <w:t>.</w:t>
      </w:r>
    </w:p>
    <w:p w14:paraId="2D75303F" w14:textId="77777777" w:rsidR="00356B98" w:rsidRDefault="00356B98" w:rsidP="00F275F3">
      <w:pPr>
        <w:rPr>
          <w:rFonts w:ascii="Times New Roman" w:hAnsi="Times New Roman"/>
          <w:color w:val="000000" w:themeColor="text1"/>
          <w:sz w:val="24"/>
        </w:rPr>
      </w:pPr>
    </w:p>
    <w:p w14:paraId="405BB675" w14:textId="4FEB88E7" w:rsidR="00390CD1" w:rsidRDefault="10259AB5" w:rsidP="00F275F3">
      <w:pPr>
        <w:rPr>
          <w:rFonts w:ascii="Times New Roman" w:hAnsi="Times New Roman"/>
          <w:color w:val="000000" w:themeColor="text1"/>
          <w:sz w:val="24"/>
        </w:rPr>
      </w:pPr>
      <w:r w:rsidRPr="01E08069">
        <w:rPr>
          <w:rFonts w:ascii="Times New Roman" w:hAnsi="Times New Roman"/>
          <w:color w:val="000000" w:themeColor="text1"/>
          <w:sz w:val="24"/>
        </w:rPr>
        <w:t>Vähk põhjustab Eestis viiendiku kõigist surmadest</w:t>
      </w:r>
      <w:r w:rsidR="712AB8AF" w:rsidRPr="01E08069">
        <w:rPr>
          <w:rFonts w:ascii="Times New Roman" w:hAnsi="Times New Roman"/>
          <w:color w:val="000000" w:themeColor="text1"/>
          <w:sz w:val="24"/>
        </w:rPr>
        <w:t xml:space="preserve">. </w:t>
      </w:r>
      <w:r w:rsidRPr="01E08069">
        <w:rPr>
          <w:rFonts w:ascii="Times New Roman" w:hAnsi="Times New Roman"/>
          <w:color w:val="000000" w:themeColor="text1"/>
          <w:sz w:val="24"/>
        </w:rPr>
        <w:t>2021. aastal oli vähktõvest tingitud vanusestandarditud suremus Eestis 266 juhtumit</w:t>
      </w:r>
      <w:r w:rsidR="712AB8AF" w:rsidRPr="01E08069">
        <w:rPr>
          <w:rFonts w:ascii="Times New Roman" w:hAnsi="Times New Roman"/>
          <w:color w:val="000000" w:themeColor="text1"/>
          <w:sz w:val="24"/>
        </w:rPr>
        <w:t xml:space="preserve">. </w:t>
      </w:r>
      <w:r w:rsidRPr="01E08069">
        <w:rPr>
          <w:rFonts w:ascii="Times New Roman" w:hAnsi="Times New Roman"/>
          <w:color w:val="000000" w:themeColor="text1"/>
          <w:sz w:val="24"/>
        </w:rPr>
        <w:t>Riigid on jaotatud tertsiilidesse, võttes aluseks 2022. aasta SKP elaniku kohta ostujõu standardina. Eesti jaoks on sarnase ostujõuga riigid Bulgaaria, Horvaatia, Kreeka, Läti, Poola, Portugal, Rumeenia, Slovakkia ja Ungari.</w:t>
      </w:r>
      <w:r w:rsidR="712AB8AF" w:rsidRPr="01E08069">
        <w:rPr>
          <w:rFonts w:ascii="Times New Roman" w:hAnsi="Times New Roman"/>
          <w:color w:val="000000" w:themeColor="text1"/>
          <w:sz w:val="24"/>
        </w:rPr>
        <w:t xml:space="preserve"> </w:t>
      </w:r>
      <w:r w:rsidR="2412680F" w:rsidRPr="01E08069">
        <w:rPr>
          <w:rFonts w:ascii="Times New Roman" w:hAnsi="Times New Roman"/>
          <w:color w:val="000000" w:themeColor="text1"/>
          <w:sz w:val="24"/>
        </w:rPr>
        <w:t xml:space="preserve">Vähk põhjustas </w:t>
      </w:r>
      <w:r w:rsidRPr="01E08069">
        <w:rPr>
          <w:rFonts w:ascii="Times New Roman" w:hAnsi="Times New Roman"/>
          <w:color w:val="000000" w:themeColor="text1"/>
          <w:sz w:val="24"/>
        </w:rPr>
        <w:t>100 000 elaniku kohta –20</w:t>
      </w:r>
      <w:r w:rsidR="584A027A" w:rsidRPr="01E08069">
        <w:rPr>
          <w:rFonts w:ascii="Times New Roman" w:hAnsi="Times New Roman"/>
          <w:color w:val="000000" w:themeColor="text1"/>
          <w:sz w:val="24"/>
        </w:rPr>
        <w:t>%</w:t>
      </w:r>
      <w:r w:rsidRPr="01E08069">
        <w:rPr>
          <w:rFonts w:ascii="Times New Roman" w:hAnsi="Times New Roman"/>
          <w:color w:val="000000" w:themeColor="text1"/>
          <w:sz w:val="24"/>
        </w:rPr>
        <w:t xml:space="preserve"> kõigist surmadest ja suremus oli 13</w:t>
      </w:r>
      <w:r w:rsidR="584A027A" w:rsidRPr="01E08069">
        <w:rPr>
          <w:rFonts w:ascii="Times New Roman" w:hAnsi="Times New Roman"/>
          <w:color w:val="000000" w:themeColor="text1"/>
          <w:sz w:val="24"/>
        </w:rPr>
        <w:t>%</w:t>
      </w:r>
      <w:r w:rsidRPr="01E08069">
        <w:rPr>
          <w:rFonts w:ascii="Times New Roman" w:hAnsi="Times New Roman"/>
          <w:color w:val="000000" w:themeColor="text1"/>
          <w:sz w:val="24"/>
        </w:rPr>
        <w:t xml:space="preserve"> suurem kui ELis keskmiselt.</w:t>
      </w:r>
      <w:r w:rsidR="40B0A9C0" w:rsidRPr="01E08069">
        <w:rPr>
          <w:rFonts w:ascii="Times New Roman" w:hAnsi="Times New Roman"/>
          <w:color w:val="000000" w:themeColor="text1"/>
          <w:sz w:val="24"/>
        </w:rPr>
        <w:t xml:space="preserve"> </w:t>
      </w:r>
      <w:r w:rsidR="61306DF6" w:rsidRPr="01E08069">
        <w:rPr>
          <w:rFonts w:ascii="Times New Roman" w:hAnsi="Times New Roman"/>
          <w:color w:val="000000" w:themeColor="text1"/>
          <w:sz w:val="24"/>
        </w:rPr>
        <w:t>Eesti saaks ära hoida suure hulga vähijuhtumeid, võttes otsustavaid meetmeid riskide vähendamiseks</w:t>
      </w:r>
      <w:r w:rsidR="1C4CBA61" w:rsidRPr="01E08069">
        <w:rPr>
          <w:rFonts w:ascii="Times New Roman" w:hAnsi="Times New Roman"/>
          <w:color w:val="000000" w:themeColor="text1"/>
          <w:sz w:val="24"/>
        </w:rPr>
        <w:t xml:space="preserve">. </w:t>
      </w:r>
      <w:r w:rsidR="61306DF6" w:rsidRPr="01E08069">
        <w:rPr>
          <w:rFonts w:ascii="Times New Roman" w:hAnsi="Times New Roman"/>
          <w:color w:val="000000" w:themeColor="text1"/>
          <w:sz w:val="24"/>
        </w:rPr>
        <w:t>Kõiki riskitegur</w:t>
      </w:r>
      <w:r w:rsidR="36FE39E4" w:rsidRPr="01E08069">
        <w:rPr>
          <w:rFonts w:ascii="Times New Roman" w:hAnsi="Times New Roman"/>
          <w:color w:val="000000" w:themeColor="text1"/>
          <w:sz w:val="24"/>
        </w:rPr>
        <w:t>eid arvesse võttes</w:t>
      </w:r>
      <w:r w:rsidR="61306DF6" w:rsidRPr="01E08069">
        <w:rPr>
          <w:rFonts w:ascii="Times New Roman" w:hAnsi="Times New Roman"/>
          <w:color w:val="000000" w:themeColor="text1"/>
          <w:sz w:val="24"/>
        </w:rPr>
        <w:t xml:space="preserve"> saab terviseseisundit parandada ka terviseteadlikkuse edendamisega, mis suurendab kontrolli oma tervise üle</w:t>
      </w:r>
      <w:r w:rsidR="1AFB4864" w:rsidRPr="01E08069">
        <w:rPr>
          <w:rFonts w:ascii="Times New Roman" w:hAnsi="Times New Roman"/>
          <w:color w:val="000000" w:themeColor="text1"/>
          <w:sz w:val="24"/>
        </w:rPr>
        <w:t>.</w:t>
      </w:r>
      <w:r w:rsidR="6B88E3D5" w:rsidRPr="00F275F3">
        <w:t xml:space="preserve"> </w:t>
      </w:r>
      <w:r w:rsidR="6B88E3D5" w:rsidRPr="01E08069">
        <w:rPr>
          <w:rFonts w:ascii="Times New Roman" w:hAnsi="Times New Roman"/>
          <w:color w:val="000000" w:themeColor="text1"/>
          <w:sz w:val="24"/>
        </w:rPr>
        <w:t xml:space="preserve">Alates 2024. aastast tõstetakse rinnavähi sõeluuringu sihtrühma vanusepiiri. Rinnavähk on Eesti naiste seas kõige enam levinud vähivorm ja umbes veerandil juhtudel on vähk diagnoosimise hetkel juba kaugele arenenud staadiumis. Eesti rinnavähi sõeluuringu programmi raames kutsutakse 50–68aastaseid naisi üles tegema iga kahe aasta tagant </w:t>
      </w:r>
      <w:proofErr w:type="spellStart"/>
      <w:r w:rsidR="6B88E3D5" w:rsidRPr="01E08069">
        <w:rPr>
          <w:rFonts w:ascii="Times New Roman" w:hAnsi="Times New Roman"/>
          <w:color w:val="000000" w:themeColor="text1"/>
          <w:sz w:val="24"/>
        </w:rPr>
        <w:t>mammogramm</w:t>
      </w:r>
      <w:proofErr w:type="spellEnd"/>
      <w:r w:rsidR="6B88E3D5" w:rsidRPr="01E08069">
        <w:rPr>
          <w:rFonts w:ascii="Times New Roman" w:hAnsi="Times New Roman"/>
          <w:color w:val="000000" w:themeColor="text1"/>
          <w:sz w:val="24"/>
        </w:rPr>
        <w:t>, kui nad ei ole seda teinud viimase 12 kuu jooksul ja kui neil ei ole olnud viimase viie aasta jooksul rinnavähki. Alates 2024. aastast tõstetakse sihtrühma vanuse ülempiir järk-järgult 74. eluaastale, millega sihtrühma vanusevahemik viiakse lähemale vahemikule 45–74, mida soovitatakse nõukogu 2022. aasta ajakohastatud soovituses.</w:t>
      </w:r>
      <w:r w:rsidR="00302C60" w:rsidRPr="01E08069">
        <w:rPr>
          <w:rStyle w:val="Allmrkuseviide"/>
          <w:rFonts w:ascii="Times New Roman" w:hAnsi="Times New Roman"/>
          <w:color w:val="000000" w:themeColor="text1"/>
          <w:sz w:val="24"/>
        </w:rPr>
        <w:footnoteReference w:id="170"/>
      </w:r>
    </w:p>
    <w:p w14:paraId="45198C5D" w14:textId="2F51B406" w:rsidR="00ED3690" w:rsidRPr="00ED3690" w:rsidRDefault="00ED3690" w:rsidP="0016210D">
      <w:pPr>
        <w:rPr>
          <w:rFonts w:ascii="Times New Roman" w:hAnsi="Times New Roman"/>
          <w:sz w:val="24"/>
        </w:rPr>
      </w:pPr>
    </w:p>
    <w:p w14:paraId="0EB48510" w14:textId="7129B342" w:rsidR="00ED3690" w:rsidRPr="00A32562" w:rsidRDefault="3357E431"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Mõju riigi julgeolekule ja välissuhtlusele</w:t>
      </w:r>
    </w:p>
    <w:p w14:paraId="666F161D" w14:textId="7713DD86" w:rsidR="00ED3690" w:rsidRPr="00ED3690" w:rsidRDefault="00ED3690" w:rsidP="0016210D">
      <w:pPr>
        <w:rPr>
          <w:rFonts w:ascii="Times New Roman" w:hAnsi="Times New Roman"/>
          <w:sz w:val="24"/>
        </w:rPr>
      </w:pPr>
    </w:p>
    <w:p w14:paraId="2D4B6276" w14:textId="320A15A3" w:rsidR="00ED3690" w:rsidRPr="00ED3690" w:rsidRDefault="55BC62AF" w:rsidP="0016210D">
      <w:pPr>
        <w:rPr>
          <w:rFonts w:ascii="Times New Roman" w:hAnsi="Times New Roman"/>
          <w:sz w:val="24"/>
        </w:rPr>
      </w:pPr>
      <w:r w:rsidRPr="00101F8C">
        <w:rPr>
          <w:rFonts w:ascii="Times New Roman" w:hAnsi="Times New Roman"/>
          <w:sz w:val="24"/>
        </w:rPr>
        <w:t>Ühtse</w:t>
      </w:r>
      <w:r w:rsidRPr="6018E984">
        <w:rPr>
          <w:rFonts w:ascii="Times New Roman" w:hAnsi="Times New Roman"/>
          <w:sz w:val="24"/>
        </w:rPr>
        <w:t xml:space="preserve"> Euroopa terviseruumi loomisel on Eesti Vabariik valmis terviseandme</w:t>
      </w:r>
      <w:r w:rsidR="009A233A">
        <w:rPr>
          <w:rFonts w:ascii="Times New Roman" w:hAnsi="Times New Roman"/>
          <w:sz w:val="24"/>
        </w:rPr>
        <w:t>id</w:t>
      </w:r>
      <w:r w:rsidRPr="6018E984">
        <w:rPr>
          <w:rFonts w:ascii="Times New Roman" w:hAnsi="Times New Roman"/>
          <w:sz w:val="24"/>
        </w:rPr>
        <w:t xml:space="preserve"> ohutu</w:t>
      </w:r>
      <w:r w:rsidR="009A233A">
        <w:rPr>
          <w:rFonts w:ascii="Times New Roman" w:hAnsi="Times New Roman"/>
          <w:sz w:val="24"/>
        </w:rPr>
        <w:t>lt</w:t>
      </w:r>
      <w:r w:rsidRPr="6018E984">
        <w:rPr>
          <w:rFonts w:ascii="Times New Roman" w:hAnsi="Times New Roman"/>
          <w:sz w:val="24"/>
        </w:rPr>
        <w:t xml:space="preserve"> ja turvalise</w:t>
      </w:r>
      <w:r w:rsidR="009A233A">
        <w:rPr>
          <w:rFonts w:ascii="Times New Roman" w:hAnsi="Times New Roman"/>
          <w:sz w:val="24"/>
        </w:rPr>
        <w:t>lt</w:t>
      </w:r>
      <w:r w:rsidRPr="6018E984">
        <w:rPr>
          <w:rFonts w:ascii="Times New Roman" w:hAnsi="Times New Roman"/>
          <w:sz w:val="24"/>
        </w:rPr>
        <w:t xml:space="preserve"> vahetam</w:t>
      </w:r>
      <w:r w:rsidR="009A233A">
        <w:rPr>
          <w:rFonts w:ascii="Times New Roman" w:hAnsi="Times New Roman"/>
          <w:sz w:val="24"/>
        </w:rPr>
        <w:t>a,</w:t>
      </w:r>
      <w:r w:rsidRPr="6018E984">
        <w:rPr>
          <w:rFonts w:ascii="Times New Roman" w:hAnsi="Times New Roman"/>
          <w:sz w:val="24"/>
        </w:rPr>
        <w:t xml:space="preserve"> kasutam</w:t>
      </w:r>
      <w:r w:rsidR="00E43EB8">
        <w:rPr>
          <w:rFonts w:ascii="Times New Roman" w:hAnsi="Times New Roman"/>
          <w:sz w:val="24"/>
        </w:rPr>
        <w:t>a ja</w:t>
      </w:r>
      <w:r w:rsidRPr="6018E984">
        <w:rPr>
          <w:rFonts w:ascii="Times New Roman" w:hAnsi="Times New Roman"/>
          <w:sz w:val="24"/>
        </w:rPr>
        <w:t xml:space="preserve"> taaskasutam</w:t>
      </w:r>
      <w:r w:rsidR="00E43EB8">
        <w:rPr>
          <w:rFonts w:ascii="Times New Roman" w:hAnsi="Times New Roman"/>
          <w:sz w:val="24"/>
        </w:rPr>
        <w:t>a.</w:t>
      </w:r>
      <w:r w:rsidRPr="6018E984">
        <w:rPr>
          <w:rFonts w:ascii="Times New Roman" w:hAnsi="Times New Roman"/>
          <w:sz w:val="24"/>
        </w:rPr>
        <w:t xml:space="preserve"> Oluline on välja töötada koostöös järelevalve</w:t>
      </w:r>
      <w:r w:rsidR="00E43EB8">
        <w:rPr>
          <w:rFonts w:ascii="Times New Roman" w:hAnsi="Times New Roman"/>
          <w:sz w:val="24"/>
        </w:rPr>
        <w:t>asutustega</w:t>
      </w:r>
      <w:r w:rsidRPr="6018E984">
        <w:rPr>
          <w:rFonts w:ascii="Times New Roman" w:hAnsi="Times New Roman"/>
          <w:sz w:val="24"/>
        </w:rPr>
        <w:t xml:space="preserve"> juhendid</w:t>
      </w:r>
      <w:r w:rsidR="00E43EB8">
        <w:rPr>
          <w:rFonts w:ascii="Times New Roman" w:hAnsi="Times New Roman"/>
          <w:sz w:val="24"/>
        </w:rPr>
        <w:t>, et</w:t>
      </w:r>
      <w:r w:rsidRPr="6018E984">
        <w:rPr>
          <w:rFonts w:ascii="Times New Roman" w:hAnsi="Times New Roman"/>
          <w:sz w:val="24"/>
        </w:rPr>
        <w:t xml:space="preserve"> taga</w:t>
      </w:r>
      <w:r w:rsidR="00E43EB8">
        <w:rPr>
          <w:rFonts w:ascii="Times New Roman" w:hAnsi="Times New Roman"/>
          <w:sz w:val="24"/>
        </w:rPr>
        <w:t>da</w:t>
      </w:r>
      <w:r w:rsidRPr="6018E984">
        <w:rPr>
          <w:rFonts w:ascii="Times New Roman" w:hAnsi="Times New Roman"/>
          <w:sz w:val="24"/>
        </w:rPr>
        <w:t xml:space="preserve"> piisavalt selged ja põhjalikud reeglid, mida tuleb kontrolli tehes jälgida. Ilma koostöös valminud reeglite</w:t>
      </w:r>
      <w:r w:rsidR="004A396D">
        <w:rPr>
          <w:rFonts w:ascii="Times New Roman" w:hAnsi="Times New Roman"/>
          <w:sz w:val="24"/>
        </w:rPr>
        <w:t>ta</w:t>
      </w:r>
      <w:r w:rsidRPr="6018E984">
        <w:rPr>
          <w:rFonts w:ascii="Times New Roman" w:hAnsi="Times New Roman"/>
          <w:sz w:val="24"/>
        </w:rPr>
        <w:t xml:space="preserve"> on keeruline tagada tõhusat ja selget järelevalvet. </w:t>
      </w:r>
    </w:p>
    <w:p w14:paraId="3E67A541" w14:textId="32DDB912" w:rsidR="00ED3690" w:rsidRPr="00ED3690" w:rsidRDefault="00ED3690" w:rsidP="0016210D">
      <w:pPr>
        <w:rPr>
          <w:rFonts w:ascii="Times New Roman" w:hAnsi="Times New Roman"/>
          <w:sz w:val="24"/>
        </w:rPr>
      </w:pPr>
    </w:p>
    <w:p w14:paraId="1A6E7A5F" w14:textId="00531B0F" w:rsidR="00ED3690" w:rsidRPr="00ED3690" w:rsidRDefault="006A10A2" w:rsidP="0016210D">
      <w:pPr>
        <w:rPr>
          <w:rFonts w:ascii="Times New Roman" w:hAnsi="Times New Roman"/>
          <w:sz w:val="24"/>
        </w:rPr>
      </w:pPr>
      <w:r w:rsidRPr="006A10A2">
        <w:rPr>
          <w:rFonts w:ascii="Times New Roman" w:hAnsi="Times New Roman"/>
          <w:sz w:val="24"/>
        </w:rPr>
        <w:t>Andmetöötluse rikkumised võivad ohustada riigi julgeolekut ning kahjustada Eesti mainet ja välissuhteid. Praegu peetakse Eesti IKT-valdkonda usaldusväärseks ja turvaliseks, mis toetab meie kuvandit tugevana e-riigina. Kavandatav muudatus aitab kaitsta inimesi võimaliku diskrimineerimise eest geeniandmete põhjal ning ühtlustab riigisiseseid regulatsioone Euroopa andmekaitseraamistikuga (IKÜM).</w:t>
      </w:r>
    </w:p>
    <w:p w14:paraId="7027DEF7" w14:textId="29BA7C2C" w:rsidR="00ED3690" w:rsidRPr="00ED3690" w:rsidRDefault="00ED3690" w:rsidP="0016210D">
      <w:pPr>
        <w:rPr>
          <w:rFonts w:ascii="Times New Roman" w:hAnsi="Times New Roman"/>
          <w:sz w:val="24"/>
        </w:rPr>
      </w:pPr>
    </w:p>
    <w:p w14:paraId="3B2FEFED" w14:textId="311C1898" w:rsidR="00ED3690" w:rsidRPr="00ED3690" w:rsidRDefault="0F1D0857" w:rsidP="0016210D">
      <w:pPr>
        <w:rPr>
          <w:rFonts w:ascii="Times New Roman" w:hAnsi="Times New Roman"/>
          <w:sz w:val="24"/>
        </w:rPr>
      </w:pPr>
      <w:r w:rsidRPr="6018E984">
        <w:rPr>
          <w:rFonts w:ascii="Times New Roman" w:hAnsi="Times New Roman"/>
          <w:sz w:val="24"/>
        </w:rPr>
        <w:t>Genoomiandmeid töödeldakse riiklikes andmekogudes, mis läbivad regulaarse auditeerimis</w:t>
      </w:r>
      <w:r w:rsidR="001050A7">
        <w:rPr>
          <w:rFonts w:ascii="Times New Roman" w:hAnsi="Times New Roman"/>
          <w:sz w:val="24"/>
        </w:rPr>
        <w:t>e ja</w:t>
      </w:r>
      <w:r w:rsidRPr="6018E984">
        <w:rPr>
          <w:rFonts w:ascii="Times New Roman" w:hAnsi="Times New Roman"/>
          <w:sz w:val="24"/>
        </w:rPr>
        <w:t xml:space="preserve"> järgivad E-ITS</w:t>
      </w:r>
      <w:r w:rsidR="001050A7">
        <w:rPr>
          <w:rFonts w:ascii="Times New Roman" w:hAnsi="Times New Roman"/>
          <w:sz w:val="24"/>
        </w:rPr>
        <w:t>-</w:t>
      </w:r>
      <w:proofErr w:type="spellStart"/>
      <w:r w:rsidR="001050A7">
        <w:rPr>
          <w:rFonts w:ascii="Times New Roman" w:hAnsi="Times New Roman"/>
          <w:sz w:val="24"/>
        </w:rPr>
        <w:t>is</w:t>
      </w:r>
      <w:proofErr w:type="spellEnd"/>
      <w:r w:rsidRPr="6018E984">
        <w:rPr>
          <w:rFonts w:ascii="Times New Roman" w:hAnsi="Times New Roman"/>
          <w:sz w:val="24"/>
        </w:rPr>
        <w:t xml:space="preserve"> kirjeldatud turvameetmeid</w:t>
      </w:r>
      <w:r w:rsidR="0062741B">
        <w:rPr>
          <w:rFonts w:ascii="Times New Roman" w:hAnsi="Times New Roman"/>
          <w:sz w:val="24"/>
        </w:rPr>
        <w:t>, et</w:t>
      </w:r>
      <w:r w:rsidRPr="6018E984">
        <w:rPr>
          <w:rFonts w:ascii="Times New Roman" w:hAnsi="Times New Roman"/>
          <w:sz w:val="24"/>
        </w:rPr>
        <w:t xml:space="preserve"> taga</w:t>
      </w:r>
      <w:r w:rsidR="0062741B">
        <w:rPr>
          <w:rFonts w:ascii="Times New Roman" w:hAnsi="Times New Roman"/>
          <w:sz w:val="24"/>
        </w:rPr>
        <w:t>da</w:t>
      </w:r>
      <w:r w:rsidRPr="6018E984">
        <w:rPr>
          <w:rFonts w:ascii="Times New Roman" w:hAnsi="Times New Roman"/>
          <w:sz w:val="24"/>
        </w:rPr>
        <w:t xml:space="preserve"> andmete turvalisus vastavalt andmekogu määratud turvaklassile. Andmeid vahetatakse turvaliste kanalite kaudu, </w:t>
      </w:r>
      <w:r w:rsidR="00313659">
        <w:rPr>
          <w:rFonts w:ascii="Times New Roman" w:hAnsi="Times New Roman"/>
          <w:sz w:val="24"/>
        </w:rPr>
        <w:t xml:space="preserve">et </w:t>
      </w:r>
      <w:r w:rsidRPr="6018E984">
        <w:rPr>
          <w:rFonts w:ascii="Times New Roman" w:hAnsi="Times New Roman"/>
          <w:sz w:val="24"/>
        </w:rPr>
        <w:t>taga</w:t>
      </w:r>
      <w:r w:rsidR="00313659">
        <w:rPr>
          <w:rFonts w:ascii="Times New Roman" w:hAnsi="Times New Roman"/>
          <w:sz w:val="24"/>
        </w:rPr>
        <w:t>da</w:t>
      </w:r>
      <w:r w:rsidRPr="6018E984">
        <w:rPr>
          <w:rFonts w:ascii="Times New Roman" w:hAnsi="Times New Roman"/>
          <w:sz w:val="24"/>
        </w:rPr>
        <w:t xml:space="preserve"> andmete terviklus, käideldavus ja konfidentsiaalsus. Ee</w:t>
      </w:r>
      <w:r w:rsidR="00313659">
        <w:rPr>
          <w:rFonts w:ascii="Times New Roman" w:hAnsi="Times New Roman"/>
          <w:sz w:val="24"/>
        </w:rPr>
        <w:t>spool</w:t>
      </w:r>
      <w:r w:rsidRPr="6018E984">
        <w:rPr>
          <w:rFonts w:ascii="Times New Roman" w:hAnsi="Times New Roman"/>
          <w:sz w:val="24"/>
        </w:rPr>
        <w:t xml:space="preserve"> mainitu tagab andmete kõrgendatud kaitsetaseme </w:t>
      </w:r>
      <w:r w:rsidR="00313659">
        <w:rPr>
          <w:rFonts w:ascii="Times New Roman" w:hAnsi="Times New Roman"/>
          <w:sz w:val="24"/>
        </w:rPr>
        <w:t>ja</w:t>
      </w:r>
      <w:r w:rsidRPr="6018E984">
        <w:rPr>
          <w:rFonts w:ascii="Times New Roman" w:hAnsi="Times New Roman"/>
          <w:sz w:val="24"/>
        </w:rPr>
        <w:t xml:space="preserve"> süsteemide turvalisuse.</w:t>
      </w:r>
    </w:p>
    <w:p w14:paraId="69B57779" w14:textId="5A772BE2" w:rsidR="6018E984" w:rsidRDefault="6018E984" w:rsidP="0016210D">
      <w:pPr>
        <w:rPr>
          <w:rFonts w:ascii="Times New Roman" w:hAnsi="Times New Roman"/>
          <w:sz w:val="24"/>
        </w:rPr>
      </w:pPr>
    </w:p>
    <w:p w14:paraId="61A2A387" w14:textId="0B161E0E" w:rsidR="00ED3690" w:rsidRPr="00ED3690" w:rsidRDefault="6A226FE2" w:rsidP="0016210D">
      <w:pPr>
        <w:rPr>
          <w:rFonts w:ascii="Times New Roman" w:hAnsi="Times New Roman"/>
          <w:sz w:val="24"/>
        </w:rPr>
      </w:pPr>
      <w:r w:rsidRPr="75CF7F17">
        <w:rPr>
          <w:rFonts w:ascii="Times New Roman" w:hAnsi="Times New Roman"/>
          <w:sz w:val="24"/>
        </w:rPr>
        <w:t xml:space="preserve">Eesti </w:t>
      </w:r>
      <w:r w:rsidR="00E957BA">
        <w:rPr>
          <w:rFonts w:ascii="Times New Roman" w:hAnsi="Times New Roman"/>
          <w:sz w:val="24"/>
        </w:rPr>
        <w:t>teeb</w:t>
      </w:r>
      <w:r w:rsidRPr="75CF7F17">
        <w:rPr>
          <w:rFonts w:ascii="Times New Roman" w:hAnsi="Times New Roman"/>
          <w:sz w:val="24"/>
        </w:rPr>
        <w:t xml:space="preserve"> positiivselt unikaalseks </w:t>
      </w:r>
      <w:r w:rsidR="00E957BA">
        <w:rPr>
          <w:rFonts w:ascii="Times New Roman" w:hAnsi="Times New Roman"/>
          <w:sz w:val="24"/>
        </w:rPr>
        <w:t>ja</w:t>
      </w:r>
      <w:r w:rsidRPr="75CF7F17">
        <w:rPr>
          <w:rFonts w:ascii="Times New Roman" w:hAnsi="Times New Roman"/>
          <w:sz w:val="24"/>
        </w:rPr>
        <w:t xml:space="preserve"> koostööpartneritele atraktiivseks suurepärane kombinatsioon väga tõhusatest riiklikest e-teenustest</w:t>
      </w:r>
      <w:r w:rsidR="000072C7">
        <w:rPr>
          <w:rFonts w:ascii="Times New Roman" w:hAnsi="Times New Roman"/>
          <w:sz w:val="24"/>
        </w:rPr>
        <w:t>,</w:t>
      </w:r>
      <w:r w:rsidRPr="75CF7F17">
        <w:rPr>
          <w:rFonts w:ascii="Times New Roman" w:hAnsi="Times New Roman"/>
          <w:sz w:val="24"/>
        </w:rPr>
        <w:t xml:space="preserve"> tsentraalse tervishoiu</w:t>
      </w:r>
      <w:r w:rsidR="274F7CF3" w:rsidRPr="75CF7F17">
        <w:rPr>
          <w:rFonts w:ascii="Times New Roman" w:hAnsi="Times New Roman"/>
          <w:sz w:val="24"/>
        </w:rPr>
        <w:t>taristu</w:t>
      </w:r>
      <w:r w:rsidRPr="75CF7F17">
        <w:rPr>
          <w:rFonts w:ascii="Times New Roman" w:hAnsi="Times New Roman"/>
          <w:sz w:val="24"/>
        </w:rPr>
        <w:t xml:space="preserve"> olemasolu, väike</w:t>
      </w:r>
      <w:r w:rsidR="01CAE134" w:rsidRPr="75CF7F17">
        <w:rPr>
          <w:rFonts w:ascii="Times New Roman" w:hAnsi="Times New Roman"/>
          <w:sz w:val="24"/>
        </w:rPr>
        <w:t xml:space="preserve"> </w:t>
      </w:r>
      <w:r w:rsidRPr="75CF7F17">
        <w:rPr>
          <w:rFonts w:ascii="Times New Roman" w:hAnsi="Times New Roman"/>
          <w:sz w:val="24"/>
        </w:rPr>
        <w:t>rahvaarv ja progressiivne ühiskond</w:t>
      </w:r>
      <w:r w:rsidR="03CD2DA0" w:rsidRPr="75CF7F17">
        <w:rPr>
          <w:rFonts w:ascii="Times New Roman" w:hAnsi="Times New Roman"/>
          <w:sz w:val="24"/>
        </w:rPr>
        <w:t>, mis võimaldab paindlikult ja suhteliselt kiiresti ellu viia uuendusi</w:t>
      </w:r>
      <w:r w:rsidR="00C95FBB">
        <w:rPr>
          <w:rFonts w:ascii="Times New Roman" w:hAnsi="Times New Roman"/>
          <w:sz w:val="24"/>
        </w:rPr>
        <w:t>, samuti</w:t>
      </w:r>
      <w:r w:rsidRPr="75CF7F17">
        <w:rPr>
          <w:rFonts w:ascii="Times New Roman" w:hAnsi="Times New Roman"/>
          <w:sz w:val="24"/>
        </w:rPr>
        <w:t xml:space="preserve"> usaldusväärne ja funktsionaalne</w:t>
      </w:r>
      <w:r w:rsidR="1158EED5" w:rsidRPr="75CF7F17">
        <w:rPr>
          <w:rFonts w:ascii="Times New Roman" w:hAnsi="Times New Roman"/>
          <w:sz w:val="24"/>
        </w:rPr>
        <w:t xml:space="preserve"> </w:t>
      </w:r>
      <w:r w:rsidRPr="75CF7F17">
        <w:rPr>
          <w:rFonts w:ascii="Times New Roman" w:hAnsi="Times New Roman"/>
          <w:sz w:val="24"/>
        </w:rPr>
        <w:t>õigusraamistik terviseandmete privaatseks ja turvaliseks</w:t>
      </w:r>
      <w:r w:rsidR="5327CCD0" w:rsidRPr="75CF7F17">
        <w:rPr>
          <w:rFonts w:ascii="Times New Roman" w:hAnsi="Times New Roman"/>
          <w:sz w:val="24"/>
        </w:rPr>
        <w:t xml:space="preserve"> </w:t>
      </w:r>
      <w:r w:rsidRPr="75CF7F17">
        <w:rPr>
          <w:rFonts w:ascii="Times New Roman" w:hAnsi="Times New Roman"/>
          <w:sz w:val="24"/>
        </w:rPr>
        <w:t xml:space="preserve">käitlemiseks. </w:t>
      </w:r>
      <w:r w:rsidR="49E9D3C9" w:rsidRPr="75CF7F17">
        <w:rPr>
          <w:rFonts w:ascii="Times New Roman" w:hAnsi="Times New Roman"/>
          <w:sz w:val="24"/>
        </w:rPr>
        <w:t xml:space="preserve">Meil on hoolimata kõigist </w:t>
      </w:r>
      <w:r w:rsidR="42BC6335" w:rsidRPr="75CF7F17">
        <w:rPr>
          <w:rFonts w:ascii="Times New Roman" w:hAnsi="Times New Roman"/>
          <w:sz w:val="24"/>
        </w:rPr>
        <w:t xml:space="preserve">viimastel aastatel avaldunud </w:t>
      </w:r>
      <w:r w:rsidR="49E9D3C9" w:rsidRPr="75CF7F17">
        <w:rPr>
          <w:rFonts w:ascii="Times New Roman" w:hAnsi="Times New Roman"/>
          <w:sz w:val="24"/>
        </w:rPr>
        <w:t>mõjureist siiski turvalised ja hästi</w:t>
      </w:r>
      <w:r w:rsidR="6B460A00" w:rsidRPr="75CF7F17">
        <w:rPr>
          <w:rFonts w:ascii="Times New Roman" w:hAnsi="Times New Roman"/>
          <w:sz w:val="24"/>
        </w:rPr>
        <w:t xml:space="preserve"> </w:t>
      </w:r>
      <w:r w:rsidRPr="75CF7F17">
        <w:rPr>
          <w:rFonts w:ascii="Times New Roman" w:hAnsi="Times New Roman"/>
          <w:sz w:val="24"/>
        </w:rPr>
        <w:t>toimiva</w:t>
      </w:r>
      <w:r w:rsidR="33DA9F1D" w:rsidRPr="75CF7F17">
        <w:rPr>
          <w:rFonts w:ascii="Times New Roman" w:hAnsi="Times New Roman"/>
          <w:sz w:val="24"/>
        </w:rPr>
        <w:t>d</w:t>
      </w:r>
      <w:r w:rsidRPr="75CF7F17">
        <w:rPr>
          <w:rFonts w:ascii="Times New Roman" w:hAnsi="Times New Roman"/>
          <w:sz w:val="24"/>
        </w:rPr>
        <w:t xml:space="preserve"> tervishoiuteenus</w:t>
      </w:r>
      <w:r w:rsidR="19AE9726" w:rsidRPr="75CF7F17">
        <w:rPr>
          <w:rFonts w:ascii="Times New Roman" w:hAnsi="Times New Roman"/>
          <w:sz w:val="24"/>
        </w:rPr>
        <w:t>ed</w:t>
      </w:r>
      <w:r w:rsidRPr="75CF7F17">
        <w:rPr>
          <w:rFonts w:ascii="Times New Roman" w:hAnsi="Times New Roman"/>
          <w:sz w:val="24"/>
        </w:rPr>
        <w:t xml:space="preserve">, maailmatasemel </w:t>
      </w:r>
      <w:r w:rsidR="519FFC5D" w:rsidRPr="75CF7F17">
        <w:rPr>
          <w:rFonts w:ascii="Times New Roman" w:hAnsi="Times New Roman"/>
          <w:sz w:val="24"/>
        </w:rPr>
        <w:t xml:space="preserve">klinitsistid, </w:t>
      </w:r>
      <w:r w:rsidRPr="75CF7F17">
        <w:rPr>
          <w:rFonts w:ascii="Times New Roman" w:hAnsi="Times New Roman"/>
          <w:sz w:val="24"/>
        </w:rPr>
        <w:t>teadus- ja</w:t>
      </w:r>
      <w:r w:rsidR="38F48E3A" w:rsidRPr="75CF7F17">
        <w:rPr>
          <w:rFonts w:ascii="Times New Roman" w:hAnsi="Times New Roman"/>
          <w:sz w:val="24"/>
        </w:rPr>
        <w:t xml:space="preserve"> </w:t>
      </w:r>
      <w:r w:rsidRPr="75CF7F17">
        <w:rPr>
          <w:rFonts w:ascii="Times New Roman" w:hAnsi="Times New Roman"/>
          <w:sz w:val="24"/>
        </w:rPr>
        <w:t xml:space="preserve">arendustegevuse võimekus ning </w:t>
      </w:r>
      <w:r w:rsidR="41ECE37A" w:rsidRPr="75CF7F17">
        <w:rPr>
          <w:rFonts w:ascii="Times New Roman" w:hAnsi="Times New Roman"/>
          <w:sz w:val="24"/>
        </w:rPr>
        <w:t xml:space="preserve">sõbralik ettevõtluskultuur. </w:t>
      </w:r>
      <w:r w:rsidR="51676F34" w:rsidRPr="75CF7F17">
        <w:rPr>
          <w:rFonts w:ascii="Times New Roman" w:hAnsi="Times New Roman"/>
          <w:sz w:val="24"/>
        </w:rPr>
        <w:t xml:space="preserve">Seetõttu on </w:t>
      </w:r>
      <w:r w:rsidR="58EAB5C8" w:rsidRPr="75CF7F17">
        <w:rPr>
          <w:rFonts w:ascii="Times New Roman" w:hAnsi="Times New Roman"/>
          <w:sz w:val="24"/>
        </w:rPr>
        <w:t xml:space="preserve">Eestil </w:t>
      </w:r>
      <w:r w:rsidR="27E37A67" w:rsidRPr="75CF7F17">
        <w:rPr>
          <w:rFonts w:ascii="Times New Roman" w:hAnsi="Times New Roman"/>
          <w:sz w:val="24"/>
        </w:rPr>
        <w:t xml:space="preserve">väikse ja kiirelt kohaneva riigina </w:t>
      </w:r>
      <w:r w:rsidR="58EAB5C8" w:rsidRPr="75CF7F17">
        <w:rPr>
          <w:rFonts w:ascii="Times New Roman" w:hAnsi="Times New Roman"/>
          <w:sz w:val="24"/>
        </w:rPr>
        <w:t xml:space="preserve">väga tugev potentsiaal olla globaalne lipulaev </w:t>
      </w:r>
      <w:r w:rsidR="429D7D05" w:rsidRPr="75CF7F17">
        <w:rPr>
          <w:rFonts w:ascii="Times New Roman" w:hAnsi="Times New Roman"/>
          <w:sz w:val="24"/>
        </w:rPr>
        <w:t xml:space="preserve">uudsete digitehnoloogiate kasutuselevõtu, sündmuspõhise andmevahetuse rakendamise ning rahvusvahelise teadmusvahetuse ja koostöö najal nii </w:t>
      </w:r>
      <w:r w:rsidR="00D02AFA">
        <w:rPr>
          <w:rFonts w:ascii="Times New Roman" w:hAnsi="Times New Roman"/>
          <w:sz w:val="24"/>
        </w:rPr>
        <w:t>riigisi</w:t>
      </w:r>
      <w:r w:rsidR="009F0A71">
        <w:rPr>
          <w:rFonts w:ascii="Times New Roman" w:hAnsi="Times New Roman"/>
          <w:sz w:val="24"/>
        </w:rPr>
        <w:t>se</w:t>
      </w:r>
      <w:r w:rsidR="00354358">
        <w:rPr>
          <w:rFonts w:ascii="Times New Roman" w:hAnsi="Times New Roman"/>
          <w:sz w:val="24"/>
        </w:rPr>
        <w:t>se</w:t>
      </w:r>
      <w:r w:rsidR="67ABDDAA" w:rsidRPr="75CF7F17">
        <w:rPr>
          <w:rFonts w:ascii="Times New Roman" w:hAnsi="Times New Roman"/>
          <w:sz w:val="24"/>
        </w:rPr>
        <w:t xml:space="preserve"> kui </w:t>
      </w:r>
      <w:r w:rsidR="00D02AFA">
        <w:rPr>
          <w:rFonts w:ascii="Times New Roman" w:hAnsi="Times New Roman"/>
          <w:sz w:val="24"/>
        </w:rPr>
        <w:t xml:space="preserve">ka </w:t>
      </w:r>
      <w:r w:rsidR="67ABDDAA" w:rsidRPr="75CF7F17">
        <w:rPr>
          <w:rFonts w:ascii="Times New Roman" w:hAnsi="Times New Roman"/>
          <w:sz w:val="24"/>
        </w:rPr>
        <w:t>piiriüle</w:t>
      </w:r>
      <w:r w:rsidR="00354358">
        <w:rPr>
          <w:rFonts w:ascii="Times New Roman" w:hAnsi="Times New Roman"/>
          <w:sz w:val="24"/>
        </w:rPr>
        <w:t>se</w:t>
      </w:r>
      <w:r w:rsidR="67ABDDAA" w:rsidRPr="75CF7F17">
        <w:rPr>
          <w:rFonts w:ascii="Times New Roman" w:hAnsi="Times New Roman"/>
          <w:sz w:val="24"/>
        </w:rPr>
        <w:t xml:space="preserve"> </w:t>
      </w:r>
      <w:r w:rsidR="58EAB5C8" w:rsidRPr="75CF7F17">
        <w:rPr>
          <w:rFonts w:ascii="Times New Roman" w:hAnsi="Times New Roman"/>
          <w:sz w:val="24"/>
        </w:rPr>
        <w:t>personaalmeditsiini võimekus</w:t>
      </w:r>
      <w:r w:rsidR="001630D9">
        <w:rPr>
          <w:rFonts w:ascii="Times New Roman" w:hAnsi="Times New Roman"/>
          <w:sz w:val="24"/>
        </w:rPr>
        <w:t>e loomisega</w:t>
      </w:r>
      <w:r w:rsidR="58EAB5C8" w:rsidRPr="75CF7F17">
        <w:rPr>
          <w:rFonts w:ascii="Times New Roman" w:hAnsi="Times New Roman"/>
          <w:sz w:val="24"/>
        </w:rPr>
        <w:t xml:space="preserve"> </w:t>
      </w:r>
      <w:r w:rsidR="79EC8F2C" w:rsidRPr="75CF7F17">
        <w:rPr>
          <w:rFonts w:ascii="Times New Roman" w:hAnsi="Times New Roman"/>
          <w:sz w:val="24"/>
        </w:rPr>
        <w:t>ning</w:t>
      </w:r>
      <w:r w:rsidR="58EAB5C8" w:rsidRPr="75CF7F17">
        <w:rPr>
          <w:rFonts w:ascii="Times New Roman" w:hAnsi="Times New Roman"/>
          <w:sz w:val="24"/>
        </w:rPr>
        <w:t xml:space="preserve"> </w:t>
      </w:r>
      <w:r w:rsidR="15D4AE5B" w:rsidRPr="75CF7F17">
        <w:rPr>
          <w:rFonts w:ascii="Times New Roman" w:hAnsi="Times New Roman"/>
          <w:sz w:val="24"/>
        </w:rPr>
        <w:t xml:space="preserve">pikas plaanis ehk isegi </w:t>
      </w:r>
      <w:r w:rsidR="58EAB5C8" w:rsidRPr="75CF7F17">
        <w:rPr>
          <w:rFonts w:ascii="Times New Roman" w:hAnsi="Times New Roman"/>
          <w:sz w:val="24"/>
        </w:rPr>
        <w:t>realiseerida</w:t>
      </w:r>
      <w:r w:rsidR="277E0CA3" w:rsidRPr="75CF7F17">
        <w:rPr>
          <w:rFonts w:ascii="Times New Roman" w:hAnsi="Times New Roman"/>
          <w:sz w:val="24"/>
        </w:rPr>
        <w:t xml:space="preserve"> </w:t>
      </w:r>
      <w:r w:rsidR="58EAB5C8" w:rsidRPr="75CF7F17">
        <w:rPr>
          <w:rFonts w:ascii="Times New Roman" w:hAnsi="Times New Roman"/>
          <w:sz w:val="24"/>
        </w:rPr>
        <w:t xml:space="preserve">kasu </w:t>
      </w:r>
      <w:r w:rsidR="00FA0591">
        <w:rPr>
          <w:rFonts w:ascii="Times New Roman" w:hAnsi="Times New Roman"/>
          <w:sz w:val="24"/>
        </w:rPr>
        <w:t>tervishoiu</w:t>
      </w:r>
      <w:r w:rsidR="58EAB5C8" w:rsidRPr="75CF7F17">
        <w:rPr>
          <w:rFonts w:ascii="Times New Roman" w:hAnsi="Times New Roman"/>
          <w:sz w:val="24"/>
        </w:rPr>
        <w:t>kulude alandamise kaudu</w:t>
      </w:r>
      <w:r w:rsidR="5B524286" w:rsidRPr="75CF7F17">
        <w:rPr>
          <w:rFonts w:ascii="Times New Roman" w:hAnsi="Times New Roman"/>
          <w:sz w:val="24"/>
        </w:rPr>
        <w:t xml:space="preserve"> ja koormuse </w:t>
      </w:r>
      <w:r w:rsidR="00304F79">
        <w:rPr>
          <w:rFonts w:ascii="Times New Roman" w:hAnsi="Times New Roman"/>
          <w:sz w:val="24"/>
        </w:rPr>
        <w:t>vähendamise</w:t>
      </w:r>
      <w:r w:rsidR="5B524286" w:rsidRPr="75CF7F17">
        <w:rPr>
          <w:rFonts w:ascii="Times New Roman" w:hAnsi="Times New Roman"/>
          <w:sz w:val="24"/>
        </w:rPr>
        <w:t xml:space="preserve"> kaudu tervishoiusüsteemile tervikuna</w:t>
      </w:r>
      <w:r w:rsidR="00B77F35">
        <w:rPr>
          <w:rFonts w:ascii="Times New Roman" w:hAnsi="Times New Roman"/>
          <w:sz w:val="24"/>
        </w:rPr>
        <w:t>.</w:t>
      </w:r>
      <w:r w:rsidR="0010448E">
        <w:rPr>
          <w:rFonts w:ascii="Times New Roman" w:hAnsi="Times New Roman"/>
          <w:sz w:val="24"/>
        </w:rPr>
        <w:t xml:space="preserve"> See p</w:t>
      </w:r>
      <w:r w:rsidR="58EAB5C8" w:rsidRPr="75CF7F17">
        <w:rPr>
          <w:rFonts w:ascii="Times New Roman" w:hAnsi="Times New Roman"/>
          <w:sz w:val="24"/>
        </w:rPr>
        <w:t>aranda</w:t>
      </w:r>
      <w:r w:rsidR="00022D0B">
        <w:rPr>
          <w:rFonts w:ascii="Times New Roman" w:hAnsi="Times New Roman"/>
          <w:sz w:val="24"/>
        </w:rPr>
        <w:t>b</w:t>
      </w:r>
      <w:r w:rsidR="58EAB5C8" w:rsidRPr="75CF7F17">
        <w:rPr>
          <w:rFonts w:ascii="Times New Roman" w:hAnsi="Times New Roman"/>
          <w:sz w:val="24"/>
        </w:rPr>
        <w:t xml:space="preserve"> elanike</w:t>
      </w:r>
      <w:r w:rsidR="0012600C" w:rsidRPr="75CF7F17">
        <w:rPr>
          <w:rFonts w:ascii="Times New Roman" w:hAnsi="Times New Roman"/>
          <w:sz w:val="24"/>
        </w:rPr>
        <w:t xml:space="preserve"> </w:t>
      </w:r>
      <w:r w:rsidR="58EAB5C8" w:rsidRPr="75CF7F17">
        <w:rPr>
          <w:rFonts w:ascii="Times New Roman" w:hAnsi="Times New Roman"/>
          <w:sz w:val="24"/>
        </w:rPr>
        <w:t>heaolu ja stimuleeri</w:t>
      </w:r>
      <w:r w:rsidR="00022D0B">
        <w:rPr>
          <w:rFonts w:ascii="Times New Roman" w:hAnsi="Times New Roman"/>
          <w:sz w:val="24"/>
        </w:rPr>
        <w:t>b</w:t>
      </w:r>
      <w:r w:rsidR="58EAB5C8" w:rsidRPr="75CF7F17">
        <w:rPr>
          <w:rFonts w:ascii="Times New Roman" w:hAnsi="Times New Roman"/>
          <w:sz w:val="24"/>
        </w:rPr>
        <w:t xml:space="preserve"> uut majandusarengut</w:t>
      </w:r>
      <w:r w:rsidR="00C817F8">
        <w:rPr>
          <w:rFonts w:ascii="Times New Roman" w:hAnsi="Times New Roman"/>
          <w:sz w:val="24"/>
        </w:rPr>
        <w:t xml:space="preserve"> ning võimaldab</w:t>
      </w:r>
      <w:r w:rsidR="3AD9D8C3" w:rsidRPr="75CF7F17">
        <w:rPr>
          <w:rFonts w:ascii="Times New Roman" w:hAnsi="Times New Roman"/>
          <w:sz w:val="24"/>
        </w:rPr>
        <w:t xml:space="preserve"> </w:t>
      </w:r>
      <w:r w:rsidR="3AD9D8C3" w:rsidRPr="75CF7F17">
        <w:rPr>
          <w:rFonts w:ascii="Times New Roman" w:hAnsi="Times New Roman"/>
          <w:sz w:val="24"/>
        </w:rPr>
        <w:lastRenderedPageBreak/>
        <w:t xml:space="preserve">inimestele </w:t>
      </w:r>
      <w:proofErr w:type="spellStart"/>
      <w:r w:rsidR="3AD9D8C3" w:rsidRPr="75CF7F17">
        <w:rPr>
          <w:rFonts w:ascii="Times New Roman" w:hAnsi="Times New Roman"/>
          <w:sz w:val="24"/>
        </w:rPr>
        <w:t>inimkeskseid</w:t>
      </w:r>
      <w:proofErr w:type="spellEnd"/>
      <w:r w:rsidR="3AD9D8C3" w:rsidRPr="75CF7F17">
        <w:rPr>
          <w:rFonts w:ascii="Times New Roman" w:hAnsi="Times New Roman"/>
          <w:sz w:val="24"/>
        </w:rPr>
        <w:t xml:space="preserve"> teenuseid </w:t>
      </w:r>
      <w:r w:rsidR="00C817F8">
        <w:rPr>
          <w:rFonts w:ascii="Times New Roman" w:hAnsi="Times New Roman"/>
          <w:sz w:val="24"/>
        </w:rPr>
        <w:t>ja</w:t>
      </w:r>
      <w:r w:rsidR="3AD9D8C3" w:rsidRPr="75CF7F17">
        <w:rPr>
          <w:rFonts w:ascii="Times New Roman" w:hAnsi="Times New Roman"/>
          <w:sz w:val="24"/>
        </w:rPr>
        <w:t xml:space="preserve"> rohkem tervemalt elatud aastaid elukaarel. </w:t>
      </w:r>
      <w:r w:rsidR="5FD9E9F0" w:rsidRPr="75CF7F17">
        <w:rPr>
          <w:rFonts w:ascii="Times New Roman" w:hAnsi="Times New Roman"/>
          <w:sz w:val="24"/>
        </w:rPr>
        <w:t>Samuti on sellistel uudsetel tervisetehnoloogia lahendustel suur ekspordipotentsiaal rahvusvahelises</w:t>
      </w:r>
      <w:r w:rsidR="58EAB5C8" w:rsidRPr="75CF7F17">
        <w:rPr>
          <w:rFonts w:ascii="Times New Roman" w:hAnsi="Times New Roman"/>
          <w:sz w:val="24"/>
        </w:rPr>
        <w:t xml:space="preserve"> personaalmeditsiini ökosüsteemis.</w:t>
      </w:r>
    </w:p>
    <w:p w14:paraId="210ECF6C" w14:textId="57FDE7E8" w:rsidR="3BFCAE6E" w:rsidRDefault="3BFCAE6E" w:rsidP="0016210D">
      <w:pPr>
        <w:rPr>
          <w:rFonts w:ascii="Times New Roman" w:hAnsi="Times New Roman"/>
          <w:sz w:val="24"/>
        </w:rPr>
      </w:pPr>
    </w:p>
    <w:p w14:paraId="642F23F3" w14:textId="3FA657EF" w:rsidR="7E286B57" w:rsidRDefault="7D5BE202" w:rsidP="0016210D">
      <w:pPr>
        <w:rPr>
          <w:rFonts w:ascii="Times New Roman" w:hAnsi="Times New Roman"/>
          <w:sz w:val="24"/>
        </w:rPr>
      </w:pPr>
      <w:r w:rsidRPr="01E08069">
        <w:rPr>
          <w:rFonts w:ascii="Times New Roman" w:hAnsi="Times New Roman"/>
          <w:sz w:val="24"/>
        </w:rPr>
        <w:t xml:space="preserve">Globaalsete terviseprobleemide lahendamine ja </w:t>
      </w:r>
      <w:r w:rsidR="36260792" w:rsidRPr="01E08069">
        <w:rPr>
          <w:rFonts w:ascii="Times New Roman" w:hAnsi="Times New Roman"/>
          <w:sz w:val="24"/>
        </w:rPr>
        <w:t>personaalmeditsiin</w:t>
      </w:r>
      <w:r w:rsidRPr="01E08069">
        <w:rPr>
          <w:rFonts w:ascii="Times New Roman" w:hAnsi="Times New Roman"/>
          <w:sz w:val="24"/>
        </w:rPr>
        <w:t xml:space="preserve">i üldise kättesaadavuse saavutamine on võimalik ainult kõigil tasanditel koostööd arendades ja tugevdades: Euroopa piirkondlikul, riiklikul, riikidevahelisel ja rahvusvahelisel tasandil. Koostöö tuleb edendada teadlaste, otsustajate ja poliitikakujundajate, erasektori (väiksemad biotehnoloogiaettevõtted ja tööstus), tervishoiutöötajate </w:t>
      </w:r>
      <w:r w:rsidR="0C2B7ECD" w:rsidRPr="01E08069">
        <w:rPr>
          <w:rFonts w:ascii="Times New Roman" w:hAnsi="Times New Roman"/>
          <w:sz w:val="24"/>
        </w:rPr>
        <w:t>ja</w:t>
      </w:r>
      <w:r w:rsidRPr="01E08069">
        <w:rPr>
          <w:rFonts w:ascii="Times New Roman" w:hAnsi="Times New Roman"/>
          <w:sz w:val="24"/>
        </w:rPr>
        <w:t xml:space="preserve"> kodanikuühiskonna vahel, samuti olemasolevate infrastruktuuride ja tulevikus arendatavate platvormide vahel</w:t>
      </w:r>
      <w:r w:rsidR="0C2B7ECD" w:rsidRPr="01E08069">
        <w:rPr>
          <w:rFonts w:ascii="Times New Roman" w:hAnsi="Times New Roman"/>
          <w:sz w:val="24"/>
        </w:rPr>
        <w:t>.</w:t>
      </w:r>
      <w:r w:rsidR="7E286B57" w:rsidRPr="01E08069">
        <w:rPr>
          <w:rStyle w:val="Allmrkuseviide"/>
          <w:rFonts w:ascii="Times New Roman" w:hAnsi="Times New Roman"/>
          <w:sz w:val="24"/>
        </w:rPr>
        <w:footnoteReference w:id="171"/>
      </w:r>
    </w:p>
    <w:p w14:paraId="487AAE82" w14:textId="1301E4EA" w:rsidR="00ED3690" w:rsidRPr="00ED3690" w:rsidRDefault="00ED3690" w:rsidP="0016210D">
      <w:pPr>
        <w:rPr>
          <w:rFonts w:ascii="Times New Roman" w:hAnsi="Times New Roman"/>
          <w:sz w:val="24"/>
        </w:rPr>
      </w:pPr>
    </w:p>
    <w:p w14:paraId="4E5A33D4" w14:textId="5C25C47F" w:rsidR="42B420C6" w:rsidRDefault="42B420C6" w:rsidP="0016210D">
      <w:pPr>
        <w:rPr>
          <w:rFonts w:ascii="Times New Roman" w:hAnsi="Times New Roman"/>
          <w:sz w:val="24"/>
        </w:rPr>
      </w:pPr>
      <w:r w:rsidRPr="3BFCAE6E">
        <w:rPr>
          <w:rFonts w:ascii="Times New Roman" w:hAnsi="Times New Roman"/>
          <w:sz w:val="24"/>
        </w:rPr>
        <w:t xml:space="preserve">Rahvusvaheline koostöö on hädavajalik, et koguda piisavalt andmeid erinevatest allikatest, et arendada ja treenida algoritme ja mudeleid, mida </w:t>
      </w:r>
      <w:r w:rsidR="00BC6546">
        <w:rPr>
          <w:rFonts w:ascii="Times New Roman" w:hAnsi="Times New Roman"/>
          <w:sz w:val="24"/>
        </w:rPr>
        <w:t xml:space="preserve">personaalmeditsiinis </w:t>
      </w:r>
      <w:r w:rsidRPr="3BFCAE6E">
        <w:rPr>
          <w:rFonts w:ascii="Times New Roman" w:hAnsi="Times New Roman"/>
          <w:sz w:val="24"/>
        </w:rPr>
        <w:t>kasutatakse</w:t>
      </w:r>
      <w:r w:rsidR="00BC6546">
        <w:rPr>
          <w:rFonts w:ascii="Times New Roman" w:hAnsi="Times New Roman"/>
          <w:sz w:val="24"/>
        </w:rPr>
        <w:t>.</w:t>
      </w:r>
    </w:p>
    <w:p w14:paraId="03FFE88B" w14:textId="1AD1B6E1" w:rsidR="3BFCAE6E" w:rsidRDefault="3BFCAE6E" w:rsidP="0016210D">
      <w:pPr>
        <w:rPr>
          <w:rFonts w:ascii="Times New Roman" w:hAnsi="Times New Roman"/>
          <w:sz w:val="24"/>
        </w:rPr>
      </w:pPr>
    </w:p>
    <w:p w14:paraId="0CB1329E" w14:textId="1DED66A2" w:rsidR="42B420C6" w:rsidRDefault="6C74CAE1" w:rsidP="0016210D">
      <w:pPr>
        <w:rPr>
          <w:rFonts w:ascii="Times New Roman" w:hAnsi="Times New Roman"/>
          <w:sz w:val="24"/>
        </w:rPr>
      </w:pPr>
      <w:r w:rsidRPr="75CF7F17">
        <w:rPr>
          <w:rFonts w:ascii="Times New Roman" w:hAnsi="Times New Roman"/>
          <w:sz w:val="24"/>
        </w:rPr>
        <w:t xml:space="preserve">Aja jooksul on loodud ja arendatud rahvusvahelisi tervisealaseid algatusi, mis keskenduvad eri valdkondadele, nagu haruldased haigused, nakkushaigused, kroonilised haigused, ajuteadus ja vähk, samuti laiematele teemadele, nagu </w:t>
      </w:r>
      <w:proofErr w:type="spellStart"/>
      <w:r w:rsidRPr="75CF7F17">
        <w:rPr>
          <w:rFonts w:ascii="Times New Roman" w:hAnsi="Times New Roman"/>
          <w:sz w:val="24"/>
        </w:rPr>
        <w:t>genoomika</w:t>
      </w:r>
      <w:proofErr w:type="spellEnd"/>
      <w:r w:rsidRPr="75CF7F17">
        <w:rPr>
          <w:rFonts w:ascii="Times New Roman" w:hAnsi="Times New Roman"/>
          <w:sz w:val="24"/>
        </w:rPr>
        <w:t xml:space="preserve">, </w:t>
      </w:r>
      <w:proofErr w:type="spellStart"/>
      <w:r w:rsidRPr="75CF7F17">
        <w:rPr>
          <w:rFonts w:ascii="Times New Roman" w:hAnsi="Times New Roman"/>
          <w:sz w:val="24"/>
        </w:rPr>
        <w:t>mikrobioom</w:t>
      </w:r>
      <w:proofErr w:type="spellEnd"/>
      <w:r w:rsidRPr="75CF7F17">
        <w:rPr>
          <w:rFonts w:ascii="Times New Roman" w:hAnsi="Times New Roman"/>
          <w:sz w:val="24"/>
        </w:rPr>
        <w:t xml:space="preserve"> ja kliinilised uuringud. P</w:t>
      </w:r>
      <w:r w:rsidR="00CD7890">
        <w:rPr>
          <w:rFonts w:ascii="Times New Roman" w:hAnsi="Times New Roman"/>
          <w:sz w:val="24"/>
        </w:rPr>
        <w:t>ersonaalmeditsiin</w:t>
      </w:r>
      <w:r w:rsidRPr="75CF7F17">
        <w:rPr>
          <w:rFonts w:ascii="Times New Roman" w:hAnsi="Times New Roman"/>
          <w:sz w:val="24"/>
        </w:rPr>
        <w:t xml:space="preserve"> on üks sellistest valdkondadest, millel on selge globaalne mõõde </w:t>
      </w:r>
      <w:r w:rsidR="0094492F">
        <w:rPr>
          <w:rFonts w:ascii="Times New Roman" w:hAnsi="Times New Roman"/>
          <w:sz w:val="24"/>
        </w:rPr>
        <w:t>ja</w:t>
      </w:r>
      <w:r w:rsidRPr="75CF7F17">
        <w:rPr>
          <w:rFonts w:ascii="Times New Roman" w:hAnsi="Times New Roman"/>
          <w:sz w:val="24"/>
        </w:rPr>
        <w:t xml:space="preserve"> mille edukaks rakendamiseks on ülioluline piiriülene ja rahvusvaheline koostöö. Ainult nii on võimalik tagada täpse diagnostika, tõhusate ravimeetodite ja ennetusstrateegiate õigeaegne kättesaadavus kõigile kodanikele nii globaalselt kui ka rii</w:t>
      </w:r>
      <w:r w:rsidR="0094492F">
        <w:rPr>
          <w:rFonts w:ascii="Times New Roman" w:hAnsi="Times New Roman"/>
          <w:sz w:val="24"/>
        </w:rPr>
        <w:t>gisi</w:t>
      </w:r>
      <w:r w:rsidR="00980AB4">
        <w:rPr>
          <w:rFonts w:ascii="Times New Roman" w:hAnsi="Times New Roman"/>
          <w:sz w:val="24"/>
        </w:rPr>
        <w:t>seselt.</w:t>
      </w:r>
    </w:p>
    <w:p w14:paraId="1AF8D167" w14:textId="544146C0" w:rsidR="3BFCAE6E" w:rsidRDefault="3BFCAE6E" w:rsidP="0016210D">
      <w:pPr>
        <w:rPr>
          <w:rFonts w:ascii="Times New Roman" w:hAnsi="Times New Roman"/>
          <w:sz w:val="24"/>
        </w:rPr>
      </w:pPr>
    </w:p>
    <w:p w14:paraId="07F8E278" w14:textId="73172D77" w:rsidR="42B420C6" w:rsidRDefault="42B420C6" w:rsidP="0016210D">
      <w:pPr>
        <w:rPr>
          <w:rFonts w:ascii="Times New Roman" w:hAnsi="Times New Roman"/>
          <w:sz w:val="24"/>
        </w:rPr>
      </w:pPr>
      <w:r w:rsidRPr="0DA75C41">
        <w:rPr>
          <w:rFonts w:ascii="Times New Roman" w:hAnsi="Times New Roman"/>
          <w:sz w:val="24"/>
        </w:rPr>
        <w:t xml:space="preserve">On juba tõestatud, et geneetiline taust mängib olulist rolli diagnostiliste testide tõhususes ning eriti ravimite ja ravikombinatsioonide efektiivsuses. Seetõttu on ülioluline, et </w:t>
      </w:r>
      <w:r w:rsidR="007F6D0C">
        <w:rPr>
          <w:rFonts w:ascii="Times New Roman" w:hAnsi="Times New Roman"/>
          <w:sz w:val="24"/>
        </w:rPr>
        <w:t>riigid</w:t>
      </w:r>
      <w:r w:rsidRPr="0DA75C41">
        <w:rPr>
          <w:rFonts w:ascii="Times New Roman" w:hAnsi="Times New Roman"/>
          <w:sz w:val="24"/>
        </w:rPr>
        <w:t xml:space="preserve"> ja uurimisrühmad jaga</w:t>
      </w:r>
      <w:r w:rsidR="007F6D0C">
        <w:rPr>
          <w:rFonts w:ascii="Times New Roman" w:hAnsi="Times New Roman"/>
          <w:sz w:val="24"/>
        </w:rPr>
        <w:t>vad omavahel</w:t>
      </w:r>
      <w:r w:rsidRPr="0DA75C41">
        <w:rPr>
          <w:rFonts w:ascii="Times New Roman" w:hAnsi="Times New Roman"/>
          <w:sz w:val="24"/>
        </w:rPr>
        <w:t xml:space="preserve"> andmeid ja teadmisi, et tagada </w:t>
      </w:r>
      <w:r w:rsidR="2257CBDD" w:rsidRPr="0DA75C41">
        <w:rPr>
          <w:rFonts w:ascii="Times New Roman" w:hAnsi="Times New Roman"/>
          <w:sz w:val="24"/>
        </w:rPr>
        <w:t>p</w:t>
      </w:r>
      <w:r w:rsidR="7EAA90DF" w:rsidRPr="0DA75C41">
        <w:rPr>
          <w:rFonts w:ascii="Times New Roman" w:hAnsi="Times New Roman"/>
          <w:sz w:val="24"/>
        </w:rPr>
        <w:t>ersonaalmeditsiini</w:t>
      </w:r>
      <w:r w:rsidRPr="0DA75C41">
        <w:rPr>
          <w:rFonts w:ascii="Times New Roman" w:hAnsi="Times New Roman"/>
          <w:sz w:val="24"/>
        </w:rPr>
        <w:t xml:space="preserve"> areng ning selle kiire ja võrdne juurutamine tervishoiusüsteemides üle kogu maailma</w:t>
      </w:r>
      <w:r w:rsidR="006F3C13">
        <w:rPr>
          <w:rFonts w:ascii="Times New Roman" w:hAnsi="Times New Roman"/>
          <w:sz w:val="24"/>
        </w:rPr>
        <w:t>.</w:t>
      </w:r>
      <w:r w:rsidR="00B4314F">
        <w:rPr>
          <w:rFonts w:ascii="Times New Roman" w:hAnsi="Times New Roman"/>
          <w:sz w:val="24"/>
        </w:rPr>
        <w:t xml:space="preserve"> S</w:t>
      </w:r>
      <w:r w:rsidR="04ECA514" w:rsidRPr="0DA75C41">
        <w:rPr>
          <w:rFonts w:ascii="Times New Roman" w:hAnsi="Times New Roman"/>
          <w:sz w:val="24"/>
        </w:rPr>
        <w:t xml:space="preserve">ee on kriitilise tähtsusega tagamaks, et välja töötatud lähenemisviisid oleksid võimalikult laialdaselt rakendatavad </w:t>
      </w:r>
      <w:r w:rsidR="00F73A12">
        <w:rPr>
          <w:rFonts w:ascii="Times New Roman" w:hAnsi="Times New Roman"/>
          <w:sz w:val="24"/>
        </w:rPr>
        <w:t>ega oleks</w:t>
      </w:r>
      <w:r w:rsidR="04ECA514" w:rsidRPr="0DA75C41">
        <w:rPr>
          <w:rFonts w:ascii="Times New Roman" w:hAnsi="Times New Roman"/>
          <w:sz w:val="24"/>
        </w:rPr>
        <w:t xml:space="preserve"> piiratud ainult konkreetse piirkondliku (kontinentaalse, geneetilise) kontekstiga. Kui </w:t>
      </w:r>
      <w:r w:rsidR="449C4CD6" w:rsidRPr="0DA75C41">
        <w:rPr>
          <w:rFonts w:ascii="Times New Roman" w:hAnsi="Times New Roman"/>
          <w:sz w:val="24"/>
        </w:rPr>
        <w:t>personaalmeditsiini</w:t>
      </w:r>
      <w:r w:rsidR="04ECA514" w:rsidRPr="0DA75C41">
        <w:rPr>
          <w:rFonts w:ascii="Times New Roman" w:hAnsi="Times New Roman"/>
          <w:sz w:val="24"/>
        </w:rPr>
        <w:t xml:space="preserve"> areng keskenduks vaid kitsale populatsioonile, piiraks see oluliselt </w:t>
      </w:r>
      <w:r w:rsidR="04ECA514" w:rsidRPr="00345878">
        <w:rPr>
          <w:rFonts w:ascii="Times New Roman" w:hAnsi="Times New Roman"/>
          <w:sz w:val="24"/>
        </w:rPr>
        <w:t>innovatsiooni</w:t>
      </w:r>
      <w:r w:rsidR="00345878">
        <w:rPr>
          <w:rFonts w:ascii="Times New Roman" w:hAnsi="Times New Roman"/>
          <w:sz w:val="24"/>
        </w:rPr>
        <w:t>tegevuste</w:t>
      </w:r>
      <w:r w:rsidR="04ECA514" w:rsidRPr="00345878">
        <w:rPr>
          <w:rFonts w:ascii="Times New Roman" w:hAnsi="Times New Roman"/>
          <w:sz w:val="24"/>
        </w:rPr>
        <w:t xml:space="preserve"> väärtust</w:t>
      </w:r>
      <w:r w:rsidR="04ECA514" w:rsidRPr="0DA75C41">
        <w:rPr>
          <w:rFonts w:ascii="Times New Roman" w:hAnsi="Times New Roman"/>
          <w:sz w:val="24"/>
        </w:rPr>
        <w:t xml:space="preserve"> ühiskonna kui terviku jaoks.</w:t>
      </w:r>
    </w:p>
    <w:p w14:paraId="3845C482" w14:textId="11EAC843" w:rsidR="3BFCAE6E" w:rsidRDefault="3BFCAE6E" w:rsidP="0016210D">
      <w:pPr>
        <w:rPr>
          <w:rFonts w:ascii="Times New Roman" w:hAnsi="Times New Roman"/>
          <w:sz w:val="24"/>
        </w:rPr>
      </w:pPr>
    </w:p>
    <w:p w14:paraId="21831CB9" w14:textId="4B981ED9" w:rsidR="04ECA514" w:rsidRDefault="6AC16879" w:rsidP="0016210D">
      <w:pPr>
        <w:rPr>
          <w:rFonts w:ascii="Times New Roman" w:hAnsi="Times New Roman"/>
          <w:sz w:val="24"/>
        </w:rPr>
      </w:pPr>
      <w:r w:rsidRPr="0DA75C41">
        <w:rPr>
          <w:rFonts w:ascii="Times New Roman" w:hAnsi="Times New Roman"/>
          <w:sz w:val="24"/>
        </w:rPr>
        <w:t>Seepärast on hädavajalik edendada rahvusvahelist koostööd, et tagada andmete ja teaduslike teadmiste kättesaadavus ning võimaldada person</w:t>
      </w:r>
      <w:r w:rsidR="5AAF65C2" w:rsidRPr="0DA75C41">
        <w:rPr>
          <w:rFonts w:ascii="Times New Roman" w:hAnsi="Times New Roman"/>
          <w:sz w:val="24"/>
        </w:rPr>
        <w:t>aalmeditsiini</w:t>
      </w:r>
      <w:r w:rsidRPr="0DA75C41">
        <w:rPr>
          <w:rFonts w:ascii="Times New Roman" w:hAnsi="Times New Roman"/>
          <w:sz w:val="24"/>
        </w:rPr>
        <w:t xml:space="preserve"> lahenduste kohandami</w:t>
      </w:r>
      <w:r w:rsidR="00696BEF">
        <w:rPr>
          <w:rFonts w:ascii="Times New Roman" w:hAnsi="Times New Roman"/>
          <w:sz w:val="24"/>
        </w:rPr>
        <w:t>st</w:t>
      </w:r>
      <w:r w:rsidRPr="0DA75C41">
        <w:rPr>
          <w:rFonts w:ascii="Times New Roman" w:hAnsi="Times New Roman"/>
          <w:sz w:val="24"/>
        </w:rPr>
        <w:t xml:space="preserve"> eri elanikkonnagruppidele. See mitte ainult ei paranda </w:t>
      </w:r>
      <w:r w:rsidR="11C1A62B" w:rsidRPr="0DA75C41">
        <w:rPr>
          <w:rFonts w:ascii="Times New Roman" w:hAnsi="Times New Roman"/>
          <w:sz w:val="24"/>
        </w:rPr>
        <w:t>p</w:t>
      </w:r>
      <w:r w:rsidR="7BBA9FE1" w:rsidRPr="0DA75C41">
        <w:rPr>
          <w:rFonts w:ascii="Times New Roman" w:hAnsi="Times New Roman"/>
          <w:sz w:val="24"/>
        </w:rPr>
        <w:t>ersonaalmeditsiini</w:t>
      </w:r>
      <w:r w:rsidRPr="0DA75C41">
        <w:rPr>
          <w:rFonts w:ascii="Times New Roman" w:hAnsi="Times New Roman"/>
          <w:sz w:val="24"/>
        </w:rPr>
        <w:t xml:space="preserve"> efektiivsust, vaid suurendab ka selle kättesaadavust ja kasu ülemaailmses tervishoiusüsteemis.</w:t>
      </w:r>
      <w:r w:rsidR="1AB1CB64" w:rsidRPr="0DA75C41">
        <w:rPr>
          <w:rFonts w:ascii="Times New Roman" w:hAnsi="Times New Roman"/>
          <w:sz w:val="24"/>
        </w:rPr>
        <w:t xml:space="preserve"> Tugev globaalne koostöö </w:t>
      </w:r>
      <w:r w:rsidR="338D34FC" w:rsidRPr="0DA75C41">
        <w:rPr>
          <w:rFonts w:ascii="Times New Roman" w:hAnsi="Times New Roman"/>
          <w:sz w:val="24"/>
        </w:rPr>
        <w:t>personaalmeditsiini</w:t>
      </w:r>
      <w:r w:rsidR="1AB1CB64" w:rsidRPr="0DA75C41">
        <w:rPr>
          <w:rFonts w:ascii="Times New Roman" w:hAnsi="Times New Roman"/>
          <w:sz w:val="24"/>
        </w:rPr>
        <w:t xml:space="preserve"> valdkonnas võib aidata lahendada ülemaailmseid terviseprobleeme, nagu pandeemiad, ning edendada diagnostikat, ravistrateegiaid ja ennetusmeetmeid ka mittenakkushaiguste (NCD) </w:t>
      </w:r>
      <w:r w:rsidR="00BD22BE">
        <w:rPr>
          <w:rFonts w:ascii="Times New Roman" w:hAnsi="Times New Roman"/>
          <w:sz w:val="24"/>
        </w:rPr>
        <w:t>ja muude</w:t>
      </w:r>
      <w:r w:rsidR="1AB1CB64" w:rsidRPr="0DA75C41">
        <w:rPr>
          <w:rFonts w:ascii="Times New Roman" w:hAnsi="Times New Roman"/>
          <w:sz w:val="24"/>
        </w:rPr>
        <w:t xml:space="preserve"> meditsiiniliste vajaduste (nt trauma, taastusravi, e-tervis ja m-tervis) </w:t>
      </w:r>
      <w:r w:rsidR="001D7FAD">
        <w:rPr>
          <w:rFonts w:ascii="Times New Roman" w:hAnsi="Times New Roman"/>
          <w:sz w:val="24"/>
        </w:rPr>
        <w:t>puhul.</w:t>
      </w:r>
    </w:p>
    <w:p w14:paraId="4F3F0793" w14:textId="77777777" w:rsidR="001D7FAD" w:rsidRDefault="001D7FAD" w:rsidP="0016210D">
      <w:pPr>
        <w:rPr>
          <w:rFonts w:ascii="Times New Roman" w:hAnsi="Times New Roman"/>
          <w:sz w:val="24"/>
        </w:rPr>
      </w:pPr>
    </w:p>
    <w:p w14:paraId="69073E64" w14:textId="37C30261" w:rsidR="440B6542" w:rsidRDefault="7BA382C0" w:rsidP="0016210D">
      <w:pPr>
        <w:rPr>
          <w:rFonts w:ascii="Times New Roman" w:hAnsi="Times New Roman"/>
          <w:sz w:val="24"/>
        </w:rPr>
      </w:pPr>
      <w:r w:rsidRPr="01E08069">
        <w:rPr>
          <w:rFonts w:ascii="Times New Roman" w:hAnsi="Times New Roman"/>
          <w:sz w:val="24"/>
        </w:rPr>
        <w:t xml:space="preserve">Juba turul olevate ravimite puhul võivad </w:t>
      </w:r>
      <w:proofErr w:type="spellStart"/>
      <w:r w:rsidRPr="01E08069">
        <w:rPr>
          <w:rFonts w:ascii="Times New Roman" w:hAnsi="Times New Roman"/>
          <w:sz w:val="24"/>
        </w:rPr>
        <w:t>farmakogenoomika</w:t>
      </w:r>
      <w:proofErr w:type="spellEnd"/>
      <w:r w:rsidRPr="01E08069">
        <w:rPr>
          <w:rFonts w:ascii="Times New Roman" w:hAnsi="Times New Roman"/>
          <w:sz w:val="24"/>
        </w:rPr>
        <w:t xml:space="preserve"> ja </w:t>
      </w:r>
      <w:proofErr w:type="spellStart"/>
      <w:r w:rsidRPr="01E08069">
        <w:rPr>
          <w:rFonts w:ascii="Times New Roman" w:hAnsi="Times New Roman"/>
          <w:sz w:val="24"/>
        </w:rPr>
        <w:t>farmakometaboloomika</w:t>
      </w:r>
      <w:proofErr w:type="spellEnd"/>
      <w:r w:rsidRPr="01E08069">
        <w:rPr>
          <w:rFonts w:ascii="Times New Roman" w:hAnsi="Times New Roman"/>
          <w:sz w:val="24"/>
        </w:rPr>
        <w:t xml:space="preserve"> standardiseerimine ja laialdasem rakendamine tervishoius vähendada kõrvaltoimeid ning võimaldada täpsemalt hinnata ravi efektiivsust, sealhulgas kombineeritud ravimite kasutamisel. See mitte ainult ei suurenda ravi ohutust ja efektiivsust, vaid aitab ka optimeerida ravimite väljakirjutamist ja vähendada tervishoiukulutusi, tagades paremad tulemused nii patsientidele kui ka tervishoiusüsteemidele.</w:t>
      </w:r>
      <w:r w:rsidR="440B6542" w:rsidRPr="01E08069">
        <w:rPr>
          <w:rStyle w:val="Allmrkuseviide"/>
          <w:rFonts w:ascii="Times New Roman" w:hAnsi="Times New Roman"/>
          <w:sz w:val="24"/>
        </w:rPr>
        <w:footnoteReference w:id="172"/>
      </w:r>
      <w:r w:rsidR="5229A28E" w:rsidRPr="01E08069">
        <w:rPr>
          <w:rFonts w:ascii="Times New Roman" w:hAnsi="Times New Roman"/>
          <w:sz w:val="24"/>
        </w:rPr>
        <w:t xml:space="preserve"> </w:t>
      </w:r>
    </w:p>
    <w:p w14:paraId="22F9E838" w14:textId="293783EA" w:rsidR="3BFCAE6E" w:rsidRDefault="3BFCAE6E" w:rsidP="0016210D">
      <w:pPr>
        <w:rPr>
          <w:rFonts w:ascii="Times New Roman" w:hAnsi="Times New Roman"/>
          <w:sz w:val="24"/>
        </w:rPr>
      </w:pPr>
    </w:p>
    <w:p w14:paraId="35072A71" w14:textId="03B4403E" w:rsidR="34FB16BB" w:rsidRDefault="34FB16BB" w:rsidP="0016210D">
      <w:pPr>
        <w:rPr>
          <w:rFonts w:ascii="Times New Roman" w:hAnsi="Times New Roman"/>
          <w:sz w:val="24"/>
        </w:rPr>
      </w:pPr>
      <w:r w:rsidRPr="0DA75C41">
        <w:rPr>
          <w:rFonts w:ascii="Times New Roman" w:hAnsi="Times New Roman"/>
          <w:sz w:val="24"/>
        </w:rPr>
        <w:t xml:space="preserve">Viimased aastad on näidanud nii valmisolekut kui ka vajadust teadmiste vahetamiseks </w:t>
      </w:r>
      <w:r w:rsidR="49D1AED6" w:rsidRPr="0DA75C41">
        <w:rPr>
          <w:rFonts w:ascii="Times New Roman" w:hAnsi="Times New Roman"/>
          <w:sz w:val="24"/>
        </w:rPr>
        <w:t>personaalmeditsiin</w:t>
      </w:r>
      <w:r w:rsidRPr="0DA75C41">
        <w:rPr>
          <w:rFonts w:ascii="Times New Roman" w:hAnsi="Times New Roman"/>
          <w:sz w:val="24"/>
        </w:rPr>
        <w:t>i valdkonnas Euroopa Liidu liikmesriikide ja rahvusvaheliste partnerite vahel, sealhulgas uuenduslik</w:t>
      </w:r>
      <w:r w:rsidR="005435C9">
        <w:rPr>
          <w:rFonts w:ascii="Times New Roman" w:hAnsi="Times New Roman"/>
          <w:sz w:val="24"/>
        </w:rPr>
        <w:t>u</w:t>
      </w:r>
      <w:r w:rsidRPr="0DA75C41">
        <w:rPr>
          <w:rFonts w:ascii="Times New Roman" w:hAnsi="Times New Roman"/>
          <w:sz w:val="24"/>
        </w:rPr>
        <w:t xml:space="preserve"> </w:t>
      </w:r>
      <w:r w:rsidR="0399826A" w:rsidRPr="0DA75C41">
        <w:rPr>
          <w:rFonts w:ascii="Times New Roman" w:hAnsi="Times New Roman"/>
          <w:sz w:val="24"/>
        </w:rPr>
        <w:t>personaalmeditsiini</w:t>
      </w:r>
      <w:r w:rsidRPr="0DA75C41">
        <w:rPr>
          <w:rFonts w:ascii="Times New Roman" w:hAnsi="Times New Roman"/>
          <w:sz w:val="24"/>
        </w:rPr>
        <w:t xml:space="preserve">praktika laiemaks levitamiseks ja jagamiseks. Tähtsad sammud on astutud Euroopa ja rahvusvahelise </w:t>
      </w:r>
      <w:r w:rsidR="26C7F980" w:rsidRPr="0DA75C41">
        <w:rPr>
          <w:rFonts w:ascii="Times New Roman" w:hAnsi="Times New Roman"/>
          <w:sz w:val="24"/>
        </w:rPr>
        <w:t xml:space="preserve">personaalmeditsiini </w:t>
      </w:r>
      <w:r w:rsidRPr="0DA75C41">
        <w:rPr>
          <w:rFonts w:ascii="Times New Roman" w:hAnsi="Times New Roman"/>
          <w:sz w:val="24"/>
        </w:rPr>
        <w:t>kogukonna kaardistamiseks ja ühendamiseks.</w:t>
      </w:r>
    </w:p>
    <w:p w14:paraId="41F0AABE" w14:textId="6D21E34B" w:rsidR="3BFCAE6E" w:rsidRDefault="3BFCAE6E" w:rsidP="0016210D">
      <w:pPr>
        <w:rPr>
          <w:rFonts w:ascii="Times New Roman" w:hAnsi="Times New Roman"/>
          <w:sz w:val="24"/>
        </w:rPr>
      </w:pPr>
    </w:p>
    <w:p w14:paraId="3D8DB7AF" w14:textId="064576CE" w:rsidR="34FB16BB" w:rsidRDefault="3B79231F" w:rsidP="0016210D">
      <w:pPr>
        <w:rPr>
          <w:rFonts w:ascii="Times New Roman" w:hAnsi="Times New Roman"/>
          <w:sz w:val="24"/>
        </w:rPr>
      </w:pPr>
      <w:r w:rsidRPr="75CF7F17">
        <w:rPr>
          <w:rFonts w:ascii="Times New Roman" w:hAnsi="Times New Roman"/>
          <w:sz w:val="24"/>
        </w:rPr>
        <w:t xml:space="preserve">Ülemaailmne koostöö on hakanud soodustama strateegilisi arutelusid ja </w:t>
      </w:r>
      <w:proofErr w:type="spellStart"/>
      <w:r w:rsidRPr="75CF7F17">
        <w:rPr>
          <w:rFonts w:ascii="Times New Roman" w:hAnsi="Times New Roman"/>
          <w:sz w:val="24"/>
        </w:rPr>
        <w:t>ühisinvesteeringuid</w:t>
      </w:r>
      <w:proofErr w:type="spellEnd"/>
      <w:r w:rsidRPr="75CF7F17">
        <w:rPr>
          <w:rFonts w:ascii="Times New Roman" w:hAnsi="Times New Roman"/>
          <w:sz w:val="24"/>
        </w:rPr>
        <w:t xml:space="preserve"> </w:t>
      </w:r>
      <w:r w:rsidR="7DD2377C" w:rsidRPr="75CF7F17">
        <w:rPr>
          <w:rFonts w:ascii="Times New Roman" w:hAnsi="Times New Roman"/>
          <w:sz w:val="24"/>
        </w:rPr>
        <w:t>personaalmeditsiin</w:t>
      </w:r>
      <w:r w:rsidRPr="75CF7F17">
        <w:rPr>
          <w:rFonts w:ascii="Times New Roman" w:hAnsi="Times New Roman"/>
          <w:sz w:val="24"/>
        </w:rPr>
        <w:t xml:space="preserve">i teadus- ja innovatsioonitegevusse (R&amp;I) selliste algatuste kaudu nagu </w:t>
      </w:r>
      <w:proofErr w:type="spellStart"/>
      <w:r w:rsidRPr="00213A2D">
        <w:rPr>
          <w:rFonts w:ascii="Times New Roman" w:hAnsi="Times New Roman"/>
          <w:sz w:val="24"/>
        </w:rPr>
        <w:t>ICPerMed</w:t>
      </w:r>
      <w:proofErr w:type="spellEnd"/>
      <w:r w:rsidRPr="006B7DF9">
        <w:rPr>
          <w:rFonts w:ascii="Times New Roman" w:hAnsi="Times New Roman"/>
          <w:sz w:val="24"/>
        </w:rPr>
        <w:t xml:space="preserve">, </w:t>
      </w:r>
      <w:r w:rsidRPr="00213A2D">
        <w:rPr>
          <w:rFonts w:ascii="Times New Roman" w:hAnsi="Times New Roman"/>
          <w:sz w:val="24"/>
        </w:rPr>
        <w:t xml:space="preserve">ERA </w:t>
      </w:r>
      <w:proofErr w:type="spellStart"/>
      <w:r w:rsidRPr="00213A2D">
        <w:rPr>
          <w:rFonts w:ascii="Times New Roman" w:hAnsi="Times New Roman"/>
          <w:sz w:val="24"/>
        </w:rPr>
        <w:t>PerMed</w:t>
      </w:r>
      <w:proofErr w:type="spellEnd"/>
      <w:r w:rsidRPr="006B7DF9">
        <w:rPr>
          <w:rFonts w:ascii="Times New Roman" w:hAnsi="Times New Roman"/>
          <w:sz w:val="24"/>
        </w:rPr>
        <w:t xml:space="preserve"> ning temaatilised </w:t>
      </w:r>
      <w:proofErr w:type="spellStart"/>
      <w:r w:rsidRPr="00213A2D">
        <w:rPr>
          <w:rFonts w:ascii="Times New Roman" w:hAnsi="Times New Roman"/>
          <w:sz w:val="24"/>
        </w:rPr>
        <w:t>ICPerMedi</w:t>
      </w:r>
      <w:proofErr w:type="spellEnd"/>
      <w:r w:rsidRPr="00213A2D">
        <w:rPr>
          <w:rFonts w:ascii="Times New Roman" w:hAnsi="Times New Roman"/>
          <w:sz w:val="24"/>
        </w:rPr>
        <w:t xml:space="preserve"> perekonna CSA-d</w:t>
      </w:r>
      <w:r w:rsidRPr="006B7DF9">
        <w:rPr>
          <w:rFonts w:ascii="Times New Roman" w:hAnsi="Times New Roman"/>
          <w:sz w:val="24"/>
        </w:rPr>
        <w:t xml:space="preserve">, mis loovad sidemeid Euroopa ning </w:t>
      </w:r>
      <w:r w:rsidRPr="00213A2D">
        <w:rPr>
          <w:rFonts w:ascii="Times New Roman" w:hAnsi="Times New Roman"/>
          <w:sz w:val="24"/>
        </w:rPr>
        <w:t>Ladina-Ameerika ja Kariibi mere piirkonna (LAC)</w:t>
      </w:r>
      <w:r w:rsidRPr="006B7DF9">
        <w:rPr>
          <w:rFonts w:ascii="Times New Roman" w:hAnsi="Times New Roman"/>
          <w:sz w:val="24"/>
        </w:rPr>
        <w:t xml:space="preserve">, </w:t>
      </w:r>
      <w:r w:rsidRPr="00213A2D">
        <w:rPr>
          <w:rFonts w:ascii="Times New Roman" w:hAnsi="Times New Roman"/>
          <w:sz w:val="24"/>
        </w:rPr>
        <w:t>Hiina</w:t>
      </w:r>
      <w:r w:rsidRPr="006B7DF9">
        <w:rPr>
          <w:rFonts w:ascii="Times New Roman" w:hAnsi="Times New Roman"/>
          <w:sz w:val="24"/>
        </w:rPr>
        <w:t xml:space="preserve"> ja </w:t>
      </w:r>
      <w:r w:rsidRPr="00213A2D">
        <w:rPr>
          <w:rFonts w:ascii="Times New Roman" w:hAnsi="Times New Roman"/>
          <w:sz w:val="24"/>
        </w:rPr>
        <w:t>Aafrika</w:t>
      </w:r>
      <w:r w:rsidRPr="006B7DF9">
        <w:rPr>
          <w:rFonts w:ascii="Times New Roman" w:hAnsi="Times New Roman"/>
          <w:sz w:val="24"/>
        </w:rPr>
        <w:t xml:space="preserve"> v</w:t>
      </w:r>
      <w:r w:rsidRPr="75CF7F17">
        <w:rPr>
          <w:rFonts w:ascii="Times New Roman" w:hAnsi="Times New Roman"/>
          <w:sz w:val="24"/>
        </w:rPr>
        <w:t xml:space="preserve">ahel. See koostöö aitab tugevdada teadusvõrgustikke, kiirendada </w:t>
      </w:r>
      <w:r w:rsidR="006B7DF9">
        <w:rPr>
          <w:rFonts w:ascii="Times New Roman" w:hAnsi="Times New Roman"/>
          <w:sz w:val="24"/>
        </w:rPr>
        <w:t>personaalmeditsiini</w:t>
      </w:r>
      <w:r w:rsidRPr="75CF7F17">
        <w:rPr>
          <w:rFonts w:ascii="Times New Roman" w:hAnsi="Times New Roman"/>
          <w:sz w:val="24"/>
        </w:rPr>
        <w:t xml:space="preserve"> teaduslike läbimurrete rakendamist ning edendada tervishoiuinnovatsiooni globaalsel tasandil.</w:t>
      </w:r>
    </w:p>
    <w:p w14:paraId="519B74B2" w14:textId="4F6FE917" w:rsidR="3BFCAE6E" w:rsidRDefault="3BFCAE6E" w:rsidP="0016210D">
      <w:pPr>
        <w:rPr>
          <w:rFonts w:ascii="Times New Roman" w:hAnsi="Times New Roman"/>
          <w:sz w:val="24"/>
        </w:rPr>
      </w:pPr>
    </w:p>
    <w:p w14:paraId="65F70E9F" w14:textId="5F240DF0" w:rsidR="00ED3690" w:rsidRPr="00A32562" w:rsidRDefault="55BC62AF"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 xml:space="preserve">Mõju elu- ja looduskeskkonnale </w:t>
      </w:r>
    </w:p>
    <w:p w14:paraId="0A5395F6" w14:textId="7000BF1C" w:rsidR="00ED3690" w:rsidRPr="00ED3690" w:rsidRDefault="00ED3690" w:rsidP="0016210D">
      <w:pPr>
        <w:rPr>
          <w:rFonts w:ascii="Times New Roman" w:hAnsi="Times New Roman"/>
          <w:sz w:val="24"/>
        </w:rPr>
      </w:pPr>
    </w:p>
    <w:p w14:paraId="53DEDC40" w14:textId="5FBFE2AD" w:rsidR="00ED3690" w:rsidRPr="00ED3690" w:rsidRDefault="55BC62AF" w:rsidP="0016210D">
      <w:pPr>
        <w:rPr>
          <w:rFonts w:ascii="Times New Roman" w:hAnsi="Times New Roman"/>
          <w:sz w:val="24"/>
        </w:rPr>
      </w:pPr>
      <w:r w:rsidRPr="00A709EE">
        <w:rPr>
          <w:rFonts w:ascii="Times New Roman" w:hAnsi="Times New Roman"/>
          <w:sz w:val="24"/>
        </w:rPr>
        <w:t>Mõju</w:t>
      </w:r>
      <w:r w:rsidRPr="6018E984">
        <w:rPr>
          <w:rFonts w:ascii="Times New Roman" w:hAnsi="Times New Roman"/>
          <w:sz w:val="24"/>
        </w:rPr>
        <w:t xml:space="preserve"> elukeskkonnale on oluline, kuna personaalmeditsiini teenuste pakkumise ja parema ennetuse</w:t>
      </w:r>
      <w:r w:rsidR="000F3A6C">
        <w:rPr>
          <w:rFonts w:ascii="Times New Roman" w:hAnsi="Times New Roman"/>
          <w:sz w:val="24"/>
        </w:rPr>
        <w:t>ga</w:t>
      </w:r>
      <w:r w:rsidRPr="6018E984">
        <w:rPr>
          <w:rFonts w:ascii="Times New Roman" w:hAnsi="Times New Roman"/>
          <w:sz w:val="24"/>
        </w:rPr>
        <w:t xml:space="preserve"> tagatakse tulevikus pikemalt elatud tervem eluiga. Se</w:t>
      </w:r>
      <w:r w:rsidR="000F3A6C">
        <w:rPr>
          <w:rFonts w:ascii="Times New Roman" w:hAnsi="Times New Roman"/>
          <w:sz w:val="24"/>
        </w:rPr>
        <w:t>etõttu suureneb</w:t>
      </w:r>
      <w:r w:rsidRPr="6018E984">
        <w:rPr>
          <w:rFonts w:ascii="Times New Roman" w:hAnsi="Times New Roman"/>
          <w:sz w:val="24"/>
        </w:rPr>
        <w:t xml:space="preserve"> inimeste üldine rahulolu tervishoiusüsteemi vastu. Vähem oluliseks ei saa pidada </w:t>
      </w:r>
      <w:r w:rsidR="00232491">
        <w:rPr>
          <w:rFonts w:ascii="Times New Roman" w:hAnsi="Times New Roman"/>
          <w:sz w:val="24"/>
        </w:rPr>
        <w:t xml:space="preserve">ka </w:t>
      </w:r>
      <w:r w:rsidRPr="6018E984">
        <w:rPr>
          <w:rFonts w:ascii="Times New Roman" w:hAnsi="Times New Roman"/>
          <w:sz w:val="24"/>
        </w:rPr>
        <w:t>potentsiaalselt vähenevaid kulutusi tervishoiu</w:t>
      </w:r>
      <w:r w:rsidR="00232491">
        <w:rPr>
          <w:rFonts w:ascii="Times New Roman" w:hAnsi="Times New Roman"/>
          <w:sz w:val="24"/>
        </w:rPr>
        <w:t>süsteemis,</w:t>
      </w:r>
      <w:r w:rsidRPr="6018E984">
        <w:rPr>
          <w:rFonts w:ascii="Times New Roman" w:hAnsi="Times New Roman"/>
          <w:sz w:val="24"/>
        </w:rPr>
        <w:t xml:space="preserve"> kuna mida tervem on inimene ja pikem on tema eluiga, seda väiksemad on kulutused tema ravimisele. </w:t>
      </w:r>
    </w:p>
    <w:p w14:paraId="76F76931" w14:textId="6E435D0A" w:rsidR="00ED3690" w:rsidRPr="00ED3690" w:rsidRDefault="34034787" w:rsidP="0016210D">
      <w:r w:rsidRPr="59BFDDB2">
        <w:rPr>
          <w:rFonts w:ascii="Times New Roman" w:hAnsi="Times New Roman"/>
          <w:sz w:val="24"/>
        </w:rPr>
        <w:t xml:space="preserve"> </w:t>
      </w:r>
    </w:p>
    <w:p w14:paraId="298200D9" w14:textId="558F2011" w:rsidR="00ED3690" w:rsidRPr="00ED3690" w:rsidRDefault="34034787" w:rsidP="0016210D">
      <w:r w:rsidRPr="59BFDDB2">
        <w:rPr>
          <w:rFonts w:ascii="Times New Roman" w:hAnsi="Times New Roman"/>
          <w:sz w:val="24"/>
        </w:rPr>
        <w:t>Negatiivne mõju võib olla</w:t>
      </w:r>
      <w:r w:rsidR="006A08D9">
        <w:rPr>
          <w:rFonts w:ascii="Times New Roman" w:hAnsi="Times New Roman"/>
          <w:sz w:val="24"/>
        </w:rPr>
        <w:t xml:space="preserve"> see</w:t>
      </w:r>
      <w:r w:rsidRPr="59BFDDB2">
        <w:rPr>
          <w:rFonts w:ascii="Times New Roman" w:hAnsi="Times New Roman"/>
          <w:sz w:val="24"/>
        </w:rPr>
        <w:t>, et seoses andmepõhiste arvutustega ja riskidest teada</w:t>
      </w:r>
      <w:r w:rsidR="00D727F3">
        <w:rPr>
          <w:rFonts w:ascii="Times New Roman" w:hAnsi="Times New Roman"/>
          <w:sz w:val="24"/>
        </w:rPr>
        <w:t>saamisega</w:t>
      </w:r>
      <w:r w:rsidRPr="59BFDDB2">
        <w:rPr>
          <w:rFonts w:ascii="Times New Roman" w:hAnsi="Times New Roman"/>
          <w:sz w:val="24"/>
        </w:rPr>
        <w:t xml:space="preserve"> ei jõua tervishoiusüsteem patsiente piisaval määral nõustada ja teenindada. Samas on see mõju eeldatavasi väike, kuna </w:t>
      </w:r>
      <w:r w:rsidR="006F3572">
        <w:rPr>
          <w:rFonts w:ascii="Times New Roman" w:hAnsi="Times New Roman"/>
          <w:sz w:val="24"/>
        </w:rPr>
        <w:t>nõustamis</w:t>
      </w:r>
      <w:r w:rsidRPr="59BFDDB2">
        <w:rPr>
          <w:rFonts w:ascii="Times New Roman" w:hAnsi="Times New Roman"/>
          <w:sz w:val="24"/>
        </w:rPr>
        <w:t>teenuste pakkumine on jätkuvalt tervishoiuteenuste osa ja algatatakse arsti-patsiendi vahelise suhtluse</w:t>
      </w:r>
      <w:r w:rsidR="001423AB">
        <w:rPr>
          <w:rFonts w:ascii="Times New Roman" w:hAnsi="Times New Roman"/>
          <w:sz w:val="24"/>
        </w:rPr>
        <w:t xml:space="preserve"> kaudu</w:t>
      </w:r>
      <w:r w:rsidRPr="59BFDDB2">
        <w:rPr>
          <w:rFonts w:ascii="Times New Roman" w:hAnsi="Times New Roman"/>
          <w:sz w:val="24"/>
        </w:rPr>
        <w:t>.</w:t>
      </w:r>
    </w:p>
    <w:p w14:paraId="1DDFB3C5" w14:textId="101A83A6" w:rsidR="00ED3690" w:rsidRPr="00ED3690" w:rsidRDefault="34034787" w:rsidP="0016210D">
      <w:r w:rsidRPr="59BFDDB2">
        <w:rPr>
          <w:rFonts w:ascii="Times New Roman" w:hAnsi="Times New Roman"/>
          <w:sz w:val="24"/>
        </w:rPr>
        <w:t xml:space="preserve"> </w:t>
      </w:r>
    </w:p>
    <w:p w14:paraId="6271CA17" w14:textId="5F8BAE17" w:rsidR="00ED3690" w:rsidRPr="00ED3690" w:rsidRDefault="34034787" w:rsidP="0016210D">
      <w:r w:rsidRPr="59BFDDB2">
        <w:rPr>
          <w:rFonts w:ascii="Times New Roman" w:hAnsi="Times New Roman"/>
          <w:sz w:val="24"/>
        </w:rPr>
        <w:t>Kavandatavad muudatused ei avalda otseselt mõju looduskeskkonnale. Kaudne mõju looduskeskkonnale on olemas ning seda mitmes erinevas suunas. Mõju inimestele on positiivne</w:t>
      </w:r>
      <w:r w:rsidR="000E10D2">
        <w:rPr>
          <w:rFonts w:ascii="Times New Roman" w:hAnsi="Times New Roman"/>
          <w:sz w:val="24"/>
        </w:rPr>
        <w:t>,</w:t>
      </w:r>
      <w:r w:rsidRPr="59BFDDB2">
        <w:rPr>
          <w:rFonts w:ascii="Times New Roman" w:hAnsi="Times New Roman"/>
          <w:sz w:val="24"/>
        </w:rPr>
        <w:t xml:space="preserve"> kuna inimeste </w:t>
      </w:r>
      <w:r w:rsidR="00D4410D">
        <w:rPr>
          <w:rFonts w:ascii="Times New Roman" w:hAnsi="Times New Roman"/>
          <w:sz w:val="24"/>
        </w:rPr>
        <w:t xml:space="preserve">tervelt elatud aastate arv ja </w:t>
      </w:r>
      <w:r w:rsidRPr="59BFDDB2">
        <w:rPr>
          <w:rFonts w:ascii="Times New Roman" w:hAnsi="Times New Roman"/>
          <w:sz w:val="24"/>
        </w:rPr>
        <w:t xml:space="preserve">eluiga </w:t>
      </w:r>
      <w:r w:rsidR="000E10D2">
        <w:rPr>
          <w:rFonts w:ascii="Times New Roman" w:hAnsi="Times New Roman"/>
          <w:sz w:val="24"/>
        </w:rPr>
        <w:t>pikeneb</w:t>
      </w:r>
      <w:r w:rsidRPr="59BFDDB2">
        <w:rPr>
          <w:rFonts w:ascii="Times New Roman" w:hAnsi="Times New Roman"/>
          <w:sz w:val="24"/>
        </w:rPr>
        <w:t xml:space="preserve">, samuti </w:t>
      </w:r>
      <w:r w:rsidR="000E10D2">
        <w:rPr>
          <w:rFonts w:ascii="Times New Roman" w:hAnsi="Times New Roman"/>
          <w:sz w:val="24"/>
        </w:rPr>
        <w:t>suureneb</w:t>
      </w:r>
      <w:r w:rsidRPr="59BFDDB2">
        <w:rPr>
          <w:rFonts w:ascii="Times New Roman" w:hAnsi="Times New Roman"/>
          <w:sz w:val="24"/>
        </w:rPr>
        <w:t xml:space="preserve"> </w:t>
      </w:r>
      <w:r w:rsidR="00E335EB">
        <w:rPr>
          <w:rFonts w:ascii="Times New Roman" w:hAnsi="Times New Roman"/>
          <w:sz w:val="24"/>
        </w:rPr>
        <w:t>andmete taaskasutamise</w:t>
      </w:r>
      <w:r w:rsidR="00CA2CF2">
        <w:rPr>
          <w:rFonts w:ascii="Times New Roman" w:hAnsi="Times New Roman"/>
          <w:sz w:val="24"/>
        </w:rPr>
        <w:t>ks</w:t>
      </w:r>
      <w:r w:rsidR="00845887">
        <w:rPr>
          <w:rFonts w:ascii="Times New Roman" w:hAnsi="Times New Roman"/>
          <w:sz w:val="24"/>
        </w:rPr>
        <w:t xml:space="preserve"> ja </w:t>
      </w:r>
      <w:r w:rsidR="00CA2CF2">
        <w:rPr>
          <w:rFonts w:ascii="Times New Roman" w:hAnsi="Times New Roman"/>
          <w:sz w:val="24"/>
        </w:rPr>
        <w:t xml:space="preserve">säilitamiseks </w:t>
      </w:r>
      <w:r w:rsidR="00845887">
        <w:rPr>
          <w:rFonts w:ascii="Times New Roman" w:hAnsi="Times New Roman"/>
          <w:sz w:val="24"/>
        </w:rPr>
        <w:t>kesksete lahenduste l</w:t>
      </w:r>
      <w:r w:rsidR="00CA2CF2">
        <w:rPr>
          <w:rFonts w:ascii="Times New Roman" w:hAnsi="Times New Roman"/>
          <w:sz w:val="24"/>
        </w:rPr>
        <w:t>oomisega ül</w:t>
      </w:r>
      <w:r w:rsidR="005049D6">
        <w:rPr>
          <w:rFonts w:ascii="Times New Roman" w:hAnsi="Times New Roman"/>
          <w:sz w:val="24"/>
        </w:rPr>
        <w:t>d</w:t>
      </w:r>
      <w:r w:rsidR="00CA2CF2">
        <w:rPr>
          <w:rFonts w:ascii="Times New Roman" w:hAnsi="Times New Roman"/>
          <w:sz w:val="24"/>
        </w:rPr>
        <w:t xml:space="preserve">isemalt </w:t>
      </w:r>
      <w:r w:rsidRPr="59BFDDB2">
        <w:rPr>
          <w:rFonts w:ascii="Times New Roman" w:hAnsi="Times New Roman"/>
          <w:sz w:val="24"/>
        </w:rPr>
        <w:t>teadlik</w:t>
      </w:r>
      <w:r w:rsidR="000E10D2">
        <w:rPr>
          <w:rFonts w:ascii="Times New Roman" w:hAnsi="Times New Roman"/>
          <w:sz w:val="24"/>
        </w:rPr>
        <w:t>k</w:t>
      </w:r>
      <w:r w:rsidRPr="59BFDDB2">
        <w:rPr>
          <w:rFonts w:ascii="Times New Roman" w:hAnsi="Times New Roman"/>
          <w:sz w:val="24"/>
        </w:rPr>
        <w:t>us looduse</w:t>
      </w:r>
      <w:r w:rsidR="000E10D2">
        <w:rPr>
          <w:rFonts w:ascii="Times New Roman" w:hAnsi="Times New Roman"/>
          <w:sz w:val="24"/>
        </w:rPr>
        <w:t>hoiust</w:t>
      </w:r>
      <w:r w:rsidRPr="59BFDDB2">
        <w:rPr>
          <w:rFonts w:ascii="Times New Roman" w:hAnsi="Times New Roman"/>
          <w:sz w:val="24"/>
        </w:rPr>
        <w:t xml:space="preserve"> ning loodusressursside optimaalsest kasutamisest ja taaskasutamisest.</w:t>
      </w:r>
    </w:p>
    <w:p w14:paraId="77541CDF" w14:textId="5754E9A3" w:rsidR="00ED3690" w:rsidRPr="00ED3690" w:rsidRDefault="34034787" w:rsidP="0016210D">
      <w:r w:rsidRPr="59BFDDB2">
        <w:rPr>
          <w:rFonts w:ascii="Times New Roman" w:hAnsi="Times New Roman"/>
          <w:sz w:val="24"/>
        </w:rPr>
        <w:t xml:space="preserve"> </w:t>
      </w:r>
    </w:p>
    <w:p w14:paraId="25C79F5C" w14:textId="34640BD0" w:rsidR="00ED3690" w:rsidRPr="00ED3690" w:rsidRDefault="55BC62AF" w:rsidP="0016210D">
      <w:r w:rsidRPr="6018E984">
        <w:rPr>
          <w:rFonts w:ascii="Times New Roman" w:hAnsi="Times New Roman"/>
          <w:sz w:val="24"/>
        </w:rPr>
        <w:t xml:space="preserve">Muudatused avaldavad mõju elukeskkonnale kvaliteedinõudeid täitvate geenitestide </w:t>
      </w:r>
      <w:r w:rsidR="003777EF">
        <w:rPr>
          <w:rFonts w:ascii="Times New Roman" w:hAnsi="Times New Roman"/>
          <w:sz w:val="24"/>
        </w:rPr>
        <w:t>näol</w:t>
      </w:r>
      <w:r w:rsidRPr="6018E984">
        <w:rPr>
          <w:rFonts w:ascii="Times New Roman" w:hAnsi="Times New Roman"/>
          <w:sz w:val="24"/>
        </w:rPr>
        <w:t>, mida tarbijad saavad usaldada. Tehes testide tulemused arstile kättesaadavaks tervishoiusüsteemi kaudu, saab arst olla kindel testi kvaliteedis ning vajaduse</w:t>
      </w:r>
      <w:r w:rsidR="009B3C6B">
        <w:rPr>
          <w:rFonts w:ascii="Times New Roman" w:hAnsi="Times New Roman"/>
          <w:sz w:val="24"/>
        </w:rPr>
        <w:t xml:space="preserve"> korra</w:t>
      </w:r>
      <w:r w:rsidRPr="6018E984">
        <w:rPr>
          <w:rFonts w:ascii="Times New Roman" w:hAnsi="Times New Roman"/>
          <w:sz w:val="24"/>
        </w:rPr>
        <w:t xml:space="preserve">l anda </w:t>
      </w:r>
      <w:r w:rsidR="001633AF">
        <w:rPr>
          <w:rFonts w:ascii="Times New Roman" w:hAnsi="Times New Roman"/>
          <w:sz w:val="24"/>
        </w:rPr>
        <w:t>asjakohaseid</w:t>
      </w:r>
      <w:r w:rsidRPr="6018E984">
        <w:rPr>
          <w:rFonts w:ascii="Times New Roman" w:hAnsi="Times New Roman"/>
          <w:sz w:val="24"/>
        </w:rPr>
        <w:t xml:space="preserve"> ennetus- ja ravisoovitusi. </w:t>
      </w:r>
      <w:proofErr w:type="spellStart"/>
      <w:r w:rsidRPr="6018E984">
        <w:rPr>
          <w:rFonts w:ascii="Times New Roman" w:hAnsi="Times New Roman"/>
          <w:sz w:val="24"/>
        </w:rPr>
        <w:t>Elanikonna</w:t>
      </w:r>
      <w:proofErr w:type="spellEnd"/>
      <w:r w:rsidRPr="6018E984">
        <w:rPr>
          <w:rFonts w:ascii="Times New Roman" w:hAnsi="Times New Roman"/>
          <w:sz w:val="24"/>
        </w:rPr>
        <w:t xml:space="preserve"> usaldus kvaliteetsete </w:t>
      </w:r>
      <w:r w:rsidR="00383802">
        <w:rPr>
          <w:rFonts w:ascii="Times New Roman" w:hAnsi="Times New Roman"/>
          <w:sz w:val="24"/>
        </w:rPr>
        <w:t>testi</w:t>
      </w:r>
      <w:r w:rsidRPr="6018E984">
        <w:rPr>
          <w:rFonts w:ascii="Times New Roman" w:hAnsi="Times New Roman"/>
          <w:sz w:val="24"/>
        </w:rPr>
        <w:t xml:space="preserve">tulemuste andmise </w:t>
      </w:r>
      <w:r w:rsidR="00920504">
        <w:rPr>
          <w:rFonts w:ascii="Times New Roman" w:hAnsi="Times New Roman"/>
          <w:sz w:val="24"/>
        </w:rPr>
        <w:t>vastu</w:t>
      </w:r>
      <w:r w:rsidRPr="6018E984">
        <w:rPr>
          <w:rFonts w:ascii="Times New Roman" w:hAnsi="Times New Roman"/>
          <w:sz w:val="24"/>
        </w:rPr>
        <w:t xml:space="preserve"> aitab suurendada </w:t>
      </w:r>
      <w:r w:rsidR="00383802" w:rsidRPr="6018E984">
        <w:rPr>
          <w:rFonts w:ascii="Times New Roman" w:hAnsi="Times New Roman"/>
          <w:sz w:val="24"/>
        </w:rPr>
        <w:t xml:space="preserve">meditsiinivaldkonna </w:t>
      </w:r>
      <w:r w:rsidRPr="6018E984">
        <w:rPr>
          <w:rFonts w:ascii="Times New Roman" w:hAnsi="Times New Roman"/>
          <w:sz w:val="24"/>
        </w:rPr>
        <w:t xml:space="preserve">positiivset kuvandit. Vähem oluliseks ei saa </w:t>
      </w:r>
      <w:r w:rsidR="00B04A93">
        <w:rPr>
          <w:rFonts w:ascii="Times New Roman" w:hAnsi="Times New Roman"/>
          <w:sz w:val="24"/>
        </w:rPr>
        <w:t>selle</w:t>
      </w:r>
      <w:r w:rsidR="00155DBF">
        <w:rPr>
          <w:rFonts w:ascii="Times New Roman" w:hAnsi="Times New Roman"/>
          <w:sz w:val="24"/>
        </w:rPr>
        <w:t>s</w:t>
      </w:r>
      <w:r w:rsidRPr="6018E984">
        <w:rPr>
          <w:rFonts w:ascii="Times New Roman" w:hAnsi="Times New Roman"/>
          <w:sz w:val="24"/>
        </w:rPr>
        <w:t xml:space="preserve"> kontekstis pidada ka </w:t>
      </w:r>
      <w:r w:rsidR="00155DBF" w:rsidRPr="6018E984">
        <w:rPr>
          <w:rFonts w:ascii="Times New Roman" w:hAnsi="Times New Roman"/>
          <w:sz w:val="24"/>
        </w:rPr>
        <w:t>jalajälge</w:t>
      </w:r>
      <w:r w:rsidR="00155DBF">
        <w:rPr>
          <w:rFonts w:ascii="Times New Roman" w:hAnsi="Times New Roman"/>
          <w:sz w:val="24"/>
        </w:rPr>
        <w:t>, mille</w:t>
      </w:r>
      <w:r w:rsidR="00155DBF" w:rsidRPr="6018E984">
        <w:rPr>
          <w:rFonts w:ascii="Times New Roman" w:hAnsi="Times New Roman"/>
          <w:sz w:val="24"/>
        </w:rPr>
        <w:t xml:space="preserve"> </w:t>
      </w:r>
      <w:r w:rsidRPr="6018E984">
        <w:rPr>
          <w:rFonts w:ascii="Times New Roman" w:hAnsi="Times New Roman"/>
          <w:sz w:val="24"/>
        </w:rPr>
        <w:t>kasutatav tehnoloogia keskkonnale jä</w:t>
      </w:r>
      <w:r w:rsidR="00155DBF">
        <w:rPr>
          <w:rFonts w:ascii="Times New Roman" w:hAnsi="Times New Roman"/>
          <w:sz w:val="24"/>
        </w:rPr>
        <w:t>tab.</w:t>
      </w:r>
      <w:r w:rsidRPr="6018E984">
        <w:rPr>
          <w:rFonts w:ascii="Times New Roman" w:hAnsi="Times New Roman"/>
          <w:sz w:val="24"/>
        </w:rPr>
        <w:t xml:space="preserve"> Eeldusel, et tehnoloogia areng jätkub</w:t>
      </w:r>
      <w:r w:rsidR="00DE64F9">
        <w:rPr>
          <w:rFonts w:ascii="Times New Roman" w:hAnsi="Times New Roman"/>
          <w:sz w:val="24"/>
        </w:rPr>
        <w:t>,</w:t>
      </w:r>
      <w:r w:rsidRPr="6018E984">
        <w:rPr>
          <w:rFonts w:ascii="Times New Roman" w:hAnsi="Times New Roman"/>
          <w:sz w:val="24"/>
        </w:rPr>
        <w:t xml:space="preserve"> tuleb kaaluda keskkonnasõbralike seadmete arendamist ja soetamist. Taaskasutatud materjalidest energiasäästlikud või null</w:t>
      </w:r>
      <w:r w:rsidR="005340E1">
        <w:rPr>
          <w:rFonts w:ascii="Times New Roman" w:hAnsi="Times New Roman"/>
          <w:sz w:val="24"/>
        </w:rPr>
        <w:t>energiaga</w:t>
      </w:r>
      <w:r w:rsidRPr="6018E984">
        <w:rPr>
          <w:rFonts w:ascii="Times New Roman" w:hAnsi="Times New Roman"/>
          <w:sz w:val="24"/>
        </w:rPr>
        <w:t xml:space="preserve"> seadmed tagavad keskkonnale jäetava jalajälje vähendamise.</w:t>
      </w:r>
    </w:p>
    <w:p w14:paraId="5FEA634E" w14:textId="64DB4891" w:rsidR="6018E984" w:rsidRDefault="6018E984" w:rsidP="0016210D">
      <w:pPr>
        <w:rPr>
          <w:rFonts w:ascii="Times New Roman" w:hAnsi="Times New Roman"/>
          <w:sz w:val="24"/>
        </w:rPr>
      </w:pPr>
    </w:p>
    <w:p w14:paraId="69CA4794" w14:textId="4EAD6E8E" w:rsidR="17118711" w:rsidRDefault="16F910A2" w:rsidP="0016210D">
      <w:pPr>
        <w:rPr>
          <w:rFonts w:ascii="Times New Roman" w:hAnsi="Times New Roman"/>
          <w:sz w:val="24"/>
        </w:rPr>
      </w:pPr>
      <w:r w:rsidRPr="01E08069">
        <w:rPr>
          <w:rFonts w:ascii="Times New Roman" w:hAnsi="Times New Roman"/>
          <w:sz w:val="24"/>
        </w:rPr>
        <w:t>Personaalmeditsiin eeldab, et geneetiliste riskide mõistmine muutu</w:t>
      </w:r>
      <w:r w:rsidR="77CDD42A" w:rsidRPr="01E08069">
        <w:rPr>
          <w:rFonts w:ascii="Times New Roman" w:hAnsi="Times New Roman"/>
          <w:sz w:val="24"/>
        </w:rPr>
        <w:t>b</w:t>
      </w:r>
      <w:r w:rsidRPr="01E08069">
        <w:rPr>
          <w:rFonts w:ascii="Times New Roman" w:hAnsi="Times New Roman"/>
          <w:sz w:val="24"/>
        </w:rPr>
        <w:t xml:space="preserve"> rutiinseks oskuseks tervishoiuteenuste igal tasandil. Personaalmeditsiini </w:t>
      </w:r>
      <w:r w:rsidR="0C71ACEE" w:rsidRPr="01E08069">
        <w:rPr>
          <w:rFonts w:ascii="Times New Roman" w:hAnsi="Times New Roman"/>
          <w:sz w:val="24"/>
        </w:rPr>
        <w:t>laialdasem rakendamine</w:t>
      </w:r>
      <w:r w:rsidRPr="01E08069">
        <w:rPr>
          <w:rFonts w:ascii="Times New Roman" w:hAnsi="Times New Roman"/>
          <w:sz w:val="24"/>
        </w:rPr>
        <w:t xml:space="preserve"> </w:t>
      </w:r>
      <w:r w:rsidR="64E44FDA" w:rsidRPr="01E08069">
        <w:rPr>
          <w:rFonts w:ascii="Times New Roman" w:hAnsi="Times New Roman"/>
          <w:sz w:val="24"/>
        </w:rPr>
        <w:t xml:space="preserve">mõjutab </w:t>
      </w:r>
      <w:r w:rsidR="1375EA5B" w:rsidRPr="01E08069">
        <w:rPr>
          <w:rFonts w:ascii="Times New Roman" w:hAnsi="Times New Roman"/>
          <w:sz w:val="24"/>
        </w:rPr>
        <w:t xml:space="preserve">ja võimaldab </w:t>
      </w:r>
      <w:r w:rsidR="64E44FDA" w:rsidRPr="01E08069">
        <w:rPr>
          <w:rFonts w:ascii="Times New Roman" w:hAnsi="Times New Roman"/>
          <w:sz w:val="24"/>
        </w:rPr>
        <w:t>nii</w:t>
      </w:r>
      <w:r w:rsidRPr="01E08069">
        <w:rPr>
          <w:rFonts w:ascii="Times New Roman" w:hAnsi="Times New Roman"/>
          <w:sz w:val="24"/>
        </w:rPr>
        <w:t xml:space="preserve"> diagnostika-</w:t>
      </w:r>
      <w:r w:rsidR="0F93D020" w:rsidRPr="01E08069">
        <w:rPr>
          <w:rFonts w:ascii="Times New Roman" w:hAnsi="Times New Roman"/>
          <w:sz w:val="24"/>
        </w:rPr>
        <w:t xml:space="preserve"> </w:t>
      </w:r>
      <w:r w:rsidRPr="01E08069">
        <w:rPr>
          <w:rFonts w:ascii="Times New Roman" w:hAnsi="Times New Roman"/>
          <w:sz w:val="24"/>
        </w:rPr>
        <w:t>ja ravivalikuid</w:t>
      </w:r>
      <w:r w:rsidR="4428FE0C" w:rsidRPr="01E08069">
        <w:rPr>
          <w:rFonts w:ascii="Times New Roman" w:hAnsi="Times New Roman"/>
          <w:sz w:val="24"/>
        </w:rPr>
        <w:t xml:space="preserve"> kui</w:t>
      </w:r>
      <w:r w:rsidRPr="01E08069">
        <w:rPr>
          <w:rFonts w:ascii="Times New Roman" w:hAnsi="Times New Roman"/>
          <w:sz w:val="24"/>
        </w:rPr>
        <w:t xml:space="preserve"> ka tervishoiuteenuste lähenemist</w:t>
      </w:r>
      <w:r w:rsidR="740A6467" w:rsidRPr="01E08069">
        <w:rPr>
          <w:rFonts w:ascii="Times New Roman" w:hAnsi="Times New Roman"/>
          <w:sz w:val="24"/>
        </w:rPr>
        <w:t xml:space="preserve"> </w:t>
      </w:r>
      <w:r w:rsidRPr="01E08069">
        <w:rPr>
          <w:rFonts w:ascii="Times New Roman" w:hAnsi="Times New Roman"/>
          <w:sz w:val="24"/>
        </w:rPr>
        <w:t xml:space="preserve">sõeluuringutele, varajasele ravile ja ennetusele. </w:t>
      </w:r>
      <w:r w:rsidR="144F36C0" w:rsidRPr="01E08069">
        <w:rPr>
          <w:rFonts w:ascii="Times New Roman" w:hAnsi="Times New Roman"/>
          <w:sz w:val="24"/>
        </w:rPr>
        <w:t xml:space="preserve">Uued võimalused paremateks ja </w:t>
      </w:r>
      <w:proofErr w:type="spellStart"/>
      <w:r w:rsidR="144F36C0" w:rsidRPr="01E08069">
        <w:rPr>
          <w:rFonts w:ascii="Times New Roman" w:hAnsi="Times New Roman"/>
          <w:sz w:val="24"/>
        </w:rPr>
        <w:t>inimkesksemateks</w:t>
      </w:r>
      <w:proofErr w:type="spellEnd"/>
      <w:r w:rsidR="144F36C0" w:rsidRPr="01E08069">
        <w:rPr>
          <w:rFonts w:ascii="Times New Roman" w:hAnsi="Times New Roman"/>
          <w:sz w:val="24"/>
        </w:rPr>
        <w:t xml:space="preserve"> teenusteks tekivad</w:t>
      </w:r>
      <w:r w:rsidRPr="01E08069">
        <w:rPr>
          <w:rFonts w:ascii="Times New Roman" w:hAnsi="Times New Roman"/>
          <w:sz w:val="24"/>
        </w:rPr>
        <w:t xml:space="preserve"> </w:t>
      </w:r>
      <w:r w:rsidR="3D817075" w:rsidRPr="01E08069">
        <w:rPr>
          <w:rFonts w:ascii="Times New Roman" w:hAnsi="Times New Roman"/>
          <w:sz w:val="24"/>
        </w:rPr>
        <w:t>andmete</w:t>
      </w:r>
      <w:r w:rsidRPr="01E08069">
        <w:rPr>
          <w:rFonts w:ascii="Times New Roman" w:hAnsi="Times New Roman"/>
          <w:sz w:val="24"/>
        </w:rPr>
        <w:t xml:space="preserve"> (geneetika, keskkonna</w:t>
      </w:r>
      <w:r w:rsidR="5533653D" w:rsidRPr="01E08069">
        <w:rPr>
          <w:rFonts w:ascii="Times New Roman" w:hAnsi="Times New Roman"/>
          <w:sz w:val="24"/>
        </w:rPr>
        <w:t xml:space="preserve"> </w:t>
      </w:r>
      <w:r w:rsidRPr="01E08069">
        <w:rPr>
          <w:rFonts w:ascii="Times New Roman" w:hAnsi="Times New Roman"/>
          <w:sz w:val="24"/>
        </w:rPr>
        <w:t>ja käitumise) süstemaatilisest analüüsimisest.</w:t>
      </w:r>
      <w:r w:rsidR="54221A8A" w:rsidRPr="01E08069">
        <w:rPr>
          <w:rFonts w:ascii="Times New Roman" w:hAnsi="Times New Roman"/>
          <w:sz w:val="24"/>
        </w:rPr>
        <w:t xml:space="preserve"> See omakorda võimaldab </w:t>
      </w:r>
      <w:r w:rsidRPr="01E08069">
        <w:rPr>
          <w:rFonts w:ascii="Times New Roman" w:hAnsi="Times New Roman"/>
          <w:sz w:val="24"/>
        </w:rPr>
        <w:t>välja töötada uued ja muudetud kliinilised raviteekonnad</w:t>
      </w:r>
      <w:r w:rsidR="129AEC64" w:rsidRPr="01E08069">
        <w:rPr>
          <w:rFonts w:ascii="Times New Roman" w:hAnsi="Times New Roman"/>
          <w:sz w:val="24"/>
        </w:rPr>
        <w:t xml:space="preserve"> </w:t>
      </w:r>
      <w:r w:rsidRPr="01E08069">
        <w:rPr>
          <w:rFonts w:ascii="Times New Roman" w:hAnsi="Times New Roman"/>
          <w:sz w:val="24"/>
        </w:rPr>
        <w:t>(</w:t>
      </w:r>
      <w:proofErr w:type="spellStart"/>
      <w:r w:rsidRPr="30F48F10">
        <w:rPr>
          <w:rFonts w:ascii="Times New Roman" w:hAnsi="Times New Roman"/>
          <w:i/>
          <w:iCs/>
          <w:sz w:val="24"/>
        </w:rPr>
        <w:t>clinical</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pathways</w:t>
      </w:r>
      <w:proofErr w:type="spellEnd"/>
      <w:r w:rsidRPr="01E08069">
        <w:rPr>
          <w:rFonts w:ascii="Times New Roman" w:hAnsi="Times New Roman"/>
          <w:sz w:val="24"/>
        </w:rPr>
        <w:t xml:space="preserve">), et täielikult </w:t>
      </w:r>
      <w:r w:rsidR="07D7A924" w:rsidRPr="01E08069">
        <w:rPr>
          <w:rFonts w:ascii="Times New Roman" w:hAnsi="Times New Roman"/>
          <w:sz w:val="24"/>
        </w:rPr>
        <w:t>rakendada</w:t>
      </w:r>
      <w:r w:rsidRPr="01E08069">
        <w:rPr>
          <w:rFonts w:ascii="Times New Roman" w:hAnsi="Times New Roman"/>
          <w:sz w:val="24"/>
        </w:rPr>
        <w:t xml:space="preserve"> personaalmeditsiini</w:t>
      </w:r>
      <w:r w:rsidR="72895756" w:rsidRPr="01E08069">
        <w:rPr>
          <w:rFonts w:ascii="Times New Roman" w:hAnsi="Times New Roman"/>
          <w:sz w:val="24"/>
        </w:rPr>
        <w:t xml:space="preserve"> teenustes kõiki vajalikke eeldusi parimaks ennetuseks ja raviks</w:t>
      </w:r>
      <w:r w:rsidRPr="01E08069">
        <w:rPr>
          <w:rFonts w:ascii="Times New Roman" w:hAnsi="Times New Roman"/>
          <w:sz w:val="24"/>
        </w:rPr>
        <w:t>.</w:t>
      </w:r>
      <w:r w:rsidR="0E0CA1FC" w:rsidRPr="01E08069">
        <w:rPr>
          <w:rFonts w:ascii="Times New Roman" w:hAnsi="Times New Roman"/>
          <w:sz w:val="24"/>
        </w:rPr>
        <w:t xml:space="preserve"> Näiteks</w:t>
      </w:r>
      <w:r w:rsidR="5966EB97" w:rsidRPr="01E08069">
        <w:rPr>
          <w:rFonts w:ascii="Times New Roman" w:hAnsi="Times New Roman"/>
          <w:sz w:val="24"/>
        </w:rPr>
        <w:t xml:space="preserve"> p</w:t>
      </w:r>
      <w:r w:rsidR="389CBEF9" w:rsidRPr="01E08069">
        <w:rPr>
          <w:rFonts w:ascii="Times New Roman" w:hAnsi="Times New Roman"/>
          <w:sz w:val="24"/>
        </w:rPr>
        <w:t xml:space="preserve">raegune kehamassiindeksi (KMI) genoomi laiaulatuslik assotsiatsiooniuuring (GWA) kasutas </w:t>
      </w:r>
      <w:r w:rsidR="389CBEF9" w:rsidRPr="01E08069">
        <w:rPr>
          <w:rFonts w:ascii="Times New Roman" w:hAnsi="Times New Roman"/>
          <w:sz w:val="24"/>
        </w:rPr>
        <w:lastRenderedPageBreak/>
        <w:t xml:space="preserve">populatsioonispetsiifilist </w:t>
      </w:r>
      <w:proofErr w:type="spellStart"/>
      <w:r w:rsidR="389CBEF9" w:rsidRPr="01E08069">
        <w:rPr>
          <w:rFonts w:ascii="Times New Roman" w:hAnsi="Times New Roman"/>
          <w:sz w:val="24"/>
        </w:rPr>
        <w:t>imputatsiooni</w:t>
      </w:r>
      <w:proofErr w:type="spellEnd"/>
      <w:r w:rsidR="389CBEF9" w:rsidRPr="01E08069">
        <w:rPr>
          <w:rFonts w:ascii="Times New Roman" w:hAnsi="Times New Roman"/>
          <w:sz w:val="24"/>
        </w:rPr>
        <w:t xml:space="preserve"> referentspaneeli, mis oli koostatud Eesti </w:t>
      </w:r>
      <w:r w:rsidR="2197951B" w:rsidRPr="01E08069">
        <w:rPr>
          <w:rFonts w:ascii="Times New Roman" w:hAnsi="Times New Roman"/>
          <w:sz w:val="24"/>
        </w:rPr>
        <w:t>g</w:t>
      </w:r>
      <w:r w:rsidR="389CBEF9" w:rsidRPr="01E08069">
        <w:rPr>
          <w:rFonts w:ascii="Times New Roman" w:hAnsi="Times New Roman"/>
          <w:sz w:val="24"/>
        </w:rPr>
        <w:t>eenivaramu osalejate andmete põhjal. Uuringu eesmärk oli tuvastada uusi lookusi ja valgu struktuuri mõjutavaid variante, mis on seotud KMI-</w:t>
      </w:r>
      <w:proofErr w:type="spellStart"/>
      <w:r w:rsidR="389CBEF9" w:rsidRPr="01E08069">
        <w:rPr>
          <w:rFonts w:ascii="Times New Roman" w:hAnsi="Times New Roman"/>
          <w:sz w:val="24"/>
        </w:rPr>
        <w:t>ga</w:t>
      </w:r>
      <w:proofErr w:type="spellEnd"/>
      <w:r w:rsidR="389CBEF9" w:rsidRPr="01E08069">
        <w:rPr>
          <w:rFonts w:ascii="Times New Roman" w:hAnsi="Times New Roman"/>
          <w:sz w:val="24"/>
        </w:rPr>
        <w:t>. Lisaks paljude var</w:t>
      </w:r>
      <w:r w:rsidR="50AA8BC3" w:rsidRPr="01E08069">
        <w:rPr>
          <w:rFonts w:ascii="Times New Roman" w:hAnsi="Times New Roman"/>
          <w:sz w:val="24"/>
        </w:rPr>
        <w:t>em</w:t>
      </w:r>
      <w:r w:rsidR="389CBEF9" w:rsidRPr="01E08069">
        <w:rPr>
          <w:rFonts w:ascii="Times New Roman" w:hAnsi="Times New Roman"/>
          <w:sz w:val="24"/>
        </w:rPr>
        <w:t xml:space="preserve"> teadaolevate KMI-</w:t>
      </w:r>
      <w:proofErr w:type="spellStart"/>
      <w:r w:rsidR="389CBEF9" w:rsidRPr="01E08069">
        <w:rPr>
          <w:rFonts w:ascii="Times New Roman" w:hAnsi="Times New Roman"/>
          <w:sz w:val="24"/>
        </w:rPr>
        <w:t>ga</w:t>
      </w:r>
      <w:proofErr w:type="spellEnd"/>
      <w:r w:rsidR="389CBEF9" w:rsidRPr="01E08069">
        <w:rPr>
          <w:rFonts w:ascii="Times New Roman" w:hAnsi="Times New Roman"/>
          <w:sz w:val="24"/>
        </w:rPr>
        <w:t xml:space="preserve"> seotud lookuste kinnitamisele tuvasta</w:t>
      </w:r>
      <w:r w:rsidR="36F0467E" w:rsidRPr="01E08069">
        <w:rPr>
          <w:rFonts w:ascii="Times New Roman" w:hAnsi="Times New Roman"/>
          <w:sz w:val="24"/>
        </w:rPr>
        <w:t>ti</w:t>
      </w:r>
      <w:r w:rsidR="389CBEF9" w:rsidRPr="01E08069">
        <w:rPr>
          <w:rFonts w:ascii="Times New Roman" w:hAnsi="Times New Roman"/>
          <w:sz w:val="24"/>
        </w:rPr>
        <w:t xml:space="preserve"> kodeerivaid variante </w:t>
      </w:r>
      <w:proofErr w:type="spellStart"/>
      <w:r w:rsidR="389CBEF9" w:rsidRPr="01E08069">
        <w:rPr>
          <w:rFonts w:ascii="Times New Roman" w:hAnsi="Times New Roman"/>
          <w:sz w:val="24"/>
        </w:rPr>
        <w:t>leptiini-melanokortiini</w:t>
      </w:r>
      <w:proofErr w:type="spellEnd"/>
      <w:r w:rsidR="389CBEF9" w:rsidRPr="01E08069">
        <w:rPr>
          <w:rFonts w:ascii="Times New Roman" w:hAnsi="Times New Roman"/>
          <w:sz w:val="24"/>
        </w:rPr>
        <w:t xml:space="preserve"> rajas ning kirjelda</w:t>
      </w:r>
      <w:r w:rsidR="36F0467E" w:rsidRPr="01E08069">
        <w:rPr>
          <w:rFonts w:ascii="Times New Roman" w:hAnsi="Times New Roman"/>
          <w:sz w:val="24"/>
        </w:rPr>
        <w:t>ti</w:t>
      </w:r>
      <w:r w:rsidR="389CBEF9" w:rsidRPr="01E08069">
        <w:rPr>
          <w:rFonts w:ascii="Times New Roman" w:hAnsi="Times New Roman"/>
          <w:sz w:val="24"/>
        </w:rPr>
        <w:t xml:space="preserve"> uusi mõõduka mõjuga variante POMC ja PTPRT geenides.</w:t>
      </w:r>
      <w:r w:rsidR="56D91B42" w:rsidRPr="01E08069">
        <w:rPr>
          <w:rFonts w:ascii="Times New Roman" w:hAnsi="Times New Roman"/>
          <w:sz w:val="24"/>
        </w:rPr>
        <w:t xml:space="preserve"> </w:t>
      </w:r>
      <w:r w:rsidR="24ECFF8C" w:rsidRPr="01E08069">
        <w:rPr>
          <w:rFonts w:ascii="Times New Roman" w:hAnsi="Times New Roman"/>
          <w:sz w:val="24"/>
        </w:rPr>
        <w:t>POMC geeni valku lühendav variant on seotud kõrgema KMI-</w:t>
      </w:r>
      <w:proofErr w:type="spellStart"/>
      <w:r w:rsidR="24ECFF8C" w:rsidRPr="01E08069">
        <w:rPr>
          <w:rFonts w:ascii="Times New Roman" w:hAnsi="Times New Roman"/>
          <w:sz w:val="24"/>
        </w:rPr>
        <w:t>ga</w:t>
      </w:r>
      <w:proofErr w:type="spellEnd"/>
      <w:r w:rsidR="24ECFF8C" w:rsidRPr="01E08069">
        <w:rPr>
          <w:rFonts w:ascii="Times New Roman" w:hAnsi="Times New Roman"/>
          <w:sz w:val="24"/>
        </w:rPr>
        <w:t xml:space="preserve">, samas kui PTPRT geeni </w:t>
      </w:r>
      <w:proofErr w:type="spellStart"/>
      <w:r w:rsidR="24ECFF8C" w:rsidRPr="30F48F10">
        <w:rPr>
          <w:rFonts w:ascii="Times New Roman" w:hAnsi="Times New Roman"/>
          <w:i/>
          <w:iCs/>
          <w:sz w:val="24"/>
        </w:rPr>
        <w:t>missense</w:t>
      </w:r>
      <w:proofErr w:type="spellEnd"/>
      <w:r w:rsidR="24ECFF8C" w:rsidRPr="01E08069">
        <w:rPr>
          <w:rFonts w:ascii="Times New Roman" w:hAnsi="Times New Roman"/>
          <w:sz w:val="24"/>
        </w:rPr>
        <w:t>-variant on seotud madalama KMI-</w:t>
      </w:r>
      <w:proofErr w:type="spellStart"/>
      <w:r w:rsidR="24ECFF8C" w:rsidRPr="01E08069">
        <w:rPr>
          <w:rFonts w:ascii="Times New Roman" w:hAnsi="Times New Roman"/>
          <w:sz w:val="24"/>
        </w:rPr>
        <w:t>ga</w:t>
      </w:r>
      <w:proofErr w:type="spellEnd"/>
      <w:r w:rsidR="24ECFF8C" w:rsidRPr="01E08069">
        <w:rPr>
          <w:rFonts w:ascii="Times New Roman" w:hAnsi="Times New Roman"/>
          <w:sz w:val="24"/>
        </w:rPr>
        <w:t xml:space="preserve">, viidates sellele, et PTPRT võib olla võimalik ravimisihtmärk kaalutõusu vastu. Kokkuvõttes rõhutavad </w:t>
      </w:r>
      <w:r w:rsidR="66652ACA" w:rsidRPr="01E08069">
        <w:rPr>
          <w:rFonts w:ascii="Times New Roman" w:hAnsi="Times New Roman"/>
          <w:sz w:val="24"/>
        </w:rPr>
        <w:t>uuringu</w:t>
      </w:r>
      <w:r w:rsidR="24ECFF8C" w:rsidRPr="01E08069">
        <w:rPr>
          <w:rFonts w:ascii="Times New Roman" w:hAnsi="Times New Roman"/>
          <w:sz w:val="24"/>
        </w:rPr>
        <w:t xml:space="preserve"> tulemused populatsioonispetsiifiliste </w:t>
      </w:r>
      <w:proofErr w:type="spellStart"/>
      <w:r w:rsidR="24ECFF8C" w:rsidRPr="01E08069">
        <w:rPr>
          <w:rFonts w:ascii="Times New Roman" w:hAnsi="Times New Roman"/>
          <w:sz w:val="24"/>
        </w:rPr>
        <w:t>biopankade</w:t>
      </w:r>
      <w:proofErr w:type="spellEnd"/>
      <w:r w:rsidR="24ECFF8C" w:rsidRPr="01E08069">
        <w:rPr>
          <w:rFonts w:ascii="Times New Roman" w:hAnsi="Times New Roman"/>
          <w:sz w:val="24"/>
        </w:rPr>
        <w:t xml:space="preserve"> kasulikkust uute seoste avastamisel levinud ja keerukate tunnuste puhul</w:t>
      </w:r>
      <w:r w:rsidR="66652ACA" w:rsidRPr="01E08069">
        <w:rPr>
          <w:rFonts w:ascii="Times New Roman" w:hAnsi="Times New Roman"/>
          <w:sz w:val="24"/>
        </w:rPr>
        <w:t>.</w:t>
      </w:r>
      <w:r w:rsidR="17118711" w:rsidRPr="01E08069">
        <w:rPr>
          <w:rStyle w:val="Allmrkuseviide"/>
          <w:rFonts w:ascii="Times New Roman" w:hAnsi="Times New Roman"/>
          <w:sz w:val="24"/>
        </w:rPr>
        <w:footnoteReference w:id="173"/>
      </w:r>
      <w:r w:rsidR="255DE838" w:rsidRPr="01E08069">
        <w:rPr>
          <w:rFonts w:ascii="Times New Roman" w:hAnsi="Times New Roman"/>
          <w:sz w:val="24"/>
        </w:rPr>
        <w:t xml:space="preserve"> See näitena toodud uuring demonstreerib noorema populatsioonikohordi kasutamise eeliseid tugevate signaalide tuvastamisel kvantitatiivsete tunnuste, nagu kehamassiindeks (KMI) puhul.</w:t>
      </w:r>
      <w:r w:rsidR="0CE516BA" w:rsidRPr="00EA49F7">
        <w:t xml:space="preserve"> </w:t>
      </w:r>
      <w:r w:rsidR="0CE516BA" w:rsidRPr="01E08069">
        <w:rPr>
          <w:rFonts w:ascii="Times New Roman" w:hAnsi="Times New Roman"/>
          <w:sz w:val="24"/>
        </w:rPr>
        <w:t>Nooremas eas avalduvad geneetilised mõjud selgemalt, kuna neid mõjutavad vähem keskkonnategurid, kroonilised haigused ja muud kaasnevad tegurid</w:t>
      </w:r>
      <w:r w:rsidR="629EE2C0" w:rsidRPr="01E08069">
        <w:rPr>
          <w:rFonts w:ascii="Times New Roman" w:hAnsi="Times New Roman"/>
          <w:sz w:val="24"/>
        </w:rPr>
        <w:t>.</w:t>
      </w:r>
      <w:r w:rsidR="255DE838" w:rsidRPr="01E08069">
        <w:rPr>
          <w:rFonts w:ascii="Times New Roman" w:hAnsi="Times New Roman"/>
          <w:sz w:val="24"/>
        </w:rPr>
        <w:t xml:space="preserve"> Lisaks võimaldab hästi uuritud tunnuste </w:t>
      </w:r>
      <w:r w:rsidR="037D6641" w:rsidRPr="01E08069">
        <w:rPr>
          <w:rFonts w:ascii="Times New Roman" w:hAnsi="Times New Roman"/>
          <w:sz w:val="24"/>
        </w:rPr>
        <w:t xml:space="preserve">(nt </w:t>
      </w:r>
      <w:r w:rsidR="255DE838" w:rsidRPr="01E08069">
        <w:rPr>
          <w:rFonts w:ascii="Times New Roman" w:hAnsi="Times New Roman"/>
          <w:sz w:val="24"/>
        </w:rPr>
        <w:t>KMI</w:t>
      </w:r>
      <w:r w:rsidR="037D6641" w:rsidRPr="01E08069">
        <w:rPr>
          <w:rFonts w:ascii="Times New Roman" w:hAnsi="Times New Roman"/>
          <w:sz w:val="24"/>
        </w:rPr>
        <w:t>)</w:t>
      </w:r>
      <w:r w:rsidR="255DE838" w:rsidRPr="01E08069">
        <w:rPr>
          <w:rFonts w:ascii="Times New Roman" w:hAnsi="Times New Roman"/>
          <w:sz w:val="24"/>
        </w:rPr>
        <w:t xml:space="preserve"> uurimine populatsioonispetsiifilistes </w:t>
      </w:r>
      <w:proofErr w:type="spellStart"/>
      <w:r w:rsidR="255DE838" w:rsidRPr="01E08069">
        <w:rPr>
          <w:rFonts w:ascii="Times New Roman" w:hAnsi="Times New Roman"/>
          <w:sz w:val="24"/>
        </w:rPr>
        <w:t>biopankades</w:t>
      </w:r>
      <w:proofErr w:type="spellEnd"/>
      <w:r w:rsidR="255DE838" w:rsidRPr="01E08069">
        <w:rPr>
          <w:rFonts w:ascii="Times New Roman" w:hAnsi="Times New Roman"/>
          <w:sz w:val="24"/>
        </w:rPr>
        <w:t xml:space="preserve">, nagu regionaalselt esinduslik Eesti populatsioon, avastada unikaalseid geneetilisi variante ja nendevahelisi interaktsioone, pakkudes väärtuslikku ressurssi uute variantide </w:t>
      </w:r>
      <w:r w:rsidR="1C9B4B6E" w:rsidRPr="01E08069">
        <w:rPr>
          <w:rFonts w:ascii="Times New Roman" w:hAnsi="Times New Roman"/>
          <w:sz w:val="24"/>
        </w:rPr>
        <w:t>ja</w:t>
      </w:r>
      <w:r w:rsidR="255DE838" w:rsidRPr="01E08069">
        <w:rPr>
          <w:rFonts w:ascii="Times New Roman" w:hAnsi="Times New Roman"/>
          <w:sz w:val="24"/>
        </w:rPr>
        <w:t xml:space="preserve"> nende mõju määratlemiseks keerukatele tunnustele.</w:t>
      </w:r>
    </w:p>
    <w:p w14:paraId="0C0FDFF2" w14:textId="4CF29373" w:rsidR="3BFCAE6E" w:rsidRDefault="3BFCAE6E" w:rsidP="0016210D">
      <w:pPr>
        <w:rPr>
          <w:rFonts w:ascii="Times New Roman" w:hAnsi="Times New Roman"/>
          <w:sz w:val="24"/>
        </w:rPr>
      </w:pPr>
    </w:p>
    <w:p w14:paraId="758A5FED" w14:textId="13984BCD" w:rsidR="5F9962C8" w:rsidRDefault="6995FA52" w:rsidP="0016210D">
      <w:pPr>
        <w:rPr>
          <w:rFonts w:ascii="Times New Roman" w:hAnsi="Times New Roman"/>
          <w:sz w:val="24"/>
        </w:rPr>
      </w:pPr>
      <w:r w:rsidRPr="75CF7F17">
        <w:rPr>
          <w:rFonts w:ascii="Times New Roman" w:hAnsi="Times New Roman"/>
          <w:sz w:val="24"/>
        </w:rPr>
        <w:t>Näitena toodud u</w:t>
      </w:r>
      <w:r w:rsidR="187F6D46" w:rsidRPr="75CF7F17">
        <w:rPr>
          <w:rFonts w:ascii="Times New Roman" w:hAnsi="Times New Roman"/>
          <w:sz w:val="24"/>
        </w:rPr>
        <w:t xml:space="preserve">uringus tuvastati valgu struktuuri mõjutavaid variante </w:t>
      </w:r>
      <w:proofErr w:type="spellStart"/>
      <w:r w:rsidR="187F6D46" w:rsidRPr="75CF7F17">
        <w:rPr>
          <w:rFonts w:ascii="Times New Roman" w:hAnsi="Times New Roman"/>
          <w:sz w:val="24"/>
        </w:rPr>
        <w:t>melanokortiini-leptiini</w:t>
      </w:r>
      <w:proofErr w:type="spellEnd"/>
      <w:r w:rsidR="187F6D46" w:rsidRPr="75CF7F17">
        <w:rPr>
          <w:rFonts w:ascii="Times New Roman" w:hAnsi="Times New Roman"/>
          <w:sz w:val="24"/>
        </w:rPr>
        <w:t xml:space="preserve"> raja geenides </w:t>
      </w:r>
      <w:r w:rsidR="187F6D46" w:rsidRPr="00561B93">
        <w:rPr>
          <w:rFonts w:ascii="Times New Roman" w:hAnsi="Times New Roman"/>
          <w:sz w:val="24"/>
        </w:rPr>
        <w:t>POMC</w:t>
      </w:r>
      <w:r w:rsidR="187F6D46" w:rsidRPr="75CF7F17">
        <w:rPr>
          <w:rFonts w:ascii="Times New Roman" w:hAnsi="Times New Roman"/>
          <w:sz w:val="24"/>
        </w:rPr>
        <w:t xml:space="preserve">, </w:t>
      </w:r>
      <w:r w:rsidR="187F6D46" w:rsidRPr="00561B93">
        <w:rPr>
          <w:rFonts w:ascii="Times New Roman" w:hAnsi="Times New Roman"/>
          <w:sz w:val="24"/>
        </w:rPr>
        <w:t>MC4R</w:t>
      </w:r>
      <w:r w:rsidR="187F6D46" w:rsidRPr="75CF7F17">
        <w:rPr>
          <w:rFonts w:ascii="Times New Roman" w:hAnsi="Times New Roman"/>
          <w:sz w:val="24"/>
        </w:rPr>
        <w:t xml:space="preserve"> ja võimalik, et ka </w:t>
      </w:r>
      <w:r w:rsidR="187F6D46" w:rsidRPr="00561B93">
        <w:rPr>
          <w:rFonts w:ascii="Times New Roman" w:hAnsi="Times New Roman"/>
          <w:sz w:val="24"/>
        </w:rPr>
        <w:t>PTPRT</w:t>
      </w:r>
      <w:r w:rsidR="187F6D46" w:rsidRPr="75CF7F17">
        <w:rPr>
          <w:rFonts w:ascii="Times New Roman" w:hAnsi="Times New Roman"/>
          <w:sz w:val="24"/>
        </w:rPr>
        <w:t>, mis näitavad olulisi seoseid KMI-</w:t>
      </w:r>
      <w:proofErr w:type="spellStart"/>
      <w:r w:rsidR="187F6D46" w:rsidRPr="75CF7F17">
        <w:rPr>
          <w:rFonts w:ascii="Times New Roman" w:hAnsi="Times New Roman"/>
          <w:sz w:val="24"/>
        </w:rPr>
        <w:t>ga</w:t>
      </w:r>
      <w:proofErr w:type="spellEnd"/>
      <w:r w:rsidR="187F6D46" w:rsidRPr="75CF7F17">
        <w:rPr>
          <w:rFonts w:ascii="Times New Roman" w:hAnsi="Times New Roman"/>
          <w:sz w:val="24"/>
        </w:rPr>
        <w:t xml:space="preserve">. Arvestades mõõduka mõjuga variantide esinemist selles olulises söögiisu reguleerivas rajas, peaksid tulevased uuringud uurima terapeutiliste sekkumiste, näiteks </w:t>
      </w:r>
      <w:r w:rsidR="187F6D46" w:rsidRPr="00561B93">
        <w:rPr>
          <w:rFonts w:ascii="Times New Roman" w:hAnsi="Times New Roman"/>
          <w:sz w:val="24"/>
        </w:rPr>
        <w:t>GLP-1</w:t>
      </w:r>
      <w:r w:rsidR="187F6D46" w:rsidRPr="75CF7F17">
        <w:rPr>
          <w:rFonts w:ascii="Times New Roman" w:hAnsi="Times New Roman"/>
          <w:sz w:val="24"/>
        </w:rPr>
        <w:t xml:space="preserve"> või </w:t>
      </w:r>
      <w:r w:rsidR="187F6D46" w:rsidRPr="00561B93">
        <w:rPr>
          <w:rFonts w:ascii="Times New Roman" w:hAnsi="Times New Roman"/>
          <w:sz w:val="24"/>
        </w:rPr>
        <w:t>GIP retseptori agonistide</w:t>
      </w:r>
      <w:r w:rsidR="187F6D46" w:rsidRPr="75CF7F17">
        <w:rPr>
          <w:rFonts w:ascii="Times New Roman" w:hAnsi="Times New Roman"/>
          <w:sz w:val="24"/>
        </w:rPr>
        <w:t xml:space="preserve"> ravi tõhusust nende variantide kandjatel. Nende geneetiliste variantide kandjad võivad pakkuda väärtuslikku teavet ravimehhanismide kohta, avades tee personaal</w:t>
      </w:r>
      <w:r w:rsidR="00950B3F">
        <w:rPr>
          <w:rFonts w:ascii="Times New Roman" w:hAnsi="Times New Roman"/>
          <w:sz w:val="24"/>
        </w:rPr>
        <w:t>meditsiinile</w:t>
      </w:r>
      <w:r w:rsidR="187F6D46" w:rsidRPr="75CF7F17">
        <w:rPr>
          <w:rFonts w:ascii="Times New Roman" w:hAnsi="Times New Roman"/>
          <w:sz w:val="24"/>
        </w:rPr>
        <w:t xml:space="preserve"> ja aidates leida kõige tõhusamaid ravimeetodeid erinevatele geneetilistele taustadele.</w:t>
      </w:r>
    </w:p>
    <w:p w14:paraId="52C4B285" w14:textId="09DD2C46" w:rsidR="3BFCAE6E" w:rsidRDefault="3BFCAE6E" w:rsidP="0016210D">
      <w:pPr>
        <w:rPr>
          <w:rFonts w:ascii="Times New Roman" w:hAnsi="Times New Roman"/>
          <w:sz w:val="24"/>
        </w:rPr>
      </w:pPr>
    </w:p>
    <w:p w14:paraId="3FE98AE1" w14:textId="57FEB704" w:rsidR="00ED3690" w:rsidRPr="00ED3690" w:rsidRDefault="55BC62AF" w:rsidP="0016210D">
      <w:r w:rsidRPr="6018E984">
        <w:rPr>
          <w:rFonts w:ascii="Times New Roman" w:hAnsi="Times New Roman"/>
          <w:sz w:val="24"/>
        </w:rPr>
        <w:t xml:space="preserve">Samuti võivad muudatused tõhustada inimeste </w:t>
      </w:r>
      <w:r w:rsidR="0215B771" w:rsidRPr="6018E984">
        <w:rPr>
          <w:rFonts w:ascii="Times New Roman" w:hAnsi="Times New Roman"/>
          <w:sz w:val="24"/>
        </w:rPr>
        <w:t xml:space="preserve">kasvavat soovi ja </w:t>
      </w:r>
      <w:r w:rsidRPr="6018E984">
        <w:rPr>
          <w:rFonts w:ascii="Times New Roman" w:hAnsi="Times New Roman"/>
          <w:sz w:val="24"/>
        </w:rPr>
        <w:t>usaldust geeniproovi andmiseks. Seeläbi saadakse paremaid teenuseid ning tagatakse parem ennetus ja tõhusam ravi.</w:t>
      </w:r>
    </w:p>
    <w:p w14:paraId="336605DD" w14:textId="1E5622DD" w:rsidR="00ED3690" w:rsidRPr="00ED3690" w:rsidRDefault="00ED3690" w:rsidP="0016210D">
      <w:pPr>
        <w:rPr>
          <w:rFonts w:ascii="Times New Roman" w:hAnsi="Times New Roman"/>
          <w:sz w:val="24"/>
        </w:rPr>
      </w:pPr>
    </w:p>
    <w:p w14:paraId="068DBF8E" w14:textId="7A85FD5D" w:rsidR="00ED3690" w:rsidRPr="00A32562" w:rsidRDefault="55BC62AF" w:rsidP="00721EB3">
      <w:pPr>
        <w:pStyle w:val="Loendilik"/>
        <w:numPr>
          <w:ilvl w:val="1"/>
          <w:numId w:val="9"/>
        </w:numPr>
        <w:ind w:left="357" w:hanging="357"/>
        <w:rPr>
          <w:rFonts w:ascii="Times New Roman" w:hAnsi="Times New Roman"/>
          <w:sz w:val="24"/>
        </w:rPr>
      </w:pPr>
      <w:r w:rsidRPr="00A32562">
        <w:rPr>
          <w:rFonts w:ascii="Times New Roman" w:hAnsi="Times New Roman"/>
          <w:b/>
          <w:bCs/>
          <w:sz w:val="24"/>
        </w:rPr>
        <w:t>Mõju riigiasutuste korraldusele</w:t>
      </w:r>
    </w:p>
    <w:p w14:paraId="109F84EF" w14:textId="5F30B32D" w:rsidR="00ED3690" w:rsidRPr="00ED3690" w:rsidRDefault="00ED3690" w:rsidP="0016210D">
      <w:pPr>
        <w:rPr>
          <w:rFonts w:ascii="Times New Roman" w:hAnsi="Times New Roman"/>
          <w:sz w:val="24"/>
        </w:rPr>
      </w:pPr>
    </w:p>
    <w:p w14:paraId="6D65BD43" w14:textId="4F368AB3" w:rsidR="00ED3690" w:rsidRPr="00ED3690" w:rsidRDefault="55BC62AF" w:rsidP="0016210D">
      <w:pPr>
        <w:rPr>
          <w:rFonts w:ascii="Times New Roman" w:hAnsi="Times New Roman"/>
          <w:sz w:val="24"/>
        </w:rPr>
      </w:pPr>
      <w:r w:rsidRPr="6018E984">
        <w:rPr>
          <w:rFonts w:ascii="Times New Roman" w:hAnsi="Times New Roman"/>
          <w:sz w:val="24"/>
        </w:rPr>
        <w:t>Kavandatavate muudatuste tulemusena suureneb koostöö riigiasutuste ja nende allasutuste vahel. Paraneb riiklike andmekogude vahel toimuv infovahetus</w:t>
      </w:r>
      <w:r w:rsidR="009614D2">
        <w:rPr>
          <w:rFonts w:ascii="Times New Roman" w:hAnsi="Times New Roman"/>
          <w:sz w:val="24"/>
        </w:rPr>
        <w:t xml:space="preserve"> ja</w:t>
      </w:r>
      <w:r w:rsidRPr="6018E984">
        <w:rPr>
          <w:rFonts w:ascii="Times New Roman" w:hAnsi="Times New Roman"/>
          <w:sz w:val="24"/>
        </w:rPr>
        <w:t xml:space="preserve"> andmete kasutamine muutub efektiivsemaks. Kõrvalmõjuna võib välja tuua </w:t>
      </w:r>
      <w:r w:rsidR="009614D2">
        <w:rPr>
          <w:rFonts w:ascii="Times New Roman" w:hAnsi="Times New Roman"/>
          <w:sz w:val="24"/>
        </w:rPr>
        <w:t>IKT-</w:t>
      </w:r>
      <w:r w:rsidRPr="6018E984">
        <w:rPr>
          <w:rFonts w:ascii="Times New Roman" w:hAnsi="Times New Roman"/>
          <w:sz w:val="24"/>
        </w:rPr>
        <w:t>lahenduste ja elutsükli ühtlustumise, vähenevad kulud seadmete</w:t>
      </w:r>
      <w:r w:rsidR="00013A34">
        <w:rPr>
          <w:rFonts w:ascii="Times New Roman" w:hAnsi="Times New Roman"/>
          <w:sz w:val="24"/>
        </w:rPr>
        <w:t>le</w:t>
      </w:r>
      <w:r w:rsidRPr="6018E984">
        <w:rPr>
          <w:rFonts w:ascii="Times New Roman" w:hAnsi="Times New Roman"/>
          <w:sz w:val="24"/>
        </w:rPr>
        <w:t xml:space="preserve">, lahenduste väljatöötamisele </w:t>
      </w:r>
      <w:r w:rsidR="00013A34">
        <w:rPr>
          <w:rFonts w:ascii="Times New Roman" w:hAnsi="Times New Roman"/>
          <w:sz w:val="24"/>
        </w:rPr>
        <w:t>ja</w:t>
      </w:r>
      <w:r w:rsidRPr="6018E984">
        <w:rPr>
          <w:rFonts w:ascii="Times New Roman" w:hAnsi="Times New Roman"/>
          <w:sz w:val="24"/>
        </w:rPr>
        <w:t xml:space="preserve"> energiakuludele. Andmete efektiivne kasutamine peaks tagama ka digiprügi väiksema koguse</w:t>
      </w:r>
      <w:r w:rsidR="00013A34">
        <w:rPr>
          <w:rFonts w:ascii="Times New Roman" w:hAnsi="Times New Roman"/>
          <w:sz w:val="24"/>
        </w:rPr>
        <w:t>,</w:t>
      </w:r>
      <w:r w:rsidRPr="6018E984">
        <w:rPr>
          <w:rFonts w:ascii="Times New Roman" w:hAnsi="Times New Roman"/>
          <w:sz w:val="24"/>
        </w:rPr>
        <w:t xml:space="preserve"> kuna andmehalduse põhimõtete kasutamine on muutunud organisatsioonides kohustuslikuks</w:t>
      </w:r>
      <w:r w:rsidR="00DE40DF">
        <w:rPr>
          <w:rFonts w:ascii="Times New Roman" w:hAnsi="Times New Roman"/>
          <w:sz w:val="24"/>
        </w:rPr>
        <w:t>,</w:t>
      </w:r>
      <w:r w:rsidRPr="6018E984">
        <w:rPr>
          <w:rFonts w:ascii="Times New Roman" w:hAnsi="Times New Roman"/>
          <w:sz w:val="24"/>
        </w:rPr>
        <w:t xml:space="preserve"> tagades optimaalse andmete kogumise, ebavajalikud andmed kustutatakse või nende kogumist ei toimu</w:t>
      </w:r>
      <w:r w:rsidR="00DE40DF">
        <w:rPr>
          <w:rFonts w:ascii="Times New Roman" w:hAnsi="Times New Roman"/>
          <w:sz w:val="24"/>
        </w:rPr>
        <w:t>.</w:t>
      </w:r>
      <w:r w:rsidRPr="6018E984">
        <w:rPr>
          <w:rFonts w:ascii="Times New Roman" w:hAnsi="Times New Roman"/>
          <w:sz w:val="24"/>
        </w:rPr>
        <w:t xml:space="preserve"> Seega omab muudatus positiivset mõju riigiasutuste koostööle, </w:t>
      </w:r>
      <w:proofErr w:type="spellStart"/>
      <w:r w:rsidRPr="6018E984">
        <w:rPr>
          <w:rFonts w:ascii="Times New Roman" w:hAnsi="Times New Roman"/>
          <w:sz w:val="24"/>
        </w:rPr>
        <w:t>andmekogude</w:t>
      </w:r>
      <w:r w:rsidR="003367C5">
        <w:rPr>
          <w:rFonts w:ascii="Times New Roman" w:hAnsi="Times New Roman"/>
          <w:sz w:val="24"/>
        </w:rPr>
        <w:t>vahelisele</w:t>
      </w:r>
      <w:proofErr w:type="spellEnd"/>
      <w:r w:rsidRPr="6018E984">
        <w:rPr>
          <w:rFonts w:ascii="Times New Roman" w:hAnsi="Times New Roman"/>
          <w:sz w:val="24"/>
        </w:rPr>
        <w:t xml:space="preserve"> andmevahetusele, andmete efektiivsemale kasutusele </w:t>
      </w:r>
      <w:r w:rsidR="003367C5">
        <w:rPr>
          <w:rFonts w:ascii="Times New Roman" w:hAnsi="Times New Roman"/>
          <w:sz w:val="24"/>
        </w:rPr>
        <w:t>ja</w:t>
      </w:r>
      <w:r w:rsidRPr="6018E984">
        <w:rPr>
          <w:rFonts w:ascii="Times New Roman" w:hAnsi="Times New Roman"/>
          <w:sz w:val="24"/>
        </w:rPr>
        <w:t xml:space="preserve"> IKT valdkonna seadmete energia</w:t>
      </w:r>
      <w:r w:rsidR="00481983">
        <w:rPr>
          <w:rFonts w:ascii="Times New Roman" w:hAnsi="Times New Roman"/>
          <w:sz w:val="24"/>
        </w:rPr>
        <w:t>kulule.</w:t>
      </w:r>
    </w:p>
    <w:p w14:paraId="1410770C" w14:textId="5F413019" w:rsidR="00ED3690" w:rsidRPr="00ED3690" w:rsidRDefault="34034787" w:rsidP="0016210D">
      <w:r w:rsidRPr="59BFDDB2">
        <w:rPr>
          <w:rFonts w:ascii="Times New Roman" w:hAnsi="Times New Roman"/>
          <w:sz w:val="24"/>
        </w:rPr>
        <w:t xml:space="preserve"> </w:t>
      </w:r>
    </w:p>
    <w:p w14:paraId="26E8F9B6" w14:textId="180E8CF5" w:rsidR="00ED3690" w:rsidRPr="00ED3690" w:rsidRDefault="34034787" w:rsidP="0016210D">
      <w:r w:rsidRPr="59BFDDB2">
        <w:rPr>
          <w:rFonts w:ascii="Times New Roman" w:hAnsi="Times New Roman"/>
          <w:sz w:val="24"/>
        </w:rPr>
        <w:t>Muudatused avalda</w:t>
      </w:r>
      <w:r w:rsidR="00481983">
        <w:rPr>
          <w:rFonts w:ascii="Times New Roman" w:hAnsi="Times New Roman"/>
          <w:sz w:val="24"/>
        </w:rPr>
        <w:t>vad</w:t>
      </w:r>
      <w:r w:rsidRPr="59BFDDB2">
        <w:rPr>
          <w:rFonts w:ascii="Times New Roman" w:hAnsi="Times New Roman"/>
          <w:sz w:val="24"/>
        </w:rPr>
        <w:t xml:space="preserve"> mõju geeniuuringuid te</w:t>
      </w:r>
      <w:r w:rsidR="00481983">
        <w:rPr>
          <w:rFonts w:ascii="Times New Roman" w:hAnsi="Times New Roman"/>
          <w:sz w:val="24"/>
        </w:rPr>
        <w:t>gevatele</w:t>
      </w:r>
      <w:r w:rsidRPr="59BFDDB2">
        <w:rPr>
          <w:rFonts w:ascii="Times New Roman" w:hAnsi="Times New Roman"/>
          <w:sz w:val="24"/>
        </w:rPr>
        <w:t xml:space="preserve"> meditsiinilaboritele, kellele seatakse kvaliteedinõuded. Samas on teadaolevalt Eestis enamik suuremaid meditsiinilaboreid vabatahtlikult rakendanud standardile ISO 15189 vastava kvaliteedijuhtimissüsteemi ja neis te</w:t>
      </w:r>
      <w:r w:rsidR="003B63D2">
        <w:rPr>
          <w:rFonts w:ascii="Times New Roman" w:hAnsi="Times New Roman"/>
          <w:sz w:val="24"/>
        </w:rPr>
        <w:t>htavad</w:t>
      </w:r>
      <w:r w:rsidRPr="59BFDDB2">
        <w:rPr>
          <w:rFonts w:ascii="Times New Roman" w:hAnsi="Times New Roman"/>
          <w:sz w:val="24"/>
        </w:rPr>
        <w:t xml:space="preserve"> geneetilised uuringud on enamasti akrediteeritud. Sellest olenemata tuleb riiklik</w:t>
      </w:r>
      <w:r w:rsidR="003B63D2">
        <w:rPr>
          <w:rFonts w:ascii="Times New Roman" w:hAnsi="Times New Roman"/>
          <w:sz w:val="24"/>
        </w:rPr>
        <w:t>ku</w:t>
      </w:r>
      <w:r w:rsidRPr="59BFDDB2">
        <w:rPr>
          <w:rFonts w:ascii="Times New Roman" w:hAnsi="Times New Roman"/>
          <w:sz w:val="24"/>
        </w:rPr>
        <w:t xml:space="preserve"> järelevalvet tõhustada</w:t>
      </w:r>
      <w:r w:rsidR="002163A3">
        <w:rPr>
          <w:rFonts w:ascii="Times New Roman" w:hAnsi="Times New Roman"/>
          <w:sz w:val="24"/>
        </w:rPr>
        <w:t>,</w:t>
      </w:r>
      <w:r w:rsidRPr="59BFDDB2">
        <w:rPr>
          <w:rFonts w:ascii="Times New Roman" w:hAnsi="Times New Roman"/>
          <w:sz w:val="24"/>
        </w:rPr>
        <w:t xml:space="preserve"> lisades ka ISO 27001 infoturbe valdkonna standard</w:t>
      </w:r>
      <w:r w:rsidR="002163A3">
        <w:rPr>
          <w:rFonts w:ascii="Times New Roman" w:hAnsi="Times New Roman"/>
          <w:sz w:val="24"/>
        </w:rPr>
        <w:t>i</w:t>
      </w:r>
      <w:r w:rsidRPr="59BFDDB2">
        <w:rPr>
          <w:rFonts w:ascii="Times New Roman" w:hAnsi="Times New Roman"/>
          <w:sz w:val="24"/>
        </w:rPr>
        <w:t xml:space="preserve"> kohustuslikuks standardiks meditsiinilaboritele. Suurem hul</w:t>
      </w:r>
      <w:r w:rsidR="002163A3">
        <w:rPr>
          <w:rFonts w:ascii="Times New Roman" w:hAnsi="Times New Roman"/>
          <w:sz w:val="24"/>
        </w:rPr>
        <w:t>k</w:t>
      </w:r>
      <w:r w:rsidRPr="59BFDDB2">
        <w:rPr>
          <w:rFonts w:ascii="Times New Roman" w:hAnsi="Times New Roman"/>
          <w:sz w:val="24"/>
        </w:rPr>
        <w:t xml:space="preserve"> digitaalseid andmeid tähenda</w:t>
      </w:r>
      <w:r w:rsidR="002163A3">
        <w:rPr>
          <w:rFonts w:ascii="Times New Roman" w:hAnsi="Times New Roman"/>
          <w:sz w:val="24"/>
        </w:rPr>
        <w:t>b</w:t>
      </w:r>
      <w:r w:rsidRPr="59BFDDB2">
        <w:rPr>
          <w:rFonts w:ascii="Times New Roman" w:hAnsi="Times New Roman"/>
          <w:sz w:val="24"/>
        </w:rPr>
        <w:t xml:space="preserve"> ka suuremat riski, mille maandamiseks on vaja</w:t>
      </w:r>
      <w:r w:rsidR="00AF1ACF">
        <w:rPr>
          <w:rFonts w:ascii="Times New Roman" w:hAnsi="Times New Roman"/>
          <w:sz w:val="24"/>
        </w:rPr>
        <w:t xml:space="preserve"> </w:t>
      </w:r>
      <w:r w:rsidR="00AF1ACF" w:rsidRPr="59BFDDB2">
        <w:rPr>
          <w:rFonts w:ascii="Times New Roman" w:hAnsi="Times New Roman"/>
          <w:sz w:val="24"/>
        </w:rPr>
        <w:t>rakendada</w:t>
      </w:r>
      <w:r w:rsidRPr="59BFDDB2">
        <w:rPr>
          <w:rFonts w:ascii="Times New Roman" w:hAnsi="Times New Roman"/>
          <w:sz w:val="24"/>
        </w:rPr>
        <w:t xml:space="preserve"> meetmeid võimalikult varajases staadiumis. Riigiasutuste </w:t>
      </w:r>
      <w:r w:rsidR="00AF1ACF">
        <w:rPr>
          <w:rFonts w:ascii="Times New Roman" w:hAnsi="Times New Roman"/>
          <w:sz w:val="24"/>
        </w:rPr>
        <w:t>jaoks suureneb</w:t>
      </w:r>
      <w:r w:rsidRPr="59BFDDB2">
        <w:rPr>
          <w:rFonts w:ascii="Times New Roman" w:hAnsi="Times New Roman"/>
          <w:sz w:val="24"/>
        </w:rPr>
        <w:t xml:space="preserve"> koormus </w:t>
      </w:r>
      <w:r w:rsidR="00E71F9F">
        <w:rPr>
          <w:rFonts w:ascii="Times New Roman" w:hAnsi="Times New Roman"/>
          <w:sz w:val="24"/>
        </w:rPr>
        <w:t xml:space="preserve">seoses </w:t>
      </w:r>
      <w:r w:rsidRPr="59BFDDB2">
        <w:rPr>
          <w:rFonts w:ascii="Times New Roman" w:hAnsi="Times New Roman"/>
          <w:sz w:val="24"/>
        </w:rPr>
        <w:t>järelevalve</w:t>
      </w:r>
      <w:r w:rsidR="00E71F9F">
        <w:rPr>
          <w:rFonts w:ascii="Times New Roman" w:hAnsi="Times New Roman"/>
          <w:sz w:val="24"/>
        </w:rPr>
        <w:t>tegevustega</w:t>
      </w:r>
      <w:r w:rsidRPr="59BFDDB2">
        <w:rPr>
          <w:rFonts w:ascii="Times New Roman" w:hAnsi="Times New Roman"/>
          <w:sz w:val="24"/>
        </w:rPr>
        <w:t>, mis on töödeldavate andmemahtude kasvades</w:t>
      </w:r>
      <w:r w:rsidR="007B57D2">
        <w:rPr>
          <w:rFonts w:ascii="Times New Roman" w:hAnsi="Times New Roman"/>
          <w:sz w:val="24"/>
        </w:rPr>
        <w:t xml:space="preserve"> </w:t>
      </w:r>
      <w:r w:rsidR="007B57D2" w:rsidRPr="59BFDDB2">
        <w:rPr>
          <w:rFonts w:ascii="Times New Roman" w:hAnsi="Times New Roman"/>
          <w:sz w:val="24"/>
        </w:rPr>
        <w:t>möödapääsmatu</w:t>
      </w:r>
      <w:r w:rsidRPr="59BFDDB2">
        <w:rPr>
          <w:rFonts w:ascii="Times New Roman" w:hAnsi="Times New Roman"/>
          <w:sz w:val="24"/>
        </w:rPr>
        <w:t>.</w:t>
      </w:r>
    </w:p>
    <w:p w14:paraId="11674FC5" w14:textId="2F7CC7B7" w:rsidR="00ED3690" w:rsidRPr="00ED3690" w:rsidRDefault="34034787" w:rsidP="0016210D">
      <w:r w:rsidRPr="59BFDDB2">
        <w:rPr>
          <w:rFonts w:ascii="Times New Roman" w:hAnsi="Times New Roman"/>
          <w:sz w:val="24"/>
        </w:rPr>
        <w:t xml:space="preserve"> </w:t>
      </w:r>
    </w:p>
    <w:p w14:paraId="15FFACFD" w14:textId="193CEA99" w:rsidR="00ED3690" w:rsidRPr="00ED3690" w:rsidRDefault="34034787" w:rsidP="0016210D">
      <w:r w:rsidRPr="59BFDDB2">
        <w:rPr>
          <w:rFonts w:ascii="Times New Roman" w:hAnsi="Times New Roman"/>
          <w:sz w:val="24"/>
        </w:rPr>
        <w:lastRenderedPageBreak/>
        <w:t>Otsest mõju regionaalarengule ja kohaliku omavalitsuse korraldusele ei ole.</w:t>
      </w:r>
    </w:p>
    <w:p w14:paraId="18498FE0" w14:textId="6429974F" w:rsidR="00ED3690" w:rsidRPr="00ED3690" w:rsidRDefault="00ED3690" w:rsidP="0016210D">
      <w:pPr>
        <w:rPr>
          <w:rFonts w:ascii="Times New Roman" w:hAnsi="Times New Roman"/>
          <w:sz w:val="24"/>
        </w:rPr>
      </w:pPr>
    </w:p>
    <w:p w14:paraId="59C68C1A" w14:textId="432C4735" w:rsidR="00ED3690" w:rsidRPr="00ED3690" w:rsidRDefault="061E62EC" w:rsidP="0016210D">
      <w:pPr>
        <w:rPr>
          <w:rFonts w:ascii="Times New Roman" w:hAnsi="Times New Roman"/>
          <w:sz w:val="24"/>
        </w:rPr>
      </w:pPr>
      <w:r w:rsidRPr="75CF7F17">
        <w:rPr>
          <w:rFonts w:ascii="Times New Roman" w:hAnsi="Times New Roman"/>
          <w:sz w:val="24"/>
        </w:rPr>
        <w:t xml:space="preserve">Turvaline juurdepääs kvaliteetsetele, struktureeritud ja hästi märgendatud terviseandmetele ning nende tõhus kasutamine on hädavajalik </w:t>
      </w:r>
      <w:r w:rsidR="584463F4" w:rsidRPr="75CF7F17">
        <w:rPr>
          <w:rFonts w:ascii="Times New Roman" w:hAnsi="Times New Roman"/>
          <w:sz w:val="24"/>
        </w:rPr>
        <w:t>p</w:t>
      </w:r>
      <w:r w:rsidR="3587DAC8" w:rsidRPr="75CF7F17">
        <w:rPr>
          <w:rFonts w:ascii="Times New Roman" w:hAnsi="Times New Roman"/>
          <w:sz w:val="24"/>
        </w:rPr>
        <w:t>e</w:t>
      </w:r>
      <w:r w:rsidR="1737A950" w:rsidRPr="75CF7F17">
        <w:rPr>
          <w:rFonts w:ascii="Times New Roman" w:hAnsi="Times New Roman"/>
          <w:sz w:val="24"/>
        </w:rPr>
        <w:t>rsonaalmeditsiini</w:t>
      </w:r>
      <w:r w:rsidRPr="75CF7F17">
        <w:rPr>
          <w:rFonts w:ascii="Times New Roman" w:hAnsi="Times New Roman"/>
          <w:sz w:val="24"/>
        </w:rPr>
        <w:t>põhise teadustöö, patsientide optimaalse ravi ja isikustatud ennetusmeetmete jaoks. Reaal</w:t>
      </w:r>
      <w:r w:rsidR="0046162F">
        <w:rPr>
          <w:rFonts w:ascii="Times New Roman" w:hAnsi="Times New Roman"/>
          <w:sz w:val="24"/>
        </w:rPr>
        <w:t>maailma</w:t>
      </w:r>
      <w:r w:rsidRPr="75CF7F17">
        <w:rPr>
          <w:rFonts w:ascii="Times New Roman" w:hAnsi="Times New Roman"/>
          <w:sz w:val="24"/>
        </w:rPr>
        <w:t xml:space="preserve"> andmed (</w:t>
      </w:r>
      <w:r w:rsidRPr="00C60391">
        <w:rPr>
          <w:rFonts w:ascii="Times New Roman" w:hAnsi="Times New Roman"/>
          <w:i/>
          <w:iCs/>
          <w:sz w:val="24"/>
        </w:rPr>
        <w:t xml:space="preserve">Real-World </w:t>
      </w:r>
      <w:proofErr w:type="spellStart"/>
      <w:r w:rsidRPr="00C60391">
        <w:rPr>
          <w:rFonts w:ascii="Times New Roman" w:hAnsi="Times New Roman"/>
          <w:i/>
          <w:iCs/>
          <w:sz w:val="24"/>
        </w:rPr>
        <w:t>Data</w:t>
      </w:r>
      <w:proofErr w:type="spellEnd"/>
      <w:r w:rsidRPr="75CF7F17">
        <w:rPr>
          <w:rFonts w:ascii="Times New Roman" w:hAnsi="Times New Roman"/>
          <w:sz w:val="24"/>
        </w:rPr>
        <w:t xml:space="preserve">, RWD), mida kogutakse igapäevase tervishoiu käigus elektrooniliste terviseandmete (EHR), kantavate ja mobiiliseadmete, e-tervise teenuste </w:t>
      </w:r>
      <w:r w:rsidR="00F84EF8">
        <w:rPr>
          <w:rFonts w:ascii="Times New Roman" w:hAnsi="Times New Roman"/>
          <w:sz w:val="24"/>
        </w:rPr>
        <w:t>ja</w:t>
      </w:r>
      <w:r w:rsidRPr="75CF7F17">
        <w:rPr>
          <w:rFonts w:ascii="Times New Roman" w:hAnsi="Times New Roman"/>
          <w:sz w:val="24"/>
        </w:rPr>
        <w:t xml:space="preserve"> teiste tehnoloogiapõhiste andmeallikate kaudu, võimaldavad põhjalikult iseloomustada inimese terviseseisundit. Seetõttu pakuvad need traditsioonilistest kliinilistest uuringutest ulatuslikumat teavet ja muutuvad tervishoius üha olulisemaks.</w:t>
      </w:r>
    </w:p>
    <w:p w14:paraId="2464B853" w14:textId="77777777" w:rsidR="00A071EE" w:rsidRDefault="00A071EE" w:rsidP="0016210D">
      <w:pPr>
        <w:rPr>
          <w:rFonts w:ascii="Times New Roman" w:hAnsi="Times New Roman"/>
          <w:sz w:val="24"/>
        </w:rPr>
      </w:pPr>
    </w:p>
    <w:p w14:paraId="6E3993EC" w14:textId="168917DA" w:rsidR="00ED3690" w:rsidRDefault="56F0A55D" w:rsidP="0016210D">
      <w:pPr>
        <w:rPr>
          <w:rFonts w:ascii="Times New Roman" w:hAnsi="Times New Roman"/>
          <w:sz w:val="24"/>
        </w:rPr>
      </w:pPr>
      <w:r w:rsidRPr="01E08069">
        <w:rPr>
          <w:rFonts w:ascii="Times New Roman" w:hAnsi="Times New Roman"/>
          <w:sz w:val="24"/>
        </w:rPr>
        <w:t>On kriitilise tähtsusega, et tervishoiusüsteemid looksid vajaliku infrastruktuuri ja eraldaksid ressursid patsientide ja kodanike kvaliteetsete andmete kogumiseks. Samuti on oluline tagada, et andmete rakendamisel järgitakse FAIR (</w:t>
      </w:r>
      <w:proofErr w:type="spellStart"/>
      <w:r w:rsidRPr="30F48F10">
        <w:rPr>
          <w:rFonts w:ascii="Times New Roman" w:hAnsi="Times New Roman"/>
          <w:i/>
          <w:iCs/>
          <w:sz w:val="24"/>
        </w:rPr>
        <w:t>Findable</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Accessible</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Interoperable</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Reusable</w:t>
      </w:r>
      <w:proofErr w:type="spellEnd"/>
      <w:r w:rsidRPr="01E08069">
        <w:rPr>
          <w:rFonts w:ascii="Times New Roman" w:hAnsi="Times New Roman"/>
          <w:sz w:val="24"/>
        </w:rPr>
        <w:t>) põhimõtteid, et andmed oleksid leitavad, juurdepääsetavad, koostalitlusvõimelised ja taaskasutatavad.</w:t>
      </w:r>
      <w:r w:rsidR="00ED3690" w:rsidRPr="01E08069">
        <w:rPr>
          <w:rStyle w:val="Allmrkuseviide"/>
          <w:rFonts w:ascii="Times New Roman" w:hAnsi="Times New Roman"/>
          <w:sz w:val="24"/>
        </w:rPr>
        <w:footnoteReference w:id="174"/>
      </w:r>
    </w:p>
    <w:p w14:paraId="2663629F" w14:textId="77777777" w:rsidR="00591C41" w:rsidRPr="00591C41" w:rsidRDefault="00591C41" w:rsidP="00591C41">
      <w:pPr>
        <w:rPr>
          <w:rFonts w:ascii="Times New Roman" w:hAnsi="Times New Roman"/>
          <w:sz w:val="24"/>
        </w:rPr>
      </w:pPr>
    </w:p>
    <w:p w14:paraId="4DCB4068" w14:textId="4BA18538" w:rsidR="00591C41" w:rsidRPr="00591C41" w:rsidRDefault="3A8DB9C8" w:rsidP="00591C41">
      <w:pPr>
        <w:rPr>
          <w:rFonts w:ascii="Times New Roman" w:hAnsi="Times New Roman"/>
          <w:sz w:val="24"/>
        </w:rPr>
      </w:pPr>
      <w:r w:rsidRPr="01E08069">
        <w:rPr>
          <w:rFonts w:ascii="Times New Roman" w:hAnsi="Times New Roman"/>
          <w:sz w:val="24"/>
        </w:rPr>
        <w:t>Eesti liitu</w:t>
      </w:r>
      <w:r w:rsidR="603CCFAB" w:rsidRPr="01E08069">
        <w:rPr>
          <w:rFonts w:ascii="Times New Roman" w:hAnsi="Times New Roman"/>
          <w:sz w:val="24"/>
        </w:rPr>
        <w:t>s</w:t>
      </w:r>
      <w:r w:rsidRPr="01E08069">
        <w:rPr>
          <w:rFonts w:ascii="Times New Roman" w:hAnsi="Times New Roman"/>
          <w:sz w:val="24"/>
        </w:rPr>
        <w:t xml:space="preserve"> 2018. aastal </w:t>
      </w:r>
      <w:proofErr w:type="spellStart"/>
      <w:r w:rsidRPr="01E08069">
        <w:rPr>
          <w:rFonts w:ascii="Times New Roman" w:hAnsi="Times New Roman"/>
          <w:sz w:val="24"/>
        </w:rPr>
        <w:t>üle-euroopalise</w:t>
      </w:r>
      <w:proofErr w:type="spellEnd"/>
      <w:r w:rsidRPr="01E08069">
        <w:rPr>
          <w:rFonts w:ascii="Times New Roman" w:hAnsi="Times New Roman"/>
          <w:sz w:val="24"/>
        </w:rPr>
        <w:t xml:space="preserve"> 1+ miljoni genoomi koostöödeklaratsiooni usaldusraamistikuga ning on osaline selle jätkuprojektides </w:t>
      </w:r>
      <w:proofErr w:type="spellStart"/>
      <w:r w:rsidRPr="30F48F10">
        <w:rPr>
          <w:rFonts w:ascii="Times New Roman" w:hAnsi="Times New Roman"/>
          <w:i/>
          <w:iCs/>
          <w:sz w:val="24"/>
        </w:rPr>
        <w:t>Beyond</w:t>
      </w:r>
      <w:proofErr w:type="spellEnd"/>
      <w:r w:rsidRPr="30F48F10">
        <w:rPr>
          <w:rFonts w:ascii="Times New Roman" w:hAnsi="Times New Roman"/>
          <w:i/>
          <w:iCs/>
          <w:sz w:val="24"/>
        </w:rPr>
        <w:t xml:space="preserve"> 1 </w:t>
      </w:r>
      <w:proofErr w:type="spellStart"/>
      <w:r w:rsidRPr="30F48F10">
        <w:rPr>
          <w:rFonts w:ascii="Times New Roman" w:hAnsi="Times New Roman"/>
          <w:i/>
          <w:iCs/>
          <w:sz w:val="24"/>
        </w:rPr>
        <w:t>Million</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Genomes</w:t>
      </w:r>
      <w:proofErr w:type="spellEnd"/>
      <w:r w:rsidRPr="01E08069">
        <w:rPr>
          <w:rFonts w:ascii="Times New Roman" w:hAnsi="Times New Roman"/>
          <w:sz w:val="24"/>
        </w:rPr>
        <w:t xml:space="preserve"> ehk B1MG</w:t>
      </w:r>
      <w:r w:rsidR="00591C41" w:rsidRPr="01E08069">
        <w:rPr>
          <w:rFonts w:ascii="Times New Roman" w:hAnsi="Times New Roman"/>
          <w:sz w:val="24"/>
          <w:vertAlign w:val="superscript"/>
        </w:rPr>
        <w:footnoteReference w:id="175"/>
      </w:r>
      <w:r w:rsidRPr="01E08069">
        <w:rPr>
          <w:rFonts w:ascii="Times New Roman" w:hAnsi="Times New Roman"/>
          <w:sz w:val="24"/>
        </w:rPr>
        <w:t xml:space="preserve"> ja </w:t>
      </w:r>
      <w:proofErr w:type="spellStart"/>
      <w:r w:rsidRPr="30F48F10">
        <w:rPr>
          <w:rFonts w:ascii="Times New Roman" w:hAnsi="Times New Roman"/>
          <w:i/>
          <w:iCs/>
          <w:sz w:val="24"/>
        </w:rPr>
        <w:t>Genomic</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Data</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Infrastructure</w:t>
      </w:r>
      <w:proofErr w:type="spellEnd"/>
      <w:r w:rsidRPr="01E08069">
        <w:rPr>
          <w:rFonts w:ascii="Times New Roman" w:hAnsi="Times New Roman"/>
          <w:sz w:val="24"/>
        </w:rPr>
        <w:t xml:space="preserve"> ehk GDI</w:t>
      </w:r>
      <w:r w:rsidR="00591C41" w:rsidRPr="01E08069">
        <w:rPr>
          <w:rFonts w:ascii="Times New Roman" w:hAnsi="Times New Roman"/>
          <w:sz w:val="24"/>
          <w:vertAlign w:val="superscript"/>
        </w:rPr>
        <w:footnoteReference w:id="176"/>
      </w:r>
      <w:r w:rsidRPr="01E08069">
        <w:rPr>
          <w:rFonts w:ascii="Times New Roman" w:hAnsi="Times New Roman"/>
          <w:sz w:val="24"/>
        </w:rPr>
        <w:t>. Need projektid loovad aluse Euroopa Liidu liikmesriikide üleseks genoomiandmete standardite loomiseks ja andmevahetuse võimaldamiseks. Seejuures on loodava andmetaristu keskseks ideeks födereeritus, st et andme</w:t>
      </w:r>
      <w:r w:rsidR="214DD2E4" w:rsidRPr="01E08069">
        <w:rPr>
          <w:rFonts w:ascii="Times New Roman" w:hAnsi="Times New Roman"/>
          <w:sz w:val="24"/>
        </w:rPr>
        <w:t>i</w:t>
      </w:r>
      <w:r w:rsidRPr="01E08069">
        <w:rPr>
          <w:rFonts w:ascii="Times New Roman" w:hAnsi="Times New Roman"/>
          <w:sz w:val="24"/>
        </w:rPr>
        <w:t>d hoi</w:t>
      </w:r>
      <w:r w:rsidR="214DD2E4" w:rsidRPr="01E08069">
        <w:rPr>
          <w:rFonts w:ascii="Times New Roman" w:hAnsi="Times New Roman"/>
          <w:sz w:val="24"/>
        </w:rPr>
        <w:t>takse</w:t>
      </w:r>
      <w:r w:rsidRPr="01E08069">
        <w:rPr>
          <w:rFonts w:ascii="Times New Roman" w:hAnsi="Times New Roman"/>
          <w:sz w:val="24"/>
        </w:rPr>
        <w:t xml:space="preserve"> igas liikmeriigis, kuid neile </w:t>
      </w:r>
      <w:r w:rsidR="33105FD4" w:rsidRPr="01E08069">
        <w:rPr>
          <w:rFonts w:ascii="Times New Roman" w:hAnsi="Times New Roman"/>
          <w:sz w:val="24"/>
        </w:rPr>
        <w:t xml:space="preserve">tagatakse </w:t>
      </w:r>
      <w:r w:rsidRPr="01E08069">
        <w:rPr>
          <w:rFonts w:ascii="Times New Roman" w:hAnsi="Times New Roman"/>
          <w:sz w:val="24"/>
        </w:rPr>
        <w:t xml:space="preserve">turvaline ligipääs erinevate teadus- ja tervishoiurakenduste jaoks. Tartu Ülikooli ja Tartu Ülikooli Kliinikumi baasile luuakse Euroopa Horisont meetme </w:t>
      </w:r>
      <w:proofErr w:type="spellStart"/>
      <w:r w:rsidRPr="30F48F10">
        <w:rPr>
          <w:rFonts w:ascii="Times New Roman" w:hAnsi="Times New Roman"/>
          <w:i/>
          <w:iCs/>
          <w:sz w:val="24"/>
        </w:rPr>
        <w:t>Teaming</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for</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Excellence</w:t>
      </w:r>
      <w:proofErr w:type="spellEnd"/>
      <w:r w:rsidRPr="01E08069">
        <w:rPr>
          <w:rFonts w:ascii="Times New Roman" w:hAnsi="Times New Roman"/>
          <w:sz w:val="24"/>
        </w:rPr>
        <w:t xml:space="preserve"> ja Eesti riigi kaasrahastusel personaalmeditsiini arenduskeskus.</w:t>
      </w:r>
      <w:r w:rsidR="00591C41" w:rsidRPr="01E08069">
        <w:rPr>
          <w:rFonts w:ascii="Times New Roman" w:hAnsi="Times New Roman"/>
          <w:sz w:val="24"/>
          <w:vertAlign w:val="superscript"/>
        </w:rPr>
        <w:footnoteReference w:id="177"/>
      </w:r>
    </w:p>
    <w:p w14:paraId="297363CC" w14:textId="0A0672C0" w:rsidR="00ED3690" w:rsidRDefault="00ED3690" w:rsidP="0016210D">
      <w:pPr>
        <w:rPr>
          <w:rFonts w:ascii="Times New Roman" w:hAnsi="Times New Roman"/>
          <w:sz w:val="24"/>
        </w:rPr>
      </w:pPr>
    </w:p>
    <w:p w14:paraId="743964B4" w14:textId="0E3D00DD" w:rsidR="00303776" w:rsidRPr="00A32562" w:rsidRDefault="00303776" w:rsidP="00721EB3">
      <w:pPr>
        <w:pStyle w:val="Loendilik"/>
        <w:numPr>
          <w:ilvl w:val="1"/>
          <w:numId w:val="9"/>
        </w:numPr>
        <w:ind w:left="357" w:hanging="357"/>
        <w:rPr>
          <w:rFonts w:ascii="Times New Roman" w:hAnsi="Times New Roman"/>
          <w:b/>
          <w:bCs/>
          <w:sz w:val="24"/>
        </w:rPr>
      </w:pPr>
      <w:r w:rsidRPr="00A32562">
        <w:rPr>
          <w:rFonts w:ascii="Times New Roman" w:hAnsi="Times New Roman"/>
          <w:b/>
          <w:bCs/>
          <w:sz w:val="24"/>
        </w:rPr>
        <w:t>Valdkondlik mõju tervishoius</w:t>
      </w:r>
    </w:p>
    <w:p w14:paraId="24C08A65" w14:textId="77777777" w:rsidR="00303776" w:rsidRPr="00A32562" w:rsidRDefault="00303776" w:rsidP="00C60391">
      <w:pPr>
        <w:pStyle w:val="Loendilik"/>
        <w:ind w:left="502"/>
        <w:rPr>
          <w:rFonts w:ascii="Times New Roman" w:hAnsi="Times New Roman"/>
          <w:sz w:val="24"/>
        </w:rPr>
      </w:pPr>
    </w:p>
    <w:p w14:paraId="3E0D70E0" w14:textId="1C894AEB" w:rsidR="004E2F96" w:rsidRDefault="004E2F96" w:rsidP="00721EB3">
      <w:pPr>
        <w:pStyle w:val="Loendilik"/>
        <w:numPr>
          <w:ilvl w:val="2"/>
          <w:numId w:val="9"/>
        </w:numPr>
        <w:rPr>
          <w:rFonts w:ascii="Times New Roman" w:hAnsi="Times New Roman"/>
          <w:b/>
          <w:bCs/>
          <w:sz w:val="24"/>
        </w:rPr>
      </w:pPr>
      <w:r w:rsidRPr="00D9319A">
        <w:rPr>
          <w:rFonts w:ascii="Times New Roman" w:hAnsi="Times New Roman"/>
          <w:b/>
          <w:bCs/>
          <w:sz w:val="24"/>
        </w:rPr>
        <w:t>Gen</w:t>
      </w:r>
      <w:r w:rsidR="005331DE">
        <w:rPr>
          <w:rFonts w:ascii="Times New Roman" w:hAnsi="Times New Roman"/>
          <w:b/>
          <w:bCs/>
          <w:sz w:val="24"/>
        </w:rPr>
        <w:t>e</w:t>
      </w:r>
      <w:r w:rsidR="008E7525">
        <w:rPr>
          <w:rFonts w:ascii="Times New Roman" w:hAnsi="Times New Roman"/>
          <w:b/>
          <w:bCs/>
          <w:sz w:val="24"/>
        </w:rPr>
        <w:t>e</w:t>
      </w:r>
      <w:r w:rsidR="005331DE">
        <w:rPr>
          <w:rFonts w:ascii="Times New Roman" w:hAnsi="Times New Roman"/>
          <w:b/>
          <w:bCs/>
          <w:sz w:val="24"/>
        </w:rPr>
        <w:t>tilis</w:t>
      </w:r>
      <w:r w:rsidR="00E0682B">
        <w:rPr>
          <w:rFonts w:ascii="Times New Roman" w:hAnsi="Times New Roman"/>
          <w:b/>
          <w:bCs/>
          <w:sz w:val="24"/>
        </w:rPr>
        <w:t>i</w:t>
      </w:r>
      <w:r w:rsidR="005331DE">
        <w:rPr>
          <w:rFonts w:ascii="Times New Roman" w:hAnsi="Times New Roman"/>
          <w:b/>
          <w:bCs/>
          <w:sz w:val="24"/>
        </w:rPr>
        <w:t xml:space="preserve"> andmeid sisaldavad </w:t>
      </w:r>
      <w:r w:rsidRPr="00D9319A">
        <w:rPr>
          <w:rFonts w:ascii="Times New Roman" w:hAnsi="Times New Roman"/>
          <w:b/>
          <w:bCs/>
          <w:sz w:val="24"/>
        </w:rPr>
        <w:t>uuringud aastatel 2015–2024 </w:t>
      </w:r>
    </w:p>
    <w:p w14:paraId="57DB3646" w14:textId="77777777" w:rsidR="00CC0516" w:rsidRPr="00D9319A" w:rsidRDefault="00CC0516" w:rsidP="00CC0516">
      <w:pPr>
        <w:pStyle w:val="Loendilik"/>
        <w:rPr>
          <w:rFonts w:ascii="Times New Roman" w:hAnsi="Times New Roman"/>
          <w:b/>
          <w:bCs/>
          <w:sz w:val="24"/>
        </w:rPr>
      </w:pPr>
    </w:p>
    <w:p w14:paraId="24B01E10" w14:textId="2151F79A" w:rsidR="004E2F96" w:rsidRPr="004E2F96" w:rsidRDefault="004E2F96" w:rsidP="00E503D3">
      <w:pPr>
        <w:rPr>
          <w:rFonts w:ascii="Times New Roman" w:hAnsi="Times New Roman"/>
          <w:sz w:val="24"/>
        </w:rPr>
      </w:pPr>
      <w:r w:rsidRPr="004E2F96">
        <w:rPr>
          <w:rFonts w:ascii="Times New Roman" w:hAnsi="Times New Roman"/>
          <w:sz w:val="24"/>
        </w:rPr>
        <w:t xml:space="preserve">Viimase 10 aasta jooksul on nii geneetilisi </w:t>
      </w:r>
      <w:r w:rsidR="005331DE">
        <w:rPr>
          <w:rFonts w:ascii="Times New Roman" w:hAnsi="Times New Roman"/>
          <w:sz w:val="24"/>
        </w:rPr>
        <w:t xml:space="preserve">andmeid sisaldavaid </w:t>
      </w:r>
      <w:r w:rsidRPr="004E2F96">
        <w:rPr>
          <w:rFonts w:ascii="Times New Roman" w:hAnsi="Times New Roman"/>
          <w:sz w:val="24"/>
        </w:rPr>
        <w:t>uuringuid saavate isikute arv kui ka teostatud geneetiliste uuringute hulk vähemalt kahekordistunud. Võrreldes 2015. aastaga teostati 2024. aastal uuringuid 2 korda rohkematele isikutele ning teenuste hulk on kasvanud 2,3 korda. Kui välja arvata 2020. aasta, mil uuringute arvu ja uuringutel osalenud isikute hulga olulist suurenemist mõjutas tõenäoliselt COVID-19 pandeemia, on kasv olnud üldjoontes stabiilne, kuid viimastel aastatel on tõus olnud siiski kiirem. </w:t>
      </w:r>
    </w:p>
    <w:p w14:paraId="79D74836" w14:textId="77777777" w:rsidR="00920C79" w:rsidRDefault="00920C79" w:rsidP="00E503D3">
      <w:pPr>
        <w:rPr>
          <w:rFonts w:ascii="Times New Roman" w:hAnsi="Times New Roman"/>
          <w:sz w:val="24"/>
        </w:rPr>
      </w:pPr>
    </w:p>
    <w:p w14:paraId="5A20F157" w14:textId="2E1AD6C9" w:rsidR="00920C79" w:rsidRDefault="004E2F96" w:rsidP="00E503D3">
      <w:pPr>
        <w:rPr>
          <w:rFonts w:ascii="Times New Roman" w:hAnsi="Times New Roman"/>
          <w:sz w:val="24"/>
        </w:rPr>
      </w:pPr>
      <w:r w:rsidRPr="004E2F96">
        <w:rPr>
          <w:rFonts w:ascii="Times New Roman" w:hAnsi="Times New Roman"/>
          <w:sz w:val="24"/>
        </w:rPr>
        <w:t xml:space="preserve">Aastane kulu Tervisekassale on suurenenud 4 korda. Viimase 10 aasta keskmine aastane teenusekulu Tervisekassale on olnud 19 miljonit eurot, kuid 2024. aastaks on </w:t>
      </w:r>
      <w:r w:rsidR="00222D7E">
        <w:rPr>
          <w:rFonts w:ascii="Times New Roman" w:hAnsi="Times New Roman"/>
          <w:sz w:val="24"/>
        </w:rPr>
        <w:t>aastane kulu</w:t>
      </w:r>
      <w:r w:rsidR="00222D7E" w:rsidRPr="004E2F96">
        <w:rPr>
          <w:rFonts w:ascii="Times New Roman" w:hAnsi="Times New Roman"/>
          <w:sz w:val="24"/>
        </w:rPr>
        <w:t xml:space="preserve"> </w:t>
      </w:r>
      <w:r w:rsidRPr="004E2F96">
        <w:rPr>
          <w:rFonts w:ascii="Times New Roman" w:hAnsi="Times New Roman"/>
          <w:sz w:val="24"/>
        </w:rPr>
        <w:t>tõusnud enam kui 34 miljonini.</w:t>
      </w:r>
      <w:r w:rsidR="00DA7BB4">
        <w:rPr>
          <w:rFonts w:ascii="Times New Roman" w:hAnsi="Times New Roman"/>
          <w:sz w:val="24"/>
        </w:rPr>
        <w:t xml:space="preserve"> Tervisekassa geneetiliste uuringute kulude arvestamise aluseks on võetud kõikide geneetiliste ja molekulaarbioloogiliste uuringute teenused, kust on välja arvatud otseselt viirustele viitavad teenused (</w:t>
      </w:r>
      <w:r w:rsidR="001E6723">
        <w:rPr>
          <w:rFonts w:ascii="Times New Roman" w:hAnsi="Times New Roman"/>
          <w:sz w:val="24"/>
        </w:rPr>
        <w:t>Tervisekassa tervishoiuteenuste loetelu</w:t>
      </w:r>
      <w:r w:rsidR="00DA7BB4">
        <w:rPr>
          <w:rFonts w:ascii="Times New Roman" w:hAnsi="Times New Roman"/>
          <w:sz w:val="24"/>
        </w:rPr>
        <w:t xml:space="preserve"> </w:t>
      </w:r>
      <w:r w:rsidR="001E6723">
        <w:rPr>
          <w:rFonts w:ascii="Times New Roman" w:hAnsi="Times New Roman"/>
          <w:sz w:val="24"/>
        </w:rPr>
        <w:t>teenuse</w:t>
      </w:r>
      <w:r w:rsidR="00DA7BB4">
        <w:rPr>
          <w:rFonts w:ascii="Times New Roman" w:hAnsi="Times New Roman"/>
          <w:sz w:val="24"/>
        </w:rPr>
        <w:t xml:space="preserve"> hind on korrutatud koefitsientidega).  </w:t>
      </w:r>
    </w:p>
    <w:p w14:paraId="137E19BE" w14:textId="5259CD2C" w:rsidR="004E2F96" w:rsidRPr="004E2F96" w:rsidRDefault="004E2F96" w:rsidP="00E503D3">
      <w:pPr>
        <w:rPr>
          <w:rFonts w:ascii="Times New Roman" w:hAnsi="Times New Roman"/>
          <w:sz w:val="24"/>
        </w:rPr>
      </w:pPr>
      <w:r w:rsidRPr="004E2F96">
        <w:rPr>
          <w:rFonts w:ascii="Times New Roman" w:hAnsi="Times New Roman"/>
          <w:sz w:val="24"/>
        </w:rPr>
        <w:t> </w:t>
      </w:r>
    </w:p>
    <w:p w14:paraId="2289A362" w14:textId="2D32B420" w:rsidR="004E2F96" w:rsidRPr="004E2F96" w:rsidRDefault="004E2F96" w:rsidP="00E503D3">
      <w:pPr>
        <w:rPr>
          <w:rFonts w:ascii="Times New Roman" w:hAnsi="Times New Roman"/>
          <w:sz w:val="24"/>
        </w:rPr>
      </w:pPr>
      <w:r w:rsidRPr="004E2F96">
        <w:rPr>
          <w:rFonts w:ascii="Times New Roman" w:hAnsi="Times New Roman"/>
          <w:b/>
          <w:bCs/>
          <w:sz w:val="24"/>
        </w:rPr>
        <w:t>Tabel.</w:t>
      </w:r>
      <w:r w:rsidRPr="004E2F96">
        <w:rPr>
          <w:rFonts w:ascii="Times New Roman" w:hAnsi="Times New Roman"/>
          <w:sz w:val="24"/>
        </w:rPr>
        <w:t xml:space="preserve"> </w:t>
      </w:r>
      <w:r w:rsidRPr="004E2F96">
        <w:rPr>
          <w:rFonts w:ascii="Times New Roman" w:hAnsi="Times New Roman"/>
          <w:b/>
          <w:bCs/>
          <w:sz w:val="24"/>
        </w:rPr>
        <w:t>Aastatel 2020–2024 teostatud geneetilis</w:t>
      </w:r>
      <w:r w:rsidR="008A2385">
        <w:rPr>
          <w:rFonts w:ascii="Times New Roman" w:hAnsi="Times New Roman"/>
          <w:b/>
          <w:bCs/>
          <w:sz w:val="24"/>
        </w:rPr>
        <w:t>i andmeid sisaldavate</w:t>
      </w:r>
      <w:r w:rsidRPr="004E2F96">
        <w:rPr>
          <w:rFonts w:ascii="Times New Roman" w:hAnsi="Times New Roman"/>
          <w:b/>
          <w:bCs/>
          <w:sz w:val="24"/>
        </w:rPr>
        <w:t xml:space="preserve"> uuringute teenuste arv, teenust saanud isikute arv ning </w:t>
      </w:r>
      <w:r w:rsidR="00BD422D">
        <w:rPr>
          <w:rFonts w:ascii="Times New Roman" w:hAnsi="Times New Roman"/>
          <w:b/>
          <w:bCs/>
          <w:sz w:val="24"/>
        </w:rPr>
        <w:t xml:space="preserve">kulu </w:t>
      </w:r>
      <w:r w:rsidRPr="004E2F96">
        <w:rPr>
          <w:rFonts w:ascii="Times New Roman" w:hAnsi="Times New Roman"/>
          <w:b/>
          <w:bCs/>
          <w:sz w:val="24"/>
        </w:rPr>
        <w:t>Tervisekassale  </w:t>
      </w:r>
      <w:r w:rsidRPr="004E2F96">
        <w:rPr>
          <w:rFonts w:ascii="Times New Roman" w:hAnsi="Times New Roman"/>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50"/>
        <w:gridCol w:w="2250"/>
        <w:gridCol w:w="2265"/>
        <w:gridCol w:w="2265"/>
      </w:tblGrid>
      <w:tr w:rsidR="004E2F96" w:rsidRPr="004E2F96" w14:paraId="54AB665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154D9FA0"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lastRenderedPageBreak/>
              <w:t>Aasta</w:t>
            </w:r>
            <w:r w:rsidRPr="004E2F96">
              <w:rPr>
                <w:rFonts w:ascii="Times New Roman" w:hAnsi="Times New Roman"/>
                <w:sz w:val="24"/>
              </w:rPr>
              <w:t> </w:t>
            </w:r>
          </w:p>
        </w:tc>
        <w:tc>
          <w:tcPr>
            <w:tcW w:w="2250" w:type="dxa"/>
            <w:tcBorders>
              <w:top w:val="single" w:sz="6" w:space="0" w:color="auto"/>
              <w:left w:val="single" w:sz="6" w:space="0" w:color="auto"/>
              <w:bottom w:val="single" w:sz="6" w:space="0" w:color="auto"/>
              <w:right w:val="single" w:sz="6" w:space="0" w:color="auto"/>
            </w:tcBorders>
            <w:hideMark/>
          </w:tcPr>
          <w:p w14:paraId="5DF1795E"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Teenused</w:t>
            </w:r>
            <w:r w:rsidRPr="004E2F96">
              <w:rPr>
                <w:rFonts w:ascii="Times New Roman" w:hAnsi="Times New Roman"/>
                <w:sz w:val="24"/>
              </w:rPr>
              <w:t> </w:t>
            </w:r>
          </w:p>
        </w:tc>
        <w:tc>
          <w:tcPr>
            <w:tcW w:w="2265" w:type="dxa"/>
            <w:tcBorders>
              <w:top w:val="single" w:sz="6" w:space="0" w:color="auto"/>
              <w:left w:val="single" w:sz="6" w:space="0" w:color="auto"/>
              <w:bottom w:val="single" w:sz="6" w:space="0" w:color="auto"/>
              <w:right w:val="single" w:sz="6" w:space="0" w:color="auto"/>
            </w:tcBorders>
            <w:hideMark/>
          </w:tcPr>
          <w:p w14:paraId="13C9E67D"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Isikud</w:t>
            </w:r>
            <w:r w:rsidRPr="004E2F96">
              <w:rPr>
                <w:rFonts w:ascii="Times New Roman" w:hAnsi="Times New Roman"/>
                <w:sz w:val="24"/>
              </w:rPr>
              <w:t> </w:t>
            </w:r>
          </w:p>
        </w:tc>
        <w:tc>
          <w:tcPr>
            <w:tcW w:w="2265" w:type="dxa"/>
            <w:tcBorders>
              <w:top w:val="single" w:sz="6" w:space="0" w:color="auto"/>
              <w:left w:val="single" w:sz="6" w:space="0" w:color="auto"/>
              <w:bottom w:val="single" w:sz="6" w:space="0" w:color="auto"/>
              <w:right w:val="single" w:sz="6" w:space="0" w:color="auto"/>
            </w:tcBorders>
            <w:hideMark/>
          </w:tcPr>
          <w:p w14:paraId="439C0CFF" w14:textId="77777777" w:rsidR="004E2F96" w:rsidRPr="004E2F96" w:rsidRDefault="004E2F96" w:rsidP="00D9319A">
            <w:pPr>
              <w:ind w:left="567"/>
              <w:rPr>
                <w:rFonts w:ascii="Times New Roman" w:hAnsi="Times New Roman"/>
                <w:sz w:val="24"/>
              </w:rPr>
            </w:pPr>
            <w:r w:rsidRPr="004E2F96">
              <w:rPr>
                <w:rFonts w:ascii="Times New Roman" w:hAnsi="Times New Roman"/>
                <w:b/>
                <w:bCs/>
                <w:sz w:val="24"/>
              </w:rPr>
              <w:t>Kulu Tervisekassale</w:t>
            </w:r>
            <w:r w:rsidRPr="004E2F96">
              <w:rPr>
                <w:rFonts w:ascii="Times New Roman" w:hAnsi="Times New Roman"/>
                <w:sz w:val="24"/>
              </w:rPr>
              <w:t> </w:t>
            </w:r>
          </w:p>
        </w:tc>
      </w:tr>
      <w:tr w:rsidR="004E2F96" w:rsidRPr="004E2F96" w14:paraId="27E38BB3"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4E81A099"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2015 </w:t>
            </w:r>
          </w:p>
        </w:tc>
        <w:tc>
          <w:tcPr>
            <w:tcW w:w="2250" w:type="dxa"/>
            <w:tcBorders>
              <w:top w:val="single" w:sz="6" w:space="0" w:color="auto"/>
              <w:left w:val="single" w:sz="6" w:space="0" w:color="auto"/>
              <w:bottom w:val="single" w:sz="6" w:space="0" w:color="auto"/>
              <w:right w:val="single" w:sz="6" w:space="0" w:color="auto"/>
            </w:tcBorders>
            <w:hideMark/>
          </w:tcPr>
          <w:p w14:paraId="5DFADFA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358973 </w:t>
            </w:r>
          </w:p>
        </w:tc>
        <w:tc>
          <w:tcPr>
            <w:tcW w:w="2265" w:type="dxa"/>
            <w:tcBorders>
              <w:top w:val="single" w:sz="6" w:space="0" w:color="auto"/>
              <w:left w:val="single" w:sz="6" w:space="0" w:color="auto"/>
              <w:bottom w:val="single" w:sz="6" w:space="0" w:color="auto"/>
              <w:right w:val="single" w:sz="6" w:space="0" w:color="auto"/>
            </w:tcBorders>
            <w:hideMark/>
          </w:tcPr>
          <w:p w14:paraId="7C61F95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99407 </w:t>
            </w:r>
          </w:p>
        </w:tc>
        <w:tc>
          <w:tcPr>
            <w:tcW w:w="2265" w:type="dxa"/>
            <w:tcBorders>
              <w:top w:val="single" w:sz="6" w:space="0" w:color="auto"/>
              <w:left w:val="single" w:sz="6" w:space="0" w:color="auto"/>
              <w:bottom w:val="single" w:sz="6" w:space="0" w:color="auto"/>
              <w:right w:val="single" w:sz="6" w:space="0" w:color="auto"/>
            </w:tcBorders>
            <w:hideMark/>
          </w:tcPr>
          <w:p w14:paraId="55A7F80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9 334 978 € </w:t>
            </w:r>
          </w:p>
        </w:tc>
      </w:tr>
      <w:tr w:rsidR="004E2F96" w:rsidRPr="004E2F96" w14:paraId="274E5748"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F73135D"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2016 </w:t>
            </w:r>
          </w:p>
        </w:tc>
        <w:tc>
          <w:tcPr>
            <w:tcW w:w="2250" w:type="dxa"/>
            <w:tcBorders>
              <w:top w:val="single" w:sz="6" w:space="0" w:color="auto"/>
              <w:left w:val="single" w:sz="6" w:space="0" w:color="auto"/>
              <w:bottom w:val="single" w:sz="6" w:space="0" w:color="auto"/>
              <w:right w:val="single" w:sz="6" w:space="0" w:color="auto"/>
            </w:tcBorders>
            <w:hideMark/>
          </w:tcPr>
          <w:p w14:paraId="5CBABF9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383573 </w:t>
            </w:r>
          </w:p>
        </w:tc>
        <w:tc>
          <w:tcPr>
            <w:tcW w:w="2265" w:type="dxa"/>
            <w:tcBorders>
              <w:top w:val="single" w:sz="6" w:space="0" w:color="auto"/>
              <w:left w:val="single" w:sz="6" w:space="0" w:color="auto"/>
              <w:bottom w:val="single" w:sz="6" w:space="0" w:color="auto"/>
              <w:right w:val="single" w:sz="6" w:space="0" w:color="auto"/>
            </w:tcBorders>
            <w:hideMark/>
          </w:tcPr>
          <w:p w14:paraId="0355A1F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102346 </w:t>
            </w:r>
          </w:p>
        </w:tc>
        <w:tc>
          <w:tcPr>
            <w:tcW w:w="2265" w:type="dxa"/>
            <w:tcBorders>
              <w:top w:val="single" w:sz="6" w:space="0" w:color="auto"/>
              <w:left w:val="single" w:sz="6" w:space="0" w:color="auto"/>
              <w:bottom w:val="single" w:sz="6" w:space="0" w:color="auto"/>
              <w:right w:val="single" w:sz="6" w:space="0" w:color="auto"/>
            </w:tcBorders>
            <w:hideMark/>
          </w:tcPr>
          <w:p w14:paraId="073214A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10 532 042 € </w:t>
            </w:r>
          </w:p>
        </w:tc>
      </w:tr>
      <w:tr w:rsidR="004E2F96" w:rsidRPr="004E2F96" w14:paraId="14AE609E"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377232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2017 </w:t>
            </w:r>
          </w:p>
        </w:tc>
        <w:tc>
          <w:tcPr>
            <w:tcW w:w="2250" w:type="dxa"/>
            <w:tcBorders>
              <w:top w:val="single" w:sz="6" w:space="0" w:color="auto"/>
              <w:left w:val="single" w:sz="6" w:space="0" w:color="auto"/>
              <w:bottom w:val="single" w:sz="6" w:space="0" w:color="auto"/>
              <w:right w:val="single" w:sz="6" w:space="0" w:color="auto"/>
            </w:tcBorders>
            <w:hideMark/>
          </w:tcPr>
          <w:p w14:paraId="0C8B3E6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395009 </w:t>
            </w:r>
          </w:p>
        </w:tc>
        <w:tc>
          <w:tcPr>
            <w:tcW w:w="2265" w:type="dxa"/>
            <w:tcBorders>
              <w:top w:val="single" w:sz="6" w:space="0" w:color="auto"/>
              <w:left w:val="single" w:sz="6" w:space="0" w:color="auto"/>
              <w:bottom w:val="single" w:sz="6" w:space="0" w:color="auto"/>
              <w:right w:val="single" w:sz="6" w:space="0" w:color="auto"/>
            </w:tcBorders>
            <w:hideMark/>
          </w:tcPr>
          <w:p w14:paraId="54E666C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103035 </w:t>
            </w:r>
          </w:p>
        </w:tc>
        <w:tc>
          <w:tcPr>
            <w:tcW w:w="2265" w:type="dxa"/>
            <w:tcBorders>
              <w:top w:val="single" w:sz="6" w:space="0" w:color="auto"/>
              <w:left w:val="single" w:sz="6" w:space="0" w:color="auto"/>
              <w:bottom w:val="single" w:sz="6" w:space="0" w:color="auto"/>
              <w:right w:val="single" w:sz="6" w:space="0" w:color="auto"/>
            </w:tcBorders>
            <w:hideMark/>
          </w:tcPr>
          <w:p w14:paraId="2601232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11 194 728 € </w:t>
            </w:r>
          </w:p>
        </w:tc>
      </w:tr>
      <w:tr w:rsidR="004E2F96" w:rsidRPr="004E2F96" w14:paraId="4E4A0A6B"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0BD51E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2018 </w:t>
            </w:r>
          </w:p>
        </w:tc>
        <w:tc>
          <w:tcPr>
            <w:tcW w:w="2250" w:type="dxa"/>
            <w:tcBorders>
              <w:top w:val="single" w:sz="6" w:space="0" w:color="auto"/>
              <w:left w:val="single" w:sz="6" w:space="0" w:color="auto"/>
              <w:bottom w:val="single" w:sz="6" w:space="0" w:color="auto"/>
              <w:right w:val="single" w:sz="6" w:space="0" w:color="auto"/>
            </w:tcBorders>
            <w:hideMark/>
          </w:tcPr>
          <w:p w14:paraId="79FB25B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421433 </w:t>
            </w:r>
          </w:p>
        </w:tc>
        <w:tc>
          <w:tcPr>
            <w:tcW w:w="2265" w:type="dxa"/>
            <w:tcBorders>
              <w:top w:val="single" w:sz="6" w:space="0" w:color="auto"/>
              <w:left w:val="single" w:sz="6" w:space="0" w:color="auto"/>
              <w:bottom w:val="single" w:sz="6" w:space="0" w:color="auto"/>
              <w:right w:val="single" w:sz="6" w:space="0" w:color="auto"/>
            </w:tcBorders>
            <w:hideMark/>
          </w:tcPr>
          <w:p w14:paraId="32E1C1E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109090 </w:t>
            </w:r>
          </w:p>
        </w:tc>
        <w:tc>
          <w:tcPr>
            <w:tcW w:w="2265" w:type="dxa"/>
            <w:tcBorders>
              <w:top w:val="single" w:sz="6" w:space="0" w:color="auto"/>
              <w:left w:val="single" w:sz="6" w:space="0" w:color="auto"/>
              <w:bottom w:val="single" w:sz="6" w:space="0" w:color="auto"/>
              <w:right w:val="single" w:sz="6" w:space="0" w:color="auto"/>
            </w:tcBorders>
            <w:hideMark/>
          </w:tcPr>
          <w:p w14:paraId="19D9A98B"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12 745 237 € </w:t>
            </w:r>
          </w:p>
        </w:tc>
      </w:tr>
      <w:tr w:rsidR="004E2F96" w:rsidRPr="004E2F96" w14:paraId="110DE9C2"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097E8B4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2019 </w:t>
            </w:r>
          </w:p>
        </w:tc>
        <w:tc>
          <w:tcPr>
            <w:tcW w:w="2250" w:type="dxa"/>
            <w:tcBorders>
              <w:top w:val="single" w:sz="6" w:space="0" w:color="auto"/>
              <w:left w:val="single" w:sz="6" w:space="0" w:color="auto"/>
              <w:bottom w:val="single" w:sz="6" w:space="0" w:color="auto"/>
              <w:right w:val="single" w:sz="6" w:space="0" w:color="auto"/>
            </w:tcBorders>
            <w:hideMark/>
          </w:tcPr>
          <w:p w14:paraId="56B3006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453165 </w:t>
            </w:r>
          </w:p>
        </w:tc>
        <w:tc>
          <w:tcPr>
            <w:tcW w:w="2265" w:type="dxa"/>
            <w:tcBorders>
              <w:top w:val="single" w:sz="6" w:space="0" w:color="auto"/>
              <w:left w:val="single" w:sz="6" w:space="0" w:color="auto"/>
              <w:bottom w:val="single" w:sz="6" w:space="0" w:color="auto"/>
              <w:right w:val="single" w:sz="6" w:space="0" w:color="auto"/>
            </w:tcBorders>
            <w:hideMark/>
          </w:tcPr>
          <w:p w14:paraId="2C23842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116145 </w:t>
            </w:r>
          </w:p>
        </w:tc>
        <w:tc>
          <w:tcPr>
            <w:tcW w:w="2265" w:type="dxa"/>
            <w:tcBorders>
              <w:top w:val="single" w:sz="6" w:space="0" w:color="auto"/>
              <w:left w:val="single" w:sz="6" w:space="0" w:color="auto"/>
              <w:bottom w:val="single" w:sz="6" w:space="0" w:color="auto"/>
              <w:right w:val="single" w:sz="6" w:space="0" w:color="auto"/>
            </w:tcBorders>
            <w:hideMark/>
          </w:tcPr>
          <w:p w14:paraId="699194F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14 536 567 € </w:t>
            </w:r>
          </w:p>
        </w:tc>
      </w:tr>
      <w:tr w:rsidR="004E2F96" w:rsidRPr="004E2F96" w14:paraId="05917B7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DCD7943"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2020 </w:t>
            </w:r>
          </w:p>
        </w:tc>
        <w:tc>
          <w:tcPr>
            <w:tcW w:w="2250" w:type="dxa"/>
            <w:tcBorders>
              <w:top w:val="single" w:sz="6" w:space="0" w:color="auto"/>
              <w:left w:val="single" w:sz="6" w:space="0" w:color="auto"/>
              <w:bottom w:val="single" w:sz="6" w:space="0" w:color="auto"/>
              <w:right w:val="single" w:sz="6" w:space="0" w:color="auto"/>
            </w:tcBorders>
            <w:hideMark/>
          </w:tcPr>
          <w:p w14:paraId="2EB1EB9D"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584371 </w:t>
            </w:r>
          </w:p>
        </w:tc>
        <w:tc>
          <w:tcPr>
            <w:tcW w:w="2265" w:type="dxa"/>
            <w:tcBorders>
              <w:top w:val="single" w:sz="6" w:space="0" w:color="auto"/>
              <w:left w:val="single" w:sz="6" w:space="0" w:color="auto"/>
              <w:bottom w:val="single" w:sz="6" w:space="0" w:color="auto"/>
              <w:right w:val="single" w:sz="6" w:space="0" w:color="auto"/>
            </w:tcBorders>
            <w:hideMark/>
          </w:tcPr>
          <w:p w14:paraId="7AA8AB9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185109 </w:t>
            </w:r>
          </w:p>
        </w:tc>
        <w:tc>
          <w:tcPr>
            <w:tcW w:w="2265" w:type="dxa"/>
            <w:tcBorders>
              <w:top w:val="single" w:sz="6" w:space="0" w:color="auto"/>
              <w:left w:val="single" w:sz="6" w:space="0" w:color="auto"/>
              <w:bottom w:val="single" w:sz="6" w:space="0" w:color="auto"/>
              <w:right w:val="single" w:sz="6" w:space="0" w:color="auto"/>
            </w:tcBorders>
            <w:hideMark/>
          </w:tcPr>
          <w:p w14:paraId="33CAC91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23 615 940 € </w:t>
            </w:r>
          </w:p>
        </w:tc>
      </w:tr>
      <w:tr w:rsidR="004E2F96" w:rsidRPr="004E2F96" w14:paraId="1FCC3F88"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3939F3E6"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2021 </w:t>
            </w:r>
          </w:p>
        </w:tc>
        <w:tc>
          <w:tcPr>
            <w:tcW w:w="2250" w:type="dxa"/>
            <w:tcBorders>
              <w:top w:val="single" w:sz="6" w:space="0" w:color="auto"/>
              <w:left w:val="single" w:sz="6" w:space="0" w:color="auto"/>
              <w:bottom w:val="single" w:sz="6" w:space="0" w:color="auto"/>
              <w:right w:val="single" w:sz="6" w:space="0" w:color="auto"/>
            </w:tcBorders>
            <w:hideMark/>
          </w:tcPr>
          <w:p w14:paraId="7F4E8176"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581331 </w:t>
            </w:r>
          </w:p>
        </w:tc>
        <w:tc>
          <w:tcPr>
            <w:tcW w:w="2265" w:type="dxa"/>
            <w:tcBorders>
              <w:top w:val="single" w:sz="6" w:space="0" w:color="auto"/>
              <w:left w:val="single" w:sz="6" w:space="0" w:color="auto"/>
              <w:bottom w:val="single" w:sz="6" w:space="0" w:color="auto"/>
              <w:right w:val="single" w:sz="6" w:space="0" w:color="auto"/>
            </w:tcBorders>
            <w:hideMark/>
          </w:tcPr>
          <w:p w14:paraId="01C993F1"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165536 </w:t>
            </w:r>
          </w:p>
        </w:tc>
        <w:tc>
          <w:tcPr>
            <w:tcW w:w="2265" w:type="dxa"/>
            <w:tcBorders>
              <w:top w:val="single" w:sz="6" w:space="0" w:color="auto"/>
              <w:left w:val="single" w:sz="6" w:space="0" w:color="auto"/>
              <w:bottom w:val="single" w:sz="6" w:space="0" w:color="auto"/>
              <w:right w:val="single" w:sz="6" w:space="0" w:color="auto"/>
            </w:tcBorders>
            <w:hideMark/>
          </w:tcPr>
          <w:p w14:paraId="2D3D32A2"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20 531 477 € </w:t>
            </w:r>
          </w:p>
        </w:tc>
      </w:tr>
      <w:tr w:rsidR="004E2F96" w:rsidRPr="004E2F96" w14:paraId="4748D5FB"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79AE043E"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2022 </w:t>
            </w:r>
          </w:p>
        </w:tc>
        <w:tc>
          <w:tcPr>
            <w:tcW w:w="2250" w:type="dxa"/>
            <w:tcBorders>
              <w:top w:val="single" w:sz="6" w:space="0" w:color="auto"/>
              <w:left w:val="single" w:sz="6" w:space="0" w:color="auto"/>
              <w:bottom w:val="single" w:sz="6" w:space="0" w:color="auto"/>
              <w:right w:val="single" w:sz="6" w:space="0" w:color="auto"/>
            </w:tcBorders>
            <w:hideMark/>
          </w:tcPr>
          <w:p w14:paraId="23E5B570"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637634 </w:t>
            </w:r>
          </w:p>
        </w:tc>
        <w:tc>
          <w:tcPr>
            <w:tcW w:w="2265" w:type="dxa"/>
            <w:tcBorders>
              <w:top w:val="single" w:sz="6" w:space="0" w:color="auto"/>
              <w:left w:val="single" w:sz="6" w:space="0" w:color="auto"/>
              <w:bottom w:val="single" w:sz="6" w:space="0" w:color="auto"/>
              <w:right w:val="single" w:sz="6" w:space="0" w:color="auto"/>
            </w:tcBorders>
            <w:hideMark/>
          </w:tcPr>
          <w:p w14:paraId="3E6E475B"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179293 </w:t>
            </w:r>
          </w:p>
        </w:tc>
        <w:tc>
          <w:tcPr>
            <w:tcW w:w="2265" w:type="dxa"/>
            <w:tcBorders>
              <w:top w:val="single" w:sz="6" w:space="0" w:color="auto"/>
              <w:left w:val="single" w:sz="6" w:space="0" w:color="auto"/>
              <w:bottom w:val="single" w:sz="6" w:space="0" w:color="auto"/>
              <w:right w:val="single" w:sz="6" w:space="0" w:color="auto"/>
            </w:tcBorders>
            <w:hideMark/>
          </w:tcPr>
          <w:p w14:paraId="27B4345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24 567 040 € </w:t>
            </w:r>
          </w:p>
        </w:tc>
      </w:tr>
      <w:tr w:rsidR="004E2F96" w:rsidRPr="004E2F96" w14:paraId="2D2F0565"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5045D8F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2023 </w:t>
            </w:r>
          </w:p>
        </w:tc>
        <w:tc>
          <w:tcPr>
            <w:tcW w:w="2250" w:type="dxa"/>
            <w:tcBorders>
              <w:top w:val="single" w:sz="6" w:space="0" w:color="auto"/>
              <w:left w:val="single" w:sz="6" w:space="0" w:color="auto"/>
              <w:bottom w:val="single" w:sz="6" w:space="0" w:color="auto"/>
              <w:right w:val="single" w:sz="6" w:space="0" w:color="auto"/>
            </w:tcBorders>
            <w:hideMark/>
          </w:tcPr>
          <w:p w14:paraId="22A28E2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693672 </w:t>
            </w:r>
          </w:p>
        </w:tc>
        <w:tc>
          <w:tcPr>
            <w:tcW w:w="2265" w:type="dxa"/>
            <w:tcBorders>
              <w:top w:val="single" w:sz="6" w:space="0" w:color="auto"/>
              <w:left w:val="single" w:sz="6" w:space="0" w:color="auto"/>
              <w:bottom w:val="single" w:sz="6" w:space="0" w:color="auto"/>
              <w:right w:val="single" w:sz="6" w:space="0" w:color="auto"/>
            </w:tcBorders>
            <w:hideMark/>
          </w:tcPr>
          <w:p w14:paraId="5134F82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187467 </w:t>
            </w:r>
          </w:p>
        </w:tc>
        <w:tc>
          <w:tcPr>
            <w:tcW w:w="2265" w:type="dxa"/>
            <w:tcBorders>
              <w:top w:val="single" w:sz="6" w:space="0" w:color="auto"/>
              <w:left w:val="single" w:sz="6" w:space="0" w:color="auto"/>
              <w:bottom w:val="single" w:sz="6" w:space="0" w:color="auto"/>
              <w:right w:val="single" w:sz="6" w:space="0" w:color="auto"/>
            </w:tcBorders>
            <w:hideMark/>
          </w:tcPr>
          <w:p w14:paraId="7821365A"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29 028 634 € </w:t>
            </w:r>
          </w:p>
        </w:tc>
      </w:tr>
      <w:tr w:rsidR="004E2F96" w:rsidRPr="004E2F96" w14:paraId="29F49592" w14:textId="77777777" w:rsidTr="004E2F96">
        <w:trPr>
          <w:trHeight w:val="300"/>
        </w:trPr>
        <w:tc>
          <w:tcPr>
            <w:tcW w:w="2250" w:type="dxa"/>
            <w:tcBorders>
              <w:top w:val="single" w:sz="6" w:space="0" w:color="auto"/>
              <w:left w:val="single" w:sz="6" w:space="0" w:color="auto"/>
              <w:bottom w:val="single" w:sz="6" w:space="0" w:color="auto"/>
              <w:right w:val="single" w:sz="6" w:space="0" w:color="auto"/>
            </w:tcBorders>
            <w:hideMark/>
          </w:tcPr>
          <w:p w14:paraId="7FEEC057"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2024 </w:t>
            </w:r>
          </w:p>
        </w:tc>
        <w:tc>
          <w:tcPr>
            <w:tcW w:w="2250" w:type="dxa"/>
            <w:tcBorders>
              <w:top w:val="single" w:sz="6" w:space="0" w:color="auto"/>
              <w:left w:val="single" w:sz="6" w:space="0" w:color="auto"/>
              <w:bottom w:val="single" w:sz="6" w:space="0" w:color="auto"/>
              <w:right w:val="single" w:sz="6" w:space="0" w:color="auto"/>
            </w:tcBorders>
            <w:hideMark/>
          </w:tcPr>
          <w:p w14:paraId="0555C2D8"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772571 </w:t>
            </w:r>
          </w:p>
        </w:tc>
        <w:tc>
          <w:tcPr>
            <w:tcW w:w="2265" w:type="dxa"/>
            <w:tcBorders>
              <w:top w:val="single" w:sz="6" w:space="0" w:color="auto"/>
              <w:left w:val="single" w:sz="6" w:space="0" w:color="auto"/>
              <w:bottom w:val="single" w:sz="6" w:space="0" w:color="auto"/>
              <w:right w:val="single" w:sz="6" w:space="0" w:color="auto"/>
            </w:tcBorders>
            <w:hideMark/>
          </w:tcPr>
          <w:p w14:paraId="4620880C"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190658 </w:t>
            </w:r>
          </w:p>
        </w:tc>
        <w:tc>
          <w:tcPr>
            <w:tcW w:w="2265" w:type="dxa"/>
            <w:tcBorders>
              <w:top w:val="single" w:sz="6" w:space="0" w:color="auto"/>
              <w:left w:val="single" w:sz="6" w:space="0" w:color="auto"/>
              <w:bottom w:val="single" w:sz="6" w:space="0" w:color="auto"/>
              <w:right w:val="single" w:sz="6" w:space="0" w:color="auto"/>
            </w:tcBorders>
            <w:hideMark/>
          </w:tcPr>
          <w:p w14:paraId="69101B4F" w14:textId="77777777" w:rsidR="004E2F96" w:rsidRPr="004E2F96" w:rsidRDefault="004E2F96" w:rsidP="00D9319A">
            <w:pPr>
              <w:ind w:left="567"/>
              <w:rPr>
                <w:rFonts w:ascii="Times New Roman" w:hAnsi="Times New Roman"/>
                <w:sz w:val="24"/>
              </w:rPr>
            </w:pPr>
            <w:r w:rsidRPr="004E2F96">
              <w:rPr>
                <w:rFonts w:ascii="Times New Roman" w:hAnsi="Times New Roman"/>
                <w:sz w:val="24"/>
              </w:rPr>
              <w:t>34 377 328 € </w:t>
            </w:r>
          </w:p>
        </w:tc>
      </w:tr>
    </w:tbl>
    <w:p w14:paraId="271ABCC9" w14:textId="70315B9F" w:rsidR="004E2F96" w:rsidRPr="004E2F96" w:rsidRDefault="004E2F96" w:rsidP="00D9319A">
      <w:pPr>
        <w:ind w:left="567"/>
        <w:rPr>
          <w:rFonts w:ascii="Times New Roman" w:hAnsi="Times New Roman"/>
          <w:sz w:val="24"/>
        </w:rPr>
      </w:pPr>
    </w:p>
    <w:p w14:paraId="6713C0FC" w14:textId="53FE7EEC" w:rsidR="00D9319A" w:rsidRDefault="00BD422D" w:rsidP="00D9319A">
      <w:pPr>
        <w:rPr>
          <w:rFonts w:ascii="Times New Roman" w:hAnsi="Times New Roman"/>
          <w:sz w:val="24"/>
        </w:rPr>
      </w:pPr>
      <w:r w:rsidRPr="00BD422D">
        <w:rPr>
          <w:rFonts w:ascii="Times New Roman" w:hAnsi="Times New Roman"/>
          <w:sz w:val="24"/>
        </w:rPr>
        <w:t>Geneetilise uuringu läbinud isikute vanuseline jaotus on viimase kümne aastaga muutunud. Isikute arv on kasvanud peaaegu kõigis vanusegruppides, välja arvatud 22–32-aastaste seas: kuigi geneetiliste uuringute saajate koguarv on kahekordistunud, on selles vanusegrupis osalejate arv vähenenud. Viimastel aastatel on geneetilisi andmeid sisaldavaid uuringuid tehtud varasemast enam 0–10-aastastele lastele ning 44-aastastele ja vanematele isikutele, samas kui uuringute arv on langenud vanusegruppides 11–21, 22–32 ja 33–43 eluaastat.</w:t>
      </w:r>
    </w:p>
    <w:p w14:paraId="7CFDD2AE" w14:textId="77777777" w:rsidR="00BD422D" w:rsidRDefault="00BD422D" w:rsidP="00D9319A">
      <w:pPr>
        <w:rPr>
          <w:rFonts w:ascii="Times New Roman" w:hAnsi="Times New Roman"/>
          <w:b/>
          <w:bCs/>
          <w:sz w:val="24"/>
        </w:rPr>
      </w:pPr>
    </w:p>
    <w:p w14:paraId="0BF9A4EA" w14:textId="263A08FC" w:rsidR="004E2F96" w:rsidRPr="00F448E7" w:rsidRDefault="00F448E7" w:rsidP="00F448E7">
      <w:pPr>
        <w:rPr>
          <w:rFonts w:ascii="Times New Roman" w:hAnsi="Times New Roman"/>
          <w:b/>
          <w:bCs/>
          <w:sz w:val="24"/>
        </w:rPr>
      </w:pPr>
      <w:r>
        <w:rPr>
          <w:rFonts w:ascii="Times New Roman" w:hAnsi="Times New Roman"/>
          <w:b/>
          <w:bCs/>
          <w:sz w:val="24"/>
        </w:rPr>
        <w:t>6.5.2.</w:t>
      </w:r>
      <w:r>
        <w:rPr>
          <w:rFonts w:ascii="Times New Roman" w:hAnsi="Times New Roman"/>
          <w:b/>
          <w:bCs/>
          <w:sz w:val="24"/>
        </w:rPr>
        <w:tab/>
      </w:r>
      <w:r w:rsidR="004E2F96" w:rsidRPr="00F448E7">
        <w:rPr>
          <w:rFonts w:ascii="Times New Roman" w:hAnsi="Times New Roman"/>
          <w:b/>
          <w:bCs/>
          <w:sz w:val="24"/>
        </w:rPr>
        <w:t>Geneetiku teenused </w:t>
      </w:r>
    </w:p>
    <w:p w14:paraId="766B80AE" w14:textId="77777777" w:rsidR="00CC0516" w:rsidRPr="00F448E7" w:rsidRDefault="00CC0516" w:rsidP="00F448E7">
      <w:pPr>
        <w:pStyle w:val="Loendilik"/>
        <w:rPr>
          <w:rFonts w:ascii="Times New Roman" w:hAnsi="Times New Roman"/>
          <w:b/>
          <w:bCs/>
          <w:sz w:val="24"/>
        </w:rPr>
      </w:pPr>
    </w:p>
    <w:p w14:paraId="03384ADA" w14:textId="39AB84F6" w:rsidR="004E2F96" w:rsidRPr="004E2F96" w:rsidRDefault="004E2F96" w:rsidP="00D9319A">
      <w:pPr>
        <w:rPr>
          <w:rFonts w:ascii="Times New Roman" w:hAnsi="Times New Roman"/>
          <w:sz w:val="24"/>
        </w:rPr>
      </w:pPr>
      <w:r w:rsidRPr="004E2F96">
        <w:rPr>
          <w:rFonts w:ascii="Times New Roman" w:hAnsi="Times New Roman"/>
          <w:sz w:val="24"/>
        </w:rPr>
        <w:t xml:space="preserve">Meditsiinigeneetiku vastuvõtu läbinud isikute ja tehtud vastuvõttude arv on tõusutrendis. Aastani 2021 oli kasv stabiilne, kuid tagasihoidlik; alates 2021. aastast on nii geneetiku vastuvõtul käinud patsientide arv kui ka teenuste maht ja sellega kaasnev kulu hüppeliselt kasvanud. Kui 2015. aastal läbis geneetiku konsultatsiooni veidi üle 3000 patsiendi aastas, siis viimastel aastatel (2023–2024) on teenusesaajate arv ületanud 5000 piiri. Aastane geneetiku vastuvõtuga seotud kulu Tervisekassale on viimastel aastatel olnud enam kui 200 000 eurot, kuid geneetiku väljastatud raviarvete kulu on 2024. aasta seisuga enam kui 1,4 miljonit eurot (ei hõlma </w:t>
      </w:r>
      <w:r w:rsidR="001E6723">
        <w:rPr>
          <w:rFonts w:ascii="Times New Roman" w:hAnsi="Times New Roman"/>
          <w:sz w:val="24"/>
        </w:rPr>
        <w:t xml:space="preserve">geneetiliste </w:t>
      </w:r>
      <w:r w:rsidRPr="004E2F96">
        <w:rPr>
          <w:rFonts w:ascii="Times New Roman" w:hAnsi="Times New Roman"/>
          <w:sz w:val="24"/>
        </w:rPr>
        <w:t>uuringute kulu, mis oli 2024. aastal 34,4 miljonit eurot).  </w:t>
      </w:r>
    </w:p>
    <w:p w14:paraId="0FE63ED0" w14:textId="77777777" w:rsidR="007400F5" w:rsidRDefault="007400F5" w:rsidP="007400F5">
      <w:pPr>
        <w:ind w:left="567"/>
        <w:rPr>
          <w:rFonts w:ascii="Times New Roman" w:hAnsi="Times New Roman"/>
          <w:b/>
          <w:bCs/>
          <w:sz w:val="24"/>
        </w:rPr>
      </w:pPr>
    </w:p>
    <w:p w14:paraId="219C3642" w14:textId="49A85B91" w:rsidR="004E2F96" w:rsidRPr="004E2F96" w:rsidRDefault="004E2F96" w:rsidP="00430F62">
      <w:pPr>
        <w:rPr>
          <w:rFonts w:ascii="Times New Roman" w:hAnsi="Times New Roman"/>
          <w:sz w:val="24"/>
        </w:rPr>
      </w:pPr>
      <w:r w:rsidRPr="004E2F96">
        <w:rPr>
          <w:rFonts w:ascii="Times New Roman" w:hAnsi="Times New Roman"/>
          <w:b/>
          <w:bCs/>
          <w:sz w:val="24"/>
        </w:rPr>
        <w:t>Tabel.</w:t>
      </w:r>
      <w:r w:rsidRPr="004E2F96">
        <w:rPr>
          <w:rFonts w:ascii="Times New Roman" w:hAnsi="Times New Roman"/>
          <w:sz w:val="24"/>
        </w:rPr>
        <w:t xml:space="preserve"> </w:t>
      </w:r>
      <w:r w:rsidRPr="004E2F96">
        <w:rPr>
          <w:rFonts w:ascii="Times New Roman" w:hAnsi="Times New Roman"/>
          <w:b/>
          <w:bCs/>
          <w:sz w:val="24"/>
        </w:rPr>
        <w:t xml:space="preserve">Aastatel 2020–2024 teostatud meditsiinigeneetiku vastuvõtuteenuste arv, teenust saanud isikute arv ning </w:t>
      </w:r>
      <w:r w:rsidR="00BD422D">
        <w:rPr>
          <w:rFonts w:ascii="Times New Roman" w:hAnsi="Times New Roman"/>
          <w:b/>
          <w:bCs/>
          <w:sz w:val="24"/>
        </w:rPr>
        <w:t xml:space="preserve">kulu </w:t>
      </w:r>
      <w:r w:rsidRPr="004E2F96">
        <w:rPr>
          <w:rFonts w:ascii="Times New Roman" w:hAnsi="Times New Roman"/>
          <w:b/>
          <w:bCs/>
          <w:sz w:val="24"/>
        </w:rPr>
        <w:t>Tervisekassale  </w:t>
      </w:r>
      <w:r w:rsidRPr="004E2F96">
        <w:rPr>
          <w:rFonts w:ascii="Times New Roman" w:hAnsi="Times New Roman"/>
          <w:sz w:val="24"/>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350"/>
        <w:gridCol w:w="2475"/>
        <w:gridCol w:w="2475"/>
        <w:gridCol w:w="2685"/>
      </w:tblGrid>
      <w:tr w:rsidR="004E2F96" w:rsidRPr="004E2F96" w14:paraId="021FCAB6"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0DA4A24"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Aasta</w:t>
            </w:r>
            <w:r w:rsidRPr="004E2F96">
              <w:rPr>
                <w:rFonts w:ascii="Times New Roman" w:hAnsi="Times New Roman"/>
                <w:sz w:val="24"/>
              </w:rPr>
              <w:t> </w:t>
            </w:r>
          </w:p>
        </w:tc>
        <w:tc>
          <w:tcPr>
            <w:tcW w:w="2475" w:type="dxa"/>
            <w:tcBorders>
              <w:top w:val="single" w:sz="6" w:space="0" w:color="auto"/>
              <w:left w:val="single" w:sz="6" w:space="0" w:color="auto"/>
              <w:bottom w:val="single" w:sz="6" w:space="0" w:color="auto"/>
              <w:right w:val="single" w:sz="6" w:space="0" w:color="auto"/>
            </w:tcBorders>
            <w:hideMark/>
          </w:tcPr>
          <w:p w14:paraId="515AE81F"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Teenused</w:t>
            </w:r>
            <w:r w:rsidRPr="004E2F96">
              <w:rPr>
                <w:rFonts w:ascii="Times New Roman" w:hAnsi="Times New Roman"/>
                <w:sz w:val="24"/>
              </w:rPr>
              <w:t> </w:t>
            </w:r>
          </w:p>
        </w:tc>
        <w:tc>
          <w:tcPr>
            <w:tcW w:w="2475" w:type="dxa"/>
            <w:tcBorders>
              <w:top w:val="single" w:sz="6" w:space="0" w:color="auto"/>
              <w:left w:val="single" w:sz="6" w:space="0" w:color="auto"/>
              <w:bottom w:val="single" w:sz="6" w:space="0" w:color="auto"/>
              <w:right w:val="single" w:sz="6" w:space="0" w:color="auto"/>
            </w:tcBorders>
            <w:hideMark/>
          </w:tcPr>
          <w:p w14:paraId="2787CB13" w14:textId="77777777" w:rsidR="004E2F96" w:rsidRPr="004E2F96" w:rsidRDefault="004E2F96" w:rsidP="007400F5">
            <w:pPr>
              <w:ind w:left="567"/>
              <w:rPr>
                <w:rFonts w:ascii="Times New Roman" w:hAnsi="Times New Roman"/>
                <w:sz w:val="24"/>
              </w:rPr>
            </w:pPr>
            <w:r w:rsidRPr="004E2F96">
              <w:rPr>
                <w:rFonts w:ascii="Times New Roman" w:hAnsi="Times New Roman"/>
                <w:b/>
                <w:bCs/>
                <w:sz w:val="24"/>
              </w:rPr>
              <w:t>Isikud</w:t>
            </w:r>
            <w:r w:rsidRPr="004E2F96">
              <w:rPr>
                <w:rFonts w:ascii="Times New Roman" w:hAnsi="Times New Roman"/>
                <w:sz w:val="24"/>
              </w:rPr>
              <w:t> </w:t>
            </w:r>
          </w:p>
        </w:tc>
        <w:tc>
          <w:tcPr>
            <w:tcW w:w="2685" w:type="dxa"/>
            <w:tcBorders>
              <w:top w:val="single" w:sz="6" w:space="0" w:color="auto"/>
              <w:left w:val="single" w:sz="6" w:space="0" w:color="auto"/>
              <w:bottom w:val="single" w:sz="6" w:space="0" w:color="auto"/>
              <w:right w:val="single" w:sz="6" w:space="0" w:color="auto"/>
            </w:tcBorders>
            <w:hideMark/>
          </w:tcPr>
          <w:p w14:paraId="1F8666BB" w14:textId="06A98244" w:rsidR="004E2F96" w:rsidRPr="004E2F96" w:rsidRDefault="001E6723" w:rsidP="007400F5">
            <w:pPr>
              <w:ind w:left="567"/>
              <w:rPr>
                <w:rFonts w:ascii="Times New Roman" w:hAnsi="Times New Roman"/>
                <w:sz w:val="24"/>
              </w:rPr>
            </w:pPr>
            <w:r>
              <w:rPr>
                <w:rFonts w:ascii="Times New Roman" w:hAnsi="Times New Roman"/>
                <w:b/>
                <w:bCs/>
                <w:sz w:val="24"/>
              </w:rPr>
              <w:t>K</w:t>
            </w:r>
            <w:r w:rsidR="004E2F96" w:rsidRPr="004E2F96">
              <w:rPr>
                <w:rFonts w:ascii="Times New Roman" w:hAnsi="Times New Roman"/>
                <w:b/>
                <w:bCs/>
                <w:sz w:val="24"/>
              </w:rPr>
              <w:t>ulu Tervisekassale</w:t>
            </w:r>
            <w:r w:rsidR="004E2F96" w:rsidRPr="004E2F96">
              <w:rPr>
                <w:rFonts w:ascii="Times New Roman" w:hAnsi="Times New Roman"/>
                <w:sz w:val="24"/>
              </w:rPr>
              <w:t> </w:t>
            </w:r>
          </w:p>
        </w:tc>
      </w:tr>
      <w:tr w:rsidR="004E2F96" w:rsidRPr="004E2F96" w14:paraId="0D9B2988"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8B05321"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2015 </w:t>
            </w:r>
          </w:p>
        </w:tc>
        <w:tc>
          <w:tcPr>
            <w:tcW w:w="2475" w:type="dxa"/>
            <w:tcBorders>
              <w:top w:val="single" w:sz="6" w:space="0" w:color="auto"/>
              <w:left w:val="single" w:sz="6" w:space="0" w:color="auto"/>
              <w:bottom w:val="single" w:sz="6" w:space="0" w:color="auto"/>
              <w:right w:val="single" w:sz="6" w:space="0" w:color="auto"/>
            </w:tcBorders>
            <w:hideMark/>
          </w:tcPr>
          <w:p w14:paraId="3F71D682"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4243 </w:t>
            </w:r>
          </w:p>
        </w:tc>
        <w:tc>
          <w:tcPr>
            <w:tcW w:w="2475" w:type="dxa"/>
            <w:tcBorders>
              <w:top w:val="single" w:sz="6" w:space="0" w:color="auto"/>
              <w:left w:val="single" w:sz="6" w:space="0" w:color="auto"/>
              <w:bottom w:val="single" w:sz="6" w:space="0" w:color="auto"/>
              <w:right w:val="single" w:sz="6" w:space="0" w:color="auto"/>
            </w:tcBorders>
            <w:hideMark/>
          </w:tcPr>
          <w:p w14:paraId="0D3F0894"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3145 </w:t>
            </w:r>
          </w:p>
        </w:tc>
        <w:tc>
          <w:tcPr>
            <w:tcW w:w="2685" w:type="dxa"/>
            <w:tcBorders>
              <w:top w:val="single" w:sz="6" w:space="0" w:color="auto"/>
              <w:left w:val="single" w:sz="6" w:space="0" w:color="auto"/>
              <w:bottom w:val="single" w:sz="6" w:space="0" w:color="auto"/>
              <w:right w:val="single" w:sz="6" w:space="0" w:color="auto"/>
            </w:tcBorders>
            <w:hideMark/>
          </w:tcPr>
          <w:p w14:paraId="4638D6F4" w14:textId="77777777" w:rsidR="004E2F96" w:rsidRPr="004E2F96" w:rsidRDefault="004E2F96" w:rsidP="00197D37">
            <w:pPr>
              <w:ind w:left="567"/>
              <w:rPr>
                <w:rFonts w:ascii="Times New Roman" w:hAnsi="Times New Roman"/>
                <w:sz w:val="24"/>
              </w:rPr>
            </w:pPr>
            <w:r w:rsidRPr="004E2F96">
              <w:rPr>
                <w:rFonts w:ascii="Times New Roman" w:hAnsi="Times New Roman"/>
                <w:sz w:val="24"/>
              </w:rPr>
              <w:t>73 990 € </w:t>
            </w:r>
          </w:p>
        </w:tc>
      </w:tr>
      <w:tr w:rsidR="004E2F96" w:rsidRPr="004E2F96" w14:paraId="1BEC6B92"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495068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2016 </w:t>
            </w:r>
          </w:p>
        </w:tc>
        <w:tc>
          <w:tcPr>
            <w:tcW w:w="2475" w:type="dxa"/>
            <w:tcBorders>
              <w:top w:val="single" w:sz="6" w:space="0" w:color="auto"/>
              <w:left w:val="single" w:sz="6" w:space="0" w:color="auto"/>
              <w:bottom w:val="single" w:sz="6" w:space="0" w:color="auto"/>
              <w:right w:val="single" w:sz="6" w:space="0" w:color="auto"/>
            </w:tcBorders>
            <w:hideMark/>
          </w:tcPr>
          <w:p w14:paraId="3428EEE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4284 </w:t>
            </w:r>
          </w:p>
        </w:tc>
        <w:tc>
          <w:tcPr>
            <w:tcW w:w="2475" w:type="dxa"/>
            <w:tcBorders>
              <w:top w:val="single" w:sz="6" w:space="0" w:color="auto"/>
              <w:left w:val="single" w:sz="6" w:space="0" w:color="auto"/>
              <w:bottom w:val="single" w:sz="6" w:space="0" w:color="auto"/>
              <w:right w:val="single" w:sz="6" w:space="0" w:color="auto"/>
            </w:tcBorders>
            <w:hideMark/>
          </w:tcPr>
          <w:p w14:paraId="216280D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3214 </w:t>
            </w:r>
          </w:p>
        </w:tc>
        <w:tc>
          <w:tcPr>
            <w:tcW w:w="2685" w:type="dxa"/>
            <w:tcBorders>
              <w:top w:val="single" w:sz="6" w:space="0" w:color="auto"/>
              <w:left w:val="single" w:sz="6" w:space="0" w:color="auto"/>
              <w:bottom w:val="single" w:sz="6" w:space="0" w:color="auto"/>
              <w:right w:val="single" w:sz="6" w:space="0" w:color="auto"/>
            </w:tcBorders>
            <w:hideMark/>
          </w:tcPr>
          <w:p w14:paraId="5AF59F4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85 022 € </w:t>
            </w:r>
          </w:p>
        </w:tc>
      </w:tr>
      <w:tr w:rsidR="004E2F96" w:rsidRPr="004E2F96" w14:paraId="538A845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57E76E6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2017 </w:t>
            </w:r>
          </w:p>
        </w:tc>
        <w:tc>
          <w:tcPr>
            <w:tcW w:w="2475" w:type="dxa"/>
            <w:tcBorders>
              <w:top w:val="single" w:sz="6" w:space="0" w:color="auto"/>
              <w:left w:val="single" w:sz="6" w:space="0" w:color="auto"/>
              <w:bottom w:val="single" w:sz="6" w:space="0" w:color="auto"/>
              <w:right w:val="single" w:sz="6" w:space="0" w:color="auto"/>
            </w:tcBorders>
            <w:hideMark/>
          </w:tcPr>
          <w:p w14:paraId="6483E96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4586 </w:t>
            </w:r>
          </w:p>
        </w:tc>
        <w:tc>
          <w:tcPr>
            <w:tcW w:w="2475" w:type="dxa"/>
            <w:tcBorders>
              <w:top w:val="single" w:sz="6" w:space="0" w:color="auto"/>
              <w:left w:val="single" w:sz="6" w:space="0" w:color="auto"/>
              <w:bottom w:val="single" w:sz="6" w:space="0" w:color="auto"/>
              <w:right w:val="single" w:sz="6" w:space="0" w:color="auto"/>
            </w:tcBorders>
            <w:hideMark/>
          </w:tcPr>
          <w:p w14:paraId="339E92F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3352 </w:t>
            </w:r>
          </w:p>
        </w:tc>
        <w:tc>
          <w:tcPr>
            <w:tcW w:w="2685" w:type="dxa"/>
            <w:tcBorders>
              <w:top w:val="single" w:sz="6" w:space="0" w:color="auto"/>
              <w:left w:val="single" w:sz="6" w:space="0" w:color="auto"/>
              <w:bottom w:val="single" w:sz="6" w:space="0" w:color="auto"/>
              <w:right w:val="single" w:sz="6" w:space="0" w:color="auto"/>
            </w:tcBorders>
            <w:hideMark/>
          </w:tcPr>
          <w:p w14:paraId="65784F6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91 012 € </w:t>
            </w:r>
          </w:p>
        </w:tc>
      </w:tr>
      <w:tr w:rsidR="004E2F96" w:rsidRPr="004E2F96" w14:paraId="7E01CBD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4051093"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2018 </w:t>
            </w:r>
          </w:p>
        </w:tc>
        <w:tc>
          <w:tcPr>
            <w:tcW w:w="2475" w:type="dxa"/>
            <w:tcBorders>
              <w:top w:val="single" w:sz="6" w:space="0" w:color="auto"/>
              <w:left w:val="single" w:sz="6" w:space="0" w:color="auto"/>
              <w:bottom w:val="single" w:sz="6" w:space="0" w:color="auto"/>
              <w:right w:val="single" w:sz="6" w:space="0" w:color="auto"/>
            </w:tcBorders>
            <w:hideMark/>
          </w:tcPr>
          <w:p w14:paraId="515985A2"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4993 </w:t>
            </w:r>
          </w:p>
        </w:tc>
        <w:tc>
          <w:tcPr>
            <w:tcW w:w="2475" w:type="dxa"/>
            <w:tcBorders>
              <w:top w:val="single" w:sz="6" w:space="0" w:color="auto"/>
              <w:left w:val="single" w:sz="6" w:space="0" w:color="auto"/>
              <w:bottom w:val="single" w:sz="6" w:space="0" w:color="auto"/>
              <w:right w:val="single" w:sz="6" w:space="0" w:color="auto"/>
            </w:tcBorders>
            <w:hideMark/>
          </w:tcPr>
          <w:p w14:paraId="7268747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3717 </w:t>
            </w:r>
          </w:p>
        </w:tc>
        <w:tc>
          <w:tcPr>
            <w:tcW w:w="2685" w:type="dxa"/>
            <w:tcBorders>
              <w:top w:val="single" w:sz="6" w:space="0" w:color="auto"/>
              <w:left w:val="single" w:sz="6" w:space="0" w:color="auto"/>
              <w:bottom w:val="single" w:sz="6" w:space="0" w:color="auto"/>
              <w:right w:val="single" w:sz="6" w:space="0" w:color="auto"/>
            </w:tcBorders>
            <w:hideMark/>
          </w:tcPr>
          <w:p w14:paraId="2C48C030"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96 569 € </w:t>
            </w:r>
          </w:p>
        </w:tc>
      </w:tr>
      <w:tr w:rsidR="004E2F96" w:rsidRPr="004E2F96" w14:paraId="515A0164"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25F7336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2019 </w:t>
            </w:r>
          </w:p>
        </w:tc>
        <w:tc>
          <w:tcPr>
            <w:tcW w:w="2475" w:type="dxa"/>
            <w:tcBorders>
              <w:top w:val="single" w:sz="6" w:space="0" w:color="auto"/>
              <w:left w:val="single" w:sz="6" w:space="0" w:color="auto"/>
              <w:bottom w:val="single" w:sz="6" w:space="0" w:color="auto"/>
              <w:right w:val="single" w:sz="6" w:space="0" w:color="auto"/>
            </w:tcBorders>
            <w:hideMark/>
          </w:tcPr>
          <w:p w14:paraId="177CE1E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4773 </w:t>
            </w:r>
          </w:p>
        </w:tc>
        <w:tc>
          <w:tcPr>
            <w:tcW w:w="2475" w:type="dxa"/>
            <w:tcBorders>
              <w:top w:val="single" w:sz="6" w:space="0" w:color="auto"/>
              <w:left w:val="single" w:sz="6" w:space="0" w:color="auto"/>
              <w:bottom w:val="single" w:sz="6" w:space="0" w:color="auto"/>
              <w:right w:val="single" w:sz="6" w:space="0" w:color="auto"/>
            </w:tcBorders>
            <w:hideMark/>
          </w:tcPr>
          <w:p w14:paraId="2CF2ED5A"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3633 </w:t>
            </w:r>
          </w:p>
        </w:tc>
        <w:tc>
          <w:tcPr>
            <w:tcW w:w="2685" w:type="dxa"/>
            <w:tcBorders>
              <w:top w:val="single" w:sz="6" w:space="0" w:color="auto"/>
              <w:left w:val="single" w:sz="6" w:space="0" w:color="auto"/>
              <w:bottom w:val="single" w:sz="6" w:space="0" w:color="auto"/>
              <w:right w:val="single" w:sz="6" w:space="0" w:color="auto"/>
            </w:tcBorders>
            <w:hideMark/>
          </w:tcPr>
          <w:p w14:paraId="7E886364"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99 953 € </w:t>
            </w:r>
          </w:p>
        </w:tc>
      </w:tr>
      <w:tr w:rsidR="004E2F96" w:rsidRPr="004E2F96" w14:paraId="1CD0A39B"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4F4422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2020 </w:t>
            </w:r>
          </w:p>
        </w:tc>
        <w:tc>
          <w:tcPr>
            <w:tcW w:w="2475" w:type="dxa"/>
            <w:tcBorders>
              <w:top w:val="single" w:sz="6" w:space="0" w:color="auto"/>
              <w:left w:val="single" w:sz="6" w:space="0" w:color="auto"/>
              <w:bottom w:val="single" w:sz="6" w:space="0" w:color="auto"/>
              <w:right w:val="single" w:sz="6" w:space="0" w:color="auto"/>
            </w:tcBorders>
            <w:hideMark/>
          </w:tcPr>
          <w:p w14:paraId="299AB06E"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4673 </w:t>
            </w:r>
          </w:p>
        </w:tc>
        <w:tc>
          <w:tcPr>
            <w:tcW w:w="2475" w:type="dxa"/>
            <w:tcBorders>
              <w:top w:val="single" w:sz="6" w:space="0" w:color="auto"/>
              <w:left w:val="single" w:sz="6" w:space="0" w:color="auto"/>
              <w:bottom w:val="single" w:sz="6" w:space="0" w:color="auto"/>
              <w:right w:val="single" w:sz="6" w:space="0" w:color="auto"/>
            </w:tcBorders>
            <w:hideMark/>
          </w:tcPr>
          <w:p w14:paraId="2E6F32C5"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3640 </w:t>
            </w:r>
          </w:p>
        </w:tc>
        <w:tc>
          <w:tcPr>
            <w:tcW w:w="2685" w:type="dxa"/>
            <w:tcBorders>
              <w:top w:val="single" w:sz="6" w:space="0" w:color="auto"/>
              <w:left w:val="single" w:sz="6" w:space="0" w:color="auto"/>
              <w:bottom w:val="single" w:sz="6" w:space="0" w:color="auto"/>
              <w:right w:val="single" w:sz="6" w:space="0" w:color="auto"/>
            </w:tcBorders>
            <w:hideMark/>
          </w:tcPr>
          <w:p w14:paraId="7AFB7BFD"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103 424 € </w:t>
            </w:r>
          </w:p>
        </w:tc>
      </w:tr>
      <w:tr w:rsidR="004E2F96" w:rsidRPr="004E2F96" w14:paraId="482E6F1F"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B212D2E"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2021 </w:t>
            </w:r>
          </w:p>
        </w:tc>
        <w:tc>
          <w:tcPr>
            <w:tcW w:w="2475" w:type="dxa"/>
            <w:tcBorders>
              <w:top w:val="single" w:sz="6" w:space="0" w:color="auto"/>
              <w:left w:val="single" w:sz="6" w:space="0" w:color="auto"/>
              <w:bottom w:val="single" w:sz="6" w:space="0" w:color="auto"/>
              <w:right w:val="single" w:sz="6" w:space="0" w:color="auto"/>
            </w:tcBorders>
            <w:hideMark/>
          </w:tcPr>
          <w:p w14:paraId="12CEF63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4853 </w:t>
            </w:r>
          </w:p>
        </w:tc>
        <w:tc>
          <w:tcPr>
            <w:tcW w:w="2475" w:type="dxa"/>
            <w:tcBorders>
              <w:top w:val="single" w:sz="6" w:space="0" w:color="auto"/>
              <w:left w:val="single" w:sz="6" w:space="0" w:color="auto"/>
              <w:bottom w:val="single" w:sz="6" w:space="0" w:color="auto"/>
              <w:right w:val="single" w:sz="6" w:space="0" w:color="auto"/>
            </w:tcBorders>
            <w:hideMark/>
          </w:tcPr>
          <w:p w14:paraId="28C82772"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3808 </w:t>
            </w:r>
          </w:p>
        </w:tc>
        <w:tc>
          <w:tcPr>
            <w:tcW w:w="2685" w:type="dxa"/>
            <w:tcBorders>
              <w:top w:val="single" w:sz="6" w:space="0" w:color="auto"/>
              <w:left w:val="single" w:sz="6" w:space="0" w:color="auto"/>
              <w:bottom w:val="single" w:sz="6" w:space="0" w:color="auto"/>
              <w:right w:val="single" w:sz="6" w:space="0" w:color="auto"/>
            </w:tcBorders>
            <w:hideMark/>
          </w:tcPr>
          <w:p w14:paraId="219E123D"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108 677 € </w:t>
            </w:r>
          </w:p>
        </w:tc>
      </w:tr>
      <w:tr w:rsidR="004E2F96" w:rsidRPr="004E2F96" w14:paraId="67B11810"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3869E49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2022 </w:t>
            </w:r>
          </w:p>
        </w:tc>
        <w:tc>
          <w:tcPr>
            <w:tcW w:w="2475" w:type="dxa"/>
            <w:tcBorders>
              <w:top w:val="single" w:sz="6" w:space="0" w:color="auto"/>
              <w:left w:val="single" w:sz="6" w:space="0" w:color="auto"/>
              <w:bottom w:val="single" w:sz="6" w:space="0" w:color="auto"/>
              <w:right w:val="single" w:sz="6" w:space="0" w:color="auto"/>
            </w:tcBorders>
            <w:hideMark/>
          </w:tcPr>
          <w:p w14:paraId="5174012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5592 </w:t>
            </w:r>
          </w:p>
        </w:tc>
        <w:tc>
          <w:tcPr>
            <w:tcW w:w="2475" w:type="dxa"/>
            <w:tcBorders>
              <w:top w:val="single" w:sz="6" w:space="0" w:color="auto"/>
              <w:left w:val="single" w:sz="6" w:space="0" w:color="auto"/>
              <w:bottom w:val="single" w:sz="6" w:space="0" w:color="auto"/>
              <w:right w:val="single" w:sz="6" w:space="0" w:color="auto"/>
            </w:tcBorders>
            <w:hideMark/>
          </w:tcPr>
          <w:p w14:paraId="6A5DE04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4210 </w:t>
            </w:r>
          </w:p>
        </w:tc>
        <w:tc>
          <w:tcPr>
            <w:tcW w:w="2685" w:type="dxa"/>
            <w:tcBorders>
              <w:top w:val="single" w:sz="6" w:space="0" w:color="auto"/>
              <w:left w:val="single" w:sz="6" w:space="0" w:color="auto"/>
              <w:bottom w:val="single" w:sz="6" w:space="0" w:color="auto"/>
              <w:right w:val="single" w:sz="6" w:space="0" w:color="auto"/>
            </w:tcBorders>
            <w:hideMark/>
          </w:tcPr>
          <w:p w14:paraId="2E720831"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141 446 € </w:t>
            </w:r>
          </w:p>
        </w:tc>
      </w:tr>
      <w:tr w:rsidR="004E2F96" w:rsidRPr="004E2F96" w14:paraId="0C39A4CD"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0FF51CF8"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2023 </w:t>
            </w:r>
          </w:p>
        </w:tc>
        <w:tc>
          <w:tcPr>
            <w:tcW w:w="2475" w:type="dxa"/>
            <w:tcBorders>
              <w:top w:val="single" w:sz="6" w:space="0" w:color="auto"/>
              <w:left w:val="single" w:sz="6" w:space="0" w:color="auto"/>
              <w:bottom w:val="single" w:sz="6" w:space="0" w:color="auto"/>
              <w:right w:val="single" w:sz="6" w:space="0" w:color="auto"/>
            </w:tcBorders>
            <w:hideMark/>
          </w:tcPr>
          <w:p w14:paraId="496512E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7093 </w:t>
            </w:r>
          </w:p>
        </w:tc>
        <w:tc>
          <w:tcPr>
            <w:tcW w:w="2475" w:type="dxa"/>
            <w:tcBorders>
              <w:top w:val="single" w:sz="6" w:space="0" w:color="auto"/>
              <w:left w:val="single" w:sz="6" w:space="0" w:color="auto"/>
              <w:bottom w:val="single" w:sz="6" w:space="0" w:color="auto"/>
              <w:right w:val="single" w:sz="6" w:space="0" w:color="auto"/>
            </w:tcBorders>
            <w:hideMark/>
          </w:tcPr>
          <w:p w14:paraId="4594478C"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5208 </w:t>
            </w:r>
          </w:p>
        </w:tc>
        <w:tc>
          <w:tcPr>
            <w:tcW w:w="2685" w:type="dxa"/>
            <w:tcBorders>
              <w:top w:val="single" w:sz="6" w:space="0" w:color="auto"/>
              <w:left w:val="single" w:sz="6" w:space="0" w:color="auto"/>
              <w:bottom w:val="single" w:sz="6" w:space="0" w:color="auto"/>
              <w:right w:val="single" w:sz="6" w:space="0" w:color="auto"/>
            </w:tcBorders>
            <w:hideMark/>
          </w:tcPr>
          <w:p w14:paraId="64898ED6"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206 210 € </w:t>
            </w:r>
          </w:p>
        </w:tc>
      </w:tr>
      <w:tr w:rsidR="004E2F96" w:rsidRPr="004E2F96" w14:paraId="3DCCEDB7" w14:textId="77777777" w:rsidTr="004E2F96">
        <w:trPr>
          <w:trHeight w:val="300"/>
        </w:trPr>
        <w:tc>
          <w:tcPr>
            <w:tcW w:w="1350" w:type="dxa"/>
            <w:tcBorders>
              <w:top w:val="single" w:sz="6" w:space="0" w:color="auto"/>
              <w:left w:val="single" w:sz="6" w:space="0" w:color="auto"/>
              <w:bottom w:val="single" w:sz="6" w:space="0" w:color="auto"/>
              <w:right w:val="single" w:sz="6" w:space="0" w:color="auto"/>
            </w:tcBorders>
            <w:hideMark/>
          </w:tcPr>
          <w:p w14:paraId="1A740605"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2024 </w:t>
            </w:r>
          </w:p>
        </w:tc>
        <w:tc>
          <w:tcPr>
            <w:tcW w:w="2475" w:type="dxa"/>
            <w:tcBorders>
              <w:top w:val="single" w:sz="6" w:space="0" w:color="auto"/>
              <w:left w:val="single" w:sz="6" w:space="0" w:color="auto"/>
              <w:bottom w:val="single" w:sz="6" w:space="0" w:color="auto"/>
              <w:right w:val="single" w:sz="6" w:space="0" w:color="auto"/>
            </w:tcBorders>
            <w:hideMark/>
          </w:tcPr>
          <w:p w14:paraId="7017B479"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7374 </w:t>
            </w:r>
          </w:p>
        </w:tc>
        <w:tc>
          <w:tcPr>
            <w:tcW w:w="2475" w:type="dxa"/>
            <w:tcBorders>
              <w:top w:val="single" w:sz="6" w:space="0" w:color="auto"/>
              <w:left w:val="single" w:sz="6" w:space="0" w:color="auto"/>
              <w:bottom w:val="single" w:sz="6" w:space="0" w:color="auto"/>
              <w:right w:val="single" w:sz="6" w:space="0" w:color="auto"/>
            </w:tcBorders>
            <w:hideMark/>
          </w:tcPr>
          <w:p w14:paraId="58736ACF"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5308 </w:t>
            </w:r>
          </w:p>
        </w:tc>
        <w:tc>
          <w:tcPr>
            <w:tcW w:w="2685" w:type="dxa"/>
            <w:tcBorders>
              <w:top w:val="single" w:sz="6" w:space="0" w:color="auto"/>
              <w:left w:val="single" w:sz="6" w:space="0" w:color="auto"/>
              <w:bottom w:val="single" w:sz="6" w:space="0" w:color="auto"/>
              <w:right w:val="single" w:sz="6" w:space="0" w:color="auto"/>
            </w:tcBorders>
            <w:hideMark/>
          </w:tcPr>
          <w:p w14:paraId="5ED573EB" w14:textId="77777777" w:rsidR="004E2F96" w:rsidRPr="004E2F96" w:rsidRDefault="004E2F96" w:rsidP="007400F5">
            <w:pPr>
              <w:ind w:left="567"/>
              <w:rPr>
                <w:rFonts w:ascii="Times New Roman" w:hAnsi="Times New Roman"/>
                <w:sz w:val="24"/>
              </w:rPr>
            </w:pPr>
            <w:r w:rsidRPr="004E2F96">
              <w:rPr>
                <w:rFonts w:ascii="Times New Roman" w:hAnsi="Times New Roman"/>
                <w:sz w:val="24"/>
              </w:rPr>
              <w:t>236 239 € </w:t>
            </w:r>
          </w:p>
        </w:tc>
      </w:tr>
    </w:tbl>
    <w:p w14:paraId="79C85C2B" w14:textId="21A229B7" w:rsidR="004E2F96" w:rsidRPr="004E2F96" w:rsidRDefault="004E2F96" w:rsidP="007400F5">
      <w:pPr>
        <w:ind w:left="567"/>
        <w:rPr>
          <w:rFonts w:ascii="Times New Roman" w:hAnsi="Times New Roman"/>
          <w:sz w:val="24"/>
        </w:rPr>
      </w:pPr>
    </w:p>
    <w:p w14:paraId="710FD745" w14:textId="77777777" w:rsidR="00BD422D" w:rsidRDefault="00BD422D" w:rsidP="00BD422D">
      <w:pPr>
        <w:rPr>
          <w:rFonts w:ascii="Times New Roman" w:hAnsi="Times New Roman"/>
          <w:sz w:val="24"/>
        </w:rPr>
      </w:pPr>
      <w:r w:rsidRPr="00BD422D">
        <w:rPr>
          <w:rFonts w:ascii="Times New Roman" w:hAnsi="Times New Roman"/>
          <w:sz w:val="24"/>
        </w:rPr>
        <w:lastRenderedPageBreak/>
        <w:t>Kõige rohkem geneetiku raviarveid väljastatakse imikute ja väikelaste (0–4-aastased) teenustele ning 30ndates eluaastates täiskasvanutega seotud teenustele. Geneetiku väljastatud raviarvete alusel hakkab tervishoiuteenuseid saanud inimeste arv vähenema laste 5–6-aastaseks saamisel, suureneb taas alates 20. eluaastast ning hakkab pärast 40. eluaastat uuesti vähenema.</w:t>
      </w:r>
    </w:p>
    <w:p w14:paraId="527BE7B6" w14:textId="07C26ED3" w:rsidR="00BD422D" w:rsidRPr="00BD422D" w:rsidRDefault="00BD422D" w:rsidP="00BD422D">
      <w:pPr>
        <w:rPr>
          <w:rFonts w:ascii="Times New Roman" w:hAnsi="Times New Roman"/>
          <w:sz w:val="24"/>
        </w:rPr>
      </w:pPr>
    </w:p>
    <w:p w14:paraId="425B6D8E" w14:textId="77777777" w:rsidR="00BD422D" w:rsidRDefault="00BD422D" w:rsidP="00BD422D">
      <w:pPr>
        <w:rPr>
          <w:rFonts w:ascii="Times New Roman" w:hAnsi="Times New Roman"/>
          <w:sz w:val="24"/>
        </w:rPr>
      </w:pPr>
      <w:r w:rsidRPr="00BD422D">
        <w:rPr>
          <w:rFonts w:ascii="Times New Roman" w:hAnsi="Times New Roman"/>
          <w:sz w:val="24"/>
        </w:rPr>
        <w:t xml:space="preserve">Ka geneetiku vastuvõtul osalenud inimeste vanuselises koosseisus on perioodil 2015–2024 toimunud muutusi: perioodi jooksul kasvanud on kuni 20-aastaste laste ja noorte osakaal, samal ajal kui 20–40-aastaste isikute arv on vähenenud. Märgatavat kasvu on näha ka vanemate patsientide seas, eeskätt 44–55- ja 55–65-aastaste vanuserühmades. </w:t>
      </w:r>
    </w:p>
    <w:p w14:paraId="5820C926" w14:textId="7114B472" w:rsidR="004E2F96" w:rsidRPr="004E2F96" w:rsidRDefault="004E2F96" w:rsidP="00BD422D">
      <w:pPr>
        <w:rPr>
          <w:rFonts w:ascii="Times New Roman" w:hAnsi="Times New Roman"/>
          <w:sz w:val="24"/>
        </w:rPr>
      </w:pPr>
      <w:r w:rsidRPr="004E2F96">
        <w:rPr>
          <w:rFonts w:ascii="Times New Roman" w:hAnsi="Times New Roman"/>
          <w:noProof/>
          <w:sz w:val="24"/>
        </w:rPr>
        <w:drawing>
          <wp:inline distT="0" distB="0" distL="0" distR="0" wp14:anchorId="5CF1A9D6" wp14:editId="0C73C084">
            <wp:extent cx="6048375" cy="3699510"/>
            <wp:effectExtent l="0" t="0" r="0" b="0"/>
            <wp:docPr id="1533098274" name="Pilt 1" descr="Pi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lt"/>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6048375" cy="3699510"/>
                    </a:xfrm>
                    <a:prstGeom prst="rect">
                      <a:avLst/>
                    </a:prstGeom>
                    <a:noFill/>
                    <a:ln>
                      <a:noFill/>
                    </a:ln>
                  </pic:spPr>
                </pic:pic>
              </a:graphicData>
            </a:graphic>
          </wp:inline>
        </w:drawing>
      </w:r>
      <w:r w:rsidRPr="004E2F96">
        <w:rPr>
          <w:rFonts w:ascii="Times New Roman" w:hAnsi="Times New Roman"/>
          <w:sz w:val="24"/>
        </w:rPr>
        <w:t> </w:t>
      </w:r>
      <w:r w:rsidRPr="004E2F96">
        <w:rPr>
          <w:rFonts w:ascii="Times New Roman" w:hAnsi="Times New Roman"/>
          <w:b/>
          <w:bCs/>
          <w:sz w:val="24"/>
        </w:rPr>
        <w:t xml:space="preserve">Joonis. </w:t>
      </w:r>
      <w:r w:rsidR="001C3163">
        <w:rPr>
          <w:rFonts w:ascii="Times New Roman" w:hAnsi="Times New Roman"/>
          <w:b/>
          <w:bCs/>
          <w:sz w:val="24"/>
        </w:rPr>
        <w:t>Tervisekassa andmetel g</w:t>
      </w:r>
      <w:r w:rsidRPr="004E2F96">
        <w:rPr>
          <w:rFonts w:ascii="Times New Roman" w:hAnsi="Times New Roman"/>
          <w:b/>
          <w:bCs/>
          <w:sz w:val="24"/>
        </w:rPr>
        <w:t xml:space="preserve">eneetiku </w:t>
      </w:r>
      <w:r w:rsidR="00BD422D">
        <w:rPr>
          <w:rFonts w:ascii="Times New Roman" w:hAnsi="Times New Roman"/>
          <w:b/>
          <w:bCs/>
          <w:sz w:val="24"/>
        </w:rPr>
        <w:t xml:space="preserve">poolt väljastatud </w:t>
      </w:r>
      <w:r w:rsidRPr="004E2F96">
        <w:rPr>
          <w:rFonts w:ascii="Times New Roman" w:hAnsi="Times New Roman"/>
          <w:b/>
          <w:bCs/>
          <w:sz w:val="24"/>
        </w:rPr>
        <w:t>raviarvega isikute vanuselise jaotuse muutus aastatel 2015–2024</w:t>
      </w:r>
    </w:p>
    <w:p w14:paraId="176D75D0" w14:textId="77777777" w:rsidR="00367300" w:rsidRDefault="00367300" w:rsidP="0016210D">
      <w:pPr>
        <w:rPr>
          <w:rFonts w:ascii="Times New Roman" w:hAnsi="Times New Roman"/>
          <w:sz w:val="24"/>
        </w:rPr>
      </w:pPr>
    </w:p>
    <w:p w14:paraId="18AEDB62" w14:textId="106896CA" w:rsidR="00ED3690" w:rsidRPr="00ED3690" w:rsidRDefault="7A176693" w:rsidP="0016210D">
      <w:pPr>
        <w:rPr>
          <w:rFonts w:ascii="Times New Roman" w:hAnsi="Times New Roman"/>
          <w:sz w:val="24"/>
        </w:rPr>
      </w:pPr>
      <w:r w:rsidRPr="6018E984">
        <w:rPr>
          <w:rFonts w:ascii="Times New Roman" w:hAnsi="Times New Roman"/>
          <w:sz w:val="24"/>
        </w:rPr>
        <w:t>Eestis on kasutusel või kasutusele jõudmas</w:t>
      </w:r>
      <w:r w:rsidR="61BE1840" w:rsidRPr="6018E984">
        <w:rPr>
          <w:rFonts w:ascii="Times New Roman" w:hAnsi="Times New Roman"/>
          <w:sz w:val="24"/>
        </w:rPr>
        <w:t xml:space="preserve"> mitmed geneetilistel andmetel põhinevad laboriteenused.</w:t>
      </w:r>
      <w:r w:rsidRPr="6018E984">
        <w:rPr>
          <w:rFonts w:ascii="Times New Roman" w:hAnsi="Times New Roman"/>
          <w:sz w:val="24"/>
        </w:rPr>
        <w:t xml:space="preserve"> Lisaks laboriteenustele on oluline märkida, et Eestis on meditsiinigeneetika tunnustatud eriarstlik eriala oma residentuuri jm sinna juurde kuuluvaga. Meditsiinigeneetikud töötavad üldjuhul ambulatoorsete vastuvõttude formaadis, kuid teevad konsultatsioone ka statsionaarsetesse osakondadesse ning võimalik on perearst</w:t>
      </w:r>
      <w:r w:rsidR="006C09B7">
        <w:rPr>
          <w:rFonts w:ascii="Times New Roman" w:hAnsi="Times New Roman"/>
          <w:sz w:val="24"/>
        </w:rPr>
        <w:t>i</w:t>
      </w:r>
      <w:r w:rsidRPr="6018E984">
        <w:rPr>
          <w:rFonts w:ascii="Times New Roman" w:hAnsi="Times New Roman"/>
          <w:sz w:val="24"/>
        </w:rPr>
        <w:t>-eriarst</w:t>
      </w:r>
      <w:r w:rsidR="0050063C">
        <w:rPr>
          <w:rFonts w:ascii="Times New Roman" w:hAnsi="Times New Roman"/>
          <w:sz w:val="24"/>
        </w:rPr>
        <w:t>i</w:t>
      </w:r>
      <w:r w:rsidRPr="6018E984">
        <w:rPr>
          <w:rFonts w:ascii="Times New Roman" w:hAnsi="Times New Roman"/>
          <w:sz w:val="24"/>
        </w:rPr>
        <w:t xml:space="preserve"> ja eriarst</w:t>
      </w:r>
      <w:r w:rsidR="0050063C">
        <w:rPr>
          <w:rFonts w:ascii="Times New Roman" w:hAnsi="Times New Roman"/>
          <w:sz w:val="24"/>
        </w:rPr>
        <w:t>i</w:t>
      </w:r>
      <w:r w:rsidRPr="6018E984">
        <w:rPr>
          <w:rFonts w:ascii="Times New Roman" w:hAnsi="Times New Roman"/>
          <w:sz w:val="24"/>
        </w:rPr>
        <w:t>-eriarst</w:t>
      </w:r>
      <w:r w:rsidR="0050063C">
        <w:rPr>
          <w:rFonts w:ascii="Times New Roman" w:hAnsi="Times New Roman"/>
          <w:sz w:val="24"/>
        </w:rPr>
        <w:t>i</w:t>
      </w:r>
      <w:r w:rsidRPr="6018E984">
        <w:rPr>
          <w:rFonts w:ascii="Times New Roman" w:hAnsi="Times New Roman"/>
          <w:sz w:val="24"/>
        </w:rPr>
        <w:t xml:space="preserve"> e-konsultatsioon meditsiinigeneetikutele. Tervishoiuteenuste loetelust kasutavad meditsiinigeneetikud nii eriarsti vastuvõtu kui ka geneetilise ekspertiisi teenus</w:t>
      </w:r>
      <w:r w:rsidR="0050063C">
        <w:rPr>
          <w:rFonts w:ascii="Times New Roman" w:hAnsi="Times New Roman"/>
          <w:sz w:val="24"/>
        </w:rPr>
        <w:t>e</w:t>
      </w:r>
      <w:r w:rsidRPr="6018E984">
        <w:rPr>
          <w:rFonts w:ascii="Times New Roman" w:hAnsi="Times New Roman"/>
          <w:sz w:val="24"/>
        </w:rPr>
        <w:t>koode. Meditsiinigeneetikud on spetsialiseerunud pigem keerulistele ja aeganõudvatele patsientidele, tihti konsulteeritakse terveid perekondi või isegi suguvõsasid.</w:t>
      </w:r>
    </w:p>
    <w:p w14:paraId="267B0466" w14:textId="296783B0" w:rsidR="6018E984" w:rsidRDefault="6018E984" w:rsidP="0016210D">
      <w:pPr>
        <w:rPr>
          <w:rFonts w:ascii="Times New Roman" w:hAnsi="Times New Roman"/>
          <w:sz w:val="24"/>
        </w:rPr>
      </w:pPr>
    </w:p>
    <w:p w14:paraId="0722FF45" w14:textId="1E2014EE" w:rsidR="00ED3690" w:rsidRPr="00ED3690" w:rsidRDefault="00ED3690" w:rsidP="0016210D">
      <w:pPr>
        <w:rPr>
          <w:rFonts w:ascii="Times New Roman" w:hAnsi="Times New Roman"/>
          <w:sz w:val="24"/>
        </w:rPr>
      </w:pPr>
      <w:r w:rsidRPr="00ED3690">
        <w:rPr>
          <w:rFonts w:ascii="Times New Roman" w:hAnsi="Times New Roman"/>
          <w:sz w:val="24"/>
        </w:rPr>
        <w:t xml:space="preserve">Eestis </w:t>
      </w:r>
      <w:r w:rsidR="002E4B8D">
        <w:rPr>
          <w:rFonts w:ascii="Times New Roman" w:hAnsi="Times New Roman"/>
          <w:sz w:val="24"/>
        </w:rPr>
        <w:t xml:space="preserve">on </w:t>
      </w:r>
      <w:r w:rsidRPr="00ED3690">
        <w:rPr>
          <w:rFonts w:ascii="Times New Roman" w:hAnsi="Times New Roman"/>
          <w:sz w:val="24"/>
        </w:rPr>
        <w:t xml:space="preserve">konsensuslik seisukoht (vt personaalmeditsiini pikaajaline strateegia), et </w:t>
      </w:r>
      <w:r w:rsidR="002E4B8D">
        <w:rPr>
          <w:rFonts w:ascii="Times New Roman" w:hAnsi="Times New Roman"/>
          <w:sz w:val="24"/>
        </w:rPr>
        <w:t>l</w:t>
      </w:r>
      <w:r w:rsidR="002E4B8D" w:rsidRPr="00ED3690">
        <w:rPr>
          <w:rFonts w:ascii="Times New Roman" w:hAnsi="Times New Roman"/>
          <w:sz w:val="24"/>
        </w:rPr>
        <w:t xml:space="preserve">isaks meditsiinigeneetikutele on </w:t>
      </w:r>
      <w:r w:rsidR="008D459C">
        <w:rPr>
          <w:rFonts w:ascii="Times New Roman" w:hAnsi="Times New Roman"/>
          <w:sz w:val="24"/>
        </w:rPr>
        <w:t>vaja luua</w:t>
      </w:r>
      <w:r w:rsidRPr="00ED3690">
        <w:rPr>
          <w:rFonts w:ascii="Times New Roman" w:hAnsi="Times New Roman"/>
          <w:sz w:val="24"/>
        </w:rPr>
        <w:t xml:space="preserve"> ka geeninõustaja eriala koos selleks vajalike regulatsioonide korrastamisega. Geeninõustaja on üldjuhul spetsiifilise väljaõppega spetsialist, kelle ülesandeks on geneetilise informatsiooni kogumine ja </w:t>
      </w:r>
      <w:r w:rsidR="009C0EFA" w:rsidRPr="00ED3690">
        <w:rPr>
          <w:rFonts w:ascii="Times New Roman" w:hAnsi="Times New Roman"/>
          <w:sz w:val="24"/>
        </w:rPr>
        <w:t xml:space="preserve">patsiendile </w:t>
      </w:r>
      <w:r w:rsidRPr="00ED3690">
        <w:rPr>
          <w:rFonts w:ascii="Times New Roman" w:hAnsi="Times New Roman"/>
          <w:sz w:val="24"/>
        </w:rPr>
        <w:t>edastamine.</w:t>
      </w:r>
    </w:p>
    <w:p w14:paraId="50886B48" w14:textId="77777777" w:rsidR="00663BE1" w:rsidRDefault="00663BE1" w:rsidP="0016210D">
      <w:pPr>
        <w:rPr>
          <w:rFonts w:ascii="Times New Roman" w:hAnsi="Times New Roman"/>
          <w:sz w:val="24"/>
        </w:rPr>
      </w:pPr>
    </w:p>
    <w:p w14:paraId="64A7A42D" w14:textId="1D9AB948" w:rsidR="00ED3690" w:rsidRPr="00ED3690" w:rsidRDefault="391605BC" w:rsidP="0016210D">
      <w:pPr>
        <w:rPr>
          <w:rFonts w:ascii="Times New Roman" w:hAnsi="Times New Roman"/>
          <w:sz w:val="24"/>
        </w:rPr>
      </w:pPr>
      <w:r w:rsidRPr="75CF7F17">
        <w:rPr>
          <w:rFonts w:ascii="Times New Roman" w:hAnsi="Times New Roman"/>
          <w:sz w:val="24"/>
        </w:rPr>
        <w:t xml:space="preserve">Laboratoorse geneetika teenuseid </w:t>
      </w:r>
      <w:r w:rsidR="00663BE1">
        <w:rPr>
          <w:rFonts w:ascii="Times New Roman" w:hAnsi="Times New Roman"/>
          <w:sz w:val="24"/>
        </w:rPr>
        <w:t>osutavad</w:t>
      </w:r>
      <w:r w:rsidRPr="75CF7F17">
        <w:rPr>
          <w:rFonts w:ascii="Times New Roman" w:hAnsi="Times New Roman"/>
          <w:sz w:val="24"/>
        </w:rPr>
        <w:t xml:space="preserve"> laborispetsialistid, arstid, </w:t>
      </w:r>
      <w:proofErr w:type="spellStart"/>
      <w:r w:rsidRPr="75CF7F17">
        <w:rPr>
          <w:rFonts w:ascii="Times New Roman" w:hAnsi="Times New Roman"/>
          <w:sz w:val="24"/>
        </w:rPr>
        <w:t>bioinformaatikud</w:t>
      </w:r>
      <w:proofErr w:type="spellEnd"/>
      <w:r w:rsidRPr="75CF7F17">
        <w:rPr>
          <w:rFonts w:ascii="Times New Roman" w:hAnsi="Times New Roman"/>
          <w:sz w:val="24"/>
        </w:rPr>
        <w:t xml:space="preserve">, </w:t>
      </w:r>
      <w:proofErr w:type="spellStart"/>
      <w:r w:rsidRPr="75CF7F17">
        <w:rPr>
          <w:rFonts w:ascii="Times New Roman" w:hAnsi="Times New Roman"/>
          <w:sz w:val="24"/>
        </w:rPr>
        <w:t>bioanalüütikud</w:t>
      </w:r>
      <w:proofErr w:type="spellEnd"/>
      <w:r w:rsidRPr="75CF7F17">
        <w:rPr>
          <w:rFonts w:ascii="Times New Roman" w:hAnsi="Times New Roman"/>
          <w:sz w:val="24"/>
        </w:rPr>
        <w:t xml:space="preserve">/laborianalüütikud jt spetsialistid. Geneetika on väga </w:t>
      </w:r>
      <w:proofErr w:type="spellStart"/>
      <w:r w:rsidRPr="75CF7F17">
        <w:rPr>
          <w:rFonts w:ascii="Times New Roman" w:hAnsi="Times New Roman"/>
          <w:sz w:val="24"/>
        </w:rPr>
        <w:t>multidistsiplinaarne</w:t>
      </w:r>
      <w:proofErr w:type="spellEnd"/>
      <w:r w:rsidRPr="75CF7F17">
        <w:rPr>
          <w:rFonts w:ascii="Times New Roman" w:hAnsi="Times New Roman"/>
          <w:sz w:val="24"/>
        </w:rPr>
        <w:t xml:space="preserve"> eriala</w:t>
      </w:r>
      <w:r w:rsidR="27D2D6DA" w:rsidRPr="75CF7F17">
        <w:rPr>
          <w:rFonts w:ascii="Times New Roman" w:hAnsi="Times New Roman"/>
          <w:sz w:val="24"/>
        </w:rPr>
        <w:t>.</w:t>
      </w:r>
    </w:p>
    <w:p w14:paraId="0E522F56" w14:textId="77777777" w:rsidR="00ED3690" w:rsidRPr="00ED3690" w:rsidRDefault="00ED3690" w:rsidP="0016210D">
      <w:pPr>
        <w:rPr>
          <w:rFonts w:ascii="Times New Roman" w:hAnsi="Times New Roman"/>
          <w:sz w:val="24"/>
        </w:rPr>
      </w:pPr>
    </w:p>
    <w:p w14:paraId="01EEB9AF" w14:textId="77777777" w:rsidR="00ED3690" w:rsidRPr="00ED3690" w:rsidRDefault="188E4A94" w:rsidP="00721EB3">
      <w:pPr>
        <w:numPr>
          <w:ilvl w:val="0"/>
          <w:numId w:val="11"/>
        </w:numPr>
        <w:tabs>
          <w:tab w:val="num" w:pos="360"/>
        </w:tabs>
        <w:ind w:left="0" w:firstLine="0"/>
        <w:rPr>
          <w:rFonts w:ascii="Times New Roman" w:hAnsi="Times New Roman"/>
          <w:b/>
          <w:bCs/>
          <w:sz w:val="24"/>
        </w:rPr>
      </w:pPr>
      <w:r w:rsidRPr="3BFCAE6E">
        <w:rPr>
          <w:rFonts w:ascii="Times New Roman" w:hAnsi="Times New Roman"/>
          <w:b/>
          <w:bCs/>
          <w:sz w:val="24"/>
        </w:rPr>
        <w:t>Diagnostilised teenused</w:t>
      </w:r>
    </w:p>
    <w:p w14:paraId="6A75D829" w14:textId="609521C8" w:rsidR="3BFCAE6E" w:rsidRDefault="3BFCAE6E" w:rsidP="0016210D">
      <w:pPr>
        <w:tabs>
          <w:tab w:val="num" w:pos="360"/>
        </w:tabs>
        <w:ind w:left="720"/>
        <w:rPr>
          <w:rFonts w:ascii="Times New Roman" w:hAnsi="Times New Roman"/>
          <w:b/>
          <w:bCs/>
          <w:sz w:val="24"/>
        </w:rPr>
      </w:pPr>
    </w:p>
    <w:p w14:paraId="3E560DF8" w14:textId="4753C288" w:rsidR="00ED3690" w:rsidRPr="00ED3690" w:rsidRDefault="13D81360" w:rsidP="0016210D">
      <w:pPr>
        <w:rPr>
          <w:rFonts w:ascii="Times New Roman" w:hAnsi="Times New Roman"/>
          <w:sz w:val="24"/>
        </w:rPr>
      </w:pPr>
      <w:r w:rsidRPr="01E08069">
        <w:rPr>
          <w:rFonts w:ascii="Times New Roman" w:hAnsi="Times New Roman"/>
          <w:sz w:val="24"/>
        </w:rPr>
        <w:t xml:space="preserve">Diagnostilised testid võimaldavad geeniinfo alusel leida patsiendi haigusele kindla </w:t>
      </w:r>
      <w:proofErr w:type="spellStart"/>
      <w:r w:rsidRPr="01E08069">
        <w:rPr>
          <w:rFonts w:ascii="Times New Roman" w:hAnsi="Times New Roman"/>
          <w:sz w:val="24"/>
        </w:rPr>
        <w:t>kromosomaalse</w:t>
      </w:r>
      <w:proofErr w:type="spellEnd"/>
      <w:r w:rsidRPr="01E08069">
        <w:rPr>
          <w:rFonts w:ascii="Times New Roman" w:hAnsi="Times New Roman"/>
          <w:sz w:val="24"/>
        </w:rPr>
        <w:t xml:space="preserve"> või molekulaargeneetilise põhjuse. Näiteks võib ravile allumatu epilepsia põhjuseks olla mutatsioon SCN1A geenis, mida saab kliinilises molekulaardiagnostika laboris määrata. See geneetiline diagnoos võimaldab rakendada personaliseeritud ravi, personaalset nõustamist reproduktiivriskide kohta ja pakkuda sünnieelset diagnostikat järgnevate raseduste jooksul. Diagnostilisi uuringuid saab teha nii </w:t>
      </w:r>
      <w:r w:rsidR="41B0435A" w:rsidRPr="01E08069">
        <w:rPr>
          <w:rFonts w:ascii="Times New Roman" w:hAnsi="Times New Roman"/>
          <w:sz w:val="24"/>
        </w:rPr>
        <w:t>enne</w:t>
      </w:r>
      <w:r w:rsidRPr="01E08069">
        <w:rPr>
          <w:rFonts w:ascii="Times New Roman" w:hAnsi="Times New Roman"/>
          <w:sz w:val="24"/>
        </w:rPr>
        <w:t xml:space="preserve"> kui ka </w:t>
      </w:r>
      <w:r w:rsidR="41B0435A" w:rsidRPr="01E08069">
        <w:rPr>
          <w:rFonts w:ascii="Times New Roman" w:hAnsi="Times New Roman"/>
          <w:sz w:val="24"/>
        </w:rPr>
        <w:t>pärast sündi.</w:t>
      </w:r>
      <w:r w:rsidRPr="01E08069">
        <w:rPr>
          <w:rFonts w:ascii="Times New Roman" w:hAnsi="Times New Roman"/>
          <w:sz w:val="24"/>
        </w:rPr>
        <w:t xml:space="preserve"> Sünnieelne raske ja ravimatu geneetilise haiguse diagnoos annab perele võimaluse rasedus meditsiinilistel näidustustel katkestada, kui rasedus on kestnud vähem kui 22 nädalat</w:t>
      </w:r>
      <w:r w:rsidR="06C27CF3" w:rsidRPr="01E08069">
        <w:rPr>
          <w:rFonts w:ascii="Times New Roman" w:hAnsi="Times New Roman"/>
          <w:sz w:val="24"/>
        </w:rPr>
        <w:t>.</w:t>
      </w:r>
      <w:r w:rsidR="00ED3690" w:rsidRPr="01E08069">
        <w:rPr>
          <w:rFonts w:ascii="Times New Roman" w:hAnsi="Times New Roman"/>
          <w:sz w:val="24"/>
          <w:vertAlign w:val="superscript"/>
        </w:rPr>
        <w:footnoteReference w:id="178"/>
      </w:r>
    </w:p>
    <w:p w14:paraId="0662C10F" w14:textId="77777777" w:rsidR="00ED3690" w:rsidRPr="00ED3690" w:rsidRDefault="00ED3690" w:rsidP="0016210D">
      <w:pPr>
        <w:rPr>
          <w:rFonts w:ascii="Times New Roman" w:hAnsi="Times New Roman"/>
          <w:sz w:val="24"/>
        </w:rPr>
      </w:pPr>
    </w:p>
    <w:p w14:paraId="15951E64" w14:textId="33EE1050" w:rsidR="00ED3690" w:rsidRPr="00ED3690" w:rsidRDefault="71207E75" w:rsidP="0016210D">
      <w:pPr>
        <w:rPr>
          <w:rFonts w:ascii="Times New Roman" w:hAnsi="Times New Roman"/>
          <w:sz w:val="24"/>
        </w:rPr>
      </w:pPr>
      <w:r w:rsidRPr="01E08069">
        <w:rPr>
          <w:rFonts w:ascii="Times New Roman" w:hAnsi="Times New Roman"/>
          <w:sz w:val="24"/>
        </w:rPr>
        <w:t>K</w:t>
      </w:r>
      <w:r w:rsidR="13D81360" w:rsidRPr="01E08069">
        <w:rPr>
          <w:rFonts w:ascii="Times New Roman" w:hAnsi="Times New Roman"/>
          <w:sz w:val="24"/>
        </w:rPr>
        <w:t xml:space="preserve">romosoomi ja üksikgeeni haiguste diagnostika on Eestis võrdlemisi hästi kaetud. Tervishoius pakutakse paljusid kaasaegseid diagnostikateenuseid nagu </w:t>
      </w:r>
      <w:proofErr w:type="spellStart"/>
      <w:r w:rsidR="13D81360" w:rsidRPr="01E08069">
        <w:rPr>
          <w:rFonts w:ascii="Times New Roman" w:hAnsi="Times New Roman"/>
          <w:sz w:val="24"/>
        </w:rPr>
        <w:t>submikroskoopiline</w:t>
      </w:r>
      <w:proofErr w:type="spellEnd"/>
      <w:r w:rsidR="13D81360" w:rsidRPr="01E08069">
        <w:rPr>
          <w:rFonts w:ascii="Times New Roman" w:hAnsi="Times New Roman"/>
          <w:sz w:val="24"/>
        </w:rPr>
        <w:t xml:space="preserve"> kromosoomianalüüs või </w:t>
      </w:r>
      <w:proofErr w:type="spellStart"/>
      <w:r w:rsidR="13D81360" w:rsidRPr="01E08069">
        <w:rPr>
          <w:rFonts w:ascii="Times New Roman" w:hAnsi="Times New Roman"/>
          <w:sz w:val="24"/>
        </w:rPr>
        <w:t>eksoomi</w:t>
      </w:r>
      <w:proofErr w:type="spellEnd"/>
      <w:r w:rsidR="13D81360" w:rsidRPr="01E08069">
        <w:rPr>
          <w:rFonts w:ascii="Times New Roman" w:hAnsi="Times New Roman"/>
          <w:sz w:val="24"/>
        </w:rPr>
        <w:t xml:space="preserve"> </w:t>
      </w:r>
      <w:proofErr w:type="spellStart"/>
      <w:r w:rsidR="13D81360" w:rsidRPr="01E08069">
        <w:rPr>
          <w:rFonts w:ascii="Times New Roman" w:hAnsi="Times New Roman"/>
          <w:sz w:val="24"/>
        </w:rPr>
        <w:t>sekveneerimine</w:t>
      </w:r>
      <w:proofErr w:type="spellEnd"/>
      <w:r w:rsidR="65ED0ED6" w:rsidRPr="01E08069">
        <w:rPr>
          <w:rFonts w:ascii="Times New Roman" w:hAnsi="Times New Roman"/>
          <w:sz w:val="24"/>
        </w:rPr>
        <w:t>.</w:t>
      </w:r>
      <w:r w:rsidR="00ED3690" w:rsidRPr="01E08069">
        <w:rPr>
          <w:rFonts w:ascii="Times New Roman" w:hAnsi="Times New Roman"/>
          <w:sz w:val="24"/>
          <w:vertAlign w:val="superscript"/>
        </w:rPr>
        <w:footnoteReference w:id="179"/>
      </w:r>
      <w:r w:rsidR="13D81360" w:rsidRPr="01E08069">
        <w:rPr>
          <w:rFonts w:ascii="Times New Roman" w:hAnsi="Times New Roman"/>
          <w:sz w:val="24"/>
        </w:rPr>
        <w:t xml:space="preserve"> Pärilike haiguste diagnostika ja raviga tegeleb Eesti Tervisekassa meditsiinigeneetika eriala lepingu alusel Tartu Ülikooli Kliinikumi (TÜK) geneetika ja personaalmeditsiini kliinik, mis osutab teenust üle Eesti. </w:t>
      </w:r>
      <w:proofErr w:type="spellStart"/>
      <w:r w:rsidR="13D81360" w:rsidRPr="01E08069">
        <w:rPr>
          <w:rFonts w:ascii="Times New Roman" w:hAnsi="Times New Roman"/>
          <w:sz w:val="24"/>
        </w:rPr>
        <w:t>TÜKis</w:t>
      </w:r>
      <w:proofErr w:type="spellEnd"/>
      <w:r w:rsidR="13D81360" w:rsidRPr="01E08069">
        <w:rPr>
          <w:rFonts w:ascii="Times New Roman" w:hAnsi="Times New Roman"/>
          <w:sz w:val="24"/>
        </w:rPr>
        <w:t xml:space="preserve"> on loodud ka harvikhaiguste kompetentsikeskus</w:t>
      </w:r>
      <w:r w:rsidR="4286F773" w:rsidRPr="01E08069">
        <w:rPr>
          <w:rFonts w:ascii="Times New Roman" w:hAnsi="Times New Roman"/>
          <w:sz w:val="24"/>
        </w:rPr>
        <w:t>.</w:t>
      </w:r>
      <w:r w:rsidR="00ED3690" w:rsidRPr="01E08069">
        <w:rPr>
          <w:rFonts w:ascii="Times New Roman" w:hAnsi="Times New Roman"/>
          <w:sz w:val="24"/>
          <w:vertAlign w:val="superscript"/>
        </w:rPr>
        <w:footnoteReference w:id="180"/>
      </w:r>
      <w:r w:rsidR="13D81360" w:rsidRPr="01E08069">
        <w:rPr>
          <w:rFonts w:ascii="Times New Roman" w:hAnsi="Times New Roman"/>
          <w:sz w:val="24"/>
        </w:rPr>
        <w:t xml:space="preserve"> Geneetilist laboridiagnostikat pakuvad ka mõned teised laborid Eestis, samuti on võimalus saata proove välismaa laboritesse.</w:t>
      </w:r>
    </w:p>
    <w:p w14:paraId="14BB8FD0" w14:textId="77777777" w:rsidR="00ED3690" w:rsidRPr="00ED3690" w:rsidRDefault="00ED3690" w:rsidP="0016210D">
      <w:pPr>
        <w:rPr>
          <w:rFonts w:ascii="Times New Roman" w:hAnsi="Times New Roman"/>
          <w:sz w:val="24"/>
        </w:rPr>
      </w:pPr>
    </w:p>
    <w:p w14:paraId="7A88DBDA" w14:textId="3B5231D5" w:rsidR="00ED3690" w:rsidRPr="00ED3690" w:rsidRDefault="13D81360" w:rsidP="0016210D">
      <w:pPr>
        <w:rPr>
          <w:rFonts w:ascii="Times New Roman" w:hAnsi="Times New Roman"/>
          <w:sz w:val="24"/>
        </w:rPr>
      </w:pPr>
      <w:r w:rsidRPr="01E08069">
        <w:rPr>
          <w:rFonts w:ascii="Times New Roman" w:hAnsi="Times New Roman"/>
          <w:sz w:val="24"/>
        </w:rPr>
        <w:t>Geneetiliste haiguste diagnoosimine on ka oluline ennetuse seisukohast, sest peres diagnoositud päriliku haiguse alusel saab järgnevate raseduste korral planeerida sünnieelset diagnostikat, mis anna</w:t>
      </w:r>
      <w:r w:rsidR="4764678F" w:rsidRPr="01E08069">
        <w:rPr>
          <w:rFonts w:ascii="Times New Roman" w:hAnsi="Times New Roman"/>
          <w:sz w:val="24"/>
        </w:rPr>
        <w:t>b</w:t>
      </w:r>
      <w:r w:rsidRPr="01E08069">
        <w:rPr>
          <w:rFonts w:ascii="Times New Roman" w:hAnsi="Times New Roman"/>
          <w:sz w:val="24"/>
        </w:rPr>
        <w:t xml:space="preserve"> perele võimaluse reproduktiivsete valikute tegemiseks. Samuti võib ennetavaks tegevuseks lugeda vastsündinute sõeltestimised</w:t>
      </w:r>
      <w:r w:rsidR="00ED3690" w:rsidRPr="01E08069">
        <w:rPr>
          <w:rFonts w:ascii="Times New Roman" w:hAnsi="Times New Roman"/>
          <w:sz w:val="24"/>
          <w:vertAlign w:val="superscript"/>
        </w:rPr>
        <w:footnoteReference w:id="181"/>
      </w:r>
      <w:r w:rsidRPr="01E08069">
        <w:rPr>
          <w:rFonts w:ascii="Times New Roman" w:hAnsi="Times New Roman"/>
          <w:sz w:val="24"/>
        </w:rPr>
        <w:t xml:space="preserve">, kus varase haiguse diagnoosi alusel saab alustada kohe ravi, mis võimaldab paljudel juhtudel normaalset elukvaliteeti, samas kui </w:t>
      </w:r>
      <w:proofErr w:type="spellStart"/>
      <w:r w:rsidRPr="01E08069">
        <w:rPr>
          <w:rFonts w:ascii="Times New Roman" w:hAnsi="Times New Roman"/>
          <w:sz w:val="24"/>
        </w:rPr>
        <w:t>hilisdiagnoosi</w:t>
      </w:r>
      <w:proofErr w:type="spellEnd"/>
      <w:r w:rsidRPr="01E08069">
        <w:rPr>
          <w:rFonts w:ascii="Times New Roman" w:hAnsi="Times New Roman"/>
          <w:sz w:val="24"/>
        </w:rPr>
        <w:t xml:space="preserve"> korral kujuneks välja intellekti- vm puue (nt fenüülketonuuria). Vastsündinute sõeluuringute puhul on aga kindlasti ruumi veel laienemiseks</w:t>
      </w:r>
      <w:r w:rsidR="7BA71FA7" w:rsidRPr="01E08069">
        <w:rPr>
          <w:rFonts w:ascii="Times New Roman" w:hAnsi="Times New Roman"/>
          <w:sz w:val="24"/>
        </w:rPr>
        <w:t>, näiteks</w:t>
      </w:r>
      <w:r w:rsidRPr="01E08069">
        <w:rPr>
          <w:rFonts w:ascii="Times New Roman" w:hAnsi="Times New Roman"/>
          <w:sz w:val="24"/>
        </w:rPr>
        <w:t xml:space="preserve"> vastsündinute sõeluuring tsüstilise </w:t>
      </w:r>
      <w:proofErr w:type="spellStart"/>
      <w:r w:rsidRPr="01E08069">
        <w:rPr>
          <w:rFonts w:ascii="Times New Roman" w:hAnsi="Times New Roman"/>
          <w:sz w:val="24"/>
        </w:rPr>
        <w:t>fibroosi</w:t>
      </w:r>
      <w:proofErr w:type="spellEnd"/>
      <w:r w:rsidRPr="01E08069">
        <w:rPr>
          <w:rFonts w:ascii="Times New Roman" w:hAnsi="Times New Roman"/>
          <w:sz w:val="24"/>
        </w:rPr>
        <w:t xml:space="preserve"> suhtes, mis on </w:t>
      </w:r>
      <w:r w:rsidR="7BA71FA7" w:rsidRPr="01E08069">
        <w:rPr>
          <w:rFonts w:ascii="Times New Roman" w:hAnsi="Times New Roman"/>
          <w:sz w:val="24"/>
        </w:rPr>
        <w:t>praegu</w:t>
      </w:r>
      <w:r w:rsidRPr="01E08069">
        <w:rPr>
          <w:rFonts w:ascii="Times New Roman" w:hAnsi="Times New Roman"/>
          <w:sz w:val="24"/>
        </w:rPr>
        <w:t xml:space="preserve"> Tervisekassa rahastuseta pilootprojekti staadiumis Eestis, aitaks ennetada haigusest tulenevaid tüsistusi</w:t>
      </w:r>
      <w:r w:rsidR="025024C8" w:rsidRPr="01E08069">
        <w:rPr>
          <w:rFonts w:ascii="Times New Roman" w:hAnsi="Times New Roman"/>
          <w:sz w:val="24"/>
        </w:rPr>
        <w:t xml:space="preserve"> ja</w:t>
      </w:r>
      <w:r w:rsidRPr="01E08069">
        <w:rPr>
          <w:rFonts w:ascii="Times New Roman" w:hAnsi="Times New Roman"/>
          <w:sz w:val="24"/>
        </w:rPr>
        <w:t xml:space="preserve"> pikendada eluiga </w:t>
      </w:r>
      <w:r w:rsidR="025024C8" w:rsidRPr="01E08069">
        <w:rPr>
          <w:rFonts w:ascii="Times New Roman" w:hAnsi="Times New Roman"/>
          <w:sz w:val="24"/>
        </w:rPr>
        <w:t>ning on</w:t>
      </w:r>
      <w:r w:rsidR="17B89BEA" w:rsidRPr="01E08069">
        <w:rPr>
          <w:rFonts w:ascii="Times New Roman" w:hAnsi="Times New Roman"/>
          <w:sz w:val="24"/>
        </w:rPr>
        <w:t xml:space="preserve"> mitmes riigis</w:t>
      </w:r>
      <w:r w:rsidRPr="01E08069">
        <w:rPr>
          <w:rFonts w:ascii="Times New Roman" w:hAnsi="Times New Roman"/>
          <w:sz w:val="24"/>
        </w:rPr>
        <w:t xml:space="preserve"> tõenda</w:t>
      </w:r>
      <w:r w:rsidR="146D0E6E" w:rsidRPr="01E08069">
        <w:rPr>
          <w:rFonts w:ascii="Times New Roman" w:hAnsi="Times New Roman"/>
          <w:sz w:val="24"/>
        </w:rPr>
        <w:t>nud</w:t>
      </w:r>
      <w:r w:rsidRPr="01E08069">
        <w:rPr>
          <w:rFonts w:ascii="Times New Roman" w:hAnsi="Times New Roman"/>
          <w:sz w:val="24"/>
        </w:rPr>
        <w:t xml:space="preserve"> kuluefektiivsus</w:t>
      </w:r>
      <w:r w:rsidR="146D0E6E" w:rsidRPr="01E08069">
        <w:rPr>
          <w:rFonts w:ascii="Times New Roman" w:hAnsi="Times New Roman"/>
          <w:sz w:val="24"/>
        </w:rPr>
        <w:t>t.</w:t>
      </w:r>
      <w:r w:rsidR="00ED3690" w:rsidRPr="01E08069">
        <w:rPr>
          <w:rFonts w:ascii="Times New Roman" w:hAnsi="Times New Roman"/>
          <w:sz w:val="24"/>
          <w:vertAlign w:val="superscript"/>
        </w:rPr>
        <w:footnoteReference w:id="182"/>
      </w:r>
    </w:p>
    <w:p w14:paraId="6F672A5C" w14:textId="77777777" w:rsidR="00ED3690" w:rsidRPr="00ED3690" w:rsidRDefault="00ED3690" w:rsidP="0016210D">
      <w:pPr>
        <w:rPr>
          <w:rFonts w:ascii="Times New Roman" w:hAnsi="Times New Roman"/>
          <w:sz w:val="24"/>
        </w:rPr>
      </w:pPr>
    </w:p>
    <w:p w14:paraId="63D1087A" w14:textId="16FBBF7A" w:rsidR="00ED3690" w:rsidRPr="00ED3690" w:rsidRDefault="13D81360" w:rsidP="0016210D">
      <w:pPr>
        <w:rPr>
          <w:rFonts w:ascii="Times New Roman" w:hAnsi="Times New Roman"/>
          <w:sz w:val="24"/>
        </w:rPr>
      </w:pPr>
      <w:r w:rsidRPr="01E08069">
        <w:rPr>
          <w:rFonts w:ascii="Times New Roman" w:hAnsi="Times New Roman"/>
          <w:sz w:val="24"/>
        </w:rPr>
        <w:t xml:space="preserve">Sünnieelse diagnostika programmid on suunatud kromosoomihaiguste, eelkõige </w:t>
      </w:r>
      <w:proofErr w:type="spellStart"/>
      <w:r w:rsidRPr="01E08069">
        <w:rPr>
          <w:rFonts w:ascii="Times New Roman" w:hAnsi="Times New Roman"/>
          <w:sz w:val="24"/>
        </w:rPr>
        <w:t>Downi</w:t>
      </w:r>
      <w:proofErr w:type="spellEnd"/>
      <w:r w:rsidRPr="01E08069">
        <w:rPr>
          <w:rFonts w:ascii="Times New Roman" w:hAnsi="Times New Roman"/>
          <w:sz w:val="24"/>
        </w:rPr>
        <w:t xml:space="preserve"> sündroomi ennetusele. Programmid on olnud tõhusad selles tähenduses, et </w:t>
      </w:r>
      <w:proofErr w:type="spellStart"/>
      <w:r w:rsidRPr="01E08069">
        <w:rPr>
          <w:rFonts w:ascii="Times New Roman" w:hAnsi="Times New Roman"/>
          <w:sz w:val="24"/>
        </w:rPr>
        <w:t>Downi</w:t>
      </w:r>
      <w:proofErr w:type="spellEnd"/>
      <w:r w:rsidRPr="01E08069">
        <w:rPr>
          <w:rFonts w:ascii="Times New Roman" w:hAnsi="Times New Roman"/>
          <w:sz w:val="24"/>
        </w:rPr>
        <w:t xml:space="preserve"> sündroomiga laste sündimus </w:t>
      </w:r>
      <w:r w:rsidR="5E54302A" w:rsidRPr="01E08069">
        <w:rPr>
          <w:rFonts w:ascii="Times New Roman" w:hAnsi="Times New Roman"/>
          <w:sz w:val="24"/>
        </w:rPr>
        <w:t xml:space="preserve">on </w:t>
      </w:r>
      <w:r w:rsidRPr="01E08069">
        <w:rPr>
          <w:rFonts w:ascii="Times New Roman" w:hAnsi="Times New Roman"/>
          <w:sz w:val="24"/>
        </w:rPr>
        <w:t xml:space="preserve">Eestis </w:t>
      </w:r>
      <w:r w:rsidR="5E54302A" w:rsidRPr="01E08069">
        <w:rPr>
          <w:rFonts w:ascii="Times New Roman" w:hAnsi="Times New Roman"/>
          <w:sz w:val="24"/>
        </w:rPr>
        <w:t>oluliselt</w:t>
      </w:r>
      <w:r w:rsidRPr="01E08069">
        <w:rPr>
          <w:rFonts w:ascii="Times New Roman" w:hAnsi="Times New Roman"/>
          <w:sz w:val="24"/>
        </w:rPr>
        <w:t xml:space="preserve"> vähenenud</w:t>
      </w:r>
      <w:r w:rsidR="5E54302A" w:rsidRPr="01E08069">
        <w:rPr>
          <w:rFonts w:ascii="Times New Roman" w:hAnsi="Times New Roman"/>
          <w:sz w:val="24"/>
        </w:rPr>
        <w:t>.</w:t>
      </w:r>
      <w:r w:rsidR="00ED3690" w:rsidRPr="01E08069">
        <w:rPr>
          <w:rFonts w:ascii="Times New Roman" w:hAnsi="Times New Roman"/>
          <w:sz w:val="24"/>
          <w:vertAlign w:val="superscript"/>
        </w:rPr>
        <w:footnoteReference w:id="183"/>
      </w:r>
      <w:r w:rsidRPr="01E08069">
        <w:rPr>
          <w:rFonts w:ascii="Times New Roman" w:hAnsi="Times New Roman"/>
          <w:sz w:val="24"/>
        </w:rPr>
        <w:t xml:space="preserve"> Euroopa Inimesegeneetika Ühingu soovituste alusel ei tohiks skriiningu efektiivsust mõõta </w:t>
      </w:r>
      <w:r w:rsidR="0B4D159E" w:rsidRPr="01E08069">
        <w:rPr>
          <w:rFonts w:ascii="Times New Roman" w:hAnsi="Times New Roman"/>
          <w:sz w:val="24"/>
        </w:rPr>
        <w:t xml:space="preserve">mitte </w:t>
      </w:r>
      <w:r w:rsidRPr="01E08069">
        <w:rPr>
          <w:rFonts w:ascii="Times New Roman" w:hAnsi="Times New Roman"/>
          <w:sz w:val="24"/>
        </w:rPr>
        <w:t>haigusega laste sündimuse vähenemisega</w:t>
      </w:r>
      <w:r w:rsidR="0B4D159E" w:rsidRPr="01E08069">
        <w:rPr>
          <w:rFonts w:ascii="Times New Roman" w:hAnsi="Times New Roman"/>
          <w:sz w:val="24"/>
        </w:rPr>
        <w:t>,</w:t>
      </w:r>
      <w:r w:rsidRPr="01E08069">
        <w:rPr>
          <w:rFonts w:ascii="Times New Roman" w:hAnsi="Times New Roman"/>
          <w:sz w:val="24"/>
        </w:rPr>
        <w:t xml:space="preserve"> vaid perede hulga järgi, kellel on olnud võimalus teha teadlik reproduktiivne valik</w:t>
      </w:r>
      <w:r w:rsidR="244D16E3" w:rsidRPr="01E08069">
        <w:rPr>
          <w:rFonts w:ascii="Times New Roman" w:hAnsi="Times New Roman"/>
          <w:sz w:val="24"/>
        </w:rPr>
        <w:t>.</w:t>
      </w:r>
      <w:r w:rsidR="00ED3690" w:rsidRPr="01E08069">
        <w:rPr>
          <w:rFonts w:ascii="Times New Roman" w:hAnsi="Times New Roman"/>
          <w:sz w:val="24"/>
          <w:vertAlign w:val="superscript"/>
        </w:rPr>
        <w:footnoteReference w:id="184"/>
      </w:r>
      <w:r w:rsidRPr="01E08069">
        <w:rPr>
          <w:rFonts w:ascii="Times New Roman" w:hAnsi="Times New Roman"/>
          <w:sz w:val="24"/>
        </w:rPr>
        <w:t xml:space="preserve"> Samuti on Eestis Tervisekassa tervishoiuteenusena võimalik osadel kõrgema riskiga rasedatel teha mitte-</w:t>
      </w:r>
      <w:proofErr w:type="spellStart"/>
      <w:r w:rsidRPr="01E08069">
        <w:rPr>
          <w:rFonts w:ascii="Times New Roman" w:hAnsi="Times New Roman"/>
          <w:sz w:val="24"/>
        </w:rPr>
        <w:t>invasiivset</w:t>
      </w:r>
      <w:proofErr w:type="spellEnd"/>
      <w:r w:rsidRPr="01E08069">
        <w:rPr>
          <w:rFonts w:ascii="Times New Roman" w:hAnsi="Times New Roman"/>
          <w:sz w:val="24"/>
        </w:rPr>
        <w:t xml:space="preserve"> </w:t>
      </w:r>
      <w:proofErr w:type="spellStart"/>
      <w:r w:rsidRPr="01E08069">
        <w:rPr>
          <w:rFonts w:ascii="Times New Roman" w:hAnsi="Times New Roman"/>
          <w:sz w:val="24"/>
        </w:rPr>
        <w:t>prenataalset</w:t>
      </w:r>
      <w:proofErr w:type="spellEnd"/>
      <w:r w:rsidRPr="01E08069">
        <w:rPr>
          <w:rFonts w:ascii="Times New Roman" w:hAnsi="Times New Roman"/>
          <w:sz w:val="24"/>
        </w:rPr>
        <w:t xml:space="preserve"> testimist (NIPT), mis võimaldab efektiivs</w:t>
      </w:r>
      <w:r w:rsidR="244D16E3" w:rsidRPr="01E08069">
        <w:rPr>
          <w:rFonts w:ascii="Times New Roman" w:hAnsi="Times New Roman"/>
          <w:sz w:val="24"/>
        </w:rPr>
        <w:t>elt</w:t>
      </w:r>
      <w:r w:rsidRPr="01E08069">
        <w:rPr>
          <w:rFonts w:ascii="Times New Roman" w:hAnsi="Times New Roman"/>
          <w:sz w:val="24"/>
        </w:rPr>
        <w:t xml:space="preserve"> tuvastada mitmeid kromosoomihaigusi. Sünnieelne diagnostika võimaldab Eestis aastas vähendada raske</w:t>
      </w:r>
      <w:r w:rsidR="5C76C156" w:rsidRPr="01E08069">
        <w:rPr>
          <w:rFonts w:ascii="Times New Roman" w:hAnsi="Times New Roman"/>
          <w:sz w:val="24"/>
        </w:rPr>
        <w:t xml:space="preserve"> puudega</w:t>
      </w:r>
      <w:r w:rsidRPr="01E08069">
        <w:rPr>
          <w:rFonts w:ascii="Times New Roman" w:hAnsi="Times New Roman"/>
          <w:sz w:val="24"/>
        </w:rPr>
        <w:t xml:space="preserve"> laste sündi u 100 võrra. Arvestades kõiki otseseid ja kaudseid kulusid, mis kaasnevad raske puudega lapse sünni</w:t>
      </w:r>
      <w:r w:rsidR="5C76C156" w:rsidRPr="01E08069">
        <w:rPr>
          <w:rFonts w:ascii="Times New Roman" w:hAnsi="Times New Roman"/>
          <w:sz w:val="24"/>
        </w:rPr>
        <w:t>ga,</w:t>
      </w:r>
      <w:r w:rsidRPr="01E08069">
        <w:rPr>
          <w:rFonts w:ascii="Times New Roman" w:hAnsi="Times New Roman"/>
          <w:sz w:val="24"/>
        </w:rPr>
        <w:t xml:space="preserve"> on sellel väga oluline sotsiaalne ja ka majanduslik mõju.</w:t>
      </w:r>
    </w:p>
    <w:p w14:paraId="653F104D" w14:textId="77777777" w:rsidR="00ED3690" w:rsidRPr="00ED3690" w:rsidRDefault="00ED3690" w:rsidP="0016210D">
      <w:pPr>
        <w:rPr>
          <w:rFonts w:ascii="Times New Roman" w:hAnsi="Times New Roman"/>
          <w:sz w:val="24"/>
        </w:rPr>
      </w:pPr>
    </w:p>
    <w:p w14:paraId="3F614DF6" w14:textId="77777777" w:rsidR="00ED3690" w:rsidRPr="00ED3690" w:rsidRDefault="188E4A94" w:rsidP="00721EB3">
      <w:pPr>
        <w:numPr>
          <w:ilvl w:val="0"/>
          <w:numId w:val="11"/>
        </w:numPr>
        <w:tabs>
          <w:tab w:val="num" w:pos="360"/>
        </w:tabs>
        <w:ind w:left="357" w:hanging="357"/>
        <w:rPr>
          <w:rFonts w:ascii="Times New Roman" w:hAnsi="Times New Roman"/>
          <w:b/>
          <w:bCs/>
          <w:sz w:val="24"/>
        </w:rPr>
      </w:pPr>
      <w:r w:rsidRPr="3BFCAE6E">
        <w:rPr>
          <w:rFonts w:ascii="Times New Roman" w:hAnsi="Times New Roman"/>
          <w:b/>
          <w:bCs/>
          <w:sz w:val="24"/>
        </w:rPr>
        <w:t>Ennetavad ehk riski hindavad teenused</w:t>
      </w:r>
    </w:p>
    <w:p w14:paraId="1F68F8B0" w14:textId="5D629756" w:rsidR="3BFCAE6E" w:rsidRDefault="3BFCAE6E" w:rsidP="0016210D">
      <w:pPr>
        <w:tabs>
          <w:tab w:val="num" w:pos="360"/>
        </w:tabs>
        <w:ind w:left="720"/>
        <w:rPr>
          <w:rFonts w:ascii="Times New Roman" w:hAnsi="Times New Roman"/>
          <w:b/>
          <w:bCs/>
          <w:sz w:val="24"/>
        </w:rPr>
      </w:pPr>
    </w:p>
    <w:p w14:paraId="12F8B71A" w14:textId="276156A3" w:rsidR="00ED3690" w:rsidRPr="00ED3690" w:rsidRDefault="00ED3690" w:rsidP="0016210D">
      <w:pPr>
        <w:rPr>
          <w:rFonts w:ascii="Times New Roman" w:hAnsi="Times New Roman"/>
          <w:sz w:val="24"/>
        </w:rPr>
      </w:pPr>
      <w:r w:rsidRPr="00ED3690">
        <w:rPr>
          <w:rFonts w:ascii="Times New Roman" w:hAnsi="Times New Roman"/>
          <w:sz w:val="24"/>
        </w:rPr>
        <w:lastRenderedPageBreak/>
        <w:t>Ennetavaid teenuseid eristab diagnostilistest uuringutes</w:t>
      </w:r>
      <w:r w:rsidR="00824FD9">
        <w:rPr>
          <w:rFonts w:ascii="Times New Roman" w:hAnsi="Times New Roman"/>
          <w:sz w:val="24"/>
        </w:rPr>
        <w:t>t</w:t>
      </w:r>
      <w:r w:rsidRPr="00ED3690">
        <w:rPr>
          <w:rFonts w:ascii="Times New Roman" w:hAnsi="Times New Roman"/>
          <w:sz w:val="24"/>
        </w:rPr>
        <w:t xml:space="preserve"> asjaolu, et testimise hetkel isikul haigust ei esine, kuid geeniinfost tuleneva infoga on võimalik ennetada kas haiguse teket või soodustada haiguse avastamist varajases </w:t>
      </w:r>
      <w:r w:rsidR="00777863">
        <w:rPr>
          <w:rFonts w:ascii="Times New Roman" w:hAnsi="Times New Roman"/>
          <w:sz w:val="24"/>
        </w:rPr>
        <w:t>ja</w:t>
      </w:r>
      <w:r w:rsidRPr="00ED3690">
        <w:rPr>
          <w:rFonts w:ascii="Times New Roman" w:hAnsi="Times New Roman"/>
          <w:sz w:val="24"/>
        </w:rPr>
        <w:t xml:space="preserve"> hästi ravitavas etapis.</w:t>
      </w:r>
    </w:p>
    <w:p w14:paraId="6A952707" w14:textId="77777777" w:rsidR="00ED3690" w:rsidRPr="00ED3690" w:rsidRDefault="00ED3690" w:rsidP="0016210D">
      <w:pPr>
        <w:rPr>
          <w:rFonts w:ascii="Times New Roman" w:hAnsi="Times New Roman"/>
          <w:sz w:val="24"/>
        </w:rPr>
      </w:pPr>
    </w:p>
    <w:p w14:paraId="7707156D" w14:textId="447BDD5C" w:rsidR="00ED3690" w:rsidRPr="00ED3690" w:rsidRDefault="13D81360" w:rsidP="0016210D">
      <w:pPr>
        <w:rPr>
          <w:rFonts w:ascii="Times New Roman" w:hAnsi="Times New Roman"/>
          <w:sz w:val="24"/>
        </w:rPr>
      </w:pPr>
      <w:r w:rsidRPr="01E08069">
        <w:rPr>
          <w:rFonts w:ascii="Times New Roman" w:hAnsi="Times New Roman"/>
          <w:sz w:val="24"/>
        </w:rPr>
        <w:t>Nii näiteks on BRCA1 geeni patogeense mutatsiooniga naisel 6</w:t>
      </w:r>
      <w:r w:rsidR="6A7507B6" w:rsidRPr="01E08069">
        <w:rPr>
          <w:rFonts w:ascii="Times New Roman" w:hAnsi="Times New Roman"/>
          <w:sz w:val="24"/>
        </w:rPr>
        <w:t>–7</w:t>
      </w:r>
      <w:r w:rsidRPr="01E08069">
        <w:rPr>
          <w:rFonts w:ascii="Times New Roman" w:hAnsi="Times New Roman"/>
          <w:sz w:val="24"/>
        </w:rPr>
        <w:t xml:space="preserve"> korda suurem risk haigestuda rinnavähki, kui keskmise riskiga naisel. Nimelt on BRCA1 mutatsiooniga naisel risk haigestuda elu jooksul rinnavähki 70% ja munasarjavähki u 40%</w:t>
      </w:r>
      <w:r w:rsidR="192C0353" w:rsidRPr="01E08069">
        <w:rPr>
          <w:rFonts w:ascii="Times New Roman" w:hAnsi="Times New Roman"/>
          <w:sz w:val="24"/>
        </w:rPr>
        <w:t>.</w:t>
      </w:r>
      <w:r w:rsidR="00ED3690" w:rsidRPr="01E08069">
        <w:rPr>
          <w:rFonts w:ascii="Times New Roman" w:hAnsi="Times New Roman"/>
          <w:sz w:val="24"/>
          <w:vertAlign w:val="superscript"/>
        </w:rPr>
        <w:footnoteReference w:id="185"/>
      </w:r>
      <w:r w:rsidRPr="01E08069">
        <w:rPr>
          <w:rFonts w:ascii="Times New Roman" w:hAnsi="Times New Roman"/>
          <w:sz w:val="24"/>
        </w:rPr>
        <w:t xml:space="preserve"> Kõrge vähiriskiga isikute jälgimiseks on kehtestatud oma kindlad juhendid</w:t>
      </w:r>
      <w:r w:rsidR="19512E5E" w:rsidRPr="01E08069">
        <w:rPr>
          <w:rFonts w:ascii="Times New Roman" w:hAnsi="Times New Roman"/>
          <w:sz w:val="24"/>
        </w:rPr>
        <w:t xml:space="preserve"> </w:t>
      </w:r>
      <w:r w:rsidR="50443CCE" w:rsidRPr="01E08069">
        <w:rPr>
          <w:rFonts w:ascii="Times New Roman" w:hAnsi="Times New Roman"/>
          <w:sz w:val="24"/>
        </w:rPr>
        <w:t>ning vastavad sõeluuringud</w:t>
      </w:r>
      <w:r w:rsidRPr="01E08069">
        <w:rPr>
          <w:rFonts w:ascii="Times New Roman" w:hAnsi="Times New Roman"/>
          <w:sz w:val="24"/>
        </w:rPr>
        <w:t xml:space="preserve"> algavad varem ja on tihedamad kui </w:t>
      </w:r>
      <w:proofErr w:type="spellStart"/>
      <w:r w:rsidRPr="01E08069">
        <w:rPr>
          <w:rFonts w:ascii="Times New Roman" w:hAnsi="Times New Roman"/>
          <w:sz w:val="24"/>
        </w:rPr>
        <w:t>üldrahvastikule</w:t>
      </w:r>
      <w:proofErr w:type="spellEnd"/>
      <w:r w:rsidRPr="01E08069">
        <w:rPr>
          <w:rFonts w:ascii="Times New Roman" w:hAnsi="Times New Roman"/>
          <w:sz w:val="24"/>
        </w:rPr>
        <w:t xml:space="preserve"> mõeldud sõeluuringud</w:t>
      </w:r>
      <w:r w:rsidR="50443CCE" w:rsidRPr="01E08069">
        <w:rPr>
          <w:rFonts w:ascii="Times New Roman" w:hAnsi="Times New Roman"/>
          <w:sz w:val="24"/>
        </w:rPr>
        <w:t>.</w:t>
      </w:r>
      <w:r w:rsidR="00ED3690" w:rsidRPr="01E08069">
        <w:rPr>
          <w:rFonts w:ascii="Times New Roman" w:hAnsi="Times New Roman"/>
          <w:sz w:val="24"/>
          <w:vertAlign w:val="superscript"/>
        </w:rPr>
        <w:footnoteReference w:id="186"/>
      </w:r>
    </w:p>
    <w:p w14:paraId="65CDE74A" w14:textId="77777777" w:rsidR="00ED3690" w:rsidRPr="00ED3690" w:rsidRDefault="00ED3690" w:rsidP="0016210D">
      <w:pPr>
        <w:rPr>
          <w:rFonts w:ascii="Times New Roman" w:hAnsi="Times New Roman"/>
          <w:sz w:val="24"/>
        </w:rPr>
      </w:pPr>
    </w:p>
    <w:p w14:paraId="272EE2EB" w14:textId="222E66C4" w:rsidR="00ED3690" w:rsidRPr="00ED3690" w:rsidRDefault="13D81360" w:rsidP="0016210D">
      <w:pPr>
        <w:rPr>
          <w:rFonts w:ascii="Times New Roman" w:hAnsi="Times New Roman"/>
          <w:sz w:val="24"/>
        </w:rPr>
      </w:pPr>
      <w:r w:rsidRPr="01E08069">
        <w:rPr>
          <w:rFonts w:ascii="Times New Roman" w:hAnsi="Times New Roman"/>
          <w:sz w:val="24"/>
        </w:rPr>
        <w:t>Lisaks üksikgeeni mutatsioonidele, mida saab tervishoiuteenuse osutajate laborites määrata, esineb ka haiguste polügeenne risk, kus võetakse arvesse paljude sagedamini esinevate geenivariantide summaarne riskiprofiil</w:t>
      </w:r>
      <w:r w:rsidR="1DD742D5" w:rsidRPr="01E08069">
        <w:rPr>
          <w:rFonts w:ascii="Times New Roman" w:hAnsi="Times New Roman"/>
          <w:sz w:val="24"/>
        </w:rPr>
        <w:t>.</w:t>
      </w:r>
      <w:r w:rsidR="00ED3690" w:rsidRPr="01E08069">
        <w:rPr>
          <w:rFonts w:ascii="Times New Roman" w:hAnsi="Times New Roman"/>
          <w:sz w:val="24"/>
          <w:vertAlign w:val="superscript"/>
        </w:rPr>
        <w:footnoteReference w:id="187"/>
      </w:r>
      <w:r w:rsidRPr="01E08069">
        <w:rPr>
          <w:rFonts w:ascii="Times New Roman" w:hAnsi="Times New Roman"/>
          <w:sz w:val="24"/>
        </w:rPr>
        <w:t xml:space="preserve"> Kui </w:t>
      </w:r>
      <w:proofErr w:type="spellStart"/>
      <w:r w:rsidRPr="01E08069">
        <w:rPr>
          <w:rFonts w:ascii="Times New Roman" w:hAnsi="Times New Roman"/>
          <w:sz w:val="24"/>
        </w:rPr>
        <w:t>monogeenne</w:t>
      </w:r>
      <w:proofErr w:type="spellEnd"/>
      <w:r w:rsidRPr="01E08069">
        <w:rPr>
          <w:rFonts w:ascii="Times New Roman" w:hAnsi="Times New Roman"/>
          <w:sz w:val="24"/>
        </w:rPr>
        <w:t xml:space="preserve"> risk on üldiselt diskreetne (kas muutus on või ei ole), siis polügeenne riskiskoor (PRS) on olemuselt pidev muutuja, mida tüüpiliselt väljendatakse rahvastiku riski protsentiilina või selle teisendina haigestumise riskina. Näiteks, kui PRS on 95 protsentiili, tähendab</w:t>
      </w:r>
      <w:r w:rsidR="6263C67B" w:rsidRPr="01E08069">
        <w:rPr>
          <w:rFonts w:ascii="Times New Roman" w:hAnsi="Times New Roman"/>
          <w:sz w:val="24"/>
        </w:rPr>
        <w:t xml:space="preserve"> see</w:t>
      </w:r>
      <w:r w:rsidRPr="01E08069">
        <w:rPr>
          <w:rFonts w:ascii="Times New Roman" w:hAnsi="Times New Roman"/>
          <w:sz w:val="24"/>
        </w:rPr>
        <w:t xml:space="preserve">, et inimene on viie protsendi kõige kõrgema polügeense riskiga inimeste hulgas, aga tüüpiliselt on see summaarseks eluaegseks riskiks </w:t>
      </w:r>
      <w:r w:rsidR="5ABEBDCA" w:rsidRPr="01E08069">
        <w:rPr>
          <w:rFonts w:ascii="Times New Roman" w:hAnsi="Times New Roman"/>
          <w:sz w:val="24"/>
        </w:rPr>
        <w:t xml:space="preserve">teisendades </w:t>
      </w:r>
      <w:r w:rsidRPr="01E08069">
        <w:rPr>
          <w:rFonts w:ascii="Times New Roman" w:hAnsi="Times New Roman"/>
          <w:sz w:val="24"/>
        </w:rPr>
        <w:t xml:space="preserve">oluliselt madalamal tasemel kui </w:t>
      </w:r>
      <w:proofErr w:type="spellStart"/>
      <w:r w:rsidRPr="01E08069">
        <w:rPr>
          <w:rFonts w:ascii="Times New Roman" w:hAnsi="Times New Roman"/>
          <w:sz w:val="24"/>
        </w:rPr>
        <w:t>monogeense</w:t>
      </w:r>
      <w:proofErr w:type="spellEnd"/>
      <w:r w:rsidRPr="01E08069">
        <w:rPr>
          <w:rFonts w:ascii="Times New Roman" w:hAnsi="Times New Roman"/>
          <w:sz w:val="24"/>
        </w:rPr>
        <w:t xml:space="preserve"> kõrgriskiga geenimuutused. Nii näiteks võib viie protsendi kõrgeima polügeense riskiga naiste elupuhune rinnavähki haigestumise risk olla </w:t>
      </w:r>
      <w:r w:rsidR="5ABEBDCA" w:rsidRPr="01E08069">
        <w:rPr>
          <w:rFonts w:ascii="Times New Roman" w:hAnsi="Times New Roman"/>
          <w:sz w:val="24"/>
        </w:rPr>
        <w:t>15–</w:t>
      </w:r>
      <w:r w:rsidRPr="01E08069">
        <w:rPr>
          <w:rFonts w:ascii="Times New Roman" w:hAnsi="Times New Roman"/>
          <w:sz w:val="24"/>
        </w:rPr>
        <w:t xml:space="preserve">20%, mida nimetatakse mõõdukalt kõrgenenud riskiks. PRS ei ole küll veel laialt kasutusel </w:t>
      </w:r>
      <w:r w:rsidR="494DEF49" w:rsidRPr="01E08069">
        <w:rPr>
          <w:rFonts w:ascii="Times New Roman" w:hAnsi="Times New Roman"/>
          <w:sz w:val="24"/>
        </w:rPr>
        <w:t xml:space="preserve">kõikide </w:t>
      </w:r>
      <w:r w:rsidRPr="01E08069">
        <w:rPr>
          <w:rFonts w:ascii="Times New Roman" w:hAnsi="Times New Roman"/>
          <w:sz w:val="24"/>
        </w:rPr>
        <w:t xml:space="preserve">tervishoiuteenuse osutajate juures, kuigi erameditsiinis on teenusepakkuja Eestis olemas </w:t>
      </w:r>
      <w:r w:rsidR="39D92D0F" w:rsidRPr="01E08069">
        <w:rPr>
          <w:rFonts w:ascii="Times New Roman" w:hAnsi="Times New Roman"/>
          <w:sz w:val="24"/>
        </w:rPr>
        <w:t xml:space="preserve">näiteks </w:t>
      </w:r>
      <w:r w:rsidRPr="01E08069">
        <w:rPr>
          <w:rFonts w:ascii="Times New Roman" w:hAnsi="Times New Roman"/>
          <w:sz w:val="24"/>
        </w:rPr>
        <w:t xml:space="preserve">OÜ </w:t>
      </w:r>
      <w:proofErr w:type="spellStart"/>
      <w:r w:rsidRPr="01E08069">
        <w:rPr>
          <w:rFonts w:ascii="Times New Roman" w:hAnsi="Times New Roman"/>
          <w:sz w:val="24"/>
        </w:rPr>
        <w:t>Antegenes</w:t>
      </w:r>
      <w:proofErr w:type="spellEnd"/>
      <w:r w:rsidRPr="01E08069">
        <w:rPr>
          <w:rFonts w:ascii="Times New Roman" w:hAnsi="Times New Roman"/>
          <w:sz w:val="24"/>
        </w:rPr>
        <w:t xml:space="preserve"> näol. Samuti on planeeritud 2025. aastal alustada rinnavähi skriiningu laiendusega, kus kõrgema PRS</w:t>
      </w:r>
      <w:r w:rsidR="3CCF3D97" w:rsidRPr="01E08069">
        <w:rPr>
          <w:rFonts w:ascii="Times New Roman" w:hAnsi="Times New Roman"/>
          <w:sz w:val="24"/>
        </w:rPr>
        <w:t>-iga</w:t>
      </w:r>
      <w:r w:rsidRPr="01E08069">
        <w:rPr>
          <w:rFonts w:ascii="Times New Roman" w:hAnsi="Times New Roman"/>
          <w:sz w:val="24"/>
        </w:rPr>
        <w:t xml:space="preserve"> naised kutsutakse </w:t>
      </w:r>
      <w:proofErr w:type="spellStart"/>
      <w:r w:rsidRPr="01E08069">
        <w:rPr>
          <w:rFonts w:ascii="Times New Roman" w:hAnsi="Times New Roman"/>
          <w:sz w:val="24"/>
        </w:rPr>
        <w:t>mammograafilisele</w:t>
      </w:r>
      <w:proofErr w:type="spellEnd"/>
      <w:r w:rsidRPr="01E08069">
        <w:rPr>
          <w:rFonts w:ascii="Times New Roman" w:hAnsi="Times New Roman"/>
          <w:sz w:val="24"/>
        </w:rPr>
        <w:t xml:space="preserve"> uuringule varem, kui </w:t>
      </w:r>
      <w:r w:rsidR="7B54E329" w:rsidRPr="01E08069">
        <w:rPr>
          <w:rFonts w:ascii="Times New Roman" w:hAnsi="Times New Roman"/>
          <w:sz w:val="24"/>
        </w:rPr>
        <w:t>praegu</w:t>
      </w:r>
      <w:r w:rsidRPr="01E08069">
        <w:rPr>
          <w:rFonts w:ascii="Times New Roman" w:hAnsi="Times New Roman"/>
          <w:sz w:val="24"/>
        </w:rPr>
        <w:t xml:space="preserve"> kõigile kohalduv 50. eluaastal algav sõeltestimise programm.</w:t>
      </w:r>
    </w:p>
    <w:p w14:paraId="4CC40D77" w14:textId="77777777" w:rsidR="00ED3690" w:rsidRPr="00ED3690" w:rsidRDefault="00ED3690" w:rsidP="0016210D">
      <w:pPr>
        <w:rPr>
          <w:rFonts w:ascii="Times New Roman" w:hAnsi="Times New Roman"/>
          <w:sz w:val="24"/>
        </w:rPr>
      </w:pPr>
    </w:p>
    <w:p w14:paraId="18455BA2" w14:textId="3F674EE0" w:rsidR="00ED3690" w:rsidRPr="00ED3690" w:rsidRDefault="391605BC" w:rsidP="0016210D">
      <w:pPr>
        <w:rPr>
          <w:rFonts w:ascii="Times New Roman" w:hAnsi="Times New Roman"/>
          <w:sz w:val="24"/>
        </w:rPr>
      </w:pPr>
      <w:r w:rsidRPr="75CF7F17">
        <w:rPr>
          <w:rFonts w:ascii="Times New Roman" w:hAnsi="Times New Roman"/>
          <w:sz w:val="24"/>
        </w:rPr>
        <w:t>Polügeenseid riske võib välja arvutada suurte kohortide põhjal sisuliselt kõigile haigustele ja tunnustele, siiski on kliinili</w:t>
      </w:r>
      <w:r w:rsidR="00AF332A">
        <w:rPr>
          <w:rFonts w:ascii="Times New Roman" w:hAnsi="Times New Roman"/>
          <w:sz w:val="24"/>
        </w:rPr>
        <w:t>st</w:t>
      </w:r>
      <w:r w:rsidRPr="75CF7F17">
        <w:rPr>
          <w:rFonts w:ascii="Times New Roman" w:hAnsi="Times New Roman"/>
          <w:sz w:val="24"/>
        </w:rPr>
        <w:t xml:space="preserve"> olulisus</w:t>
      </w:r>
      <w:r w:rsidR="00AF332A">
        <w:rPr>
          <w:rFonts w:ascii="Times New Roman" w:hAnsi="Times New Roman"/>
          <w:sz w:val="24"/>
        </w:rPr>
        <w:t>t</w:t>
      </w:r>
      <w:r w:rsidRPr="75CF7F17">
        <w:rPr>
          <w:rFonts w:ascii="Times New Roman" w:hAnsi="Times New Roman"/>
          <w:sz w:val="24"/>
        </w:rPr>
        <w:t xml:space="preserve"> ja tõendatus</w:t>
      </w:r>
      <w:r w:rsidR="00AF332A">
        <w:rPr>
          <w:rFonts w:ascii="Times New Roman" w:hAnsi="Times New Roman"/>
          <w:sz w:val="24"/>
        </w:rPr>
        <w:t>t</w:t>
      </w:r>
      <w:r w:rsidRPr="75CF7F17">
        <w:rPr>
          <w:rFonts w:ascii="Times New Roman" w:hAnsi="Times New Roman"/>
          <w:sz w:val="24"/>
        </w:rPr>
        <w:t xml:space="preserve"> vajalik </w:t>
      </w:r>
      <w:r w:rsidR="00133ED8" w:rsidRPr="75CF7F17">
        <w:rPr>
          <w:rFonts w:ascii="Times New Roman" w:hAnsi="Times New Roman"/>
          <w:sz w:val="24"/>
        </w:rPr>
        <w:t xml:space="preserve">hinnata </w:t>
      </w:r>
      <w:r w:rsidRPr="75CF7F17">
        <w:rPr>
          <w:rFonts w:ascii="Times New Roman" w:hAnsi="Times New Roman"/>
          <w:sz w:val="24"/>
        </w:rPr>
        <w:t>iga haiguse puhul eraldi</w:t>
      </w:r>
      <w:r w:rsidR="00133ED8">
        <w:rPr>
          <w:rFonts w:ascii="Times New Roman" w:hAnsi="Times New Roman"/>
          <w:sz w:val="24"/>
        </w:rPr>
        <w:t>.</w:t>
      </w:r>
      <w:r w:rsidRPr="75CF7F17">
        <w:rPr>
          <w:rFonts w:ascii="Times New Roman" w:hAnsi="Times New Roman"/>
          <w:sz w:val="24"/>
        </w:rPr>
        <w:t xml:space="preserve"> Näiteks, kui haigus on </w:t>
      </w:r>
      <w:proofErr w:type="spellStart"/>
      <w:r w:rsidRPr="75CF7F17">
        <w:rPr>
          <w:rFonts w:ascii="Times New Roman" w:hAnsi="Times New Roman"/>
          <w:sz w:val="24"/>
        </w:rPr>
        <w:t>üldpopulatsioonis</w:t>
      </w:r>
      <w:proofErr w:type="spellEnd"/>
      <w:r w:rsidRPr="75CF7F17">
        <w:rPr>
          <w:rFonts w:ascii="Times New Roman" w:hAnsi="Times New Roman"/>
          <w:sz w:val="24"/>
        </w:rPr>
        <w:t xml:space="preserve"> väga haruldane, </w:t>
      </w:r>
      <w:r w:rsidR="00133ED8">
        <w:rPr>
          <w:rFonts w:ascii="Times New Roman" w:hAnsi="Times New Roman"/>
          <w:sz w:val="24"/>
        </w:rPr>
        <w:t>ei oma</w:t>
      </w:r>
      <w:r w:rsidRPr="75CF7F17">
        <w:rPr>
          <w:rFonts w:ascii="Times New Roman" w:hAnsi="Times New Roman"/>
          <w:sz w:val="24"/>
        </w:rPr>
        <w:t xml:space="preserve"> ka kahekordne riskitõus erilist kliinilist tähendust (näiteks risk 0,1% </w:t>
      </w:r>
      <w:r w:rsidRPr="00C60391">
        <w:rPr>
          <w:rFonts w:ascii="Times New Roman" w:hAnsi="Times New Roman"/>
          <w:i/>
          <w:iCs/>
          <w:sz w:val="24"/>
        </w:rPr>
        <w:t>versus</w:t>
      </w:r>
      <w:r w:rsidRPr="75CF7F17">
        <w:rPr>
          <w:rFonts w:ascii="Times New Roman" w:hAnsi="Times New Roman"/>
          <w:sz w:val="24"/>
        </w:rPr>
        <w:t xml:space="preserve"> 0,2%).</w:t>
      </w:r>
    </w:p>
    <w:p w14:paraId="37D921AE" w14:textId="77777777" w:rsidR="00ED3690" w:rsidRPr="00ED3690" w:rsidRDefault="00ED3690" w:rsidP="0016210D">
      <w:pPr>
        <w:rPr>
          <w:rFonts w:ascii="Times New Roman" w:hAnsi="Times New Roman"/>
          <w:sz w:val="24"/>
        </w:rPr>
      </w:pPr>
    </w:p>
    <w:p w14:paraId="1FEDE329" w14:textId="107EB242" w:rsidR="00ED3690" w:rsidRPr="00ED3690" w:rsidRDefault="13D81360" w:rsidP="0016210D">
      <w:pPr>
        <w:rPr>
          <w:rFonts w:ascii="Times New Roman" w:hAnsi="Times New Roman"/>
          <w:sz w:val="24"/>
        </w:rPr>
      </w:pPr>
      <w:r w:rsidRPr="01E08069">
        <w:rPr>
          <w:rFonts w:ascii="Times New Roman" w:hAnsi="Times New Roman"/>
          <w:sz w:val="24"/>
        </w:rPr>
        <w:t xml:space="preserve">Selleks et saada </w:t>
      </w:r>
      <w:r w:rsidR="7D80290B" w:rsidRPr="01E08069">
        <w:rPr>
          <w:rFonts w:ascii="Times New Roman" w:hAnsi="Times New Roman"/>
          <w:sz w:val="24"/>
        </w:rPr>
        <w:t xml:space="preserve">teada </w:t>
      </w:r>
      <w:r w:rsidRPr="01E08069">
        <w:rPr>
          <w:rFonts w:ascii="Times New Roman" w:hAnsi="Times New Roman"/>
          <w:sz w:val="24"/>
        </w:rPr>
        <w:t>patsiendi kogurisk</w:t>
      </w:r>
      <w:r w:rsidR="7D80290B" w:rsidRPr="01E08069">
        <w:rPr>
          <w:rFonts w:ascii="Times New Roman" w:hAnsi="Times New Roman"/>
          <w:sz w:val="24"/>
        </w:rPr>
        <w:t>,</w:t>
      </w:r>
      <w:r w:rsidRPr="01E08069">
        <w:rPr>
          <w:rFonts w:ascii="Times New Roman" w:hAnsi="Times New Roman"/>
          <w:sz w:val="24"/>
        </w:rPr>
        <w:t xml:space="preserve"> tuleb panustada integreeritud riskimudelite loomisele, kus kombineeritakse erineva</w:t>
      </w:r>
      <w:r w:rsidR="75B10369" w:rsidRPr="01E08069">
        <w:rPr>
          <w:rFonts w:ascii="Times New Roman" w:hAnsi="Times New Roman"/>
          <w:sz w:val="24"/>
        </w:rPr>
        <w:t>i</w:t>
      </w:r>
      <w:r w:rsidRPr="01E08069">
        <w:rPr>
          <w:rFonts w:ascii="Times New Roman" w:hAnsi="Times New Roman"/>
          <w:sz w:val="24"/>
        </w:rPr>
        <w:t>d geneetilis</w:t>
      </w:r>
      <w:r w:rsidR="75B10369" w:rsidRPr="01E08069">
        <w:rPr>
          <w:rFonts w:ascii="Times New Roman" w:hAnsi="Times New Roman"/>
          <w:sz w:val="24"/>
        </w:rPr>
        <w:t>i</w:t>
      </w:r>
      <w:r w:rsidRPr="01E08069">
        <w:rPr>
          <w:rFonts w:ascii="Times New Roman" w:hAnsi="Times New Roman"/>
          <w:sz w:val="24"/>
        </w:rPr>
        <w:t xml:space="preserve"> risk</w:t>
      </w:r>
      <w:r w:rsidR="75B10369" w:rsidRPr="01E08069">
        <w:rPr>
          <w:rFonts w:ascii="Times New Roman" w:hAnsi="Times New Roman"/>
          <w:sz w:val="24"/>
        </w:rPr>
        <w:t>e</w:t>
      </w:r>
      <w:r w:rsidRPr="01E08069">
        <w:rPr>
          <w:rFonts w:ascii="Times New Roman" w:hAnsi="Times New Roman"/>
          <w:sz w:val="24"/>
        </w:rPr>
        <w:t xml:space="preserve"> (</w:t>
      </w:r>
      <w:proofErr w:type="spellStart"/>
      <w:r w:rsidRPr="01E08069">
        <w:rPr>
          <w:rFonts w:ascii="Times New Roman" w:hAnsi="Times New Roman"/>
          <w:sz w:val="24"/>
        </w:rPr>
        <w:t>monogeenne</w:t>
      </w:r>
      <w:proofErr w:type="spellEnd"/>
      <w:r w:rsidRPr="01E08069">
        <w:rPr>
          <w:rFonts w:ascii="Times New Roman" w:hAnsi="Times New Roman"/>
          <w:sz w:val="24"/>
        </w:rPr>
        <w:t xml:space="preserve"> ja polügeenne risk) elustiili, keskkonna jt riskidega. Selliseid mudeleid on juba edukalt välja arendatud näiteks kardiovaskulaarriskide</w:t>
      </w:r>
      <w:r w:rsidR="00ED3690" w:rsidRPr="01E08069">
        <w:rPr>
          <w:rFonts w:ascii="Times New Roman" w:hAnsi="Times New Roman"/>
          <w:sz w:val="24"/>
          <w:vertAlign w:val="superscript"/>
        </w:rPr>
        <w:footnoteReference w:id="188"/>
      </w:r>
      <w:r w:rsidRPr="01E08069">
        <w:rPr>
          <w:rFonts w:ascii="Times New Roman" w:hAnsi="Times New Roman"/>
          <w:sz w:val="24"/>
        </w:rPr>
        <w:t xml:space="preserve"> </w:t>
      </w:r>
      <w:r w:rsidR="61360DD1" w:rsidRPr="01E08069">
        <w:rPr>
          <w:rFonts w:ascii="Times New Roman" w:hAnsi="Times New Roman"/>
          <w:sz w:val="24"/>
        </w:rPr>
        <w:t>ning</w:t>
      </w:r>
      <w:r w:rsidRPr="01E08069">
        <w:rPr>
          <w:rFonts w:ascii="Times New Roman" w:hAnsi="Times New Roman"/>
          <w:sz w:val="24"/>
        </w:rPr>
        <w:t xml:space="preserve"> rinna- </w:t>
      </w:r>
      <w:r w:rsidR="61360DD1" w:rsidRPr="01E08069">
        <w:rPr>
          <w:rFonts w:ascii="Times New Roman" w:hAnsi="Times New Roman"/>
          <w:sz w:val="24"/>
        </w:rPr>
        <w:t>ja</w:t>
      </w:r>
      <w:r w:rsidRPr="01E08069">
        <w:rPr>
          <w:rFonts w:ascii="Times New Roman" w:hAnsi="Times New Roman"/>
          <w:sz w:val="24"/>
        </w:rPr>
        <w:t xml:space="preserve"> munasarjavähi puhul</w:t>
      </w:r>
      <w:r w:rsidR="00ED3690" w:rsidRPr="01E08069">
        <w:rPr>
          <w:rFonts w:ascii="Times New Roman" w:hAnsi="Times New Roman"/>
          <w:sz w:val="24"/>
          <w:vertAlign w:val="superscript"/>
        </w:rPr>
        <w:footnoteReference w:id="189"/>
      </w:r>
      <w:r w:rsidRPr="01E08069">
        <w:rPr>
          <w:rFonts w:ascii="Times New Roman" w:hAnsi="Times New Roman"/>
          <w:sz w:val="24"/>
        </w:rPr>
        <w:t>, kuid ei ole Eestis juurutatud rutiinse tervishoiuteenusena.</w:t>
      </w:r>
    </w:p>
    <w:p w14:paraId="0430524C" w14:textId="7F22517F" w:rsidR="00ED3690" w:rsidRDefault="00ED3690" w:rsidP="0016210D">
      <w:pPr>
        <w:rPr>
          <w:rFonts w:ascii="Times New Roman" w:hAnsi="Times New Roman"/>
          <w:sz w:val="24"/>
        </w:rPr>
      </w:pPr>
    </w:p>
    <w:p w14:paraId="72A45907" w14:textId="7F5DD4D2" w:rsidR="00C34242" w:rsidRPr="00C60391" w:rsidRDefault="6C00C3D3" w:rsidP="0016210D">
      <w:pPr>
        <w:rPr>
          <w:rFonts w:ascii="Times New Roman" w:hAnsi="Times New Roman"/>
          <w:sz w:val="24"/>
        </w:rPr>
      </w:pPr>
      <w:r w:rsidRPr="01E08069">
        <w:rPr>
          <w:rFonts w:ascii="Times New Roman" w:hAnsi="Times New Roman"/>
          <w:sz w:val="24"/>
        </w:rPr>
        <w:t>Näitena toome EIT Health BRIGHT</w:t>
      </w:r>
      <w:r w:rsidR="002D40E9" w:rsidRPr="01E08069">
        <w:rPr>
          <w:rStyle w:val="Allmrkuseviide"/>
          <w:rFonts w:ascii="Times New Roman" w:hAnsi="Times New Roman"/>
          <w:sz w:val="24"/>
        </w:rPr>
        <w:footnoteReference w:id="190"/>
      </w:r>
      <w:r w:rsidRPr="01E08069">
        <w:rPr>
          <w:rFonts w:ascii="Times New Roman" w:hAnsi="Times New Roman"/>
          <w:sz w:val="24"/>
        </w:rPr>
        <w:t xml:space="preserve"> rinnavähi täppisennetuse projekti vahetulemuste kokkuvõtte</w:t>
      </w:r>
      <w:r w:rsidR="13776933" w:rsidRPr="01E08069">
        <w:rPr>
          <w:rFonts w:ascii="Times New Roman" w:hAnsi="Times New Roman"/>
          <w:sz w:val="24"/>
        </w:rPr>
        <w:t>.</w:t>
      </w:r>
    </w:p>
    <w:p w14:paraId="25F8438D" w14:textId="7B373B99" w:rsidR="00C34242" w:rsidRPr="00C34242" w:rsidRDefault="63405120" w:rsidP="0016210D">
      <w:pPr>
        <w:rPr>
          <w:rFonts w:ascii="Times New Roman" w:hAnsi="Times New Roman"/>
          <w:sz w:val="24"/>
        </w:rPr>
      </w:pPr>
      <w:r w:rsidRPr="672799D4">
        <w:rPr>
          <w:rFonts w:ascii="Times New Roman" w:hAnsi="Times New Roman"/>
          <w:sz w:val="24"/>
        </w:rPr>
        <w:t xml:space="preserve">Vaatamata laialdaselt kasutuses olevatele sõeluuringutele </w:t>
      </w:r>
      <w:r w:rsidR="00F30DF7">
        <w:rPr>
          <w:rFonts w:ascii="Times New Roman" w:hAnsi="Times New Roman"/>
          <w:sz w:val="24"/>
        </w:rPr>
        <w:t>ja</w:t>
      </w:r>
      <w:r w:rsidRPr="672799D4">
        <w:rPr>
          <w:rFonts w:ascii="Times New Roman" w:hAnsi="Times New Roman"/>
          <w:sz w:val="24"/>
        </w:rPr>
        <w:t xml:space="preserve"> personaliseeritud raviviisidele on rinnavähk naiste seas endiselt kõige sagedasem kasvajavorm ning peamine kasvajatest tingitud surma põhjus nii ülemaailmselt kui ka Eestis. Praegune sõeluuring arvestab riskitegurina ainult vanust ja naissugu, kuid naiste rinnavähi tekke</w:t>
      </w:r>
      <w:r w:rsidR="00BB09F7">
        <w:rPr>
          <w:rFonts w:ascii="Times New Roman" w:hAnsi="Times New Roman"/>
          <w:sz w:val="24"/>
        </w:rPr>
        <w:t xml:space="preserve"> </w:t>
      </w:r>
      <w:r w:rsidR="00BB09F7" w:rsidRPr="672799D4">
        <w:rPr>
          <w:rFonts w:ascii="Times New Roman" w:hAnsi="Times New Roman"/>
          <w:sz w:val="24"/>
        </w:rPr>
        <w:t>riskid</w:t>
      </w:r>
      <w:r w:rsidRPr="672799D4">
        <w:rPr>
          <w:rFonts w:ascii="Times New Roman" w:hAnsi="Times New Roman"/>
          <w:sz w:val="24"/>
        </w:rPr>
        <w:t xml:space="preserve"> on väga erinevad tulenevalt ka teistest faktoritest, sealjuures geneetilisest eelsoodumusest. Eestis toimub praegu sõeluuring alates 50. eluaastast, kuid viiendik rinnavähi juhte esineb noorematel naistel, kes kunagi </w:t>
      </w:r>
      <w:r w:rsidR="00834C7D" w:rsidRPr="672799D4">
        <w:rPr>
          <w:rFonts w:ascii="Times New Roman" w:hAnsi="Times New Roman"/>
          <w:sz w:val="24"/>
        </w:rPr>
        <w:t xml:space="preserve">sõeluuringuni </w:t>
      </w:r>
      <w:r w:rsidRPr="672799D4">
        <w:rPr>
          <w:rFonts w:ascii="Times New Roman" w:hAnsi="Times New Roman"/>
          <w:sz w:val="24"/>
        </w:rPr>
        <w:t>ei jõuagi</w:t>
      </w:r>
      <w:r w:rsidR="004646D3">
        <w:rPr>
          <w:rFonts w:ascii="Times New Roman" w:hAnsi="Times New Roman"/>
          <w:sz w:val="24"/>
        </w:rPr>
        <w:t>.</w:t>
      </w:r>
      <w:r w:rsidRPr="672799D4">
        <w:rPr>
          <w:rFonts w:ascii="Times New Roman" w:hAnsi="Times New Roman"/>
          <w:sz w:val="24"/>
        </w:rPr>
        <w:t xml:space="preserve"> Samas pole sõeluuringu kasude ja probleemide</w:t>
      </w:r>
      <w:r w:rsidR="2A878033" w:rsidRPr="672799D4">
        <w:rPr>
          <w:rFonts w:ascii="Times New Roman" w:hAnsi="Times New Roman"/>
          <w:sz w:val="24"/>
        </w:rPr>
        <w:t xml:space="preserve"> (kiiritusest tulenev võimalik tervisekahju)</w:t>
      </w:r>
      <w:r w:rsidRPr="672799D4">
        <w:rPr>
          <w:rFonts w:ascii="Times New Roman" w:hAnsi="Times New Roman"/>
          <w:sz w:val="24"/>
        </w:rPr>
        <w:t xml:space="preserve"> </w:t>
      </w:r>
      <w:r w:rsidRPr="672799D4">
        <w:rPr>
          <w:rFonts w:ascii="Times New Roman" w:hAnsi="Times New Roman"/>
          <w:sz w:val="24"/>
        </w:rPr>
        <w:lastRenderedPageBreak/>
        <w:t>tasakaal noorematel naistel piisav, et kaasata sõeluuringusse kõik nooremad naised. Lisaks on see seotud liiga suurte kuludega.</w:t>
      </w:r>
    </w:p>
    <w:p w14:paraId="29C7E70F" w14:textId="0C69384A" w:rsidR="6018E984" w:rsidRDefault="6018E984" w:rsidP="0016210D">
      <w:pPr>
        <w:rPr>
          <w:rFonts w:ascii="Times New Roman" w:hAnsi="Times New Roman"/>
          <w:sz w:val="24"/>
        </w:rPr>
      </w:pPr>
    </w:p>
    <w:p w14:paraId="4044422D" w14:textId="28AC4AC9" w:rsidR="00C34242" w:rsidRPr="00C34242" w:rsidRDefault="30862B8B" w:rsidP="0016210D">
      <w:pPr>
        <w:rPr>
          <w:rFonts w:ascii="Times New Roman" w:hAnsi="Times New Roman"/>
          <w:sz w:val="24"/>
        </w:rPr>
      </w:pPr>
      <w:r w:rsidRPr="75CF7F17">
        <w:rPr>
          <w:rFonts w:ascii="Times New Roman" w:hAnsi="Times New Roman"/>
          <w:sz w:val="24"/>
        </w:rPr>
        <w:t>Euroopa Komisjoni poolt EIT Health kaudu toetatud rahvusvaheline BRIGHT (</w:t>
      </w:r>
      <w:proofErr w:type="spellStart"/>
      <w:r w:rsidRPr="75CF7F17">
        <w:rPr>
          <w:rFonts w:ascii="Times New Roman" w:hAnsi="Times New Roman"/>
          <w:i/>
          <w:iCs/>
          <w:sz w:val="24"/>
        </w:rPr>
        <w:t>Be</w:t>
      </w:r>
      <w:proofErr w:type="spellEnd"/>
      <w:r w:rsidRPr="75CF7F17">
        <w:rPr>
          <w:rFonts w:ascii="Times New Roman" w:hAnsi="Times New Roman"/>
          <w:i/>
          <w:iCs/>
          <w:sz w:val="24"/>
        </w:rPr>
        <w:t xml:space="preserve"> RIGHT </w:t>
      </w:r>
      <w:proofErr w:type="spellStart"/>
      <w:r w:rsidRPr="75CF7F17">
        <w:rPr>
          <w:rFonts w:ascii="Times New Roman" w:hAnsi="Times New Roman"/>
          <w:i/>
          <w:iCs/>
          <w:sz w:val="24"/>
        </w:rPr>
        <w:t>with</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breast</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cancer</w:t>
      </w:r>
      <w:proofErr w:type="spellEnd"/>
      <w:r w:rsidRPr="75CF7F17">
        <w:rPr>
          <w:rFonts w:ascii="Times New Roman" w:hAnsi="Times New Roman"/>
          <w:i/>
          <w:iCs/>
          <w:sz w:val="24"/>
        </w:rPr>
        <w:t xml:space="preserve"> risk </w:t>
      </w:r>
      <w:proofErr w:type="spellStart"/>
      <w:r w:rsidRPr="75CF7F17">
        <w:rPr>
          <w:rFonts w:ascii="Times New Roman" w:hAnsi="Times New Roman"/>
          <w:i/>
          <w:iCs/>
          <w:sz w:val="24"/>
        </w:rPr>
        <w:t>management</w:t>
      </w:r>
      <w:proofErr w:type="spellEnd"/>
      <w:r w:rsidRPr="75CF7F17">
        <w:rPr>
          <w:rFonts w:ascii="Times New Roman" w:hAnsi="Times New Roman"/>
          <w:sz w:val="24"/>
        </w:rPr>
        <w:t>) uuring hindas geneetilistel riskidel põhineva personaliseeritud rinnavähi sõeluuringu teostatavust alla 50-aastaste naiste seas. Selleks kasutati polügeense riskiskoori (PRS) (</w:t>
      </w:r>
      <w:proofErr w:type="spellStart"/>
      <w:r w:rsidRPr="75CF7F17">
        <w:rPr>
          <w:rFonts w:ascii="Times New Roman" w:hAnsi="Times New Roman"/>
          <w:sz w:val="24"/>
        </w:rPr>
        <w:t>AnteBC</w:t>
      </w:r>
      <w:proofErr w:type="spellEnd"/>
      <w:r w:rsidRPr="75CF7F17">
        <w:rPr>
          <w:rFonts w:ascii="Times New Roman" w:hAnsi="Times New Roman"/>
          <w:sz w:val="24"/>
        </w:rPr>
        <w:t xml:space="preserve"> test, tootja: </w:t>
      </w:r>
      <w:proofErr w:type="spellStart"/>
      <w:r w:rsidRPr="75CF7F17">
        <w:rPr>
          <w:rFonts w:ascii="Times New Roman" w:hAnsi="Times New Roman"/>
          <w:sz w:val="24"/>
        </w:rPr>
        <w:t>Antegenes</w:t>
      </w:r>
      <w:proofErr w:type="spellEnd"/>
      <w:r w:rsidRPr="75CF7F17">
        <w:rPr>
          <w:rFonts w:ascii="Times New Roman" w:hAnsi="Times New Roman"/>
          <w:sz w:val="24"/>
        </w:rPr>
        <w:t xml:space="preserve"> OÜ, Eesti) ja perekondliku näidustuse korral lisaks päriliku rinnavähiga seotud monogeensete patogeensete geenivariantide (MPV) testimist tervishoiuasutustes Eestis Tartu Ülikooli Kliinikumi geneetika ja personaalmeditsiini kliinikus. </w:t>
      </w:r>
      <w:r w:rsidR="4650AE09" w:rsidRPr="75CF7F17">
        <w:rPr>
          <w:rFonts w:ascii="Times New Roman" w:hAnsi="Times New Roman"/>
          <w:sz w:val="24"/>
        </w:rPr>
        <w:t>H</w:t>
      </w:r>
      <w:r w:rsidRPr="75CF7F17">
        <w:rPr>
          <w:rFonts w:ascii="Times New Roman" w:hAnsi="Times New Roman"/>
          <w:sz w:val="24"/>
        </w:rPr>
        <w:t>innati nii naiste kui ka meditsiinitöötajate rahulolu teenus</w:t>
      </w:r>
      <w:r w:rsidR="00644FEF">
        <w:rPr>
          <w:rFonts w:ascii="Times New Roman" w:hAnsi="Times New Roman"/>
          <w:sz w:val="24"/>
        </w:rPr>
        <w:t>e</w:t>
      </w:r>
      <w:r w:rsidRPr="75CF7F17">
        <w:rPr>
          <w:rFonts w:ascii="Times New Roman" w:hAnsi="Times New Roman"/>
          <w:sz w:val="24"/>
        </w:rPr>
        <w:t>mudeli</w:t>
      </w:r>
      <w:r w:rsidR="00644FEF">
        <w:rPr>
          <w:rFonts w:ascii="Times New Roman" w:hAnsi="Times New Roman"/>
          <w:sz w:val="24"/>
        </w:rPr>
        <w:t>ga.</w:t>
      </w:r>
      <w:r w:rsidRPr="75CF7F17">
        <w:rPr>
          <w:rFonts w:ascii="Times New Roman" w:hAnsi="Times New Roman"/>
          <w:sz w:val="24"/>
        </w:rPr>
        <w:t xml:space="preserve"> Eesti uuringus osales 799 tervet naist vanuses 35–49. Uudse lahendusena testiti sõeluuringusse kaasamise meetoditena </w:t>
      </w:r>
      <w:r w:rsidR="0015653A" w:rsidRPr="75CF7F17">
        <w:rPr>
          <w:rFonts w:ascii="Times New Roman" w:hAnsi="Times New Roman"/>
          <w:sz w:val="24"/>
        </w:rPr>
        <w:t xml:space="preserve">personaliseeritud sõeluuringuga ühinemist </w:t>
      </w:r>
      <w:r w:rsidRPr="75CF7F17">
        <w:rPr>
          <w:rFonts w:ascii="Times New Roman" w:hAnsi="Times New Roman"/>
          <w:sz w:val="24"/>
        </w:rPr>
        <w:t>veebiportaali teel, apteegis, rinnakabinetis ja perearstikeskuses</w:t>
      </w:r>
      <w:r w:rsidR="00A97050">
        <w:rPr>
          <w:rFonts w:ascii="Times New Roman" w:hAnsi="Times New Roman"/>
          <w:sz w:val="24"/>
        </w:rPr>
        <w:t>.</w:t>
      </w:r>
      <w:r w:rsidRPr="75CF7F17">
        <w:rPr>
          <w:rFonts w:ascii="Times New Roman" w:hAnsi="Times New Roman"/>
          <w:sz w:val="24"/>
        </w:rPr>
        <w:t xml:space="preserve"> Telemeditsiinilahendusena oli võimalik tellida DNA test koju. Kõikidele naistele pakuti soovi korral võimalust saada testijärgset konsultatsiooni.</w:t>
      </w:r>
    </w:p>
    <w:p w14:paraId="48BF54F8" w14:textId="0B8C7E99" w:rsidR="6018E984" w:rsidRDefault="6018E984" w:rsidP="0016210D">
      <w:pPr>
        <w:rPr>
          <w:rFonts w:ascii="Times New Roman" w:hAnsi="Times New Roman"/>
          <w:sz w:val="24"/>
        </w:rPr>
      </w:pPr>
    </w:p>
    <w:p w14:paraId="15AB9CE8" w14:textId="0027C656" w:rsidR="00C34242" w:rsidRPr="00C34242" w:rsidRDefault="30862B8B" w:rsidP="0016210D">
      <w:pPr>
        <w:rPr>
          <w:rFonts w:ascii="Times New Roman" w:hAnsi="Times New Roman"/>
          <w:sz w:val="24"/>
        </w:rPr>
      </w:pPr>
      <w:r w:rsidRPr="75CF7F17">
        <w:rPr>
          <w:rFonts w:ascii="Times New Roman" w:hAnsi="Times New Roman"/>
          <w:sz w:val="24"/>
        </w:rPr>
        <w:t>Eesti uuringu tulemuse</w:t>
      </w:r>
      <w:r w:rsidR="00C60B50">
        <w:rPr>
          <w:rFonts w:ascii="Times New Roman" w:hAnsi="Times New Roman"/>
          <w:sz w:val="24"/>
        </w:rPr>
        <w:t>na</w:t>
      </w:r>
      <w:r w:rsidRPr="75CF7F17">
        <w:rPr>
          <w:rFonts w:ascii="Times New Roman" w:hAnsi="Times New Roman"/>
          <w:sz w:val="24"/>
        </w:rPr>
        <w:t xml:space="preserve"> selgus, et 50-aastaste naiste keskmisega võrreldes </w:t>
      </w:r>
      <w:r w:rsidR="00C60B50">
        <w:rPr>
          <w:rFonts w:ascii="Times New Roman" w:hAnsi="Times New Roman"/>
          <w:sz w:val="24"/>
        </w:rPr>
        <w:t>suurema</w:t>
      </w:r>
      <w:r w:rsidRPr="75CF7F17">
        <w:rPr>
          <w:rFonts w:ascii="Times New Roman" w:hAnsi="Times New Roman"/>
          <w:sz w:val="24"/>
        </w:rPr>
        <w:t xml:space="preserve"> vähiriski tõttu peaksid 124 naist (</w:t>
      </w:r>
      <w:r w:rsidRPr="00C60391">
        <w:rPr>
          <w:rFonts w:ascii="Times New Roman" w:hAnsi="Times New Roman"/>
          <w:sz w:val="24"/>
        </w:rPr>
        <w:t>15</w:t>
      </w:r>
      <w:r w:rsidR="00F64890" w:rsidRPr="00C60391">
        <w:rPr>
          <w:rFonts w:ascii="Times New Roman" w:hAnsi="Times New Roman"/>
          <w:sz w:val="24"/>
        </w:rPr>
        <w:t>,</w:t>
      </w:r>
      <w:r w:rsidRPr="00C60391">
        <w:rPr>
          <w:rFonts w:ascii="Times New Roman" w:hAnsi="Times New Roman"/>
          <w:sz w:val="24"/>
        </w:rPr>
        <w:t>5%</w:t>
      </w:r>
      <w:r w:rsidRPr="00A97050">
        <w:rPr>
          <w:rFonts w:ascii="Times New Roman" w:hAnsi="Times New Roman"/>
          <w:sz w:val="24"/>
        </w:rPr>
        <w:t>)</w:t>
      </w:r>
      <w:r w:rsidRPr="75CF7F17">
        <w:rPr>
          <w:rFonts w:ascii="Times New Roman" w:hAnsi="Times New Roman"/>
          <w:sz w:val="24"/>
        </w:rPr>
        <w:t xml:space="preserve"> alustama rinnavähi sõeluuringuga kohe ning lisaks 183 naist (</w:t>
      </w:r>
      <w:r w:rsidRPr="00C60391">
        <w:rPr>
          <w:rFonts w:ascii="Times New Roman" w:hAnsi="Times New Roman"/>
          <w:sz w:val="24"/>
        </w:rPr>
        <w:t>22</w:t>
      </w:r>
      <w:r w:rsidR="00F64890" w:rsidRPr="00C60391">
        <w:rPr>
          <w:rFonts w:ascii="Times New Roman" w:hAnsi="Times New Roman"/>
          <w:sz w:val="24"/>
        </w:rPr>
        <w:t>,</w:t>
      </w:r>
      <w:r w:rsidRPr="00C60391">
        <w:rPr>
          <w:rFonts w:ascii="Times New Roman" w:hAnsi="Times New Roman"/>
          <w:sz w:val="24"/>
        </w:rPr>
        <w:t>9%</w:t>
      </w:r>
      <w:r w:rsidRPr="75CF7F17">
        <w:rPr>
          <w:rFonts w:ascii="Times New Roman" w:hAnsi="Times New Roman"/>
          <w:sz w:val="24"/>
        </w:rPr>
        <w:t>) järgnevatel aastatel, kuid enne 50-aastaseks saamist. Naiste hulgas, kes alustasid sõeluuringuga kohe</w:t>
      </w:r>
      <w:r w:rsidR="00916374">
        <w:rPr>
          <w:rFonts w:ascii="Times New Roman" w:hAnsi="Times New Roman"/>
          <w:sz w:val="24"/>
        </w:rPr>
        <w:t>,</w:t>
      </w:r>
      <w:r w:rsidRPr="75CF7F17">
        <w:rPr>
          <w:rFonts w:ascii="Times New Roman" w:hAnsi="Times New Roman"/>
          <w:sz w:val="24"/>
        </w:rPr>
        <w:t xml:space="preserve"> diagnoositi 14 (11,3%) healoomulist kasvajat, </w:t>
      </w:r>
      <w:r w:rsidR="00861352">
        <w:rPr>
          <w:rFonts w:ascii="Times New Roman" w:hAnsi="Times New Roman"/>
          <w:sz w:val="24"/>
        </w:rPr>
        <w:t>üks</w:t>
      </w:r>
      <w:r w:rsidRPr="75CF7F17">
        <w:rPr>
          <w:rFonts w:ascii="Times New Roman" w:hAnsi="Times New Roman"/>
          <w:sz w:val="24"/>
        </w:rPr>
        <w:t xml:space="preserve"> (0,8%) vähieelne seisund </w:t>
      </w:r>
      <w:r w:rsidR="00861352">
        <w:rPr>
          <w:rFonts w:ascii="Times New Roman" w:hAnsi="Times New Roman"/>
          <w:sz w:val="24"/>
        </w:rPr>
        <w:t>ja üks</w:t>
      </w:r>
      <w:r w:rsidRPr="75CF7F17">
        <w:rPr>
          <w:rFonts w:ascii="Times New Roman" w:hAnsi="Times New Roman"/>
          <w:sz w:val="24"/>
        </w:rPr>
        <w:t xml:space="preserve"> (0,8%) varane rinnavähk. Päriliku rinnavähi täiendava uuringu tulemusena leiti </w:t>
      </w:r>
      <w:r w:rsidR="00861352">
        <w:rPr>
          <w:rFonts w:ascii="Times New Roman" w:hAnsi="Times New Roman"/>
          <w:sz w:val="24"/>
        </w:rPr>
        <w:t>neljal </w:t>
      </w:r>
      <w:r w:rsidRPr="75CF7F17">
        <w:rPr>
          <w:rFonts w:ascii="Times New Roman" w:hAnsi="Times New Roman"/>
          <w:sz w:val="24"/>
        </w:rPr>
        <w:t xml:space="preserve">naisel (4,4%) </w:t>
      </w:r>
      <w:proofErr w:type="spellStart"/>
      <w:r w:rsidRPr="75CF7F17">
        <w:rPr>
          <w:rFonts w:ascii="Times New Roman" w:hAnsi="Times New Roman"/>
          <w:sz w:val="24"/>
        </w:rPr>
        <w:t>haigusseoselise</w:t>
      </w:r>
      <w:proofErr w:type="spellEnd"/>
      <w:r w:rsidRPr="75CF7F17">
        <w:rPr>
          <w:rFonts w:ascii="Times New Roman" w:hAnsi="Times New Roman"/>
          <w:sz w:val="24"/>
        </w:rPr>
        <w:t xml:space="preserve"> geenivariandi kandlus. Need osalejad said personaliseeritud rinnavähi ennetuse soovituse vastavalt MPV leidudele.</w:t>
      </w:r>
    </w:p>
    <w:p w14:paraId="603FEE4C" w14:textId="597CE9C9" w:rsidR="6018E984" w:rsidRDefault="6018E984" w:rsidP="0016210D">
      <w:pPr>
        <w:rPr>
          <w:rFonts w:ascii="Times New Roman" w:hAnsi="Times New Roman"/>
          <w:sz w:val="24"/>
        </w:rPr>
      </w:pPr>
    </w:p>
    <w:p w14:paraId="73AF1A9D" w14:textId="28A6BF80" w:rsidR="00C34242" w:rsidRPr="00C34242" w:rsidRDefault="06D38A73" w:rsidP="0016210D">
      <w:pPr>
        <w:rPr>
          <w:rFonts w:ascii="Times New Roman" w:hAnsi="Times New Roman"/>
          <w:sz w:val="24"/>
        </w:rPr>
      </w:pPr>
      <w:r w:rsidRPr="0DA75C41">
        <w:rPr>
          <w:rFonts w:ascii="Times New Roman" w:hAnsi="Times New Roman"/>
          <w:sz w:val="24"/>
        </w:rPr>
        <w:t xml:space="preserve">Naiste tagasiside kohaselt oli uuringus antud info valdavalt piisav </w:t>
      </w:r>
      <w:r w:rsidR="00FD66FC">
        <w:rPr>
          <w:rFonts w:ascii="Times New Roman" w:hAnsi="Times New Roman"/>
          <w:sz w:val="24"/>
        </w:rPr>
        <w:t>ja</w:t>
      </w:r>
      <w:r w:rsidRPr="0DA75C41">
        <w:rPr>
          <w:rFonts w:ascii="Times New Roman" w:hAnsi="Times New Roman"/>
          <w:sz w:val="24"/>
        </w:rPr>
        <w:t xml:space="preserve"> arusaadav. PRS testitulemused olid arusaadavad, huvitavad, informatiivsed </w:t>
      </w:r>
      <w:r w:rsidR="00E50C5C">
        <w:rPr>
          <w:rFonts w:ascii="Times New Roman" w:hAnsi="Times New Roman"/>
          <w:sz w:val="24"/>
        </w:rPr>
        <w:t>ja</w:t>
      </w:r>
      <w:r w:rsidRPr="0DA75C41">
        <w:rPr>
          <w:rFonts w:ascii="Times New Roman" w:hAnsi="Times New Roman"/>
          <w:sz w:val="24"/>
        </w:rPr>
        <w:t xml:space="preserve"> väärtuslikud. Testitulemuse </w:t>
      </w:r>
      <w:r w:rsidR="00180B99">
        <w:rPr>
          <w:rFonts w:ascii="Times New Roman" w:hAnsi="Times New Roman"/>
          <w:sz w:val="24"/>
        </w:rPr>
        <w:t>saamise järel</w:t>
      </w:r>
      <w:r w:rsidRPr="0DA75C41">
        <w:rPr>
          <w:rFonts w:ascii="Times New Roman" w:hAnsi="Times New Roman"/>
          <w:sz w:val="24"/>
        </w:rPr>
        <w:t xml:space="preserve"> olid </w:t>
      </w:r>
      <w:r w:rsidR="33BCFA12" w:rsidRPr="0DA75C41">
        <w:rPr>
          <w:rFonts w:ascii="Times New Roman" w:hAnsi="Times New Roman"/>
          <w:sz w:val="24"/>
        </w:rPr>
        <w:t>uuringus osalejad</w:t>
      </w:r>
      <w:r w:rsidRPr="0DA75C41">
        <w:rPr>
          <w:rFonts w:ascii="Times New Roman" w:hAnsi="Times New Roman"/>
          <w:sz w:val="24"/>
        </w:rPr>
        <w:t xml:space="preserve"> rahulikud ning tundsid rahulolu.</w:t>
      </w:r>
      <w:r w:rsidRPr="0DA75C41">
        <w:rPr>
          <w:rFonts w:ascii="Times New Roman" w:hAnsi="Times New Roman"/>
          <w:color w:val="FF0000"/>
          <w:sz w:val="24"/>
        </w:rPr>
        <w:t xml:space="preserve"> </w:t>
      </w:r>
      <w:r w:rsidRPr="0DA75C41">
        <w:rPr>
          <w:rFonts w:ascii="Times New Roman" w:hAnsi="Times New Roman"/>
          <w:sz w:val="24"/>
        </w:rPr>
        <w:t>95,3% naistest hindasid, et nad tulevad toime teadmisega oma geneetiliste riskide kohta. 99,6% naistest olid rahul, et nad uuringus osalesid</w:t>
      </w:r>
      <w:r w:rsidR="00687680">
        <w:rPr>
          <w:rFonts w:ascii="Times New Roman" w:hAnsi="Times New Roman"/>
          <w:sz w:val="24"/>
        </w:rPr>
        <w:t xml:space="preserve"> ja</w:t>
      </w:r>
      <w:r w:rsidRPr="0DA75C41">
        <w:rPr>
          <w:rFonts w:ascii="Times New Roman" w:hAnsi="Times New Roman"/>
          <w:sz w:val="24"/>
        </w:rPr>
        <w:t xml:space="preserve"> 93% telemeditsiini lahenduse kasutajatest olid sellega rahul.</w:t>
      </w:r>
    </w:p>
    <w:p w14:paraId="346836A2" w14:textId="2ED307B6" w:rsidR="6018E984" w:rsidRDefault="6018E984" w:rsidP="0016210D">
      <w:pPr>
        <w:rPr>
          <w:rFonts w:ascii="Times New Roman" w:hAnsi="Times New Roman"/>
          <w:sz w:val="24"/>
        </w:rPr>
      </w:pPr>
    </w:p>
    <w:p w14:paraId="1F9CEAEE" w14:textId="61F87E6A" w:rsidR="00C34242" w:rsidRPr="00C34242" w:rsidRDefault="30862B8B" w:rsidP="0016210D">
      <w:pPr>
        <w:rPr>
          <w:rFonts w:ascii="Times New Roman" w:hAnsi="Times New Roman"/>
          <w:sz w:val="24"/>
        </w:rPr>
      </w:pPr>
      <w:r w:rsidRPr="75CF7F17">
        <w:rPr>
          <w:rFonts w:ascii="Times New Roman" w:hAnsi="Times New Roman"/>
          <w:sz w:val="24"/>
        </w:rPr>
        <w:t xml:space="preserve">Paralleelselt hinnati </w:t>
      </w:r>
      <w:r w:rsidR="00A246FE">
        <w:rPr>
          <w:rFonts w:ascii="Times New Roman" w:hAnsi="Times New Roman"/>
          <w:sz w:val="24"/>
        </w:rPr>
        <w:t>nimetatud</w:t>
      </w:r>
      <w:r w:rsidRPr="00A246FE">
        <w:rPr>
          <w:rFonts w:ascii="Times New Roman" w:hAnsi="Times New Roman"/>
          <w:sz w:val="24"/>
        </w:rPr>
        <w:t xml:space="preserve"> lähenemis</w:t>
      </w:r>
      <w:r w:rsidR="00C41E96">
        <w:rPr>
          <w:rFonts w:ascii="Times New Roman" w:hAnsi="Times New Roman"/>
          <w:sz w:val="24"/>
        </w:rPr>
        <w:t>viisi</w:t>
      </w:r>
      <w:r w:rsidRPr="75CF7F17">
        <w:rPr>
          <w:rFonts w:ascii="Times New Roman" w:hAnsi="Times New Roman"/>
          <w:sz w:val="24"/>
        </w:rPr>
        <w:t xml:space="preserve"> kliinilist kasu ja kulutõhusust kulutõhususanalüüsiga. Analüüs näitas, et PRS</w:t>
      </w:r>
      <w:r w:rsidR="00E046C3">
        <w:rPr>
          <w:rFonts w:ascii="Times New Roman" w:hAnsi="Times New Roman"/>
          <w:sz w:val="24"/>
        </w:rPr>
        <w:t>-</w:t>
      </w:r>
      <w:proofErr w:type="spellStart"/>
      <w:r w:rsidR="49AF3D22" w:rsidRPr="75CF7F17">
        <w:rPr>
          <w:rFonts w:ascii="Times New Roman" w:hAnsi="Times New Roman"/>
          <w:sz w:val="24"/>
        </w:rPr>
        <w:t>il</w:t>
      </w:r>
      <w:proofErr w:type="spellEnd"/>
      <w:r w:rsidRPr="75CF7F17">
        <w:rPr>
          <w:rFonts w:ascii="Times New Roman" w:hAnsi="Times New Roman"/>
          <w:sz w:val="24"/>
        </w:rPr>
        <w:t xml:space="preserve"> põhineva mudeli rakendamine aitab vältida 15 rinnavähi surma 10 000 personaliseeritud riskipõhisesse sõeluuringusse kaasatud naise kohta kulutõhusal moel.</w:t>
      </w:r>
    </w:p>
    <w:p w14:paraId="24FD5934" w14:textId="34DED893" w:rsidR="6018E984" w:rsidRDefault="6018E984" w:rsidP="0016210D">
      <w:pPr>
        <w:rPr>
          <w:rFonts w:ascii="Times New Roman" w:hAnsi="Times New Roman"/>
          <w:sz w:val="24"/>
        </w:rPr>
      </w:pPr>
    </w:p>
    <w:p w14:paraId="6B1045A6" w14:textId="1F201AA1" w:rsidR="00C34242" w:rsidRPr="00C34242" w:rsidRDefault="5D8B3630" w:rsidP="0016210D">
      <w:pPr>
        <w:rPr>
          <w:rFonts w:ascii="Times New Roman" w:hAnsi="Times New Roman"/>
          <w:sz w:val="24"/>
        </w:rPr>
      </w:pPr>
      <w:r w:rsidRPr="01E08069">
        <w:rPr>
          <w:rFonts w:ascii="Times New Roman" w:hAnsi="Times New Roman"/>
          <w:sz w:val="24"/>
        </w:rPr>
        <w:t>Kokkuvõtvalt, BRIGHT projekti Eesti kliinilise haru tulemused demonstreerisid, et geneetilistel riskidel põhinev personaliseeritud rinnavähi sõeluuring on te</w:t>
      </w:r>
      <w:r w:rsidR="739BDCBF" w:rsidRPr="01E08069">
        <w:rPr>
          <w:rFonts w:ascii="Times New Roman" w:hAnsi="Times New Roman"/>
          <w:sz w:val="24"/>
        </w:rPr>
        <w:t>htav</w:t>
      </w:r>
      <w:r w:rsidRPr="01E08069">
        <w:rPr>
          <w:rFonts w:ascii="Times New Roman" w:hAnsi="Times New Roman"/>
          <w:sz w:val="24"/>
        </w:rPr>
        <w:t xml:space="preserve"> ja aktsepteeritav nii naiste kui ka meditsiinitöötajate vaatest. Lisaks on väljapakutud teenus</w:t>
      </w:r>
      <w:r w:rsidR="3D4B3D38" w:rsidRPr="01E08069">
        <w:rPr>
          <w:rFonts w:ascii="Times New Roman" w:hAnsi="Times New Roman"/>
          <w:sz w:val="24"/>
        </w:rPr>
        <w:t>e</w:t>
      </w:r>
      <w:r w:rsidRPr="01E08069">
        <w:rPr>
          <w:rFonts w:ascii="Times New Roman" w:hAnsi="Times New Roman"/>
          <w:sz w:val="24"/>
        </w:rPr>
        <w:t xml:space="preserve">mudel kulutõhus. </w:t>
      </w:r>
      <w:r w:rsidR="3D4B3D38" w:rsidRPr="01E08069">
        <w:rPr>
          <w:rFonts w:ascii="Times New Roman" w:hAnsi="Times New Roman"/>
          <w:sz w:val="24"/>
        </w:rPr>
        <w:t>Nimetatud</w:t>
      </w:r>
      <w:r w:rsidRPr="01E08069">
        <w:rPr>
          <w:rFonts w:ascii="Times New Roman" w:hAnsi="Times New Roman"/>
          <w:sz w:val="24"/>
        </w:rPr>
        <w:t xml:space="preserve"> uuringu kogemusel on soovitatav integreerida sõeluuringu teenus</w:t>
      </w:r>
      <w:r w:rsidR="3D4B3D38" w:rsidRPr="01E08069">
        <w:rPr>
          <w:rFonts w:ascii="Times New Roman" w:hAnsi="Times New Roman"/>
          <w:sz w:val="24"/>
        </w:rPr>
        <w:t>e</w:t>
      </w:r>
      <w:r w:rsidRPr="01E08069">
        <w:rPr>
          <w:rFonts w:ascii="Times New Roman" w:hAnsi="Times New Roman"/>
          <w:sz w:val="24"/>
        </w:rPr>
        <w:t xml:space="preserve">mudelisse telemeditsiini lahendusi nii kaasamise kui ka DNA testi võtmise </w:t>
      </w:r>
      <w:r w:rsidR="275BFB1D" w:rsidRPr="01E08069">
        <w:rPr>
          <w:rFonts w:ascii="Times New Roman" w:hAnsi="Times New Roman"/>
          <w:sz w:val="24"/>
        </w:rPr>
        <w:t>puhul</w:t>
      </w:r>
      <w:r w:rsidRPr="01E08069">
        <w:rPr>
          <w:rFonts w:ascii="Times New Roman" w:hAnsi="Times New Roman"/>
          <w:sz w:val="24"/>
        </w:rPr>
        <w:t xml:space="preserve">. Selline lahendus teeb rinnavähi sõeluuringu kättesaadavamaks </w:t>
      </w:r>
      <w:r w:rsidR="275BFB1D" w:rsidRPr="01E08069">
        <w:rPr>
          <w:rFonts w:ascii="Times New Roman" w:hAnsi="Times New Roman"/>
          <w:sz w:val="24"/>
        </w:rPr>
        <w:t>ja</w:t>
      </w:r>
      <w:r w:rsidRPr="01E08069">
        <w:rPr>
          <w:rFonts w:ascii="Times New Roman" w:hAnsi="Times New Roman"/>
          <w:sz w:val="24"/>
        </w:rPr>
        <w:t xml:space="preserve"> kulu-efektiivsemaks, mistõttu paraneb ka rinnavähi ennetus ja varajane avastamine.</w:t>
      </w:r>
      <w:r w:rsidR="06D38A73" w:rsidRPr="01E08069">
        <w:rPr>
          <w:rStyle w:val="Allmrkuseviide"/>
          <w:rFonts w:ascii="Times New Roman" w:hAnsi="Times New Roman"/>
          <w:sz w:val="24"/>
        </w:rPr>
        <w:footnoteReference w:id="191"/>
      </w:r>
      <w:r w:rsidR="00467C1F">
        <w:rPr>
          <w:rFonts w:ascii="Times New Roman" w:hAnsi="Times New Roman"/>
          <w:sz w:val="24"/>
        </w:rPr>
        <w:t xml:space="preserve"> </w:t>
      </w:r>
      <w:r w:rsidR="30862B8B" w:rsidRPr="75CF7F17">
        <w:rPr>
          <w:rFonts w:ascii="Times New Roman" w:hAnsi="Times New Roman"/>
          <w:sz w:val="24"/>
        </w:rPr>
        <w:t>BRIGHT projekti Eesti haru tulemused avaldat</w:t>
      </w:r>
      <w:r w:rsidR="004C547F">
        <w:rPr>
          <w:rFonts w:ascii="Times New Roman" w:hAnsi="Times New Roman"/>
          <w:sz w:val="24"/>
        </w:rPr>
        <w:t>i</w:t>
      </w:r>
      <w:r w:rsidR="30862B8B" w:rsidRPr="75CF7F17">
        <w:rPr>
          <w:rFonts w:ascii="Times New Roman" w:hAnsi="Times New Roman"/>
          <w:sz w:val="24"/>
        </w:rPr>
        <w:t xml:space="preserve"> Euroopa </w:t>
      </w:r>
      <w:proofErr w:type="spellStart"/>
      <w:r w:rsidR="30862B8B" w:rsidRPr="75CF7F17">
        <w:rPr>
          <w:rFonts w:ascii="Times New Roman" w:hAnsi="Times New Roman"/>
          <w:sz w:val="24"/>
        </w:rPr>
        <w:t>Inimgeneetika</w:t>
      </w:r>
      <w:proofErr w:type="spellEnd"/>
      <w:r w:rsidR="30862B8B" w:rsidRPr="75CF7F17">
        <w:rPr>
          <w:rFonts w:ascii="Times New Roman" w:hAnsi="Times New Roman"/>
          <w:sz w:val="24"/>
        </w:rPr>
        <w:t xml:space="preserve"> Ühingu aastakonverentsil juunis 2024 Berliinis.</w:t>
      </w:r>
    </w:p>
    <w:p w14:paraId="55343D82" w14:textId="1A2073EC" w:rsidR="6018E984" w:rsidRDefault="6018E984" w:rsidP="0016210D">
      <w:pPr>
        <w:rPr>
          <w:rFonts w:ascii="Times New Roman" w:hAnsi="Times New Roman"/>
          <w:sz w:val="24"/>
        </w:rPr>
      </w:pPr>
    </w:p>
    <w:p w14:paraId="6A4CEB10" w14:textId="789DE0B2" w:rsidR="00C34242" w:rsidRDefault="00C34242" w:rsidP="0016210D">
      <w:pPr>
        <w:rPr>
          <w:rFonts w:ascii="Times New Roman" w:hAnsi="Times New Roman"/>
          <w:sz w:val="24"/>
        </w:rPr>
      </w:pPr>
      <w:r w:rsidRPr="00C34242">
        <w:rPr>
          <w:rFonts w:ascii="Times New Roman" w:hAnsi="Times New Roman"/>
          <w:sz w:val="24"/>
        </w:rPr>
        <w:t>Paralleelselt on BRIGHT projekti kliinilised harud käigus Rootsis ja Portugalis</w:t>
      </w:r>
      <w:r w:rsidR="00066F34">
        <w:rPr>
          <w:rFonts w:ascii="Times New Roman" w:hAnsi="Times New Roman"/>
          <w:sz w:val="24"/>
        </w:rPr>
        <w:t>. M</w:t>
      </w:r>
      <w:r w:rsidRPr="00C34242">
        <w:rPr>
          <w:rFonts w:ascii="Times New Roman" w:hAnsi="Times New Roman"/>
          <w:sz w:val="24"/>
        </w:rPr>
        <w:t>õlemas riigis on uuringusse kaasatud 800 naist ning te</w:t>
      </w:r>
      <w:r w:rsidR="00205AD2">
        <w:rPr>
          <w:rFonts w:ascii="Times New Roman" w:hAnsi="Times New Roman"/>
          <w:sz w:val="24"/>
        </w:rPr>
        <w:t>hakse</w:t>
      </w:r>
      <w:r w:rsidRPr="00C34242">
        <w:rPr>
          <w:rFonts w:ascii="Times New Roman" w:hAnsi="Times New Roman"/>
          <w:sz w:val="24"/>
        </w:rPr>
        <w:t xml:space="preserve"> riskipõhise sõeluuringu mudeli analüüs koos kliinilise kasu ja kulutõhususe hindamisega</w:t>
      </w:r>
      <w:r w:rsidR="008070BC">
        <w:rPr>
          <w:rFonts w:ascii="Times New Roman" w:hAnsi="Times New Roman"/>
          <w:sz w:val="24"/>
        </w:rPr>
        <w:t>, et hinnata</w:t>
      </w:r>
      <w:r w:rsidR="002E57AA">
        <w:rPr>
          <w:rFonts w:ascii="Times New Roman" w:hAnsi="Times New Roman"/>
          <w:sz w:val="24"/>
        </w:rPr>
        <w:t xml:space="preserve"> nimetatud riikides selle</w:t>
      </w:r>
      <w:r w:rsidRPr="00C34242">
        <w:rPr>
          <w:rFonts w:ascii="Times New Roman" w:hAnsi="Times New Roman"/>
          <w:sz w:val="24"/>
        </w:rPr>
        <w:t xml:space="preserve"> meetodi rakendamis</w:t>
      </w:r>
      <w:r w:rsidR="002E57AA">
        <w:rPr>
          <w:rFonts w:ascii="Times New Roman" w:hAnsi="Times New Roman"/>
          <w:sz w:val="24"/>
        </w:rPr>
        <w:t>t</w:t>
      </w:r>
      <w:r w:rsidRPr="00C34242">
        <w:rPr>
          <w:rFonts w:ascii="Times New Roman" w:hAnsi="Times New Roman"/>
          <w:sz w:val="24"/>
        </w:rPr>
        <w:t xml:space="preserve"> rinnavähi sõeluuringutes</w:t>
      </w:r>
      <w:r w:rsidR="002E57AA">
        <w:rPr>
          <w:rFonts w:ascii="Times New Roman" w:hAnsi="Times New Roman"/>
          <w:sz w:val="24"/>
        </w:rPr>
        <w:t>.</w:t>
      </w:r>
    </w:p>
    <w:p w14:paraId="2083E343" w14:textId="77777777" w:rsidR="002A2EF5" w:rsidRDefault="002A2EF5" w:rsidP="0016210D">
      <w:pPr>
        <w:rPr>
          <w:rFonts w:ascii="Times New Roman" w:hAnsi="Times New Roman"/>
          <w:sz w:val="24"/>
        </w:rPr>
      </w:pPr>
    </w:p>
    <w:p w14:paraId="684D3EB6" w14:textId="14C8F31B" w:rsidR="002A2EF5" w:rsidRPr="00C34242" w:rsidRDefault="774F2C41" w:rsidP="0016210D">
      <w:pPr>
        <w:rPr>
          <w:rFonts w:ascii="Times New Roman" w:hAnsi="Times New Roman"/>
          <w:sz w:val="24"/>
        </w:rPr>
      </w:pPr>
      <w:r w:rsidRPr="01E08069">
        <w:rPr>
          <w:rFonts w:ascii="Times New Roman" w:hAnsi="Times New Roman"/>
          <w:sz w:val="24"/>
        </w:rPr>
        <w:lastRenderedPageBreak/>
        <w:t>Samuti on</w:t>
      </w:r>
      <w:r w:rsidR="16880D32" w:rsidRPr="01E08069">
        <w:rPr>
          <w:rFonts w:ascii="Times New Roman" w:hAnsi="Times New Roman"/>
          <w:sz w:val="24"/>
        </w:rPr>
        <w:t xml:space="preserve"> kulutõhusust hinnatud mitme riigi praktika</w:t>
      </w:r>
      <w:r w:rsidR="4BC0D9E7" w:rsidRPr="01E08069">
        <w:rPr>
          <w:rFonts w:ascii="Times New Roman" w:hAnsi="Times New Roman"/>
          <w:sz w:val="24"/>
        </w:rPr>
        <w:t xml:space="preserve">le tuginedes ja leitud, et </w:t>
      </w:r>
      <w:r w:rsidR="22DF615B" w:rsidRPr="01E08069">
        <w:rPr>
          <w:rFonts w:ascii="Times New Roman" w:hAnsi="Times New Roman"/>
          <w:sz w:val="24"/>
        </w:rPr>
        <w:t xml:space="preserve">rinna- ja munasarjavähi ning </w:t>
      </w:r>
      <w:proofErr w:type="spellStart"/>
      <w:r w:rsidR="22DF615B" w:rsidRPr="01E08069">
        <w:rPr>
          <w:rFonts w:ascii="Times New Roman" w:hAnsi="Times New Roman"/>
          <w:sz w:val="24"/>
        </w:rPr>
        <w:t>kolorektaal</w:t>
      </w:r>
      <w:proofErr w:type="spellEnd"/>
      <w:r w:rsidR="22DF615B" w:rsidRPr="01E08069">
        <w:rPr>
          <w:rFonts w:ascii="Times New Roman" w:hAnsi="Times New Roman"/>
          <w:sz w:val="24"/>
        </w:rPr>
        <w:t>- ja endomeetriumivähi (Lynchi sündroomi) ennetamisel ja varajasel avastamisel</w:t>
      </w:r>
      <w:r w:rsidR="45AC8C1E" w:rsidRPr="01E08069">
        <w:rPr>
          <w:rFonts w:ascii="Times New Roman" w:hAnsi="Times New Roman"/>
          <w:sz w:val="24"/>
        </w:rPr>
        <w:t xml:space="preserve"> võib varast avastamist, ennetust ja sekkumist lugeda kulutõhusaks.</w:t>
      </w:r>
      <w:r w:rsidR="00952F12" w:rsidRPr="01E08069">
        <w:rPr>
          <w:rStyle w:val="Allmrkuseviide"/>
          <w:rFonts w:ascii="Times New Roman" w:hAnsi="Times New Roman"/>
          <w:sz w:val="24"/>
        </w:rPr>
        <w:footnoteReference w:id="192"/>
      </w:r>
    </w:p>
    <w:p w14:paraId="22C3E2E4" w14:textId="77777777" w:rsidR="00C34242" w:rsidRPr="00ED3690" w:rsidRDefault="00C34242" w:rsidP="0016210D">
      <w:pPr>
        <w:rPr>
          <w:rFonts w:ascii="Times New Roman" w:hAnsi="Times New Roman"/>
          <w:sz w:val="24"/>
        </w:rPr>
      </w:pPr>
    </w:p>
    <w:p w14:paraId="4CD1DC24" w14:textId="77777777" w:rsidR="00ED3690" w:rsidRPr="00ED3690" w:rsidRDefault="188E4A94" w:rsidP="00721EB3">
      <w:pPr>
        <w:numPr>
          <w:ilvl w:val="0"/>
          <w:numId w:val="11"/>
        </w:numPr>
        <w:tabs>
          <w:tab w:val="num" w:pos="360"/>
        </w:tabs>
        <w:ind w:left="357" w:hanging="357"/>
        <w:rPr>
          <w:rFonts w:ascii="Times New Roman" w:hAnsi="Times New Roman"/>
          <w:b/>
          <w:bCs/>
          <w:sz w:val="24"/>
        </w:rPr>
      </w:pPr>
      <w:r w:rsidRPr="3BFCAE6E">
        <w:rPr>
          <w:rFonts w:ascii="Times New Roman" w:hAnsi="Times New Roman"/>
          <w:b/>
          <w:bCs/>
          <w:sz w:val="24"/>
        </w:rPr>
        <w:t>Sobivusdiagnostikateenused</w:t>
      </w:r>
    </w:p>
    <w:p w14:paraId="68F09C2B" w14:textId="651C4E46" w:rsidR="3BFCAE6E" w:rsidRDefault="3BFCAE6E" w:rsidP="0016210D">
      <w:pPr>
        <w:tabs>
          <w:tab w:val="num" w:pos="360"/>
        </w:tabs>
        <w:ind w:left="720"/>
        <w:rPr>
          <w:rFonts w:ascii="Times New Roman" w:hAnsi="Times New Roman"/>
          <w:b/>
          <w:bCs/>
          <w:sz w:val="24"/>
        </w:rPr>
      </w:pPr>
    </w:p>
    <w:p w14:paraId="29F72334" w14:textId="12F1657F" w:rsidR="00ED3690" w:rsidRPr="00ED3690" w:rsidRDefault="13D81360" w:rsidP="0016210D">
      <w:pPr>
        <w:rPr>
          <w:rFonts w:ascii="Times New Roman" w:hAnsi="Times New Roman"/>
          <w:sz w:val="24"/>
        </w:rPr>
      </w:pPr>
      <w:r w:rsidRPr="01E08069">
        <w:rPr>
          <w:rFonts w:ascii="Times New Roman" w:hAnsi="Times New Roman"/>
          <w:sz w:val="24"/>
        </w:rPr>
        <w:t>Sobivusdiagnostikaseadme all mõistetakse kehtiva EL</w:t>
      </w:r>
      <w:r w:rsidR="223AEEA6" w:rsidRPr="01E08069">
        <w:rPr>
          <w:rFonts w:ascii="Times New Roman" w:hAnsi="Times New Roman"/>
          <w:sz w:val="24"/>
        </w:rPr>
        <w:t>i</w:t>
      </w:r>
      <w:r w:rsidRPr="01E08069">
        <w:rPr>
          <w:rFonts w:ascii="Times New Roman" w:hAnsi="Times New Roman"/>
          <w:sz w:val="24"/>
        </w:rPr>
        <w:t xml:space="preserve"> määruse 2017/746 </w:t>
      </w:r>
      <w:r w:rsidRPr="30F48F10">
        <w:rPr>
          <w:rFonts w:ascii="Times New Roman" w:hAnsi="Times New Roman"/>
          <w:i/>
          <w:iCs/>
          <w:sz w:val="24"/>
        </w:rPr>
        <w:t xml:space="preserve">in </w:t>
      </w:r>
      <w:proofErr w:type="spellStart"/>
      <w:r w:rsidRPr="30F48F10">
        <w:rPr>
          <w:rFonts w:ascii="Times New Roman" w:hAnsi="Times New Roman"/>
          <w:i/>
          <w:iCs/>
          <w:sz w:val="24"/>
        </w:rPr>
        <w:t>vitro</w:t>
      </w:r>
      <w:proofErr w:type="spellEnd"/>
      <w:r w:rsidRPr="01E08069">
        <w:rPr>
          <w:rFonts w:ascii="Times New Roman" w:hAnsi="Times New Roman"/>
          <w:sz w:val="24"/>
        </w:rPr>
        <w:t xml:space="preserve"> diagnostikaseadmete kohta (IVDR)</w:t>
      </w:r>
      <w:r w:rsidR="00ED3690" w:rsidRPr="01E08069">
        <w:rPr>
          <w:rFonts w:ascii="Times New Roman" w:hAnsi="Times New Roman"/>
          <w:sz w:val="24"/>
          <w:vertAlign w:val="superscript"/>
        </w:rPr>
        <w:footnoteReference w:id="193"/>
      </w:r>
      <w:r w:rsidRPr="01E08069">
        <w:rPr>
          <w:rFonts w:ascii="Times New Roman" w:hAnsi="Times New Roman"/>
          <w:sz w:val="24"/>
        </w:rPr>
        <w:t xml:space="preserve"> tähenduses seadet, mis on oluline asjaomase ravimi ohutuks ja tõhusaks kasutamiseks, et:</w:t>
      </w:r>
    </w:p>
    <w:p w14:paraId="090E385E" w14:textId="77777777" w:rsidR="00ED3690" w:rsidRPr="00ED3690" w:rsidRDefault="00ED3690" w:rsidP="0016210D">
      <w:pPr>
        <w:rPr>
          <w:rFonts w:ascii="Times New Roman" w:hAnsi="Times New Roman"/>
          <w:sz w:val="24"/>
        </w:rPr>
      </w:pPr>
    </w:p>
    <w:p w14:paraId="019523A7" w14:textId="77777777" w:rsidR="00ED3690" w:rsidRPr="00ED3690" w:rsidRDefault="00ED3690" w:rsidP="0016210D">
      <w:pPr>
        <w:rPr>
          <w:rFonts w:ascii="Times New Roman" w:hAnsi="Times New Roman"/>
          <w:sz w:val="24"/>
        </w:rPr>
      </w:pPr>
      <w:r w:rsidRPr="00ED3690">
        <w:rPr>
          <w:rFonts w:ascii="Times New Roman" w:hAnsi="Times New Roman"/>
          <w:sz w:val="24"/>
        </w:rPr>
        <w:t>a) selgitada enne ravi ja/või ravi ajal välja asjaomasest ravimist kõige tõenäolisemalt kasu saavad patsiendid või</w:t>
      </w:r>
    </w:p>
    <w:p w14:paraId="058C3E8D" w14:textId="77777777" w:rsidR="00ED3690" w:rsidRPr="00ED3690" w:rsidRDefault="00ED3690" w:rsidP="0016210D">
      <w:pPr>
        <w:rPr>
          <w:rFonts w:ascii="Times New Roman" w:hAnsi="Times New Roman"/>
          <w:sz w:val="24"/>
        </w:rPr>
      </w:pPr>
      <w:r w:rsidRPr="00ED3690">
        <w:rPr>
          <w:rFonts w:ascii="Times New Roman" w:hAnsi="Times New Roman"/>
          <w:sz w:val="24"/>
        </w:rPr>
        <w:t>b) selgitada enne ravi ja/või ravi ajal välja patsiendid, kellel on asjaomase ravimi kasutamise korral tõenäoliselt suurem risk tõsiste kõrvaltoimete tekkeks.</w:t>
      </w:r>
    </w:p>
    <w:p w14:paraId="704864A9" w14:textId="77777777" w:rsidR="00ED3690" w:rsidRPr="00ED3690" w:rsidRDefault="00ED3690" w:rsidP="0016210D">
      <w:pPr>
        <w:rPr>
          <w:rFonts w:ascii="Times New Roman" w:hAnsi="Times New Roman"/>
          <w:sz w:val="24"/>
        </w:rPr>
      </w:pPr>
    </w:p>
    <w:p w14:paraId="244AA580" w14:textId="2D6081A2" w:rsidR="00ED3690" w:rsidRPr="00ED3690" w:rsidRDefault="00ED3690" w:rsidP="0016210D">
      <w:pPr>
        <w:rPr>
          <w:rFonts w:ascii="Times New Roman" w:hAnsi="Times New Roman"/>
          <w:sz w:val="24"/>
        </w:rPr>
      </w:pPr>
      <w:r w:rsidRPr="00ED3690">
        <w:rPr>
          <w:rFonts w:ascii="Times New Roman" w:hAnsi="Times New Roman"/>
          <w:sz w:val="24"/>
        </w:rPr>
        <w:t>Sobivusdiagnostikat on oluli</w:t>
      </w:r>
      <w:r w:rsidR="000C3E94">
        <w:rPr>
          <w:rFonts w:ascii="Times New Roman" w:hAnsi="Times New Roman"/>
          <w:sz w:val="24"/>
        </w:rPr>
        <w:t>ne</w:t>
      </w:r>
      <w:r w:rsidRPr="00ED3690">
        <w:rPr>
          <w:rFonts w:ascii="Times New Roman" w:hAnsi="Times New Roman"/>
          <w:sz w:val="24"/>
        </w:rPr>
        <w:t xml:space="preserve"> eristada teistest geneetilise diagnostika vormidest, kuna IVDR</w:t>
      </w:r>
      <w:r w:rsidR="000C3E94">
        <w:rPr>
          <w:rFonts w:ascii="Times New Roman" w:hAnsi="Times New Roman"/>
          <w:sz w:val="24"/>
        </w:rPr>
        <w:t>-i</w:t>
      </w:r>
      <w:r w:rsidRPr="00ED3690">
        <w:rPr>
          <w:rFonts w:ascii="Times New Roman" w:hAnsi="Times New Roman"/>
          <w:sz w:val="24"/>
        </w:rPr>
        <w:t xml:space="preserve"> määruse järgi ei rakend</w:t>
      </w:r>
      <w:r w:rsidR="000C3E94">
        <w:rPr>
          <w:rFonts w:ascii="Times New Roman" w:hAnsi="Times New Roman"/>
          <w:sz w:val="24"/>
        </w:rPr>
        <w:t>ata</w:t>
      </w:r>
      <w:r w:rsidRPr="00ED3690">
        <w:rPr>
          <w:rFonts w:ascii="Times New Roman" w:hAnsi="Times New Roman"/>
          <w:sz w:val="24"/>
        </w:rPr>
        <w:t xml:space="preserve"> siin </w:t>
      </w:r>
      <w:r w:rsidR="000C3E94" w:rsidRPr="00ED3690">
        <w:rPr>
          <w:rFonts w:ascii="Times New Roman" w:hAnsi="Times New Roman"/>
          <w:sz w:val="24"/>
        </w:rPr>
        <w:t xml:space="preserve">patsientidele </w:t>
      </w:r>
      <w:r w:rsidRPr="00ED3690">
        <w:rPr>
          <w:rFonts w:ascii="Times New Roman" w:hAnsi="Times New Roman"/>
          <w:sz w:val="24"/>
        </w:rPr>
        <w:t xml:space="preserve">nõustamiskohustust. </w:t>
      </w:r>
    </w:p>
    <w:p w14:paraId="5EBBEDF3" w14:textId="77777777" w:rsidR="00ED3690" w:rsidRPr="00ED3690" w:rsidRDefault="00ED3690" w:rsidP="0016210D">
      <w:pPr>
        <w:rPr>
          <w:rFonts w:ascii="Times New Roman" w:hAnsi="Times New Roman"/>
          <w:sz w:val="24"/>
        </w:rPr>
      </w:pPr>
    </w:p>
    <w:p w14:paraId="6AA463EF" w14:textId="6E491C02" w:rsidR="00ED3690" w:rsidRPr="00ED3690" w:rsidRDefault="391605BC" w:rsidP="0016210D">
      <w:pPr>
        <w:rPr>
          <w:rFonts w:ascii="Times New Roman" w:hAnsi="Times New Roman"/>
          <w:sz w:val="24"/>
        </w:rPr>
      </w:pPr>
      <w:r w:rsidRPr="75CF7F17">
        <w:rPr>
          <w:rFonts w:ascii="Times New Roman" w:hAnsi="Times New Roman"/>
          <w:sz w:val="24"/>
        </w:rPr>
        <w:t>Eelkõige on sobivusdiagnostikana käsit</w:t>
      </w:r>
      <w:r w:rsidR="00E84018">
        <w:rPr>
          <w:rFonts w:ascii="Times New Roman" w:hAnsi="Times New Roman"/>
          <w:sz w:val="24"/>
        </w:rPr>
        <w:t>atavad</w:t>
      </w:r>
      <w:r w:rsidRPr="75CF7F17">
        <w:rPr>
          <w:rFonts w:ascii="Times New Roman" w:hAnsi="Times New Roman"/>
          <w:sz w:val="24"/>
        </w:rPr>
        <w:t xml:space="preserve"> </w:t>
      </w:r>
      <w:proofErr w:type="spellStart"/>
      <w:r w:rsidRPr="75CF7F17">
        <w:rPr>
          <w:rFonts w:ascii="Times New Roman" w:hAnsi="Times New Roman"/>
          <w:sz w:val="24"/>
        </w:rPr>
        <w:t>farmakogeneetilised</w:t>
      </w:r>
      <w:proofErr w:type="spellEnd"/>
      <w:r w:rsidRPr="75CF7F17">
        <w:rPr>
          <w:rFonts w:ascii="Times New Roman" w:hAnsi="Times New Roman"/>
          <w:sz w:val="24"/>
        </w:rPr>
        <w:t xml:space="preserve"> testid, kus geneetiliste variatsioonide teadaolevat mõju ravimite toimele või metabolismile (lagundamisele) kasutatakse ära patsientide ravimite valikul või doseerimisel. Näiteks on CYP2D6 ensüümi geneetiliselt determineeritud ülikiire </w:t>
      </w:r>
      <w:proofErr w:type="spellStart"/>
      <w:r w:rsidRPr="75CF7F17">
        <w:rPr>
          <w:rFonts w:ascii="Times New Roman" w:hAnsi="Times New Roman"/>
          <w:sz w:val="24"/>
        </w:rPr>
        <w:t>metaboliseerimisega</w:t>
      </w:r>
      <w:proofErr w:type="spellEnd"/>
      <w:r w:rsidRPr="75CF7F17">
        <w:rPr>
          <w:rFonts w:ascii="Times New Roman" w:hAnsi="Times New Roman"/>
          <w:sz w:val="24"/>
        </w:rPr>
        <w:t xml:space="preserve"> isikutel vastunäidustatud kodeiini tarvitamine, sest on suur oht kõrvaltoimete tekkeks.</w:t>
      </w:r>
    </w:p>
    <w:p w14:paraId="3F9AADCD" w14:textId="77777777" w:rsidR="00ED3690" w:rsidRPr="00ED3690" w:rsidRDefault="00ED3690" w:rsidP="0016210D">
      <w:pPr>
        <w:rPr>
          <w:rFonts w:ascii="Times New Roman" w:hAnsi="Times New Roman"/>
          <w:sz w:val="24"/>
        </w:rPr>
      </w:pPr>
    </w:p>
    <w:p w14:paraId="707A0D53" w14:textId="39660695" w:rsidR="00ED3690" w:rsidRPr="00ED3690" w:rsidRDefault="0F55DCE1" w:rsidP="0016210D">
      <w:pPr>
        <w:rPr>
          <w:rFonts w:ascii="Times New Roman" w:hAnsi="Times New Roman"/>
          <w:sz w:val="24"/>
        </w:rPr>
      </w:pPr>
      <w:proofErr w:type="spellStart"/>
      <w:r w:rsidRPr="75CF7F17">
        <w:rPr>
          <w:rFonts w:ascii="Times New Roman" w:hAnsi="Times New Roman"/>
          <w:sz w:val="24"/>
        </w:rPr>
        <w:t>Farmakogeneetika</w:t>
      </w:r>
      <w:proofErr w:type="spellEnd"/>
      <w:r w:rsidRPr="75CF7F17">
        <w:rPr>
          <w:rFonts w:ascii="Times New Roman" w:hAnsi="Times New Roman"/>
          <w:sz w:val="24"/>
        </w:rPr>
        <w:t xml:space="preserve"> teste tehakse ka </w:t>
      </w:r>
      <w:r w:rsidR="000E6558">
        <w:rPr>
          <w:rFonts w:ascii="Times New Roman" w:hAnsi="Times New Roman"/>
          <w:sz w:val="24"/>
        </w:rPr>
        <w:t>praegu</w:t>
      </w:r>
      <w:r w:rsidRPr="75CF7F17">
        <w:rPr>
          <w:rFonts w:ascii="Times New Roman" w:hAnsi="Times New Roman"/>
          <w:sz w:val="24"/>
        </w:rPr>
        <w:t xml:space="preserve"> tervishoiuteenusena, kuid n</w:t>
      </w:r>
      <w:r w:rsidR="000E6558">
        <w:rPr>
          <w:rFonts w:ascii="Times New Roman" w:hAnsi="Times New Roman"/>
          <w:sz w:val="24"/>
        </w:rPr>
        <w:t>-</w:t>
      </w:r>
      <w:r w:rsidRPr="75CF7F17">
        <w:rPr>
          <w:rFonts w:ascii="Times New Roman" w:hAnsi="Times New Roman"/>
          <w:sz w:val="24"/>
        </w:rPr>
        <w:t>ö traditsiooniliste üksiktestidena, kus raviarst tellib analüüsi ja vastuse</w:t>
      </w:r>
      <w:r w:rsidR="009D670E">
        <w:rPr>
          <w:rFonts w:ascii="Times New Roman" w:hAnsi="Times New Roman"/>
          <w:sz w:val="24"/>
        </w:rPr>
        <w:t xml:space="preserve"> saamise järel</w:t>
      </w:r>
      <w:r w:rsidRPr="75CF7F17">
        <w:rPr>
          <w:rFonts w:ascii="Times New Roman" w:hAnsi="Times New Roman"/>
          <w:sz w:val="24"/>
        </w:rPr>
        <w:t xml:space="preserve"> otsustab ravimi doseerimise või valiku. Samas on oluline, et </w:t>
      </w:r>
      <w:proofErr w:type="spellStart"/>
      <w:r w:rsidRPr="75CF7F17">
        <w:rPr>
          <w:rFonts w:ascii="Times New Roman" w:hAnsi="Times New Roman"/>
          <w:sz w:val="24"/>
        </w:rPr>
        <w:t>farmakogeneetiline</w:t>
      </w:r>
      <w:proofErr w:type="spellEnd"/>
      <w:r w:rsidRPr="75CF7F17">
        <w:rPr>
          <w:rFonts w:ascii="Times New Roman" w:hAnsi="Times New Roman"/>
          <w:sz w:val="24"/>
        </w:rPr>
        <w:t xml:space="preserve"> info saadaks ühe testiga laialdaselt (kõik ravimite metabolismi mõjutavad geenivariandid määrataks korraga) ja see info oleks rakendatud otsustustoena kohe retsepti vm ravimi infosüsteemi külge, et juba esmaselt ravimi kirjutamisel o</w:t>
      </w:r>
      <w:r w:rsidR="00C92B5E">
        <w:rPr>
          <w:rFonts w:ascii="Times New Roman" w:hAnsi="Times New Roman"/>
          <w:sz w:val="24"/>
        </w:rPr>
        <w:t>leks</w:t>
      </w:r>
      <w:r w:rsidRPr="75CF7F17">
        <w:rPr>
          <w:rFonts w:ascii="Times New Roman" w:hAnsi="Times New Roman"/>
          <w:sz w:val="24"/>
        </w:rPr>
        <w:t xml:space="preserve"> info kiiresti kättesaadav. </w:t>
      </w:r>
    </w:p>
    <w:p w14:paraId="3E99B233" w14:textId="184E12FA" w:rsidR="00ED3690" w:rsidRPr="00ED3690" w:rsidRDefault="00ED3690" w:rsidP="0016210D">
      <w:pPr>
        <w:rPr>
          <w:rFonts w:ascii="Times New Roman" w:hAnsi="Times New Roman"/>
          <w:sz w:val="24"/>
        </w:rPr>
      </w:pPr>
    </w:p>
    <w:p w14:paraId="2C0A737B" w14:textId="313C950C" w:rsidR="00ED3690" w:rsidRPr="00ED3690" w:rsidRDefault="0F55DCE1" w:rsidP="0016210D">
      <w:pPr>
        <w:rPr>
          <w:rFonts w:ascii="Times New Roman" w:hAnsi="Times New Roman"/>
          <w:sz w:val="24"/>
        </w:rPr>
      </w:pPr>
      <w:r w:rsidRPr="75CF7F17">
        <w:rPr>
          <w:rFonts w:ascii="Times New Roman" w:hAnsi="Times New Roman"/>
          <w:sz w:val="24"/>
        </w:rPr>
        <w:t xml:space="preserve">Erameditsiinis on </w:t>
      </w:r>
      <w:r w:rsidR="00C60391">
        <w:rPr>
          <w:rFonts w:ascii="Times New Roman" w:hAnsi="Times New Roman"/>
          <w:sz w:val="24"/>
        </w:rPr>
        <w:t xml:space="preserve">näiteks </w:t>
      </w:r>
      <w:proofErr w:type="spellStart"/>
      <w:r w:rsidRPr="75CF7F17">
        <w:rPr>
          <w:rFonts w:ascii="Times New Roman" w:hAnsi="Times New Roman"/>
          <w:sz w:val="24"/>
        </w:rPr>
        <w:t>Synlab</w:t>
      </w:r>
      <w:proofErr w:type="spellEnd"/>
      <w:r w:rsidRPr="75CF7F17">
        <w:rPr>
          <w:rFonts w:ascii="Times New Roman" w:hAnsi="Times New Roman"/>
          <w:sz w:val="24"/>
        </w:rPr>
        <w:t xml:space="preserve"> hakanud </w:t>
      </w:r>
      <w:proofErr w:type="spellStart"/>
      <w:r w:rsidRPr="75CF7F17">
        <w:rPr>
          <w:rFonts w:ascii="Times New Roman" w:hAnsi="Times New Roman"/>
          <w:sz w:val="24"/>
        </w:rPr>
        <w:t>farmakogeneetilist</w:t>
      </w:r>
      <w:proofErr w:type="spellEnd"/>
      <w:r w:rsidRPr="75CF7F17">
        <w:rPr>
          <w:rFonts w:ascii="Times New Roman" w:hAnsi="Times New Roman"/>
          <w:sz w:val="24"/>
        </w:rPr>
        <w:t xml:space="preserve"> testimist pakkuma tasulise teenusena. TÜK geneetika ja personaalmeditsiini labor pakub teenust suunatuna raviarstidele, sest mitme</w:t>
      </w:r>
      <w:r w:rsidR="00A12524">
        <w:rPr>
          <w:rFonts w:ascii="Times New Roman" w:hAnsi="Times New Roman"/>
          <w:sz w:val="24"/>
        </w:rPr>
        <w:t>s</w:t>
      </w:r>
      <w:r w:rsidRPr="75CF7F17">
        <w:rPr>
          <w:rFonts w:ascii="Times New Roman" w:hAnsi="Times New Roman"/>
          <w:sz w:val="24"/>
        </w:rPr>
        <w:t xml:space="preserve"> ravijuhendi</w:t>
      </w:r>
      <w:r w:rsidR="00A12524">
        <w:rPr>
          <w:rFonts w:ascii="Times New Roman" w:hAnsi="Times New Roman"/>
          <w:sz w:val="24"/>
        </w:rPr>
        <w:t>s</w:t>
      </w:r>
      <w:r w:rsidRPr="75CF7F17">
        <w:rPr>
          <w:rFonts w:ascii="Times New Roman" w:hAnsi="Times New Roman"/>
          <w:sz w:val="24"/>
        </w:rPr>
        <w:t xml:space="preserve"> on juba ka </w:t>
      </w:r>
      <w:proofErr w:type="spellStart"/>
      <w:r w:rsidRPr="75CF7F17">
        <w:rPr>
          <w:rFonts w:ascii="Times New Roman" w:hAnsi="Times New Roman"/>
          <w:sz w:val="24"/>
        </w:rPr>
        <w:t>farmakogeneetilised</w:t>
      </w:r>
      <w:proofErr w:type="spellEnd"/>
      <w:r w:rsidRPr="75CF7F17">
        <w:rPr>
          <w:rFonts w:ascii="Times New Roman" w:hAnsi="Times New Roman"/>
          <w:sz w:val="24"/>
        </w:rPr>
        <w:t xml:space="preserve"> testid märgitud kui rutiinanalüüsid.</w:t>
      </w:r>
    </w:p>
    <w:p w14:paraId="27FCFFA4" w14:textId="77777777" w:rsidR="00ED3690" w:rsidRPr="00ED3690" w:rsidRDefault="00ED3690" w:rsidP="0016210D">
      <w:pPr>
        <w:rPr>
          <w:rFonts w:ascii="Times New Roman" w:hAnsi="Times New Roman"/>
          <w:sz w:val="24"/>
        </w:rPr>
      </w:pPr>
    </w:p>
    <w:p w14:paraId="2FE7F4C5" w14:textId="77777777" w:rsidR="00ED3690" w:rsidRPr="00ED3690" w:rsidRDefault="08DBD152" w:rsidP="00721EB3">
      <w:pPr>
        <w:numPr>
          <w:ilvl w:val="0"/>
          <w:numId w:val="11"/>
        </w:numPr>
        <w:tabs>
          <w:tab w:val="num" w:pos="360"/>
        </w:tabs>
        <w:ind w:left="357" w:hanging="357"/>
        <w:rPr>
          <w:rFonts w:ascii="Times New Roman" w:hAnsi="Times New Roman"/>
          <w:b/>
          <w:bCs/>
          <w:sz w:val="24"/>
        </w:rPr>
      </w:pPr>
      <w:r w:rsidRPr="75CF7F17">
        <w:rPr>
          <w:rFonts w:ascii="Times New Roman" w:hAnsi="Times New Roman"/>
          <w:b/>
          <w:bCs/>
          <w:sz w:val="24"/>
        </w:rPr>
        <w:t xml:space="preserve">Somaatiline </w:t>
      </w:r>
      <w:proofErr w:type="spellStart"/>
      <w:r w:rsidRPr="75CF7F17">
        <w:rPr>
          <w:rFonts w:ascii="Times New Roman" w:hAnsi="Times New Roman"/>
          <w:b/>
          <w:bCs/>
          <w:sz w:val="24"/>
        </w:rPr>
        <w:t>onkogeneetika</w:t>
      </w:r>
      <w:proofErr w:type="spellEnd"/>
    </w:p>
    <w:p w14:paraId="0C51874C" w14:textId="13FFED40" w:rsidR="3BFCAE6E" w:rsidRDefault="3BFCAE6E" w:rsidP="0016210D">
      <w:pPr>
        <w:tabs>
          <w:tab w:val="num" w:pos="360"/>
        </w:tabs>
        <w:ind w:left="720"/>
        <w:rPr>
          <w:rFonts w:ascii="Times New Roman" w:hAnsi="Times New Roman"/>
          <w:b/>
          <w:bCs/>
          <w:sz w:val="24"/>
        </w:rPr>
      </w:pPr>
    </w:p>
    <w:p w14:paraId="70A5FA43" w14:textId="44F1A2AE" w:rsidR="00ED3690" w:rsidRPr="00ED3690" w:rsidRDefault="391605BC" w:rsidP="0016210D">
      <w:pPr>
        <w:rPr>
          <w:rFonts w:ascii="Times New Roman" w:hAnsi="Times New Roman"/>
          <w:sz w:val="24"/>
        </w:rPr>
      </w:pPr>
      <w:r w:rsidRPr="75CF7F17">
        <w:rPr>
          <w:rFonts w:ascii="Times New Roman" w:hAnsi="Times New Roman"/>
          <w:sz w:val="24"/>
        </w:rPr>
        <w:t>Kui vähiriskide määrami</w:t>
      </w:r>
      <w:r w:rsidR="00A12524">
        <w:rPr>
          <w:rFonts w:ascii="Times New Roman" w:hAnsi="Times New Roman"/>
          <w:sz w:val="24"/>
        </w:rPr>
        <w:t>st</w:t>
      </w:r>
      <w:r w:rsidRPr="75CF7F17">
        <w:rPr>
          <w:rFonts w:ascii="Times New Roman" w:hAnsi="Times New Roman"/>
          <w:sz w:val="24"/>
        </w:rPr>
        <w:t xml:space="preserve"> on ennetavate geenitestide juures juba kirjeldatud, siis oluliseks personaal- ja täppismeditsiini valdkonnaks on ka vähikoe testimine nende mutatsioonide suhtes, mis on vähi arengu põhjustanud ja tüüpiliselt tekkinud elu jooksul ehk somaatilised (seega ei pärandu järglastele). Siin on oluliseks erinevuseks teistest geenitestidest muutlikkus, nimelt võib olla vajalik </w:t>
      </w:r>
      <w:proofErr w:type="spellStart"/>
      <w:r w:rsidRPr="75CF7F17">
        <w:rPr>
          <w:rFonts w:ascii="Times New Roman" w:hAnsi="Times New Roman"/>
          <w:sz w:val="24"/>
        </w:rPr>
        <w:t>tuumorikudet</w:t>
      </w:r>
      <w:proofErr w:type="spellEnd"/>
      <w:r w:rsidRPr="75CF7F17">
        <w:rPr>
          <w:rFonts w:ascii="Times New Roman" w:hAnsi="Times New Roman"/>
          <w:sz w:val="24"/>
        </w:rPr>
        <w:t xml:space="preserve"> molekulaarselt profileerida mitmel korral (n</w:t>
      </w:r>
      <w:r w:rsidR="00A20490">
        <w:rPr>
          <w:rFonts w:ascii="Times New Roman" w:hAnsi="Times New Roman"/>
          <w:sz w:val="24"/>
        </w:rPr>
        <w:t>t</w:t>
      </w:r>
      <w:r w:rsidRPr="75CF7F17">
        <w:rPr>
          <w:rFonts w:ascii="Times New Roman" w:hAnsi="Times New Roman"/>
          <w:sz w:val="24"/>
        </w:rPr>
        <w:t xml:space="preserve"> haiguse progressiooni, uute metastaaside, retsidiivi vms puhul). Tuumorikoe profileerimise mõt</w:t>
      </w:r>
      <w:r w:rsidR="006B28E6">
        <w:rPr>
          <w:rFonts w:ascii="Times New Roman" w:hAnsi="Times New Roman"/>
          <w:sz w:val="24"/>
        </w:rPr>
        <w:t>e on aidata kaasa</w:t>
      </w:r>
      <w:r w:rsidRPr="75CF7F17">
        <w:rPr>
          <w:rFonts w:ascii="Times New Roman" w:hAnsi="Times New Roman"/>
          <w:sz w:val="24"/>
        </w:rPr>
        <w:t xml:space="preserve"> sihtmärkravimite valikule: teatud mutatsioonide korral on näidustatud kindlad ravipreparaadid.</w:t>
      </w:r>
    </w:p>
    <w:p w14:paraId="2A7ECE3C" w14:textId="77777777" w:rsidR="00ED3690" w:rsidRPr="00ED3690" w:rsidRDefault="00ED3690" w:rsidP="0016210D">
      <w:pPr>
        <w:rPr>
          <w:rFonts w:ascii="Times New Roman" w:hAnsi="Times New Roman"/>
          <w:sz w:val="24"/>
        </w:rPr>
      </w:pPr>
    </w:p>
    <w:p w14:paraId="5DBA8ADE" w14:textId="22F103AD" w:rsidR="00ED3690" w:rsidRPr="00ED3690" w:rsidRDefault="13D81360" w:rsidP="0016210D">
      <w:pPr>
        <w:rPr>
          <w:rFonts w:ascii="Times New Roman" w:hAnsi="Times New Roman"/>
          <w:sz w:val="24"/>
        </w:rPr>
      </w:pPr>
      <w:r w:rsidRPr="01E08069">
        <w:rPr>
          <w:rFonts w:ascii="Times New Roman" w:hAnsi="Times New Roman"/>
          <w:sz w:val="24"/>
        </w:rPr>
        <w:lastRenderedPageBreak/>
        <w:t>Eestis on hinnatud, et tuumorikoe molekulaarne profileerimine paneeltestimisega oleks vajalik 1300 isikule aastas</w:t>
      </w:r>
      <w:r w:rsidR="00ED3690" w:rsidRPr="01E08069">
        <w:rPr>
          <w:rFonts w:ascii="Times New Roman" w:hAnsi="Times New Roman"/>
          <w:sz w:val="24"/>
          <w:vertAlign w:val="superscript"/>
        </w:rPr>
        <w:footnoteReference w:id="194"/>
      </w:r>
      <w:r w:rsidRPr="01E08069">
        <w:rPr>
          <w:rFonts w:ascii="Times New Roman" w:hAnsi="Times New Roman"/>
          <w:sz w:val="24"/>
        </w:rPr>
        <w:t xml:space="preserve">, </w:t>
      </w:r>
      <w:r w:rsidR="7642E094" w:rsidRPr="01E08069">
        <w:rPr>
          <w:rFonts w:ascii="Times New Roman" w:hAnsi="Times New Roman"/>
          <w:sz w:val="24"/>
        </w:rPr>
        <w:t>praegu</w:t>
      </w:r>
      <w:r w:rsidRPr="01E08069">
        <w:rPr>
          <w:rFonts w:ascii="Times New Roman" w:hAnsi="Times New Roman"/>
          <w:sz w:val="24"/>
        </w:rPr>
        <w:t xml:space="preserve"> testitakse oluliselt vähem isikuid (2023. aastal tehti laia profileerimist </w:t>
      </w:r>
      <w:proofErr w:type="spellStart"/>
      <w:r w:rsidRPr="01E08069">
        <w:rPr>
          <w:rFonts w:ascii="Times New Roman" w:hAnsi="Times New Roman"/>
          <w:sz w:val="24"/>
        </w:rPr>
        <w:t>TÜKi</w:t>
      </w:r>
      <w:proofErr w:type="spellEnd"/>
      <w:r w:rsidRPr="01E08069">
        <w:rPr>
          <w:rFonts w:ascii="Times New Roman" w:hAnsi="Times New Roman"/>
          <w:sz w:val="24"/>
        </w:rPr>
        <w:t xml:space="preserve"> laboris 500 patsien</w:t>
      </w:r>
      <w:r w:rsidR="7642E094" w:rsidRPr="01E08069">
        <w:rPr>
          <w:rFonts w:ascii="Times New Roman" w:hAnsi="Times New Roman"/>
          <w:sz w:val="24"/>
        </w:rPr>
        <w:t>dile</w:t>
      </w:r>
      <w:r w:rsidRPr="01E08069">
        <w:rPr>
          <w:rFonts w:ascii="Times New Roman" w:hAnsi="Times New Roman"/>
          <w:sz w:val="24"/>
        </w:rPr>
        <w:t xml:space="preserve"> nii Tartu kui ka Tallinna haiglates</w:t>
      </w:r>
      <w:r w:rsidR="46E26900" w:rsidRPr="01E08069">
        <w:rPr>
          <w:rFonts w:ascii="Times New Roman" w:hAnsi="Times New Roman"/>
          <w:sz w:val="24"/>
        </w:rPr>
        <w:t>).</w:t>
      </w:r>
      <w:r w:rsidRPr="01E08069">
        <w:rPr>
          <w:rFonts w:ascii="Times New Roman" w:hAnsi="Times New Roman"/>
          <w:sz w:val="24"/>
        </w:rPr>
        <w:t xml:space="preserve"> Riiklik vähitõrje tegevuskava aastateks 2021</w:t>
      </w:r>
      <w:r w:rsidR="46E26900" w:rsidRPr="01E08069">
        <w:rPr>
          <w:rFonts w:ascii="Times New Roman" w:hAnsi="Times New Roman"/>
          <w:sz w:val="24"/>
        </w:rPr>
        <w:t>–</w:t>
      </w:r>
      <w:r w:rsidRPr="01E08069">
        <w:rPr>
          <w:rFonts w:ascii="Times New Roman" w:hAnsi="Times New Roman"/>
          <w:sz w:val="24"/>
        </w:rPr>
        <w:t>2030 rõhutab somaatiliste testide vajalikkust olulise vähidiagnostika valdkonnana ja rõhutab arendustöö vajalikkust</w:t>
      </w:r>
      <w:r w:rsidR="4317EBD1" w:rsidRPr="01E08069">
        <w:rPr>
          <w:rFonts w:ascii="Times New Roman" w:hAnsi="Times New Roman"/>
          <w:sz w:val="24"/>
        </w:rPr>
        <w:t>.</w:t>
      </w:r>
      <w:r w:rsidR="00ED3690" w:rsidRPr="01E08069">
        <w:rPr>
          <w:rFonts w:ascii="Times New Roman" w:hAnsi="Times New Roman"/>
          <w:sz w:val="24"/>
          <w:vertAlign w:val="superscript"/>
        </w:rPr>
        <w:footnoteReference w:id="195"/>
      </w:r>
      <w:r w:rsidRPr="01E08069">
        <w:rPr>
          <w:rFonts w:ascii="Times New Roman" w:hAnsi="Times New Roman"/>
          <w:sz w:val="24"/>
        </w:rPr>
        <w:t xml:space="preserve"> Siiski on tuumorikoe testimine võimaldanud juba olulist täppisonkoloogia arengut Eestis. Tulemiks võib olla näidustatud </w:t>
      </w:r>
      <w:r w:rsidR="290678FE" w:rsidRPr="01E08069">
        <w:rPr>
          <w:rFonts w:ascii="Times New Roman" w:hAnsi="Times New Roman"/>
          <w:sz w:val="24"/>
        </w:rPr>
        <w:t xml:space="preserve">ravi </w:t>
      </w:r>
      <w:r w:rsidR="089FEF91" w:rsidRPr="01E08069">
        <w:rPr>
          <w:rFonts w:ascii="Times New Roman" w:hAnsi="Times New Roman"/>
          <w:sz w:val="24"/>
        </w:rPr>
        <w:t>(</w:t>
      </w:r>
      <w:r w:rsidRPr="01E08069">
        <w:rPr>
          <w:rFonts w:ascii="Times New Roman" w:hAnsi="Times New Roman"/>
          <w:sz w:val="24"/>
        </w:rPr>
        <w:t xml:space="preserve">nt </w:t>
      </w:r>
      <w:proofErr w:type="spellStart"/>
      <w:r w:rsidRPr="01E08069">
        <w:rPr>
          <w:rFonts w:ascii="Times New Roman" w:hAnsi="Times New Roman"/>
          <w:sz w:val="24"/>
        </w:rPr>
        <w:t>Olapariib</w:t>
      </w:r>
      <w:proofErr w:type="spellEnd"/>
      <w:r w:rsidRPr="01E08069">
        <w:rPr>
          <w:rFonts w:ascii="Times New Roman" w:hAnsi="Times New Roman"/>
          <w:sz w:val="24"/>
        </w:rPr>
        <w:t>-ravi</w:t>
      </w:r>
      <w:r w:rsidR="089FEF91" w:rsidRPr="01E08069">
        <w:rPr>
          <w:rFonts w:ascii="Times New Roman" w:hAnsi="Times New Roman"/>
          <w:sz w:val="24"/>
        </w:rPr>
        <w:t>)</w:t>
      </w:r>
      <w:r w:rsidRPr="01E08069">
        <w:rPr>
          <w:rFonts w:ascii="Times New Roman" w:hAnsi="Times New Roman"/>
          <w:sz w:val="24"/>
        </w:rPr>
        <w:t xml:space="preserve"> BRCA mutatsioonide või </w:t>
      </w:r>
      <w:r w:rsidR="089FEF91" w:rsidRPr="01E08069">
        <w:rPr>
          <w:rFonts w:ascii="Times New Roman" w:hAnsi="Times New Roman"/>
          <w:sz w:val="24"/>
        </w:rPr>
        <w:t>suure</w:t>
      </w:r>
      <w:r w:rsidRPr="01E08069">
        <w:rPr>
          <w:rFonts w:ascii="Times New Roman" w:hAnsi="Times New Roman"/>
          <w:sz w:val="24"/>
        </w:rPr>
        <w:t xml:space="preserve"> tuumori mutatsioonikoorm</w:t>
      </w:r>
      <w:r w:rsidR="6F423728" w:rsidRPr="01E08069">
        <w:rPr>
          <w:rFonts w:ascii="Times New Roman" w:hAnsi="Times New Roman"/>
          <w:sz w:val="24"/>
        </w:rPr>
        <w:t>use</w:t>
      </w:r>
      <w:r w:rsidRPr="01E08069">
        <w:rPr>
          <w:rFonts w:ascii="Times New Roman" w:hAnsi="Times New Roman"/>
          <w:sz w:val="24"/>
        </w:rPr>
        <w:t xml:space="preserve"> (</w:t>
      </w:r>
      <w:proofErr w:type="spellStart"/>
      <w:r w:rsidRPr="30F48F10">
        <w:rPr>
          <w:rFonts w:ascii="Times New Roman" w:hAnsi="Times New Roman"/>
          <w:i/>
          <w:iCs/>
          <w:sz w:val="24"/>
        </w:rPr>
        <w:t>tumor</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mutational</w:t>
      </w:r>
      <w:proofErr w:type="spellEnd"/>
      <w:r w:rsidRPr="30F48F10">
        <w:rPr>
          <w:rFonts w:ascii="Times New Roman" w:hAnsi="Times New Roman"/>
          <w:i/>
          <w:iCs/>
          <w:sz w:val="24"/>
        </w:rPr>
        <w:t xml:space="preserve"> </w:t>
      </w:r>
      <w:proofErr w:type="spellStart"/>
      <w:r w:rsidRPr="30F48F10">
        <w:rPr>
          <w:rFonts w:ascii="Times New Roman" w:hAnsi="Times New Roman"/>
          <w:i/>
          <w:iCs/>
          <w:sz w:val="24"/>
        </w:rPr>
        <w:t>burden</w:t>
      </w:r>
      <w:proofErr w:type="spellEnd"/>
      <w:r w:rsidRPr="01E08069">
        <w:rPr>
          <w:rFonts w:ascii="Times New Roman" w:hAnsi="Times New Roman"/>
          <w:sz w:val="24"/>
        </w:rPr>
        <w:t>)</w:t>
      </w:r>
      <w:r w:rsidR="089FEF91" w:rsidRPr="01E08069">
        <w:rPr>
          <w:rFonts w:ascii="Times New Roman" w:hAnsi="Times New Roman"/>
          <w:sz w:val="24"/>
        </w:rPr>
        <w:t xml:space="preserve"> korral</w:t>
      </w:r>
      <w:r w:rsidRPr="01E08069">
        <w:rPr>
          <w:rFonts w:ascii="Times New Roman" w:hAnsi="Times New Roman"/>
          <w:sz w:val="24"/>
        </w:rPr>
        <w:t>. Samas võib somaatiline mutatsioon viia ka patsiendi madalamasse riskikategooriasse ja vähendada ravimaht</w:t>
      </w:r>
      <w:r w:rsidR="474C2C0C" w:rsidRPr="01E08069">
        <w:rPr>
          <w:rFonts w:ascii="Times New Roman" w:hAnsi="Times New Roman"/>
          <w:sz w:val="24"/>
        </w:rPr>
        <w:t>u</w:t>
      </w:r>
      <w:r w:rsidRPr="01E08069">
        <w:rPr>
          <w:rFonts w:ascii="Times New Roman" w:hAnsi="Times New Roman"/>
          <w:sz w:val="24"/>
        </w:rPr>
        <w:t xml:space="preserve"> </w:t>
      </w:r>
      <w:r w:rsidR="089FEF91" w:rsidRPr="01E08069">
        <w:rPr>
          <w:rFonts w:ascii="Times New Roman" w:hAnsi="Times New Roman"/>
          <w:sz w:val="24"/>
        </w:rPr>
        <w:t>(</w:t>
      </w:r>
      <w:r w:rsidRPr="01E08069">
        <w:rPr>
          <w:rFonts w:ascii="Times New Roman" w:hAnsi="Times New Roman"/>
          <w:sz w:val="24"/>
        </w:rPr>
        <w:t>nt POLE mutatsioon endomeetriumi</w:t>
      </w:r>
      <w:r w:rsidR="38710231" w:rsidRPr="01E08069">
        <w:rPr>
          <w:rFonts w:ascii="Times New Roman" w:hAnsi="Times New Roman"/>
          <w:sz w:val="24"/>
        </w:rPr>
        <w:t>vähi</w:t>
      </w:r>
      <w:r w:rsidRPr="01E08069">
        <w:rPr>
          <w:rFonts w:ascii="Times New Roman" w:hAnsi="Times New Roman"/>
          <w:sz w:val="24"/>
        </w:rPr>
        <w:t xml:space="preserve"> korral</w:t>
      </w:r>
      <w:r w:rsidR="089FEF91" w:rsidRPr="01E08069">
        <w:rPr>
          <w:rFonts w:ascii="Times New Roman" w:hAnsi="Times New Roman"/>
          <w:sz w:val="24"/>
        </w:rPr>
        <w:t>)</w:t>
      </w:r>
      <w:r w:rsidRPr="01E08069">
        <w:rPr>
          <w:rFonts w:ascii="Times New Roman" w:hAnsi="Times New Roman"/>
          <w:sz w:val="24"/>
        </w:rPr>
        <w:t xml:space="preserve">. Seega </w:t>
      </w:r>
      <w:r w:rsidR="65CFC405" w:rsidRPr="01E08069">
        <w:rPr>
          <w:rFonts w:ascii="Times New Roman" w:hAnsi="Times New Roman"/>
          <w:sz w:val="24"/>
        </w:rPr>
        <w:t xml:space="preserve">on </w:t>
      </w:r>
      <w:r w:rsidRPr="01E08069">
        <w:rPr>
          <w:rFonts w:ascii="Times New Roman" w:hAnsi="Times New Roman"/>
          <w:sz w:val="24"/>
        </w:rPr>
        <w:t xml:space="preserve">lõppkokkuvõttes somaatiline tuumori profileerimine otstarbekas, sest aitab valida õige ravi õigele patsiendile ja vähendab mittetoimiva ravi mahtu. </w:t>
      </w:r>
    </w:p>
    <w:p w14:paraId="586E53E5" w14:textId="77777777" w:rsidR="00ED3690" w:rsidRPr="00ED3690" w:rsidRDefault="00ED3690" w:rsidP="0016210D">
      <w:pPr>
        <w:rPr>
          <w:rFonts w:ascii="Times New Roman" w:hAnsi="Times New Roman"/>
          <w:sz w:val="24"/>
        </w:rPr>
      </w:pPr>
    </w:p>
    <w:p w14:paraId="1B954B97" w14:textId="01CF9B91" w:rsidR="00ED3690" w:rsidRPr="00ED3690" w:rsidRDefault="391605BC" w:rsidP="0016210D">
      <w:pPr>
        <w:rPr>
          <w:rFonts w:ascii="Times New Roman" w:hAnsi="Times New Roman"/>
          <w:sz w:val="24"/>
        </w:rPr>
      </w:pPr>
      <w:r w:rsidRPr="75CF7F17">
        <w:rPr>
          <w:rFonts w:ascii="Times New Roman" w:hAnsi="Times New Roman"/>
          <w:sz w:val="24"/>
        </w:rPr>
        <w:t>Uueks perspektiivseks suunaks on veres ringleva tuumori-DNA tuvastamine ja selle alusel juba teadaoleva tuumori molekulaarne profileerimine ilma biopsiat võtmata (</w:t>
      </w:r>
      <w:r w:rsidRPr="002F3259">
        <w:rPr>
          <w:rFonts w:ascii="Times New Roman" w:hAnsi="Times New Roman"/>
          <w:sz w:val="24"/>
        </w:rPr>
        <w:t>nn</w:t>
      </w:r>
      <w:r w:rsidRPr="75CF7F17">
        <w:rPr>
          <w:rFonts w:ascii="Times New Roman" w:hAnsi="Times New Roman"/>
          <w:i/>
          <w:iCs/>
          <w:sz w:val="24"/>
        </w:rPr>
        <w:t xml:space="preserve"> </w:t>
      </w:r>
      <w:proofErr w:type="spellStart"/>
      <w:r w:rsidR="4E8920A8" w:rsidRPr="75CF7F17">
        <w:rPr>
          <w:rFonts w:ascii="Times New Roman" w:hAnsi="Times New Roman"/>
          <w:i/>
          <w:iCs/>
          <w:sz w:val="24"/>
        </w:rPr>
        <w:t>l</w:t>
      </w:r>
      <w:r w:rsidRPr="75CF7F17">
        <w:rPr>
          <w:rFonts w:ascii="Times New Roman" w:hAnsi="Times New Roman"/>
          <w:i/>
          <w:iCs/>
          <w:sz w:val="24"/>
        </w:rPr>
        <w:t>iquid</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biopsy</w:t>
      </w:r>
      <w:proofErr w:type="spellEnd"/>
      <w:r w:rsidRPr="75CF7F17">
        <w:rPr>
          <w:rFonts w:ascii="Times New Roman" w:hAnsi="Times New Roman"/>
          <w:sz w:val="24"/>
        </w:rPr>
        <w:t xml:space="preserve">) või ka tuumori varane avastamine skriininguna, kasutades DNAd kui </w:t>
      </w:r>
      <w:proofErr w:type="spellStart"/>
      <w:r w:rsidRPr="75CF7F17">
        <w:rPr>
          <w:rFonts w:ascii="Times New Roman" w:hAnsi="Times New Roman"/>
          <w:sz w:val="24"/>
        </w:rPr>
        <w:t>biomarkerit</w:t>
      </w:r>
      <w:proofErr w:type="spellEnd"/>
      <w:r w:rsidRPr="75CF7F17">
        <w:rPr>
          <w:rFonts w:ascii="Times New Roman" w:hAnsi="Times New Roman"/>
          <w:sz w:val="24"/>
        </w:rPr>
        <w:t>.</w:t>
      </w:r>
    </w:p>
    <w:p w14:paraId="0BF24A90" w14:textId="77777777" w:rsidR="00ED3690" w:rsidRPr="00ED3690" w:rsidRDefault="00ED3690" w:rsidP="0016210D">
      <w:pPr>
        <w:rPr>
          <w:rFonts w:ascii="Times New Roman" w:hAnsi="Times New Roman"/>
          <w:sz w:val="24"/>
        </w:rPr>
      </w:pPr>
    </w:p>
    <w:p w14:paraId="69232451" w14:textId="77777777" w:rsidR="00ED3690" w:rsidRPr="00ED3690" w:rsidRDefault="00ED3690" w:rsidP="4F8A9DAA">
      <w:pPr>
        <w:rPr>
          <w:rFonts w:ascii="Times New Roman" w:hAnsi="Times New Roman"/>
          <w:b/>
          <w:bCs/>
          <w:sz w:val="24"/>
        </w:rPr>
      </w:pPr>
      <w:r w:rsidRPr="4F8A9DAA">
        <w:rPr>
          <w:rFonts w:ascii="Times New Roman" w:hAnsi="Times New Roman"/>
          <w:b/>
          <w:bCs/>
          <w:sz w:val="24"/>
        </w:rPr>
        <w:t>Eestis kasutusel olevad geneetilised uuringud kasutusvaldkondade järgi:</w:t>
      </w:r>
    </w:p>
    <w:p w14:paraId="04352580" w14:textId="77777777" w:rsidR="00ED3690" w:rsidRPr="00ED3690" w:rsidRDefault="00ED3690" w:rsidP="00721EB3">
      <w:pPr>
        <w:numPr>
          <w:ilvl w:val="0"/>
          <w:numId w:val="12"/>
        </w:numPr>
        <w:ind w:left="567"/>
        <w:rPr>
          <w:rFonts w:ascii="Times New Roman" w:hAnsi="Times New Roman"/>
          <w:sz w:val="24"/>
        </w:rPr>
      </w:pPr>
      <w:r w:rsidRPr="4F8A9DAA">
        <w:rPr>
          <w:rFonts w:ascii="Times New Roman" w:hAnsi="Times New Roman"/>
          <w:sz w:val="24"/>
        </w:rPr>
        <w:t>Sünnieelsed uuringud</w:t>
      </w:r>
    </w:p>
    <w:p w14:paraId="05EC4C76" w14:textId="5E3AB3E5"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NIPT uuringud sõeluuringuna nii tasulisena kui ka pärast seerumskriiningut kõrgema riskiga rasedatele Tervisekassa poolt rahastatuna</w:t>
      </w:r>
    </w:p>
    <w:p w14:paraId="553DFDBE"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Diagnostilised uuringud (üldjuhul alati Tervisekassa rahastusega):</w:t>
      </w:r>
    </w:p>
    <w:p w14:paraId="463C48AD" w14:textId="77777777" w:rsidR="00ED3690" w:rsidRPr="00ED3690" w:rsidRDefault="391605BC" w:rsidP="00721EB3">
      <w:pPr>
        <w:numPr>
          <w:ilvl w:val="2"/>
          <w:numId w:val="12"/>
        </w:numPr>
        <w:ind w:left="1276"/>
        <w:rPr>
          <w:rFonts w:ascii="Times New Roman" w:hAnsi="Times New Roman"/>
          <w:sz w:val="24"/>
        </w:rPr>
      </w:pPr>
      <w:r w:rsidRPr="4F8A9DAA">
        <w:rPr>
          <w:rFonts w:ascii="Times New Roman" w:hAnsi="Times New Roman"/>
          <w:sz w:val="24"/>
        </w:rPr>
        <w:t xml:space="preserve">Kromosoomiuuringud, sh </w:t>
      </w:r>
      <w:proofErr w:type="spellStart"/>
      <w:r w:rsidRPr="4F8A9DAA">
        <w:rPr>
          <w:rFonts w:ascii="Times New Roman" w:hAnsi="Times New Roman"/>
          <w:sz w:val="24"/>
        </w:rPr>
        <w:t>submikroskoopiline</w:t>
      </w:r>
      <w:proofErr w:type="spellEnd"/>
      <w:r w:rsidRPr="4F8A9DAA">
        <w:rPr>
          <w:rFonts w:ascii="Times New Roman" w:hAnsi="Times New Roman"/>
          <w:sz w:val="24"/>
        </w:rPr>
        <w:t xml:space="preserve"> </w:t>
      </w:r>
      <w:proofErr w:type="spellStart"/>
      <w:r w:rsidRPr="4F8A9DAA">
        <w:rPr>
          <w:rFonts w:ascii="Times New Roman" w:hAnsi="Times New Roman"/>
          <w:sz w:val="24"/>
        </w:rPr>
        <w:t>kromsooomianalüüs</w:t>
      </w:r>
      <w:proofErr w:type="spellEnd"/>
    </w:p>
    <w:p w14:paraId="11BCE8D8" w14:textId="767A0AA8" w:rsidR="00ED3690" w:rsidRPr="00ED3690" w:rsidRDefault="391605BC" w:rsidP="00721EB3">
      <w:pPr>
        <w:numPr>
          <w:ilvl w:val="2"/>
          <w:numId w:val="12"/>
        </w:numPr>
        <w:tabs>
          <w:tab w:val="left" w:pos="1276"/>
        </w:tabs>
        <w:ind w:left="1276"/>
        <w:rPr>
          <w:rFonts w:ascii="Times New Roman" w:hAnsi="Times New Roman"/>
          <w:sz w:val="24"/>
        </w:rPr>
      </w:pPr>
      <w:r w:rsidRPr="4F8A9DAA">
        <w:rPr>
          <w:rFonts w:ascii="Times New Roman" w:hAnsi="Times New Roman"/>
          <w:sz w:val="24"/>
        </w:rPr>
        <w:t>Molekulaardiagnostilised uuringud, sh nii perekonnas var</w:t>
      </w:r>
      <w:r w:rsidR="00884189" w:rsidRPr="4F8A9DAA">
        <w:rPr>
          <w:rFonts w:ascii="Times New Roman" w:hAnsi="Times New Roman"/>
          <w:sz w:val="24"/>
        </w:rPr>
        <w:t>em</w:t>
      </w:r>
      <w:r w:rsidRPr="4F8A9DAA">
        <w:rPr>
          <w:rFonts w:ascii="Times New Roman" w:hAnsi="Times New Roman"/>
          <w:sz w:val="24"/>
        </w:rPr>
        <w:t xml:space="preserve"> kirjeldatud mutatsioonide määr</w:t>
      </w:r>
      <w:r w:rsidR="4E8920A8" w:rsidRPr="4F8A9DAA">
        <w:rPr>
          <w:rFonts w:ascii="Times New Roman" w:hAnsi="Times New Roman"/>
          <w:sz w:val="24"/>
        </w:rPr>
        <w:t>a</w:t>
      </w:r>
      <w:r w:rsidRPr="4F8A9DAA">
        <w:rPr>
          <w:rFonts w:ascii="Times New Roman" w:hAnsi="Times New Roman"/>
          <w:sz w:val="24"/>
        </w:rPr>
        <w:t>mine kui ka loote UH-uuringul leitud anomaaliate korral diagnostilise uuringuna geenipaneeli/</w:t>
      </w:r>
      <w:proofErr w:type="spellStart"/>
      <w:r w:rsidRPr="4F8A9DAA">
        <w:rPr>
          <w:rFonts w:ascii="Times New Roman" w:hAnsi="Times New Roman"/>
          <w:sz w:val="24"/>
        </w:rPr>
        <w:t>eksoomi</w:t>
      </w:r>
      <w:proofErr w:type="spellEnd"/>
      <w:r w:rsidRPr="4F8A9DAA">
        <w:rPr>
          <w:rFonts w:ascii="Times New Roman" w:hAnsi="Times New Roman"/>
          <w:sz w:val="24"/>
        </w:rPr>
        <w:t xml:space="preserve"> uuring või mu</w:t>
      </w:r>
      <w:r w:rsidR="001D5C7A" w:rsidRPr="4F8A9DAA">
        <w:rPr>
          <w:rFonts w:ascii="Times New Roman" w:hAnsi="Times New Roman"/>
          <w:sz w:val="24"/>
        </w:rPr>
        <w:t>ud</w:t>
      </w:r>
      <w:r w:rsidRPr="4F8A9DAA">
        <w:rPr>
          <w:rFonts w:ascii="Times New Roman" w:hAnsi="Times New Roman"/>
          <w:sz w:val="24"/>
        </w:rPr>
        <w:t xml:space="preserve"> molekulaardiagnostilis</w:t>
      </w:r>
      <w:r w:rsidR="00770D1A" w:rsidRPr="4F8A9DAA">
        <w:rPr>
          <w:rFonts w:ascii="Times New Roman" w:hAnsi="Times New Roman"/>
          <w:sz w:val="24"/>
        </w:rPr>
        <w:t>ed</w:t>
      </w:r>
      <w:r w:rsidRPr="4F8A9DAA">
        <w:rPr>
          <w:rFonts w:ascii="Times New Roman" w:hAnsi="Times New Roman"/>
          <w:sz w:val="24"/>
        </w:rPr>
        <w:t xml:space="preserve"> test</w:t>
      </w:r>
      <w:r w:rsidR="00770D1A" w:rsidRPr="4F8A9DAA">
        <w:rPr>
          <w:rFonts w:ascii="Times New Roman" w:hAnsi="Times New Roman"/>
          <w:sz w:val="24"/>
        </w:rPr>
        <w:t>id</w:t>
      </w:r>
    </w:p>
    <w:p w14:paraId="173D71B3" w14:textId="77777777" w:rsidR="00ED3690" w:rsidRPr="00ED3690" w:rsidRDefault="5B296BF3" w:rsidP="00721EB3">
      <w:pPr>
        <w:numPr>
          <w:ilvl w:val="0"/>
          <w:numId w:val="12"/>
        </w:numPr>
        <w:ind w:left="567"/>
        <w:rPr>
          <w:rFonts w:ascii="Times New Roman" w:hAnsi="Times New Roman"/>
          <w:sz w:val="24"/>
        </w:rPr>
      </w:pPr>
      <w:r w:rsidRPr="4F8A9DAA">
        <w:rPr>
          <w:rFonts w:ascii="Times New Roman" w:hAnsi="Times New Roman"/>
          <w:sz w:val="24"/>
        </w:rPr>
        <w:t>Vastsündinute sõeltestid</w:t>
      </w:r>
      <w:r w:rsidR="00ED3690" w:rsidRPr="4F8A9DAA">
        <w:rPr>
          <w:rFonts w:ascii="Times New Roman" w:hAnsi="Times New Roman"/>
          <w:sz w:val="24"/>
          <w:vertAlign w:val="superscript"/>
        </w:rPr>
        <w:footnoteReference w:id="196"/>
      </w:r>
    </w:p>
    <w:p w14:paraId="2B3FA197"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Ainevahetusanalüüsid</w:t>
      </w:r>
    </w:p>
    <w:p w14:paraId="4326F539" w14:textId="77777777" w:rsidR="00ED3690" w:rsidRPr="00ED3690" w:rsidRDefault="391605BC" w:rsidP="00721EB3">
      <w:pPr>
        <w:numPr>
          <w:ilvl w:val="1"/>
          <w:numId w:val="12"/>
        </w:numPr>
        <w:ind w:left="993"/>
        <w:rPr>
          <w:rFonts w:ascii="Times New Roman" w:hAnsi="Times New Roman"/>
          <w:sz w:val="24"/>
        </w:rPr>
      </w:pPr>
      <w:r w:rsidRPr="4F8A9DAA">
        <w:rPr>
          <w:rFonts w:ascii="Times New Roman" w:hAnsi="Times New Roman"/>
          <w:sz w:val="24"/>
        </w:rPr>
        <w:t xml:space="preserve">DNA põhised uuringud – </w:t>
      </w:r>
      <w:proofErr w:type="spellStart"/>
      <w:r w:rsidRPr="4F8A9DAA">
        <w:rPr>
          <w:rFonts w:ascii="Times New Roman" w:hAnsi="Times New Roman"/>
          <w:sz w:val="24"/>
        </w:rPr>
        <w:t>spinaalne</w:t>
      </w:r>
      <w:proofErr w:type="spellEnd"/>
      <w:r w:rsidRPr="4F8A9DAA">
        <w:rPr>
          <w:rFonts w:ascii="Times New Roman" w:hAnsi="Times New Roman"/>
          <w:sz w:val="24"/>
        </w:rPr>
        <w:t xml:space="preserve"> lihasatroofia ja osaliselt tsüstilise </w:t>
      </w:r>
      <w:proofErr w:type="spellStart"/>
      <w:r w:rsidRPr="4F8A9DAA">
        <w:rPr>
          <w:rFonts w:ascii="Times New Roman" w:hAnsi="Times New Roman"/>
          <w:sz w:val="24"/>
        </w:rPr>
        <w:t>fibroosi</w:t>
      </w:r>
      <w:proofErr w:type="spellEnd"/>
      <w:r w:rsidRPr="4F8A9DAA">
        <w:rPr>
          <w:rFonts w:ascii="Times New Roman" w:hAnsi="Times New Roman"/>
          <w:sz w:val="24"/>
        </w:rPr>
        <w:t xml:space="preserve"> korral.</w:t>
      </w:r>
    </w:p>
    <w:p w14:paraId="489A5D9A" w14:textId="2CF1E242" w:rsidR="00ED3690" w:rsidRPr="00ED3690" w:rsidRDefault="00ED3690" w:rsidP="00721EB3">
      <w:pPr>
        <w:numPr>
          <w:ilvl w:val="0"/>
          <w:numId w:val="12"/>
        </w:numPr>
        <w:ind w:left="567"/>
        <w:rPr>
          <w:rFonts w:ascii="Times New Roman" w:hAnsi="Times New Roman"/>
          <w:sz w:val="24"/>
        </w:rPr>
      </w:pPr>
      <w:r w:rsidRPr="4F8A9DAA">
        <w:rPr>
          <w:rFonts w:ascii="Times New Roman" w:hAnsi="Times New Roman"/>
          <w:sz w:val="24"/>
        </w:rPr>
        <w:t>Diagnostilised uuringud pärilike haiguste kahtluse</w:t>
      </w:r>
      <w:r w:rsidR="008A2A0F" w:rsidRPr="4F8A9DAA">
        <w:rPr>
          <w:rFonts w:ascii="Times New Roman" w:hAnsi="Times New Roman"/>
          <w:sz w:val="24"/>
        </w:rPr>
        <w:t xml:space="preserve"> korra</w:t>
      </w:r>
      <w:r w:rsidRPr="4F8A9DAA">
        <w:rPr>
          <w:rFonts w:ascii="Times New Roman" w:hAnsi="Times New Roman"/>
          <w:sz w:val="24"/>
        </w:rPr>
        <w:t>l nii lapse- kui ka täiskasvanueas</w:t>
      </w:r>
    </w:p>
    <w:p w14:paraId="6505CB3D" w14:textId="77777777" w:rsidR="00ED3690" w:rsidRPr="00ED3690" w:rsidRDefault="391605BC" w:rsidP="00721EB3">
      <w:pPr>
        <w:numPr>
          <w:ilvl w:val="1"/>
          <w:numId w:val="12"/>
        </w:numPr>
        <w:ind w:left="993"/>
        <w:rPr>
          <w:rFonts w:ascii="Times New Roman" w:hAnsi="Times New Roman"/>
          <w:sz w:val="24"/>
        </w:rPr>
      </w:pPr>
      <w:proofErr w:type="spellStart"/>
      <w:r w:rsidRPr="4F8A9DAA">
        <w:rPr>
          <w:rFonts w:ascii="Times New Roman" w:hAnsi="Times New Roman"/>
          <w:sz w:val="24"/>
        </w:rPr>
        <w:t>Tsütogeneetilised</w:t>
      </w:r>
      <w:proofErr w:type="spellEnd"/>
      <w:r w:rsidRPr="4F8A9DAA">
        <w:rPr>
          <w:rFonts w:ascii="Times New Roman" w:hAnsi="Times New Roman"/>
          <w:sz w:val="24"/>
        </w:rPr>
        <w:t xml:space="preserve"> uuringud</w:t>
      </w:r>
    </w:p>
    <w:p w14:paraId="2A52CB63" w14:textId="77777777" w:rsidR="00ED3690" w:rsidRPr="00ED3690" w:rsidRDefault="391605BC" w:rsidP="00721EB3">
      <w:pPr>
        <w:numPr>
          <w:ilvl w:val="2"/>
          <w:numId w:val="12"/>
        </w:numPr>
        <w:ind w:left="1276"/>
        <w:rPr>
          <w:rFonts w:ascii="Times New Roman" w:hAnsi="Times New Roman"/>
          <w:sz w:val="24"/>
        </w:rPr>
      </w:pPr>
      <w:proofErr w:type="spellStart"/>
      <w:r w:rsidRPr="4F8A9DAA">
        <w:rPr>
          <w:rFonts w:ascii="Times New Roman" w:hAnsi="Times New Roman"/>
          <w:sz w:val="24"/>
        </w:rPr>
        <w:t>Kromsoomianalüüsid</w:t>
      </w:r>
      <w:proofErr w:type="spellEnd"/>
      <w:r w:rsidRPr="4F8A9DAA">
        <w:rPr>
          <w:rFonts w:ascii="Times New Roman" w:hAnsi="Times New Roman"/>
          <w:sz w:val="24"/>
        </w:rPr>
        <w:t>, sh FISH-analüüsid</w:t>
      </w:r>
    </w:p>
    <w:p w14:paraId="455161D7" w14:textId="77777777" w:rsidR="00ED3690" w:rsidRPr="00ED3690" w:rsidRDefault="391605BC" w:rsidP="00721EB3">
      <w:pPr>
        <w:numPr>
          <w:ilvl w:val="2"/>
          <w:numId w:val="12"/>
        </w:numPr>
        <w:ind w:left="1276"/>
        <w:rPr>
          <w:rFonts w:ascii="Times New Roman" w:hAnsi="Times New Roman"/>
          <w:sz w:val="24"/>
        </w:rPr>
      </w:pPr>
      <w:proofErr w:type="spellStart"/>
      <w:r w:rsidRPr="4F8A9DAA">
        <w:rPr>
          <w:rFonts w:ascii="Times New Roman" w:hAnsi="Times New Roman"/>
          <w:sz w:val="24"/>
        </w:rPr>
        <w:t>Submikroskoopiline</w:t>
      </w:r>
      <w:proofErr w:type="spellEnd"/>
      <w:r w:rsidRPr="4F8A9DAA">
        <w:rPr>
          <w:rFonts w:ascii="Times New Roman" w:hAnsi="Times New Roman"/>
          <w:sz w:val="24"/>
        </w:rPr>
        <w:t xml:space="preserve"> kromosoomianalüüs (</w:t>
      </w:r>
      <w:proofErr w:type="spellStart"/>
      <w:r w:rsidRPr="4F8A9DAA">
        <w:rPr>
          <w:rFonts w:ascii="Times New Roman" w:hAnsi="Times New Roman"/>
          <w:sz w:val="24"/>
        </w:rPr>
        <w:t>kromosomaalne</w:t>
      </w:r>
      <w:proofErr w:type="spellEnd"/>
      <w:r w:rsidRPr="4F8A9DAA">
        <w:rPr>
          <w:rFonts w:ascii="Times New Roman" w:hAnsi="Times New Roman"/>
          <w:sz w:val="24"/>
        </w:rPr>
        <w:t xml:space="preserve"> mikrokiip)</w:t>
      </w:r>
    </w:p>
    <w:p w14:paraId="5E235CE1" w14:textId="77777777" w:rsidR="00ED3690" w:rsidRPr="00ED3690" w:rsidRDefault="00ED3690" w:rsidP="00721EB3">
      <w:pPr>
        <w:numPr>
          <w:ilvl w:val="1"/>
          <w:numId w:val="12"/>
        </w:numPr>
        <w:ind w:left="993"/>
        <w:rPr>
          <w:rFonts w:ascii="Times New Roman" w:hAnsi="Times New Roman"/>
          <w:sz w:val="24"/>
        </w:rPr>
      </w:pPr>
      <w:r w:rsidRPr="4F8A9DAA">
        <w:rPr>
          <w:rFonts w:ascii="Times New Roman" w:hAnsi="Times New Roman"/>
          <w:sz w:val="24"/>
        </w:rPr>
        <w:t>Molekulaardiagnostilised uuringud</w:t>
      </w:r>
    </w:p>
    <w:p w14:paraId="0DAF1389"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 xml:space="preserve">Geenipaneelide </w:t>
      </w:r>
      <w:proofErr w:type="spellStart"/>
      <w:r w:rsidRPr="4F8A9DAA">
        <w:rPr>
          <w:rFonts w:ascii="Times New Roman" w:hAnsi="Times New Roman"/>
          <w:sz w:val="24"/>
        </w:rPr>
        <w:t>sekveneerimine</w:t>
      </w:r>
      <w:proofErr w:type="spellEnd"/>
      <w:r w:rsidRPr="4F8A9DAA">
        <w:rPr>
          <w:rFonts w:ascii="Times New Roman" w:hAnsi="Times New Roman"/>
          <w:sz w:val="24"/>
        </w:rPr>
        <w:t xml:space="preserve"> (NGS)</w:t>
      </w:r>
    </w:p>
    <w:p w14:paraId="108D228C" w14:textId="77777777" w:rsidR="00ED3690" w:rsidRPr="00ED3690" w:rsidRDefault="391605BC" w:rsidP="00721EB3">
      <w:pPr>
        <w:numPr>
          <w:ilvl w:val="2"/>
          <w:numId w:val="12"/>
        </w:numPr>
        <w:ind w:left="1418"/>
        <w:rPr>
          <w:rFonts w:ascii="Times New Roman" w:hAnsi="Times New Roman"/>
          <w:sz w:val="24"/>
        </w:rPr>
      </w:pPr>
      <w:proofErr w:type="spellStart"/>
      <w:r w:rsidRPr="4F8A9DAA">
        <w:rPr>
          <w:rFonts w:ascii="Times New Roman" w:hAnsi="Times New Roman"/>
          <w:sz w:val="24"/>
        </w:rPr>
        <w:t>Eksoomi</w:t>
      </w:r>
      <w:proofErr w:type="spellEnd"/>
      <w:r w:rsidRPr="4F8A9DAA">
        <w:rPr>
          <w:rFonts w:ascii="Times New Roman" w:hAnsi="Times New Roman"/>
          <w:sz w:val="24"/>
        </w:rPr>
        <w:t xml:space="preserve"> </w:t>
      </w:r>
      <w:proofErr w:type="spellStart"/>
      <w:r w:rsidRPr="4F8A9DAA">
        <w:rPr>
          <w:rFonts w:ascii="Times New Roman" w:hAnsi="Times New Roman"/>
          <w:sz w:val="24"/>
        </w:rPr>
        <w:t>sekveneerimine</w:t>
      </w:r>
      <w:proofErr w:type="spellEnd"/>
      <w:r w:rsidRPr="4F8A9DAA">
        <w:rPr>
          <w:rFonts w:ascii="Times New Roman" w:hAnsi="Times New Roman"/>
          <w:sz w:val="24"/>
        </w:rPr>
        <w:t xml:space="preserve"> (NGS)</w:t>
      </w:r>
    </w:p>
    <w:p w14:paraId="11731C0B"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 xml:space="preserve">Genoomi </w:t>
      </w:r>
      <w:proofErr w:type="spellStart"/>
      <w:r w:rsidRPr="4F8A9DAA">
        <w:rPr>
          <w:rFonts w:ascii="Times New Roman" w:hAnsi="Times New Roman"/>
          <w:sz w:val="24"/>
        </w:rPr>
        <w:t>sekveneerimine</w:t>
      </w:r>
      <w:proofErr w:type="spellEnd"/>
      <w:r w:rsidRPr="4F8A9DAA">
        <w:rPr>
          <w:rFonts w:ascii="Times New Roman" w:hAnsi="Times New Roman"/>
          <w:sz w:val="24"/>
        </w:rPr>
        <w:t xml:space="preserve"> (kliinilisse töösse valideerimisel, teadusuuringutes kasutusel) (NGS)</w:t>
      </w:r>
    </w:p>
    <w:p w14:paraId="08079AE8"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Üksikute mutatsioonide määramine (nt perekonnas teadaoleva mutatsiooni määramine) (</w:t>
      </w:r>
      <w:proofErr w:type="spellStart"/>
      <w:r w:rsidRPr="4F8A9DAA">
        <w:rPr>
          <w:rFonts w:ascii="Times New Roman" w:hAnsi="Times New Roman"/>
          <w:i/>
          <w:iCs/>
          <w:sz w:val="24"/>
        </w:rPr>
        <w:t>Sanger</w:t>
      </w:r>
      <w:proofErr w:type="spellEnd"/>
      <w:r w:rsidRPr="4F8A9DAA">
        <w:rPr>
          <w:rFonts w:ascii="Times New Roman" w:hAnsi="Times New Roman"/>
          <w:sz w:val="24"/>
        </w:rPr>
        <w:t xml:space="preserve"> </w:t>
      </w:r>
      <w:proofErr w:type="spellStart"/>
      <w:r w:rsidRPr="4F8A9DAA">
        <w:rPr>
          <w:rFonts w:ascii="Times New Roman" w:hAnsi="Times New Roman"/>
          <w:sz w:val="24"/>
        </w:rPr>
        <w:t>sekveneerimine</w:t>
      </w:r>
      <w:proofErr w:type="spellEnd"/>
      <w:r w:rsidRPr="4F8A9DAA">
        <w:rPr>
          <w:rFonts w:ascii="Times New Roman" w:hAnsi="Times New Roman"/>
          <w:sz w:val="24"/>
        </w:rPr>
        <w:t>)</w:t>
      </w:r>
    </w:p>
    <w:p w14:paraId="26CE5FA5"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 xml:space="preserve">Üksikute geenide </w:t>
      </w:r>
      <w:proofErr w:type="spellStart"/>
      <w:r w:rsidRPr="4F8A9DAA">
        <w:rPr>
          <w:rFonts w:ascii="Times New Roman" w:hAnsi="Times New Roman"/>
          <w:sz w:val="24"/>
        </w:rPr>
        <w:t>sekveneerimine</w:t>
      </w:r>
      <w:proofErr w:type="spellEnd"/>
      <w:r w:rsidRPr="4F8A9DAA">
        <w:rPr>
          <w:rFonts w:ascii="Times New Roman" w:hAnsi="Times New Roman"/>
          <w:sz w:val="24"/>
        </w:rPr>
        <w:t xml:space="preserve"> (</w:t>
      </w:r>
      <w:proofErr w:type="spellStart"/>
      <w:r w:rsidRPr="4F8A9DAA">
        <w:rPr>
          <w:rFonts w:ascii="Times New Roman" w:hAnsi="Times New Roman"/>
          <w:i/>
          <w:iCs/>
          <w:sz w:val="24"/>
        </w:rPr>
        <w:t>Sanger</w:t>
      </w:r>
      <w:proofErr w:type="spellEnd"/>
      <w:r w:rsidRPr="4F8A9DAA">
        <w:rPr>
          <w:rFonts w:ascii="Times New Roman" w:hAnsi="Times New Roman"/>
          <w:sz w:val="24"/>
        </w:rPr>
        <w:t xml:space="preserve"> </w:t>
      </w:r>
      <w:proofErr w:type="spellStart"/>
      <w:r w:rsidRPr="4F8A9DAA">
        <w:rPr>
          <w:rFonts w:ascii="Times New Roman" w:hAnsi="Times New Roman"/>
          <w:sz w:val="24"/>
        </w:rPr>
        <w:t>sekveneerimine</w:t>
      </w:r>
      <w:proofErr w:type="spellEnd"/>
      <w:r w:rsidRPr="4F8A9DAA">
        <w:rPr>
          <w:rFonts w:ascii="Times New Roman" w:hAnsi="Times New Roman"/>
          <w:sz w:val="24"/>
        </w:rPr>
        <w:t>)</w:t>
      </w:r>
    </w:p>
    <w:p w14:paraId="5637FA9B" w14:textId="77777777" w:rsidR="00ED3690" w:rsidRPr="00ED3690" w:rsidRDefault="391605BC" w:rsidP="00721EB3">
      <w:pPr>
        <w:numPr>
          <w:ilvl w:val="2"/>
          <w:numId w:val="12"/>
        </w:numPr>
        <w:ind w:left="1418"/>
        <w:rPr>
          <w:rFonts w:ascii="Times New Roman" w:hAnsi="Times New Roman"/>
          <w:sz w:val="24"/>
        </w:rPr>
      </w:pPr>
      <w:proofErr w:type="spellStart"/>
      <w:r w:rsidRPr="4F8A9DAA">
        <w:rPr>
          <w:rFonts w:ascii="Times New Roman" w:hAnsi="Times New Roman"/>
          <w:sz w:val="24"/>
        </w:rPr>
        <w:t>Deletsioonide-duplikatsioonide</w:t>
      </w:r>
      <w:proofErr w:type="spellEnd"/>
      <w:r w:rsidRPr="4F8A9DAA">
        <w:rPr>
          <w:rFonts w:ascii="Times New Roman" w:hAnsi="Times New Roman"/>
          <w:sz w:val="24"/>
        </w:rPr>
        <w:t xml:space="preserve"> uuringud (MLPA)</w:t>
      </w:r>
    </w:p>
    <w:p w14:paraId="3C95F8F5" w14:textId="77777777" w:rsidR="00ED3690" w:rsidRPr="00ED3690" w:rsidRDefault="391605BC" w:rsidP="00721EB3">
      <w:pPr>
        <w:numPr>
          <w:ilvl w:val="2"/>
          <w:numId w:val="12"/>
        </w:numPr>
        <w:ind w:left="1418"/>
        <w:rPr>
          <w:rFonts w:ascii="Times New Roman" w:hAnsi="Times New Roman"/>
          <w:sz w:val="24"/>
        </w:rPr>
      </w:pPr>
      <w:r w:rsidRPr="4F8A9DAA">
        <w:rPr>
          <w:rFonts w:ascii="Times New Roman" w:hAnsi="Times New Roman"/>
          <w:sz w:val="24"/>
        </w:rPr>
        <w:t>Vermimishäirete (</w:t>
      </w:r>
      <w:proofErr w:type="spellStart"/>
      <w:r w:rsidRPr="4F8A9DAA">
        <w:rPr>
          <w:rFonts w:ascii="Times New Roman" w:hAnsi="Times New Roman"/>
          <w:sz w:val="24"/>
        </w:rPr>
        <w:t>imprinting</w:t>
      </w:r>
      <w:proofErr w:type="spellEnd"/>
      <w:r w:rsidRPr="4F8A9DAA">
        <w:rPr>
          <w:rFonts w:ascii="Times New Roman" w:hAnsi="Times New Roman"/>
          <w:sz w:val="24"/>
        </w:rPr>
        <w:t>) uuringud (</w:t>
      </w:r>
      <w:proofErr w:type="spellStart"/>
      <w:r w:rsidRPr="4F8A9DAA">
        <w:rPr>
          <w:rFonts w:ascii="Times New Roman" w:hAnsi="Times New Roman"/>
          <w:sz w:val="24"/>
        </w:rPr>
        <w:t>metülatsioontundlik</w:t>
      </w:r>
      <w:proofErr w:type="spellEnd"/>
      <w:r w:rsidRPr="4F8A9DAA">
        <w:rPr>
          <w:rFonts w:ascii="Times New Roman" w:hAnsi="Times New Roman"/>
          <w:sz w:val="24"/>
        </w:rPr>
        <w:t xml:space="preserve"> MLPA)</w:t>
      </w:r>
    </w:p>
    <w:p w14:paraId="607C9104" w14:textId="77777777" w:rsidR="00ED3690" w:rsidRPr="00ED3690" w:rsidRDefault="391605BC" w:rsidP="00721EB3">
      <w:pPr>
        <w:numPr>
          <w:ilvl w:val="1"/>
          <w:numId w:val="12"/>
        </w:numPr>
        <w:ind w:left="1134"/>
        <w:rPr>
          <w:rFonts w:ascii="Times New Roman" w:hAnsi="Times New Roman"/>
          <w:sz w:val="24"/>
        </w:rPr>
      </w:pPr>
      <w:proofErr w:type="spellStart"/>
      <w:r w:rsidRPr="75CF7F17">
        <w:rPr>
          <w:rFonts w:ascii="Times New Roman" w:hAnsi="Times New Roman"/>
          <w:sz w:val="24"/>
        </w:rPr>
        <w:t>Ainevehtusanalüüsid</w:t>
      </w:r>
      <w:proofErr w:type="spellEnd"/>
    </w:p>
    <w:p w14:paraId="25D42145" w14:textId="77777777" w:rsidR="00ED3690" w:rsidRPr="00ED3690" w:rsidRDefault="00ED3690" w:rsidP="00721EB3">
      <w:pPr>
        <w:numPr>
          <w:ilvl w:val="0"/>
          <w:numId w:val="12"/>
        </w:numPr>
        <w:rPr>
          <w:rFonts w:ascii="Times New Roman" w:hAnsi="Times New Roman"/>
          <w:sz w:val="24"/>
        </w:rPr>
      </w:pPr>
      <w:r w:rsidRPr="00ED3690">
        <w:rPr>
          <w:rFonts w:ascii="Times New Roman" w:hAnsi="Times New Roman"/>
          <w:sz w:val="24"/>
        </w:rPr>
        <w:t>Riski hindavad testid tervetel isikutel</w:t>
      </w:r>
    </w:p>
    <w:p w14:paraId="560D0D3C" w14:textId="77777777" w:rsidR="00ED3690" w:rsidRPr="00ED3690" w:rsidRDefault="00ED3690" w:rsidP="00721EB3">
      <w:pPr>
        <w:numPr>
          <w:ilvl w:val="1"/>
          <w:numId w:val="12"/>
        </w:numPr>
        <w:ind w:left="1134"/>
        <w:rPr>
          <w:rFonts w:ascii="Times New Roman" w:hAnsi="Times New Roman"/>
          <w:sz w:val="24"/>
        </w:rPr>
      </w:pPr>
      <w:r w:rsidRPr="00ED3690">
        <w:rPr>
          <w:rFonts w:ascii="Times New Roman" w:hAnsi="Times New Roman"/>
          <w:sz w:val="24"/>
        </w:rPr>
        <w:t>Vähiriskide paneel monogeensete haiguste tuvastamiseks</w:t>
      </w:r>
    </w:p>
    <w:p w14:paraId="4DC1A757" w14:textId="77777777" w:rsidR="00ED3690" w:rsidRPr="00ED3690" w:rsidRDefault="391605BC" w:rsidP="00721EB3">
      <w:pPr>
        <w:numPr>
          <w:ilvl w:val="1"/>
          <w:numId w:val="12"/>
        </w:numPr>
        <w:ind w:left="1134"/>
        <w:rPr>
          <w:rFonts w:ascii="Times New Roman" w:hAnsi="Times New Roman"/>
          <w:sz w:val="24"/>
        </w:rPr>
      </w:pPr>
      <w:proofErr w:type="spellStart"/>
      <w:r w:rsidRPr="75CF7F17">
        <w:rPr>
          <w:rFonts w:ascii="Times New Roman" w:hAnsi="Times New Roman"/>
          <w:sz w:val="24"/>
        </w:rPr>
        <w:t>Trombofiiliate</w:t>
      </w:r>
      <w:proofErr w:type="spellEnd"/>
      <w:r w:rsidRPr="75CF7F17">
        <w:rPr>
          <w:rFonts w:ascii="Times New Roman" w:hAnsi="Times New Roman"/>
          <w:sz w:val="24"/>
        </w:rPr>
        <w:t xml:space="preserve"> uuringud (faktor V </w:t>
      </w:r>
      <w:proofErr w:type="spellStart"/>
      <w:r w:rsidRPr="75CF7F17">
        <w:rPr>
          <w:rFonts w:ascii="Times New Roman" w:hAnsi="Times New Roman"/>
          <w:sz w:val="24"/>
        </w:rPr>
        <w:t>leiden</w:t>
      </w:r>
      <w:proofErr w:type="spellEnd"/>
      <w:r w:rsidRPr="75CF7F17">
        <w:rPr>
          <w:rFonts w:ascii="Times New Roman" w:hAnsi="Times New Roman"/>
          <w:sz w:val="24"/>
        </w:rPr>
        <w:t>, protrombiini põhimutatsioon jt)</w:t>
      </w:r>
    </w:p>
    <w:p w14:paraId="193D87B4" w14:textId="1C9FEAB4" w:rsidR="00ED3690" w:rsidRPr="00ED3690" w:rsidRDefault="391605BC" w:rsidP="00721EB3">
      <w:pPr>
        <w:numPr>
          <w:ilvl w:val="1"/>
          <w:numId w:val="12"/>
        </w:numPr>
        <w:rPr>
          <w:rFonts w:ascii="Times New Roman" w:hAnsi="Times New Roman"/>
          <w:sz w:val="24"/>
        </w:rPr>
      </w:pPr>
      <w:proofErr w:type="spellStart"/>
      <w:r w:rsidRPr="75CF7F17">
        <w:rPr>
          <w:rFonts w:ascii="Times New Roman" w:hAnsi="Times New Roman"/>
          <w:sz w:val="24"/>
        </w:rPr>
        <w:lastRenderedPageBreak/>
        <w:t>Hilisavaldumisega</w:t>
      </w:r>
      <w:proofErr w:type="spellEnd"/>
      <w:r w:rsidRPr="75CF7F17">
        <w:rPr>
          <w:rFonts w:ascii="Times New Roman" w:hAnsi="Times New Roman"/>
          <w:sz w:val="24"/>
        </w:rPr>
        <w:t xml:space="preserve"> pärilike haiguste testid pereliikmetel pärast põhjalikku nõustamist, nt </w:t>
      </w:r>
      <w:proofErr w:type="spellStart"/>
      <w:r w:rsidRPr="75CF7F17">
        <w:rPr>
          <w:rFonts w:ascii="Times New Roman" w:hAnsi="Times New Roman"/>
          <w:sz w:val="24"/>
        </w:rPr>
        <w:t>Huntingtoni</w:t>
      </w:r>
      <w:proofErr w:type="spellEnd"/>
      <w:r w:rsidRPr="75CF7F17">
        <w:rPr>
          <w:rFonts w:ascii="Times New Roman" w:hAnsi="Times New Roman"/>
          <w:sz w:val="24"/>
        </w:rPr>
        <w:t xml:space="preserve"> tõbi jm</w:t>
      </w:r>
    </w:p>
    <w:p w14:paraId="688BC8B9" w14:textId="3D490496"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Polügeensed riskiskoorid erameditsiiniteenusena, kliinilisse töösse veel juurutamisel</w:t>
      </w:r>
    </w:p>
    <w:p w14:paraId="55A05439" w14:textId="77777777" w:rsidR="00ED3690" w:rsidRPr="00ED3690" w:rsidRDefault="391605BC" w:rsidP="00721EB3">
      <w:pPr>
        <w:numPr>
          <w:ilvl w:val="0"/>
          <w:numId w:val="12"/>
        </w:numPr>
        <w:rPr>
          <w:rFonts w:ascii="Times New Roman" w:hAnsi="Times New Roman"/>
          <w:sz w:val="24"/>
        </w:rPr>
      </w:pPr>
      <w:proofErr w:type="spellStart"/>
      <w:r w:rsidRPr="75CF7F17">
        <w:rPr>
          <w:rFonts w:ascii="Times New Roman" w:hAnsi="Times New Roman"/>
          <w:sz w:val="24"/>
        </w:rPr>
        <w:t>Farmakogeneetilised</w:t>
      </w:r>
      <w:proofErr w:type="spellEnd"/>
      <w:r w:rsidRPr="75CF7F17">
        <w:rPr>
          <w:rFonts w:ascii="Times New Roman" w:hAnsi="Times New Roman"/>
          <w:sz w:val="24"/>
        </w:rPr>
        <w:t xml:space="preserve"> testid</w:t>
      </w:r>
    </w:p>
    <w:p w14:paraId="02CBE195"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Üksiktestid (nt DPYD test)</w:t>
      </w:r>
    </w:p>
    <w:p w14:paraId="6299C08F" w14:textId="77777777" w:rsidR="00ED3690" w:rsidRPr="00ED3690" w:rsidRDefault="391605BC" w:rsidP="00721EB3">
      <w:pPr>
        <w:numPr>
          <w:ilvl w:val="1"/>
          <w:numId w:val="12"/>
        </w:numPr>
        <w:rPr>
          <w:rFonts w:ascii="Times New Roman" w:hAnsi="Times New Roman"/>
          <w:sz w:val="24"/>
        </w:rPr>
      </w:pPr>
      <w:r w:rsidRPr="75CF7F17">
        <w:rPr>
          <w:rFonts w:ascii="Times New Roman" w:hAnsi="Times New Roman"/>
          <w:sz w:val="24"/>
        </w:rPr>
        <w:t xml:space="preserve">Lai </w:t>
      </w:r>
      <w:proofErr w:type="spellStart"/>
      <w:r w:rsidRPr="75CF7F17">
        <w:rPr>
          <w:rFonts w:ascii="Times New Roman" w:hAnsi="Times New Roman"/>
          <w:sz w:val="24"/>
        </w:rPr>
        <w:t>farmakogeneetiline</w:t>
      </w:r>
      <w:proofErr w:type="spellEnd"/>
      <w:r w:rsidRPr="75CF7F17">
        <w:rPr>
          <w:rFonts w:ascii="Times New Roman" w:hAnsi="Times New Roman"/>
          <w:sz w:val="24"/>
        </w:rPr>
        <w:t xml:space="preserve"> paneel</w:t>
      </w:r>
    </w:p>
    <w:p w14:paraId="3F7D06F7" w14:textId="77777777" w:rsidR="00ED3690" w:rsidRPr="00ED3690" w:rsidRDefault="00ED3690" w:rsidP="00721EB3">
      <w:pPr>
        <w:numPr>
          <w:ilvl w:val="0"/>
          <w:numId w:val="12"/>
        </w:numPr>
        <w:rPr>
          <w:rFonts w:ascii="Times New Roman" w:hAnsi="Times New Roman"/>
          <w:sz w:val="24"/>
        </w:rPr>
      </w:pPr>
      <w:r w:rsidRPr="00ED3690">
        <w:rPr>
          <w:rFonts w:ascii="Times New Roman" w:hAnsi="Times New Roman"/>
          <w:sz w:val="24"/>
        </w:rPr>
        <w:t>Somaatiliste mutatsioonid määramine</w:t>
      </w:r>
    </w:p>
    <w:p w14:paraId="3A811A7B" w14:textId="77777777" w:rsidR="00ED3690" w:rsidRPr="00ED3690" w:rsidRDefault="391605BC" w:rsidP="00721EB3">
      <w:pPr>
        <w:numPr>
          <w:ilvl w:val="1"/>
          <w:numId w:val="12"/>
        </w:numPr>
        <w:rPr>
          <w:rFonts w:ascii="Times New Roman" w:hAnsi="Times New Roman"/>
          <w:sz w:val="24"/>
        </w:rPr>
      </w:pPr>
      <w:proofErr w:type="spellStart"/>
      <w:r w:rsidRPr="75CF7F17">
        <w:rPr>
          <w:rFonts w:ascii="Times New Roman" w:hAnsi="Times New Roman"/>
          <w:sz w:val="24"/>
        </w:rPr>
        <w:t>Tsütogeneetilised</w:t>
      </w:r>
      <w:proofErr w:type="spellEnd"/>
      <w:r w:rsidRPr="75CF7F17">
        <w:rPr>
          <w:rFonts w:ascii="Times New Roman" w:hAnsi="Times New Roman"/>
          <w:sz w:val="24"/>
        </w:rPr>
        <w:t xml:space="preserve"> kromosoomianalüüsid (enam </w:t>
      </w:r>
      <w:proofErr w:type="spellStart"/>
      <w:r w:rsidRPr="75CF7F17">
        <w:rPr>
          <w:rFonts w:ascii="Times New Roman" w:hAnsi="Times New Roman"/>
          <w:sz w:val="24"/>
        </w:rPr>
        <w:t>hematoloogiliste</w:t>
      </w:r>
      <w:proofErr w:type="spellEnd"/>
      <w:r w:rsidRPr="75CF7F17">
        <w:rPr>
          <w:rFonts w:ascii="Times New Roman" w:hAnsi="Times New Roman"/>
          <w:sz w:val="24"/>
        </w:rPr>
        <w:t xml:space="preserve"> kasvajate korral)</w:t>
      </w:r>
    </w:p>
    <w:p w14:paraId="05E1B7FB" w14:textId="77777777" w:rsidR="00ED3690" w:rsidRPr="00ED3690" w:rsidRDefault="391605BC" w:rsidP="00721EB3">
      <w:pPr>
        <w:numPr>
          <w:ilvl w:val="1"/>
          <w:numId w:val="12"/>
        </w:numPr>
        <w:rPr>
          <w:rFonts w:ascii="Times New Roman" w:hAnsi="Times New Roman"/>
          <w:sz w:val="24"/>
        </w:rPr>
      </w:pPr>
      <w:proofErr w:type="spellStart"/>
      <w:r w:rsidRPr="75CF7F17">
        <w:rPr>
          <w:rFonts w:ascii="Times New Roman" w:hAnsi="Times New Roman"/>
          <w:sz w:val="24"/>
        </w:rPr>
        <w:t>Hematoloogiliste</w:t>
      </w:r>
      <w:proofErr w:type="spellEnd"/>
      <w:r w:rsidRPr="75CF7F17">
        <w:rPr>
          <w:rFonts w:ascii="Times New Roman" w:hAnsi="Times New Roman"/>
          <w:sz w:val="24"/>
        </w:rPr>
        <w:t xml:space="preserve"> kasvajate geenipaneel</w:t>
      </w:r>
    </w:p>
    <w:p w14:paraId="3F5BBCC0"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 xml:space="preserve">Soliidtuumorite lai geenipaneel tuumorikoe profileerimiseks </w:t>
      </w:r>
    </w:p>
    <w:p w14:paraId="3D64DDCD" w14:textId="77777777" w:rsidR="00ED3690" w:rsidRPr="00ED3690" w:rsidRDefault="00ED3690" w:rsidP="00721EB3">
      <w:pPr>
        <w:numPr>
          <w:ilvl w:val="1"/>
          <w:numId w:val="12"/>
        </w:numPr>
        <w:rPr>
          <w:rFonts w:ascii="Times New Roman" w:hAnsi="Times New Roman"/>
          <w:sz w:val="24"/>
        </w:rPr>
      </w:pPr>
      <w:r w:rsidRPr="00ED3690">
        <w:rPr>
          <w:rFonts w:ascii="Times New Roman" w:hAnsi="Times New Roman"/>
          <w:sz w:val="24"/>
        </w:rPr>
        <w:t>Üksikute mutatsioonide testid (Nt EGFR jne)</w:t>
      </w:r>
    </w:p>
    <w:p w14:paraId="0AE21695" w14:textId="7F63F789" w:rsidR="001B0C66" w:rsidRDefault="001B0C66" w:rsidP="0016210D">
      <w:pPr>
        <w:rPr>
          <w:rFonts w:ascii="Times New Roman" w:hAnsi="Times New Roman"/>
          <w:sz w:val="24"/>
        </w:rPr>
      </w:pPr>
    </w:p>
    <w:p w14:paraId="107114B8" w14:textId="77777777" w:rsidR="00E02073" w:rsidRPr="00E02073" w:rsidRDefault="00E02073" w:rsidP="00E02073">
      <w:pPr>
        <w:rPr>
          <w:rFonts w:ascii="Times New Roman" w:hAnsi="Times New Roman"/>
          <w:b/>
          <w:bCs/>
          <w:sz w:val="24"/>
        </w:rPr>
      </w:pPr>
      <w:r w:rsidRPr="00E02073">
        <w:rPr>
          <w:rFonts w:ascii="Times New Roman" w:hAnsi="Times New Roman"/>
          <w:b/>
          <w:bCs/>
          <w:sz w:val="24"/>
        </w:rPr>
        <w:t>Arutelusid geeninõustaja kutse loomise vajaduse ja lisaeriala loomise kohta on alustatud ning geeninõustaja roll ja näidisstsenaariumid on esitatud lisas 4</w:t>
      </w:r>
    </w:p>
    <w:p w14:paraId="5D349E06" w14:textId="77777777" w:rsidR="00E02073" w:rsidRPr="00E02073" w:rsidRDefault="00E02073" w:rsidP="00E02073">
      <w:pPr>
        <w:rPr>
          <w:rFonts w:ascii="Times New Roman" w:hAnsi="Times New Roman"/>
          <w:b/>
          <w:bCs/>
          <w:sz w:val="24"/>
        </w:rPr>
      </w:pPr>
    </w:p>
    <w:p w14:paraId="1E88F7D2" w14:textId="7ED9B617" w:rsidR="00E54969" w:rsidRDefault="00E02073" w:rsidP="00E02073">
      <w:pPr>
        <w:rPr>
          <w:rFonts w:ascii="Times New Roman" w:hAnsi="Times New Roman"/>
          <w:b/>
          <w:bCs/>
          <w:sz w:val="24"/>
        </w:rPr>
      </w:pPr>
      <w:r w:rsidRPr="00E02073">
        <w:rPr>
          <w:rFonts w:ascii="Times New Roman" w:hAnsi="Times New Roman"/>
          <w:b/>
          <w:bCs/>
          <w:sz w:val="24"/>
        </w:rPr>
        <w:t>Geeninõustaja kutsealase tegevuse eesmärk ja peamised tööülesanded</w:t>
      </w:r>
      <w:r w:rsidR="0091353C">
        <w:rPr>
          <w:rFonts w:ascii="Times New Roman" w:hAnsi="Times New Roman"/>
          <w:b/>
          <w:bCs/>
          <w:sz w:val="24"/>
        </w:rPr>
        <w:t>:</w:t>
      </w:r>
    </w:p>
    <w:p w14:paraId="26126255" w14:textId="77777777" w:rsidR="006B0DB8" w:rsidRDefault="006B0DB8" w:rsidP="00E02073">
      <w:pPr>
        <w:rPr>
          <w:rFonts w:ascii="Times New Roman" w:hAnsi="Times New Roman"/>
          <w:b/>
          <w:bCs/>
          <w:sz w:val="24"/>
        </w:rPr>
      </w:pPr>
    </w:p>
    <w:p w14:paraId="1E225B0E"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Geeninõustaja on rahvusvaheliselt tunnustatud kutse. </w:t>
      </w:r>
    </w:p>
    <w:p w14:paraId="270BF916" w14:textId="77777777" w:rsidR="006B0DB8" w:rsidRPr="000018ED" w:rsidRDefault="006B0DB8" w:rsidP="006B0DB8">
      <w:pPr>
        <w:rPr>
          <w:rFonts w:ascii="Times New Roman" w:hAnsi="Times New Roman"/>
          <w:sz w:val="24"/>
        </w:rPr>
      </w:pPr>
      <w:r w:rsidRPr="75CF7F17">
        <w:rPr>
          <w:rFonts w:ascii="Times New Roman" w:hAnsi="Times New Roman"/>
          <w:sz w:val="24"/>
        </w:rPr>
        <w:t>Geeninõustajad on tervishoiu</w:t>
      </w:r>
      <w:r>
        <w:rPr>
          <w:rFonts w:ascii="Times New Roman" w:hAnsi="Times New Roman"/>
          <w:sz w:val="24"/>
        </w:rPr>
        <w:t>valdkonnas</w:t>
      </w:r>
      <w:r w:rsidRPr="75CF7F17">
        <w:rPr>
          <w:rFonts w:ascii="Times New Roman" w:hAnsi="Times New Roman"/>
          <w:sz w:val="24"/>
        </w:rPr>
        <w:t xml:space="preserve"> töötavad magistrikraadiga spetsialistid, kellel on haridus ja pädevus geneetikas (</w:t>
      </w:r>
      <w:proofErr w:type="spellStart"/>
      <w:r w:rsidRPr="75CF7F17">
        <w:rPr>
          <w:rFonts w:ascii="Times New Roman" w:hAnsi="Times New Roman"/>
          <w:sz w:val="24"/>
        </w:rPr>
        <w:t>genoomikas</w:t>
      </w:r>
      <w:proofErr w:type="spellEnd"/>
      <w:r w:rsidRPr="75CF7F17">
        <w:rPr>
          <w:rFonts w:ascii="Times New Roman" w:hAnsi="Times New Roman"/>
          <w:sz w:val="24"/>
        </w:rPr>
        <w:t xml:space="preserve">), millele lisanduvad nõustamisoskused. </w:t>
      </w:r>
    </w:p>
    <w:p w14:paraId="115F8208" w14:textId="77777777" w:rsidR="006B0DB8" w:rsidRDefault="006B0DB8" w:rsidP="006B0DB8">
      <w:pPr>
        <w:rPr>
          <w:rFonts w:ascii="Times New Roman" w:hAnsi="Times New Roman"/>
          <w:sz w:val="24"/>
        </w:rPr>
      </w:pPr>
      <w:r w:rsidRPr="75CF7F17">
        <w:rPr>
          <w:rFonts w:ascii="Times New Roman" w:hAnsi="Times New Roman"/>
          <w:sz w:val="24"/>
        </w:rPr>
        <w:t xml:space="preserve">Geneetilist nõustamist on defineerinud USA geeninõustajate riiklik </w:t>
      </w:r>
      <w:proofErr w:type="spellStart"/>
      <w:r w:rsidRPr="75CF7F17">
        <w:rPr>
          <w:rFonts w:ascii="Times New Roman" w:hAnsi="Times New Roman"/>
          <w:sz w:val="24"/>
        </w:rPr>
        <w:t>ühing</w:t>
      </w:r>
      <w:proofErr w:type="spellEnd"/>
      <w:r w:rsidRPr="75CF7F17">
        <w:rPr>
          <w:rFonts w:ascii="Times New Roman" w:hAnsi="Times New Roman"/>
          <w:sz w:val="24"/>
        </w:rPr>
        <w:t xml:space="preserve"> (National </w:t>
      </w:r>
      <w:proofErr w:type="spellStart"/>
      <w:r w:rsidRPr="75CF7F17">
        <w:rPr>
          <w:rFonts w:ascii="Times New Roman" w:hAnsi="Times New Roman"/>
          <w:sz w:val="24"/>
        </w:rPr>
        <w:t>Society</w:t>
      </w:r>
      <w:proofErr w:type="spellEnd"/>
      <w:r w:rsidRPr="75CF7F17">
        <w:rPr>
          <w:rFonts w:ascii="Times New Roman" w:hAnsi="Times New Roman"/>
          <w:sz w:val="24"/>
        </w:rPr>
        <w:t xml:space="preserve"> of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Counselors</w:t>
      </w:r>
      <w:proofErr w:type="spellEnd"/>
      <w:r w:rsidRPr="75CF7F17">
        <w:rPr>
          <w:rFonts w:ascii="Times New Roman" w:hAnsi="Times New Roman"/>
          <w:sz w:val="24"/>
        </w:rPr>
        <w:t>, NSGC, www.nsgc.org) järg</w:t>
      </w:r>
      <w:r>
        <w:rPr>
          <w:rFonts w:ascii="Times New Roman" w:hAnsi="Times New Roman"/>
          <w:sz w:val="24"/>
        </w:rPr>
        <w:t>miselt</w:t>
      </w:r>
      <w:r w:rsidRPr="75CF7F17">
        <w:rPr>
          <w:rFonts w:ascii="Times New Roman" w:hAnsi="Times New Roman"/>
          <w:sz w:val="24"/>
        </w:rPr>
        <w:t xml:space="preserve">: Geneetiline nõustamine on protsess, mis aitab inimestel mõista meditsiinilise, </w:t>
      </w:r>
      <w:proofErr w:type="spellStart"/>
      <w:r w:rsidRPr="75CF7F17">
        <w:rPr>
          <w:rFonts w:ascii="Times New Roman" w:hAnsi="Times New Roman"/>
          <w:sz w:val="24"/>
        </w:rPr>
        <w:t>psühholoogilise</w:t>
      </w:r>
      <w:proofErr w:type="spellEnd"/>
      <w:r w:rsidRPr="75CF7F17">
        <w:rPr>
          <w:rFonts w:ascii="Times New Roman" w:hAnsi="Times New Roman"/>
          <w:sz w:val="24"/>
        </w:rPr>
        <w:t xml:space="preserve"> ja perekonna anamneesi geneetilise osakaalu mõju haiguse tekkele. </w:t>
      </w:r>
      <w:r>
        <w:rPr>
          <w:rFonts w:ascii="Times New Roman" w:hAnsi="Times New Roman"/>
          <w:sz w:val="24"/>
        </w:rPr>
        <w:t>Nimetatud</w:t>
      </w:r>
      <w:r w:rsidRPr="75CF7F17">
        <w:rPr>
          <w:rFonts w:ascii="Times New Roman" w:hAnsi="Times New Roman"/>
          <w:sz w:val="24"/>
        </w:rPr>
        <w:t xml:space="preserve"> protsess koosneb </w:t>
      </w:r>
      <w:r>
        <w:rPr>
          <w:rFonts w:ascii="Times New Roman" w:hAnsi="Times New Roman"/>
          <w:sz w:val="24"/>
        </w:rPr>
        <w:t>all</w:t>
      </w:r>
      <w:r w:rsidRPr="75CF7F17">
        <w:rPr>
          <w:rFonts w:ascii="Times New Roman" w:hAnsi="Times New Roman"/>
          <w:sz w:val="24"/>
        </w:rPr>
        <w:t xml:space="preserve">järgnevast: </w:t>
      </w:r>
    </w:p>
    <w:p w14:paraId="3DC9807C" w14:textId="77777777" w:rsidR="001C4CA5" w:rsidRPr="000018ED" w:rsidRDefault="001C4CA5" w:rsidP="006B0DB8">
      <w:pPr>
        <w:rPr>
          <w:rFonts w:ascii="Times New Roman" w:hAnsi="Times New Roman"/>
          <w:sz w:val="24"/>
        </w:rPr>
      </w:pPr>
    </w:p>
    <w:p w14:paraId="180C39DC"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1) </w:t>
      </w:r>
      <w:r>
        <w:rPr>
          <w:rFonts w:ascii="Times New Roman" w:hAnsi="Times New Roman"/>
          <w:sz w:val="24"/>
        </w:rPr>
        <w:t>h</w:t>
      </w:r>
      <w:r w:rsidRPr="000018ED">
        <w:rPr>
          <w:rFonts w:ascii="Times New Roman" w:hAnsi="Times New Roman"/>
          <w:sz w:val="24"/>
        </w:rPr>
        <w:t xml:space="preserve">aiguse tekkimise või kordusriskide tõenäosuse hindamine perekonna ja anamneesi alusel; </w:t>
      </w:r>
    </w:p>
    <w:p w14:paraId="2814754E" w14:textId="77777777" w:rsidR="006B0DB8" w:rsidRPr="000018ED" w:rsidRDefault="006B0DB8" w:rsidP="006B0DB8">
      <w:pPr>
        <w:rPr>
          <w:rFonts w:ascii="Times New Roman" w:hAnsi="Times New Roman"/>
          <w:sz w:val="24"/>
        </w:rPr>
      </w:pPr>
      <w:r w:rsidRPr="75CF7F17">
        <w:rPr>
          <w:rFonts w:ascii="Times New Roman" w:hAnsi="Times New Roman"/>
          <w:sz w:val="24"/>
        </w:rPr>
        <w:t xml:space="preserve">2) </w:t>
      </w:r>
      <w:r>
        <w:rPr>
          <w:rFonts w:ascii="Times New Roman" w:hAnsi="Times New Roman"/>
          <w:sz w:val="24"/>
        </w:rPr>
        <w:t>p</w:t>
      </w:r>
      <w:r w:rsidRPr="75CF7F17">
        <w:rPr>
          <w:rFonts w:ascii="Times New Roman" w:hAnsi="Times New Roman"/>
          <w:sz w:val="24"/>
        </w:rPr>
        <w:t xml:space="preserve">ärilikkuse </w:t>
      </w:r>
      <w:proofErr w:type="spellStart"/>
      <w:r w:rsidRPr="75CF7F17">
        <w:rPr>
          <w:rFonts w:ascii="Times New Roman" w:hAnsi="Times New Roman"/>
          <w:sz w:val="24"/>
        </w:rPr>
        <w:t>tüüpide</w:t>
      </w:r>
      <w:proofErr w:type="spellEnd"/>
      <w:r w:rsidRPr="75CF7F17">
        <w:rPr>
          <w:rFonts w:ascii="Times New Roman" w:hAnsi="Times New Roman"/>
          <w:sz w:val="24"/>
        </w:rPr>
        <w:t xml:space="preserve">, testimisvõimaluste, ravi, ennetuse, teadmiste ja teaduslike uurimismeetodite selgitamine; </w:t>
      </w:r>
    </w:p>
    <w:p w14:paraId="33E4F6A5"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3) </w:t>
      </w:r>
      <w:r>
        <w:rPr>
          <w:rFonts w:ascii="Times New Roman" w:hAnsi="Times New Roman"/>
          <w:sz w:val="24"/>
        </w:rPr>
        <w:t>i</w:t>
      </w:r>
      <w:r w:rsidRPr="000018ED">
        <w:rPr>
          <w:rFonts w:ascii="Times New Roman" w:hAnsi="Times New Roman"/>
          <w:sz w:val="24"/>
        </w:rPr>
        <w:t xml:space="preserve">nformeeritud valikute ja riski või haigusseisundiga kohanemise </w:t>
      </w:r>
      <w:r>
        <w:rPr>
          <w:rFonts w:ascii="Times New Roman" w:hAnsi="Times New Roman"/>
          <w:sz w:val="24"/>
        </w:rPr>
        <w:t>kohta</w:t>
      </w:r>
      <w:r w:rsidRPr="000018ED">
        <w:rPr>
          <w:rFonts w:ascii="Times New Roman" w:hAnsi="Times New Roman"/>
          <w:sz w:val="24"/>
        </w:rPr>
        <w:t xml:space="preserve"> nõustamine. </w:t>
      </w:r>
    </w:p>
    <w:p w14:paraId="71D6F274" w14:textId="77777777" w:rsidR="006B0DB8" w:rsidRPr="000018ED" w:rsidRDefault="006B0DB8" w:rsidP="006B0DB8">
      <w:pPr>
        <w:rPr>
          <w:rFonts w:ascii="Times New Roman" w:hAnsi="Times New Roman"/>
          <w:sz w:val="24"/>
        </w:rPr>
      </w:pPr>
      <w:r w:rsidRPr="000018ED">
        <w:rPr>
          <w:rFonts w:ascii="Times New Roman" w:hAnsi="Times New Roman"/>
          <w:sz w:val="24"/>
        </w:rPr>
        <w:t xml:space="preserve">Teenuse osutamise meditsiiniliseks näidustuseks on pärilike haiguste esinemise või kõrgenenud haigusriski korral nõustamine, mille käigus hinnatakse isiku ja tema perekonna anamneesi ja geenitestide tulemuste mõju tervisele ja haiguse tekkele. </w:t>
      </w:r>
      <w:r>
        <w:rPr>
          <w:rFonts w:ascii="Times New Roman" w:hAnsi="Times New Roman"/>
          <w:sz w:val="24"/>
        </w:rPr>
        <w:t>Praegu</w:t>
      </w:r>
      <w:r w:rsidRPr="000018ED">
        <w:rPr>
          <w:rFonts w:ascii="Times New Roman" w:hAnsi="Times New Roman"/>
          <w:sz w:val="24"/>
        </w:rPr>
        <w:t xml:space="preserve"> pakuvad teenust meditsiinigeneetikud (eriarstid). Personaalmeditsiini tegevuste raames </w:t>
      </w:r>
      <w:r>
        <w:rPr>
          <w:rFonts w:ascii="Times New Roman" w:hAnsi="Times New Roman"/>
          <w:sz w:val="24"/>
        </w:rPr>
        <w:t xml:space="preserve">suureneb </w:t>
      </w:r>
      <w:r w:rsidRPr="000018ED">
        <w:rPr>
          <w:rFonts w:ascii="Times New Roman" w:hAnsi="Times New Roman"/>
          <w:sz w:val="24"/>
        </w:rPr>
        <w:t xml:space="preserve">vajadus teenuse järele märkimisväärselt. </w:t>
      </w:r>
    </w:p>
    <w:p w14:paraId="5E20362A" w14:textId="77777777" w:rsidR="006B0DB8" w:rsidRPr="000018ED" w:rsidRDefault="006B0DB8" w:rsidP="006B0DB8">
      <w:pPr>
        <w:rPr>
          <w:rFonts w:ascii="Times New Roman" w:hAnsi="Times New Roman"/>
          <w:sz w:val="24"/>
        </w:rPr>
      </w:pPr>
      <w:r w:rsidRPr="000018ED">
        <w:rPr>
          <w:rFonts w:ascii="Times New Roman" w:hAnsi="Times New Roman"/>
          <w:sz w:val="24"/>
        </w:rPr>
        <w:t>Geeninõustaja töö on vajalik mitme teenus</w:t>
      </w:r>
      <w:r>
        <w:rPr>
          <w:rFonts w:ascii="Times New Roman" w:hAnsi="Times New Roman"/>
          <w:sz w:val="24"/>
        </w:rPr>
        <w:t>e</w:t>
      </w:r>
      <w:r w:rsidRPr="000018ED">
        <w:rPr>
          <w:rFonts w:ascii="Times New Roman" w:hAnsi="Times New Roman"/>
          <w:sz w:val="24"/>
        </w:rPr>
        <w:t xml:space="preserve"> osutamisel: ambulatoorsete ja statsionaarsete ravijuhtude osana ning iseseisvalt teenust osutades. </w:t>
      </w:r>
    </w:p>
    <w:p w14:paraId="14CAC400" w14:textId="77777777" w:rsidR="006B0DB8" w:rsidRPr="000018ED" w:rsidRDefault="006B0DB8" w:rsidP="00721EB3">
      <w:pPr>
        <w:numPr>
          <w:ilvl w:val="0"/>
          <w:numId w:val="8"/>
        </w:numPr>
        <w:tabs>
          <w:tab w:val="clear" w:pos="567"/>
        </w:tabs>
        <w:rPr>
          <w:rFonts w:ascii="Times New Roman" w:hAnsi="Times New Roman"/>
          <w:sz w:val="24"/>
        </w:rPr>
      </w:pPr>
      <w:r w:rsidRPr="75CF7F17">
        <w:rPr>
          <w:rFonts w:ascii="Times New Roman" w:hAnsi="Times New Roman"/>
          <w:sz w:val="24"/>
        </w:rPr>
        <w:t xml:space="preserve">National </w:t>
      </w:r>
      <w:proofErr w:type="spellStart"/>
      <w:r w:rsidRPr="75CF7F17">
        <w:rPr>
          <w:rFonts w:ascii="Times New Roman" w:hAnsi="Times New Roman"/>
          <w:sz w:val="24"/>
        </w:rPr>
        <w:t>Society</w:t>
      </w:r>
      <w:proofErr w:type="spellEnd"/>
      <w:r w:rsidRPr="75CF7F17">
        <w:rPr>
          <w:rFonts w:ascii="Times New Roman" w:hAnsi="Times New Roman"/>
          <w:sz w:val="24"/>
        </w:rPr>
        <w:t xml:space="preserve"> of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Counselors</w:t>
      </w:r>
      <w:proofErr w:type="spellEnd"/>
      <w:r w:rsidRPr="75CF7F17">
        <w:rPr>
          <w:rFonts w:ascii="Times New Roman" w:hAnsi="Times New Roman"/>
          <w:sz w:val="24"/>
        </w:rPr>
        <w:t xml:space="preserve">' </w:t>
      </w:r>
      <w:proofErr w:type="spellStart"/>
      <w:r w:rsidRPr="75CF7F17">
        <w:rPr>
          <w:rFonts w:ascii="Times New Roman" w:hAnsi="Times New Roman"/>
          <w:sz w:val="24"/>
        </w:rPr>
        <w:t>Definition</w:t>
      </w:r>
      <w:proofErr w:type="spellEnd"/>
      <w:r w:rsidRPr="75CF7F17">
        <w:rPr>
          <w:rFonts w:ascii="Times New Roman" w:hAnsi="Times New Roman"/>
          <w:sz w:val="24"/>
        </w:rPr>
        <w:t xml:space="preserve"> </w:t>
      </w:r>
      <w:proofErr w:type="spellStart"/>
      <w:r w:rsidRPr="75CF7F17">
        <w:rPr>
          <w:rFonts w:ascii="Times New Roman" w:hAnsi="Times New Roman"/>
          <w:sz w:val="24"/>
        </w:rPr>
        <w:t>Task</w:t>
      </w:r>
      <w:proofErr w:type="spellEnd"/>
      <w:r w:rsidRPr="75CF7F17">
        <w:rPr>
          <w:rFonts w:ascii="Times New Roman" w:hAnsi="Times New Roman"/>
          <w:sz w:val="24"/>
        </w:rPr>
        <w:t xml:space="preserve">, F., et </w:t>
      </w:r>
      <w:proofErr w:type="spellStart"/>
      <w:r w:rsidRPr="75CF7F17">
        <w:rPr>
          <w:rFonts w:ascii="Times New Roman" w:hAnsi="Times New Roman"/>
          <w:sz w:val="24"/>
        </w:rPr>
        <w:t>al</w:t>
      </w:r>
      <w:proofErr w:type="spellEnd"/>
      <w:r w:rsidRPr="75CF7F17">
        <w:rPr>
          <w:rFonts w:ascii="Times New Roman" w:hAnsi="Times New Roman"/>
          <w:sz w:val="24"/>
        </w:rPr>
        <w:t xml:space="preserve">., A </w:t>
      </w:r>
      <w:proofErr w:type="spellStart"/>
      <w:r w:rsidRPr="75CF7F17">
        <w:rPr>
          <w:rFonts w:ascii="Times New Roman" w:hAnsi="Times New Roman"/>
          <w:sz w:val="24"/>
        </w:rPr>
        <w:t>new</w:t>
      </w:r>
      <w:proofErr w:type="spellEnd"/>
      <w:r w:rsidRPr="75CF7F17">
        <w:rPr>
          <w:rFonts w:ascii="Times New Roman" w:hAnsi="Times New Roman"/>
          <w:sz w:val="24"/>
        </w:rPr>
        <w:t xml:space="preserve"> </w:t>
      </w:r>
      <w:proofErr w:type="spellStart"/>
      <w:r w:rsidRPr="75CF7F17">
        <w:rPr>
          <w:rFonts w:ascii="Times New Roman" w:hAnsi="Times New Roman"/>
          <w:sz w:val="24"/>
        </w:rPr>
        <w:t>definition</w:t>
      </w:r>
      <w:proofErr w:type="spellEnd"/>
      <w:r w:rsidRPr="75CF7F17">
        <w:rPr>
          <w:rFonts w:ascii="Times New Roman" w:hAnsi="Times New Roman"/>
          <w:sz w:val="24"/>
        </w:rPr>
        <w:t xml:space="preserve"> of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Counseling</w:t>
      </w:r>
      <w:proofErr w:type="spellEnd"/>
      <w:r w:rsidRPr="75CF7F17">
        <w:rPr>
          <w:rFonts w:ascii="Times New Roman" w:hAnsi="Times New Roman"/>
          <w:sz w:val="24"/>
        </w:rPr>
        <w:t xml:space="preserve">: National </w:t>
      </w:r>
      <w:proofErr w:type="spellStart"/>
      <w:r w:rsidRPr="75CF7F17">
        <w:rPr>
          <w:rFonts w:ascii="Times New Roman" w:hAnsi="Times New Roman"/>
          <w:sz w:val="24"/>
        </w:rPr>
        <w:t>Society</w:t>
      </w:r>
      <w:proofErr w:type="spellEnd"/>
      <w:r w:rsidRPr="75CF7F17">
        <w:rPr>
          <w:rFonts w:ascii="Times New Roman" w:hAnsi="Times New Roman"/>
          <w:sz w:val="24"/>
        </w:rPr>
        <w:t xml:space="preserve"> of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Counselors</w:t>
      </w:r>
      <w:proofErr w:type="spellEnd"/>
      <w:r w:rsidRPr="75CF7F17">
        <w:rPr>
          <w:rFonts w:ascii="Times New Roman" w:hAnsi="Times New Roman"/>
          <w:sz w:val="24"/>
        </w:rPr>
        <w:t xml:space="preserve">' </w:t>
      </w:r>
      <w:proofErr w:type="spellStart"/>
      <w:r w:rsidRPr="75CF7F17">
        <w:rPr>
          <w:rFonts w:ascii="Times New Roman" w:hAnsi="Times New Roman"/>
          <w:sz w:val="24"/>
        </w:rPr>
        <w:t>Task</w:t>
      </w:r>
      <w:proofErr w:type="spellEnd"/>
      <w:r w:rsidRPr="75CF7F17">
        <w:rPr>
          <w:rFonts w:ascii="Times New Roman" w:hAnsi="Times New Roman"/>
          <w:sz w:val="24"/>
        </w:rPr>
        <w:t xml:space="preserve"> </w:t>
      </w:r>
      <w:proofErr w:type="spellStart"/>
      <w:r w:rsidRPr="75CF7F17">
        <w:rPr>
          <w:rFonts w:ascii="Times New Roman" w:hAnsi="Times New Roman"/>
          <w:sz w:val="24"/>
        </w:rPr>
        <w:t>Force</w:t>
      </w:r>
      <w:proofErr w:type="spellEnd"/>
      <w:r w:rsidRPr="75CF7F17">
        <w:rPr>
          <w:rFonts w:ascii="Times New Roman" w:hAnsi="Times New Roman"/>
          <w:sz w:val="24"/>
        </w:rPr>
        <w:t xml:space="preserve"> </w:t>
      </w:r>
      <w:proofErr w:type="spellStart"/>
      <w:r w:rsidRPr="75CF7F17">
        <w:rPr>
          <w:rFonts w:ascii="Times New Roman" w:hAnsi="Times New Roman"/>
          <w:sz w:val="24"/>
        </w:rPr>
        <w:t>report</w:t>
      </w:r>
      <w:proofErr w:type="spellEnd"/>
      <w:r w:rsidRPr="75CF7F17">
        <w:rPr>
          <w:rFonts w:ascii="Times New Roman" w:hAnsi="Times New Roman"/>
          <w:i/>
          <w:iCs/>
          <w:sz w:val="24"/>
        </w:rPr>
        <w:t xml:space="preserve">. J </w:t>
      </w:r>
      <w:proofErr w:type="spellStart"/>
      <w:r w:rsidRPr="75CF7F17">
        <w:rPr>
          <w:rFonts w:ascii="Times New Roman" w:hAnsi="Times New Roman"/>
          <w:i/>
          <w:iCs/>
          <w:sz w:val="24"/>
        </w:rPr>
        <w:t>Genet</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Couns</w:t>
      </w:r>
      <w:proofErr w:type="spellEnd"/>
      <w:r w:rsidRPr="75CF7F17">
        <w:rPr>
          <w:rFonts w:ascii="Times New Roman" w:hAnsi="Times New Roman"/>
          <w:sz w:val="24"/>
        </w:rPr>
        <w:t xml:space="preserve">, 2006. 15(2): p. 77-83. </w:t>
      </w:r>
    </w:p>
    <w:p w14:paraId="41CDE634" w14:textId="77777777" w:rsidR="006B0DB8" w:rsidRPr="000018ED" w:rsidRDefault="006B0DB8" w:rsidP="00721EB3">
      <w:pPr>
        <w:numPr>
          <w:ilvl w:val="0"/>
          <w:numId w:val="8"/>
        </w:numPr>
        <w:tabs>
          <w:tab w:val="clear" w:pos="567"/>
        </w:tabs>
        <w:rPr>
          <w:rFonts w:ascii="Times New Roman" w:hAnsi="Times New Roman"/>
          <w:sz w:val="24"/>
        </w:rPr>
      </w:pPr>
      <w:proofErr w:type="spellStart"/>
      <w:r w:rsidRPr="75CF7F17">
        <w:rPr>
          <w:rFonts w:ascii="Times New Roman" w:hAnsi="Times New Roman"/>
          <w:sz w:val="24"/>
        </w:rPr>
        <w:t>Abacan</w:t>
      </w:r>
      <w:proofErr w:type="spellEnd"/>
      <w:r w:rsidRPr="75CF7F17">
        <w:rPr>
          <w:rFonts w:ascii="Times New Roman" w:hAnsi="Times New Roman"/>
          <w:sz w:val="24"/>
        </w:rPr>
        <w:t xml:space="preserve">, M., et </w:t>
      </w:r>
      <w:proofErr w:type="spellStart"/>
      <w:r w:rsidRPr="75CF7F17">
        <w:rPr>
          <w:rFonts w:ascii="Times New Roman" w:hAnsi="Times New Roman"/>
          <w:sz w:val="24"/>
        </w:rPr>
        <w:t>al</w:t>
      </w:r>
      <w:proofErr w:type="spellEnd"/>
      <w:r w:rsidRPr="75CF7F17">
        <w:rPr>
          <w:rFonts w:ascii="Times New Roman" w:hAnsi="Times New Roman"/>
          <w:sz w:val="24"/>
        </w:rPr>
        <w:t xml:space="preserve">., The Global State of </w:t>
      </w:r>
      <w:proofErr w:type="spellStart"/>
      <w:r w:rsidRPr="75CF7F17">
        <w:rPr>
          <w:rFonts w:ascii="Times New Roman" w:hAnsi="Times New Roman"/>
          <w:sz w:val="24"/>
        </w:rPr>
        <w:t>the</w:t>
      </w:r>
      <w:proofErr w:type="spellEnd"/>
      <w:r w:rsidRPr="75CF7F17">
        <w:rPr>
          <w:rFonts w:ascii="Times New Roman" w:hAnsi="Times New Roman"/>
          <w:sz w:val="24"/>
        </w:rPr>
        <w:t xml:space="preserve">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Counseling</w:t>
      </w:r>
      <w:proofErr w:type="spellEnd"/>
      <w:r w:rsidRPr="75CF7F17">
        <w:rPr>
          <w:rFonts w:ascii="Times New Roman" w:hAnsi="Times New Roman"/>
          <w:sz w:val="24"/>
        </w:rPr>
        <w:t xml:space="preserve"> </w:t>
      </w:r>
      <w:proofErr w:type="spellStart"/>
      <w:r w:rsidRPr="75CF7F17">
        <w:rPr>
          <w:rFonts w:ascii="Times New Roman" w:hAnsi="Times New Roman"/>
          <w:sz w:val="24"/>
        </w:rPr>
        <w:t>Profession</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Eur</w:t>
      </w:r>
      <w:proofErr w:type="spellEnd"/>
      <w:r w:rsidRPr="75CF7F17">
        <w:rPr>
          <w:rFonts w:ascii="Times New Roman" w:hAnsi="Times New Roman"/>
          <w:i/>
          <w:iCs/>
          <w:sz w:val="24"/>
        </w:rPr>
        <w:t xml:space="preserve"> J </w:t>
      </w:r>
      <w:proofErr w:type="spellStart"/>
      <w:r w:rsidRPr="75CF7F17">
        <w:rPr>
          <w:rFonts w:ascii="Times New Roman" w:hAnsi="Times New Roman"/>
          <w:i/>
          <w:iCs/>
          <w:sz w:val="24"/>
        </w:rPr>
        <w:t>Hum</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Genet</w:t>
      </w:r>
      <w:proofErr w:type="spellEnd"/>
      <w:r w:rsidRPr="75CF7F17">
        <w:rPr>
          <w:rFonts w:ascii="Times New Roman" w:hAnsi="Times New Roman"/>
          <w:i/>
          <w:iCs/>
          <w:sz w:val="24"/>
        </w:rPr>
        <w:t xml:space="preserve">, </w:t>
      </w:r>
      <w:r w:rsidRPr="75CF7F17">
        <w:rPr>
          <w:rFonts w:ascii="Times New Roman" w:hAnsi="Times New Roman"/>
          <w:sz w:val="24"/>
        </w:rPr>
        <w:t xml:space="preserve">2019. 27(2): p. 183-197. </w:t>
      </w:r>
    </w:p>
    <w:p w14:paraId="13052732" w14:textId="77777777" w:rsidR="006B0DB8" w:rsidRPr="000018ED" w:rsidRDefault="006B0DB8" w:rsidP="00721EB3">
      <w:pPr>
        <w:numPr>
          <w:ilvl w:val="0"/>
          <w:numId w:val="8"/>
        </w:numPr>
        <w:rPr>
          <w:rFonts w:ascii="Times New Roman" w:hAnsi="Times New Roman"/>
          <w:sz w:val="24"/>
        </w:rPr>
      </w:pPr>
      <w:proofErr w:type="spellStart"/>
      <w:r w:rsidRPr="75CF7F17">
        <w:rPr>
          <w:rFonts w:ascii="Times New Roman" w:hAnsi="Times New Roman"/>
          <w:sz w:val="24"/>
        </w:rPr>
        <w:t>Cordier</w:t>
      </w:r>
      <w:proofErr w:type="spellEnd"/>
      <w:r w:rsidRPr="75CF7F17">
        <w:rPr>
          <w:rFonts w:ascii="Times New Roman" w:hAnsi="Times New Roman"/>
          <w:sz w:val="24"/>
        </w:rPr>
        <w:t xml:space="preserve">, C., et </w:t>
      </w:r>
      <w:proofErr w:type="spellStart"/>
      <w:r w:rsidRPr="75CF7F17">
        <w:rPr>
          <w:rFonts w:ascii="Times New Roman" w:hAnsi="Times New Roman"/>
          <w:sz w:val="24"/>
        </w:rPr>
        <w:t>al</w:t>
      </w:r>
      <w:proofErr w:type="spellEnd"/>
      <w:r w:rsidRPr="75CF7F17">
        <w:rPr>
          <w:rFonts w:ascii="Times New Roman" w:hAnsi="Times New Roman"/>
          <w:sz w:val="24"/>
        </w:rPr>
        <w:t xml:space="preserve">., The </w:t>
      </w:r>
      <w:proofErr w:type="spellStart"/>
      <w:r w:rsidRPr="75CF7F17">
        <w:rPr>
          <w:rFonts w:ascii="Times New Roman" w:hAnsi="Times New Roman"/>
          <w:sz w:val="24"/>
        </w:rPr>
        <w:t>recognition</w:t>
      </w:r>
      <w:proofErr w:type="spellEnd"/>
      <w:r w:rsidRPr="75CF7F17">
        <w:rPr>
          <w:rFonts w:ascii="Times New Roman" w:hAnsi="Times New Roman"/>
          <w:sz w:val="24"/>
        </w:rPr>
        <w:t xml:space="preserve"> of </w:t>
      </w:r>
      <w:proofErr w:type="spellStart"/>
      <w:r w:rsidRPr="75CF7F17">
        <w:rPr>
          <w:rFonts w:ascii="Times New Roman" w:hAnsi="Times New Roman"/>
          <w:sz w:val="24"/>
        </w:rPr>
        <w:t>the</w:t>
      </w:r>
      <w:proofErr w:type="spellEnd"/>
      <w:r w:rsidRPr="75CF7F17">
        <w:rPr>
          <w:rFonts w:ascii="Times New Roman" w:hAnsi="Times New Roman"/>
          <w:sz w:val="24"/>
        </w:rPr>
        <w:t xml:space="preserve"> </w:t>
      </w:r>
      <w:proofErr w:type="spellStart"/>
      <w:r w:rsidRPr="75CF7F17">
        <w:rPr>
          <w:rFonts w:ascii="Times New Roman" w:hAnsi="Times New Roman"/>
          <w:sz w:val="24"/>
        </w:rPr>
        <w:t>profession</w:t>
      </w:r>
      <w:proofErr w:type="spellEnd"/>
      <w:r w:rsidRPr="75CF7F17">
        <w:rPr>
          <w:rFonts w:ascii="Times New Roman" w:hAnsi="Times New Roman"/>
          <w:sz w:val="24"/>
        </w:rPr>
        <w:t xml:space="preserve"> of </w:t>
      </w:r>
      <w:proofErr w:type="spellStart"/>
      <w:r w:rsidRPr="75CF7F17">
        <w:rPr>
          <w:rFonts w:ascii="Times New Roman" w:hAnsi="Times New Roman"/>
          <w:sz w:val="24"/>
        </w:rPr>
        <w:t>Genetic</w:t>
      </w:r>
      <w:proofErr w:type="spellEnd"/>
      <w:r w:rsidRPr="75CF7F17">
        <w:rPr>
          <w:rFonts w:ascii="Times New Roman" w:hAnsi="Times New Roman"/>
          <w:sz w:val="24"/>
        </w:rPr>
        <w:t xml:space="preserve"> </w:t>
      </w:r>
      <w:proofErr w:type="spellStart"/>
      <w:r w:rsidRPr="75CF7F17">
        <w:rPr>
          <w:rFonts w:ascii="Times New Roman" w:hAnsi="Times New Roman"/>
          <w:sz w:val="24"/>
        </w:rPr>
        <w:t>Counsellors</w:t>
      </w:r>
      <w:proofErr w:type="spellEnd"/>
      <w:r w:rsidRPr="75CF7F17">
        <w:rPr>
          <w:rFonts w:ascii="Times New Roman" w:hAnsi="Times New Roman"/>
          <w:sz w:val="24"/>
        </w:rPr>
        <w:t xml:space="preserve"> in Europe</w:t>
      </w:r>
      <w:r w:rsidRPr="75CF7F17">
        <w:rPr>
          <w:rFonts w:ascii="Times New Roman" w:hAnsi="Times New Roman"/>
          <w:i/>
          <w:iCs/>
          <w:sz w:val="24"/>
        </w:rPr>
        <w:t xml:space="preserve">. </w:t>
      </w:r>
      <w:proofErr w:type="spellStart"/>
      <w:r w:rsidRPr="75CF7F17">
        <w:rPr>
          <w:rFonts w:ascii="Times New Roman" w:hAnsi="Times New Roman"/>
          <w:i/>
          <w:iCs/>
          <w:sz w:val="24"/>
        </w:rPr>
        <w:t>Eur</w:t>
      </w:r>
      <w:proofErr w:type="spellEnd"/>
      <w:r w:rsidRPr="75CF7F17">
        <w:rPr>
          <w:rFonts w:ascii="Times New Roman" w:hAnsi="Times New Roman"/>
          <w:i/>
          <w:iCs/>
          <w:sz w:val="24"/>
        </w:rPr>
        <w:t xml:space="preserve"> J </w:t>
      </w:r>
      <w:proofErr w:type="spellStart"/>
      <w:r w:rsidRPr="75CF7F17">
        <w:rPr>
          <w:rFonts w:ascii="Times New Roman" w:hAnsi="Times New Roman"/>
          <w:i/>
          <w:iCs/>
          <w:sz w:val="24"/>
        </w:rPr>
        <w:t>Hum</w:t>
      </w:r>
      <w:proofErr w:type="spellEnd"/>
      <w:r w:rsidRPr="75CF7F17">
        <w:rPr>
          <w:rFonts w:ascii="Times New Roman" w:hAnsi="Times New Roman"/>
          <w:i/>
          <w:iCs/>
          <w:sz w:val="24"/>
        </w:rPr>
        <w:t xml:space="preserve"> </w:t>
      </w:r>
      <w:proofErr w:type="spellStart"/>
      <w:r w:rsidRPr="75CF7F17">
        <w:rPr>
          <w:rFonts w:ascii="Times New Roman" w:hAnsi="Times New Roman"/>
          <w:i/>
          <w:iCs/>
          <w:sz w:val="24"/>
        </w:rPr>
        <w:t>Genet</w:t>
      </w:r>
      <w:proofErr w:type="spellEnd"/>
      <w:r w:rsidRPr="75CF7F17">
        <w:rPr>
          <w:rFonts w:ascii="Times New Roman" w:hAnsi="Times New Roman"/>
          <w:i/>
          <w:iCs/>
          <w:sz w:val="24"/>
        </w:rPr>
        <w:t xml:space="preserve">, </w:t>
      </w:r>
      <w:r w:rsidRPr="75CF7F17">
        <w:rPr>
          <w:rFonts w:ascii="Times New Roman" w:hAnsi="Times New Roman"/>
          <w:sz w:val="24"/>
        </w:rPr>
        <w:t xml:space="preserve">2018. 26(12): p. 1719-1720. </w:t>
      </w: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9498"/>
      </w:tblGrid>
      <w:tr w:rsidR="000018ED" w:rsidRPr="000018ED" w14:paraId="31766233" w14:textId="77777777" w:rsidTr="00310E1E">
        <w:trPr>
          <w:trHeight w:val="105"/>
        </w:trPr>
        <w:tc>
          <w:tcPr>
            <w:tcW w:w="9498" w:type="dxa"/>
            <w:tcBorders>
              <w:top w:val="none" w:sz="6" w:space="0" w:color="auto"/>
              <w:bottom w:val="none" w:sz="6" w:space="0" w:color="auto"/>
            </w:tcBorders>
          </w:tcPr>
          <w:p w14:paraId="561D0F12" w14:textId="77777777" w:rsidR="00B951C1" w:rsidRDefault="00B951C1" w:rsidP="0016210D">
            <w:pPr>
              <w:rPr>
                <w:rFonts w:ascii="Times New Roman" w:hAnsi="Times New Roman"/>
                <w:b/>
                <w:bCs/>
                <w:sz w:val="24"/>
              </w:rPr>
            </w:pPr>
          </w:p>
          <w:p w14:paraId="4823C9B6" w14:textId="77777777" w:rsidR="000018ED" w:rsidRDefault="008E5A82" w:rsidP="0016210D">
            <w:pPr>
              <w:rPr>
                <w:rFonts w:ascii="Times New Roman" w:hAnsi="Times New Roman"/>
                <w:b/>
                <w:bCs/>
                <w:sz w:val="24"/>
              </w:rPr>
            </w:pPr>
            <w:r>
              <w:rPr>
                <w:rFonts w:ascii="Times New Roman" w:hAnsi="Times New Roman"/>
                <w:b/>
                <w:bCs/>
                <w:sz w:val="24"/>
              </w:rPr>
              <w:t>Geeninõustaja k</w:t>
            </w:r>
            <w:r w:rsidR="000018ED" w:rsidRPr="000018ED">
              <w:rPr>
                <w:rFonts w:ascii="Times New Roman" w:hAnsi="Times New Roman"/>
                <w:b/>
                <w:bCs/>
                <w:sz w:val="24"/>
              </w:rPr>
              <w:t>utsestandardi väljatöötamise vajaduse põhjendus</w:t>
            </w:r>
            <w:r>
              <w:rPr>
                <w:rFonts w:ascii="Times New Roman" w:hAnsi="Times New Roman"/>
                <w:b/>
                <w:bCs/>
                <w:sz w:val="24"/>
              </w:rPr>
              <w:t>ed:</w:t>
            </w:r>
          </w:p>
          <w:p w14:paraId="5E020008" w14:textId="728079A9" w:rsidR="00663C8A" w:rsidRDefault="00663C8A" w:rsidP="0016210D">
            <w:pPr>
              <w:rPr>
                <w:rFonts w:ascii="Times New Roman" w:hAnsi="Times New Roman"/>
                <w:sz w:val="24"/>
              </w:rPr>
            </w:pPr>
            <w:r w:rsidRPr="00663C8A">
              <w:rPr>
                <w:rFonts w:ascii="Times New Roman" w:hAnsi="Times New Roman"/>
                <w:sz w:val="24"/>
              </w:rPr>
              <w:t>Õppekava koostamine (ka koolituste algatamine) ja/või kutse andmise algatamine</w:t>
            </w:r>
          </w:p>
          <w:p w14:paraId="2A426F06" w14:textId="77777777" w:rsidR="00663C8A" w:rsidRDefault="00663C8A" w:rsidP="0016210D">
            <w:pPr>
              <w:rPr>
                <w:rFonts w:ascii="Times New Roman" w:hAnsi="Times New Roman"/>
                <w:sz w:val="24"/>
              </w:rPr>
            </w:pPr>
          </w:p>
          <w:p w14:paraId="7EABFDAF" w14:textId="64062801" w:rsidR="00663C8A" w:rsidRPr="00663C8A" w:rsidRDefault="00663C8A" w:rsidP="00663C8A">
            <w:pPr>
              <w:rPr>
                <w:rFonts w:ascii="Times New Roman" w:hAnsi="Times New Roman"/>
                <w:sz w:val="24"/>
              </w:rPr>
            </w:pPr>
            <w:r w:rsidRPr="00663C8A">
              <w:rPr>
                <w:rFonts w:ascii="Times New Roman" w:hAnsi="Times New Roman"/>
                <w:sz w:val="24"/>
              </w:rPr>
              <w:lastRenderedPageBreak/>
              <w:t xml:space="preserve">Sotsiaalministeerium </w:t>
            </w:r>
            <w:hyperlink r:id="rId77">
              <w:r w:rsidRPr="00663C8A">
                <w:rPr>
                  <w:rStyle w:val="Hperlink"/>
                  <w:rFonts w:ascii="Times New Roman" w:hAnsi="Times New Roman"/>
                  <w:sz w:val="24"/>
                </w:rPr>
                <w:t>personaalmeditsiini pikaajalise programmi</w:t>
              </w:r>
              <w:r>
                <w:rPr>
                  <w:rStyle w:val="Hperlink"/>
                  <w:rFonts w:ascii="Times New Roman" w:hAnsi="Times New Roman"/>
                  <w:sz w:val="24"/>
                </w:rPr>
                <w:t>s</w:t>
              </w:r>
              <w:r w:rsidRPr="00663C8A">
                <w:rPr>
                  <w:rStyle w:val="Hperlink"/>
                  <w:rFonts w:ascii="Times New Roman" w:hAnsi="Times New Roman"/>
                  <w:sz w:val="24"/>
                </w:rPr>
                <w:t xml:space="preserve"> aastateks 2024–2034</w:t>
              </w:r>
            </w:hyperlink>
            <w:r w:rsidRPr="00663C8A">
              <w:rPr>
                <w:rFonts w:ascii="Times New Roman" w:hAnsi="Times New Roman"/>
                <w:sz w:val="24"/>
                <w:vertAlign w:val="superscript"/>
              </w:rPr>
              <w:footnoteReference w:id="197"/>
            </w:r>
            <w:r w:rsidR="0074216D">
              <w:rPr>
                <w:rFonts w:ascii="Times New Roman" w:hAnsi="Times New Roman"/>
                <w:sz w:val="24"/>
              </w:rPr>
              <w:t xml:space="preserve"> </w:t>
            </w:r>
            <w:r w:rsidRPr="00663C8A">
              <w:rPr>
                <w:rFonts w:ascii="Times New Roman" w:hAnsi="Times New Roman"/>
                <w:sz w:val="24"/>
              </w:rPr>
              <w:t>viidatakse vajadusele laiendada tervishoiutöötajate ringi personaalmeditsiini teenuste laialdasema rakendamise võimaldamiseks:</w:t>
            </w:r>
          </w:p>
          <w:p w14:paraId="27302ADF" w14:textId="77777777" w:rsidR="00663C8A" w:rsidRPr="00663C8A" w:rsidRDefault="00663C8A" w:rsidP="00663C8A">
            <w:pPr>
              <w:rPr>
                <w:rFonts w:ascii="Times New Roman" w:hAnsi="Times New Roman"/>
                <w:sz w:val="24"/>
              </w:rPr>
            </w:pPr>
            <w:r w:rsidRPr="00663C8A">
              <w:rPr>
                <w:rFonts w:ascii="Times New Roman" w:hAnsi="Times New Roman"/>
                <w:i/>
                <w:iCs/>
                <w:sz w:val="24"/>
              </w:rPr>
              <w:t>Personaalmeditsiini teenuse rakendamiseks laialdasemalt tuleks kaaluda nende isikute ringi laiendamist, kes on tervishoiutöötajaga võrdsustatud ning kes saavad tervishoiuteenuse osutaja alt tervishoiuteenust osutada. 01.10.2023 jõustus muudatus TTKS-</w:t>
            </w:r>
            <w:proofErr w:type="spellStart"/>
            <w:r w:rsidRPr="00663C8A">
              <w:rPr>
                <w:rFonts w:ascii="Times New Roman" w:hAnsi="Times New Roman"/>
                <w:i/>
                <w:iCs/>
                <w:sz w:val="24"/>
              </w:rPr>
              <w:t>is</w:t>
            </w:r>
            <w:proofErr w:type="spellEnd"/>
            <w:r w:rsidRPr="00663C8A">
              <w:rPr>
                <w:rFonts w:ascii="Times New Roman" w:hAnsi="Times New Roman"/>
                <w:i/>
                <w:iCs/>
                <w:sz w:val="24"/>
              </w:rPr>
              <w:t>, millega võrdsustati teatud juhtudel tervishoiutöötajaga füsioterapeut, kliiniline psühholoog ja logopeed. Samas on Eestis personaalmeditsiini teenuste kontekstis väga suur puudus geeninõustajatest (st mittearstidest isikutest, kes oleksid võimelised nõustama inimesi geenitestidega seonduvalt nii testieelselt kui ka testijärgselt), kelle jaoks hetkel tervishoiutöötajate registris registreerimise võimalust ei ole.</w:t>
            </w:r>
            <w:r w:rsidRPr="00663C8A">
              <w:rPr>
                <w:rFonts w:ascii="Times New Roman" w:hAnsi="Times New Roman"/>
                <w:sz w:val="24"/>
                <w:vertAlign w:val="superscript"/>
              </w:rPr>
              <w:footnoteReference w:id="198"/>
            </w:r>
          </w:p>
          <w:p w14:paraId="2C7F0604" w14:textId="77777777" w:rsidR="00073D93" w:rsidRDefault="00073D93" w:rsidP="00663C8A">
            <w:pPr>
              <w:rPr>
                <w:rFonts w:ascii="Times New Roman" w:hAnsi="Times New Roman"/>
                <w:sz w:val="24"/>
              </w:rPr>
            </w:pPr>
          </w:p>
          <w:p w14:paraId="7DE97012" w14:textId="40D7A919" w:rsidR="00663C8A" w:rsidRPr="00663C8A" w:rsidRDefault="00663C8A" w:rsidP="00663C8A">
            <w:pPr>
              <w:rPr>
                <w:rFonts w:ascii="Times New Roman" w:hAnsi="Times New Roman"/>
                <w:sz w:val="24"/>
              </w:rPr>
            </w:pPr>
            <w:r w:rsidRPr="00663C8A">
              <w:rPr>
                <w:rFonts w:ascii="Times New Roman" w:hAnsi="Times New Roman"/>
                <w:sz w:val="24"/>
              </w:rPr>
              <w:t xml:space="preserve">Samas tehti järgmised ettepanekud: </w:t>
            </w:r>
            <w:r w:rsidRPr="00663C8A">
              <w:rPr>
                <w:rFonts w:ascii="Times New Roman" w:hAnsi="Times New Roman"/>
                <w:i/>
                <w:iCs/>
                <w:sz w:val="24"/>
              </w:rPr>
              <w:t>Laiendada tervishoiutöötajaga võrdsustatud isikute ringi, analüüsitakse erinevate erialade kaasamise võimalikkust tervishoiuteenuse osutamisse, töötatakse välja geeninõustaja kutsestandard kooskõlas kutseseadusega. Geeninõustaja võrdsustatakse tervishoiutöötajaga seaduses sätestatud korras ning tagatakse vastav väljaõpe (kas Eestis või koostöös välisülikoolidega sõltuvalt otstarbekusest).</w:t>
            </w:r>
          </w:p>
          <w:p w14:paraId="5680584D" w14:textId="77777777" w:rsidR="00073D93" w:rsidRDefault="00073D93" w:rsidP="00663C8A">
            <w:pPr>
              <w:rPr>
                <w:rFonts w:ascii="Times New Roman" w:hAnsi="Times New Roman"/>
                <w:sz w:val="24"/>
              </w:rPr>
            </w:pPr>
          </w:p>
          <w:p w14:paraId="7F7D522E" w14:textId="2E56E448" w:rsidR="00663C8A" w:rsidRPr="00663C8A" w:rsidRDefault="00663C8A" w:rsidP="00663C8A">
            <w:pPr>
              <w:rPr>
                <w:rFonts w:ascii="Times New Roman" w:hAnsi="Times New Roman"/>
                <w:sz w:val="24"/>
              </w:rPr>
            </w:pPr>
            <w:r w:rsidRPr="00663C8A">
              <w:rPr>
                <w:rFonts w:ascii="Times New Roman" w:hAnsi="Times New Roman"/>
                <w:sz w:val="24"/>
              </w:rPr>
              <w:t>Samuti juhiti tähelepanu olemasolevate personaalmeditsiini teenuste puhul tervishoiutöötajate valmiduse puudumisele nõustamisvajadust katta:</w:t>
            </w:r>
          </w:p>
          <w:p w14:paraId="05C6A16E" w14:textId="77777777" w:rsidR="00663C8A" w:rsidRPr="00663C8A" w:rsidRDefault="00663C8A" w:rsidP="00663C8A">
            <w:pPr>
              <w:rPr>
                <w:rFonts w:ascii="Times New Roman" w:hAnsi="Times New Roman"/>
                <w:sz w:val="24"/>
              </w:rPr>
            </w:pPr>
            <w:r w:rsidRPr="00663C8A">
              <w:rPr>
                <w:rFonts w:ascii="Times New Roman" w:hAnsi="Times New Roman"/>
                <w:i/>
                <w:iCs/>
                <w:sz w:val="24"/>
              </w:rPr>
              <w:t>Tervishoiutöötajate teadlikkus ja haridustase vajavad tõstmist. Teadlikkus personaalmeditsiini ja selle võimaluste kohta on ka tervishoiutöötajate hulgas vähene. Eestis ei ole geeninõustajate kutset ega väljaõpet. Meditsiinigeneetikud kui pika väljaõppega eriarstid ei suuda katta laialdast nõustamisvajadust, eriti rahvastikupõhiste sõeluuringute korral.</w:t>
            </w:r>
          </w:p>
          <w:p w14:paraId="302BB009" w14:textId="1A806A96" w:rsidR="00663C8A" w:rsidRPr="00663C8A" w:rsidRDefault="0069468D" w:rsidP="00663C8A">
            <w:pPr>
              <w:rPr>
                <w:rFonts w:ascii="Times New Roman" w:hAnsi="Times New Roman"/>
                <w:i/>
                <w:iCs/>
                <w:sz w:val="24"/>
              </w:rPr>
            </w:pPr>
            <w:r>
              <w:rPr>
                <w:rFonts w:ascii="Times New Roman" w:hAnsi="Times New Roman"/>
                <w:sz w:val="24"/>
              </w:rPr>
              <w:t>T</w:t>
            </w:r>
            <w:r w:rsidR="00663C8A" w:rsidRPr="00663C8A">
              <w:rPr>
                <w:rFonts w:ascii="Times New Roman" w:hAnsi="Times New Roman"/>
                <w:sz w:val="24"/>
              </w:rPr>
              <w:t>ehti ettepanek luua geeninõustaja eriala:</w:t>
            </w:r>
          </w:p>
          <w:p w14:paraId="170D1028" w14:textId="77777777" w:rsidR="00663C8A" w:rsidRPr="00663C8A" w:rsidRDefault="00663C8A" w:rsidP="00663C8A">
            <w:pPr>
              <w:rPr>
                <w:rFonts w:ascii="Times New Roman" w:hAnsi="Times New Roman"/>
                <w:sz w:val="24"/>
              </w:rPr>
            </w:pPr>
            <w:r w:rsidRPr="00663C8A">
              <w:rPr>
                <w:rFonts w:ascii="Times New Roman" w:hAnsi="Times New Roman"/>
                <w:i/>
                <w:iCs/>
                <w:sz w:val="24"/>
              </w:rPr>
              <w:t>TÜ/TÜK personaalmeditsiini keskuse ja erialaseltsi (Eesti Meditsiinigeneetika Selts) juhtimisel seadustatakse Eestis geeninõustaja eriala ja tagatakse vastav koolitus- ja pädevushindamise süsteem. Geeninõustajatel on oluline roll inimeste informeerimisel, mis aitab patsientidel teha teadlikumaid tervisealaseid valikuid.</w:t>
            </w:r>
          </w:p>
          <w:p w14:paraId="4E3063ED" w14:textId="7D4F8F84" w:rsidR="00663C8A" w:rsidRPr="000018ED" w:rsidRDefault="00663C8A" w:rsidP="0074216D">
            <w:pPr>
              <w:rPr>
                <w:rFonts w:ascii="Times New Roman" w:hAnsi="Times New Roman"/>
                <w:sz w:val="24"/>
              </w:rPr>
            </w:pPr>
            <w:proofErr w:type="spellStart"/>
            <w:r w:rsidRPr="00663C8A">
              <w:rPr>
                <w:rFonts w:ascii="Times New Roman" w:hAnsi="Times New Roman"/>
                <w:sz w:val="24"/>
              </w:rPr>
              <w:t>TEHIKu</w:t>
            </w:r>
            <w:proofErr w:type="spellEnd"/>
            <w:r w:rsidRPr="00663C8A">
              <w:rPr>
                <w:rFonts w:ascii="Times New Roman" w:hAnsi="Times New Roman"/>
                <w:sz w:val="24"/>
              </w:rPr>
              <w:t xml:space="preserve"> poolt 2023. aastal koostatud „Tervise infosüsteemi juurdepääsu õigused. Õigusruumi ja protsessi ärianalüüs.“ Viitab kutsestandardi vajadusele seoses </w:t>
            </w:r>
            <w:proofErr w:type="spellStart"/>
            <w:r w:rsidRPr="00663C8A">
              <w:rPr>
                <w:rFonts w:ascii="Times New Roman" w:hAnsi="Times New Roman"/>
                <w:sz w:val="24"/>
              </w:rPr>
              <w:t>TIS-i</w:t>
            </w:r>
            <w:proofErr w:type="spellEnd"/>
            <w:r w:rsidRPr="00663C8A">
              <w:rPr>
                <w:rFonts w:ascii="Times New Roman" w:hAnsi="Times New Roman"/>
                <w:sz w:val="24"/>
              </w:rPr>
              <w:t xml:space="preserve"> andmetele ligipääsude küsimusega: </w:t>
            </w:r>
            <w:r w:rsidRPr="00663C8A">
              <w:rPr>
                <w:rFonts w:ascii="Times New Roman" w:hAnsi="Times New Roman"/>
                <w:i/>
                <w:iCs/>
                <w:sz w:val="24"/>
              </w:rPr>
              <w:t xml:space="preserve">Eesti Meditsiinigeneetika Selts näeb vajadust uue kutse ja spetsialisti rolli loomiseks. Sellega seoses on ta ka esitanud Tervisekassale taotluse, et selline teenus tervishoiuteenuste loetellu lisada. Kui praegu teeb geneetilist nõustamist enne ja pärast geeniteste meditsiinigeneetik, siis tulevikus võiks seda teha geeninõustaja. Selleks aga vajaks ta ligipääsu </w:t>
            </w:r>
            <w:proofErr w:type="spellStart"/>
            <w:r w:rsidRPr="00663C8A">
              <w:rPr>
                <w:rFonts w:ascii="Times New Roman" w:hAnsi="Times New Roman"/>
                <w:i/>
                <w:iCs/>
                <w:sz w:val="24"/>
              </w:rPr>
              <w:t>TIS-i</w:t>
            </w:r>
            <w:proofErr w:type="spellEnd"/>
            <w:r w:rsidRPr="00663C8A">
              <w:rPr>
                <w:rFonts w:ascii="Times New Roman" w:hAnsi="Times New Roman"/>
                <w:i/>
                <w:iCs/>
                <w:sz w:val="24"/>
              </w:rPr>
              <w:t xml:space="preserve"> andmetele, eriti laboriandmetele ning samuti peaks ta saama andmeid </w:t>
            </w:r>
            <w:proofErr w:type="spellStart"/>
            <w:r w:rsidRPr="00663C8A">
              <w:rPr>
                <w:rFonts w:ascii="Times New Roman" w:hAnsi="Times New Roman"/>
                <w:i/>
                <w:iCs/>
                <w:sz w:val="24"/>
              </w:rPr>
              <w:t>TIS-i</w:t>
            </w:r>
            <w:proofErr w:type="spellEnd"/>
            <w:r w:rsidRPr="00663C8A">
              <w:rPr>
                <w:rFonts w:ascii="Times New Roman" w:hAnsi="Times New Roman"/>
                <w:i/>
                <w:iCs/>
                <w:sz w:val="24"/>
              </w:rPr>
              <w:t xml:space="preserve"> edastada. Kuna aga teema on uus, siis on enne </w:t>
            </w:r>
            <w:proofErr w:type="spellStart"/>
            <w:r w:rsidRPr="00663C8A">
              <w:rPr>
                <w:rFonts w:ascii="Times New Roman" w:hAnsi="Times New Roman"/>
                <w:i/>
                <w:iCs/>
                <w:sz w:val="24"/>
              </w:rPr>
              <w:t>TIS-ile</w:t>
            </w:r>
            <w:proofErr w:type="spellEnd"/>
            <w:r w:rsidRPr="00663C8A">
              <w:rPr>
                <w:rFonts w:ascii="Times New Roman" w:hAnsi="Times New Roman"/>
                <w:i/>
                <w:iCs/>
                <w:sz w:val="24"/>
              </w:rPr>
              <w:t xml:space="preserve"> juurdepääsu loomist vajalik kokku leppida väljaõppe ja kutsestandardite põhimõtted ning luua ka õiguslik alus.</w:t>
            </w:r>
          </w:p>
        </w:tc>
      </w:tr>
    </w:tbl>
    <w:p w14:paraId="5FA66793" w14:textId="77777777" w:rsidR="00FC01FC" w:rsidRDefault="00FC01FC" w:rsidP="0016210D">
      <w:pPr>
        <w:rPr>
          <w:rFonts w:ascii="Times New Roman" w:hAnsi="Times New Roman"/>
          <w:sz w:val="24"/>
        </w:rPr>
      </w:pPr>
    </w:p>
    <w:p w14:paraId="76F5619A" w14:textId="4904FE8E" w:rsidR="00397F19" w:rsidRPr="00397F19" w:rsidRDefault="00397F19" w:rsidP="0016210D">
      <w:pPr>
        <w:rPr>
          <w:rFonts w:ascii="Times New Roman" w:hAnsi="Times New Roman"/>
          <w:sz w:val="24"/>
        </w:rPr>
      </w:pPr>
      <w:r w:rsidRPr="00397F19">
        <w:rPr>
          <w:rFonts w:ascii="Times New Roman" w:hAnsi="Times New Roman"/>
          <w:sz w:val="24"/>
        </w:rPr>
        <w:t xml:space="preserve">Eesti riigisisestes õigusaktides on geneetilise testimise regulatsioon </w:t>
      </w:r>
      <w:r w:rsidR="00E335F7">
        <w:rPr>
          <w:rFonts w:ascii="Times New Roman" w:hAnsi="Times New Roman"/>
          <w:sz w:val="24"/>
        </w:rPr>
        <w:t>täpsemalt sisustamata</w:t>
      </w:r>
      <w:r w:rsidRPr="00397F19">
        <w:rPr>
          <w:rFonts w:ascii="Times New Roman" w:hAnsi="Times New Roman"/>
          <w:sz w:val="24"/>
        </w:rPr>
        <w:t>.</w:t>
      </w:r>
    </w:p>
    <w:p w14:paraId="38F9BB7A" w14:textId="678A91FB" w:rsidR="00951DB6" w:rsidRDefault="39E9B8F4" w:rsidP="0016210D">
      <w:pPr>
        <w:rPr>
          <w:rFonts w:ascii="Times New Roman" w:hAnsi="Times New Roman"/>
          <w:sz w:val="24"/>
        </w:rPr>
      </w:pPr>
      <w:r w:rsidRPr="01E08069">
        <w:rPr>
          <w:rFonts w:ascii="Times New Roman" w:hAnsi="Times New Roman"/>
          <w:sz w:val="24"/>
        </w:rPr>
        <w:t>Inimõiguse ja biomeditsiini Euroopa konventsiooni artikkel 12 (</w:t>
      </w:r>
      <w:proofErr w:type="spellStart"/>
      <w:r w:rsidRPr="01E08069">
        <w:rPr>
          <w:rFonts w:ascii="Times New Roman" w:hAnsi="Times New Roman"/>
          <w:sz w:val="24"/>
        </w:rPr>
        <w:t>Council</w:t>
      </w:r>
      <w:proofErr w:type="spellEnd"/>
      <w:r w:rsidRPr="01E08069">
        <w:rPr>
          <w:rFonts w:ascii="Times New Roman" w:hAnsi="Times New Roman"/>
          <w:sz w:val="24"/>
        </w:rPr>
        <w:t xml:space="preserve"> of Europe: </w:t>
      </w:r>
      <w:proofErr w:type="spellStart"/>
      <w:r w:rsidRPr="01E08069">
        <w:rPr>
          <w:rFonts w:ascii="Times New Roman" w:hAnsi="Times New Roman"/>
          <w:sz w:val="24"/>
        </w:rPr>
        <w:t>Bioethics</w:t>
      </w:r>
      <w:proofErr w:type="spellEnd"/>
      <w:r w:rsidRPr="01E08069">
        <w:rPr>
          <w:rFonts w:ascii="Times New Roman" w:hAnsi="Times New Roman"/>
          <w:sz w:val="24"/>
        </w:rPr>
        <w:t>) ja lisaprotokoll sätesta</w:t>
      </w:r>
      <w:r w:rsidR="6C298F37" w:rsidRPr="01E08069">
        <w:rPr>
          <w:rFonts w:ascii="Times New Roman" w:hAnsi="Times New Roman"/>
          <w:sz w:val="24"/>
        </w:rPr>
        <w:t>vad</w:t>
      </w:r>
      <w:r w:rsidRPr="01E08069">
        <w:rPr>
          <w:rFonts w:ascii="Times New Roman" w:hAnsi="Times New Roman"/>
          <w:sz w:val="24"/>
        </w:rPr>
        <w:t>, et geneetiline testimine vajab eelnevalt asjakohast nõustamist ja peaks olema tehtud personaalse meditsiinilise jälgimise</w:t>
      </w:r>
      <w:r w:rsidR="0456FE78" w:rsidRPr="01E08069">
        <w:rPr>
          <w:rFonts w:ascii="Times New Roman" w:hAnsi="Times New Roman"/>
          <w:sz w:val="24"/>
        </w:rPr>
        <w:t xml:space="preserve"> </w:t>
      </w:r>
      <w:r w:rsidRPr="01E08069">
        <w:rPr>
          <w:rFonts w:ascii="Times New Roman" w:hAnsi="Times New Roman"/>
          <w:sz w:val="24"/>
        </w:rPr>
        <w:t>all. Iga uuritav peaks saama asjakohast teavet testi eesmärgi ja iseloomu ning võimalike tulemuste ja tagajärgede kohta</w:t>
      </w:r>
      <w:r w:rsidR="63B378B3" w:rsidRPr="01E08069">
        <w:rPr>
          <w:rFonts w:ascii="Times New Roman" w:hAnsi="Times New Roman"/>
          <w:sz w:val="24"/>
        </w:rPr>
        <w:t>.</w:t>
      </w:r>
      <w:r w:rsidR="00951DB6" w:rsidRPr="01E08069">
        <w:rPr>
          <w:rStyle w:val="Allmrkuseviide"/>
          <w:rFonts w:ascii="Times New Roman" w:hAnsi="Times New Roman"/>
          <w:sz w:val="24"/>
        </w:rPr>
        <w:footnoteReference w:id="199"/>
      </w:r>
      <w:r w:rsidR="63B378B3" w:rsidRPr="01E08069">
        <w:rPr>
          <w:rFonts w:ascii="Times New Roman" w:hAnsi="Times New Roman"/>
          <w:sz w:val="24"/>
          <w:vertAlign w:val="superscript"/>
        </w:rPr>
        <w:t xml:space="preserve">, </w:t>
      </w:r>
      <w:r w:rsidR="00951DB6" w:rsidRPr="01E08069">
        <w:rPr>
          <w:rStyle w:val="Allmrkuseviide"/>
          <w:rFonts w:ascii="Times New Roman" w:hAnsi="Times New Roman"/>
          <w:sz w:val="24"/>
        </w:rPr>
        <w:footnoteReference w:id="200"/>
      </w:r>
    </w:p>
    <w:p w14:paraId="4BDB8210" w14:textId="42DF2753" w:rsidR="6018E984" w:rsidRDefault="6018E984" w:rsidP="0016210D">
      <w:pPr>
        <w:rPr>
          <w:rFonts w:ascii="Times New Roman" w:hAnsi="Times New Roman"/>
          <w:sz w:val="24"/>
        </w:rPr>
      </w:pPr>
    </w:p>
    <w:p w14:paraId="1361450C" w14:textId="11B84669" w:rsidR="00590A5A" w:rsidRPr="004C19A6" w:rsidRDefault="006320FB" w:rsidP="0016210D">
      <w:pPr>
        <w:pStyle w:val="Default"/>
        <w:jc w:val="both"/>
        <w:rPr>
          <w:rFonts w:ascii="Times New Roman" w:hAnsi="Times New Roman" w:cs="Times New Roman"/>
        </w:rPr>
      </w:pPr>
      <w:r>
        <w:rPr>
          <w:rFonts w:ascii="Times New Roman" w:hAnsi="Times New Roman"/>
        </w:rPr>
        <w:t>Praegu</w:t>
      </w:r>
      <w:r w:rsidR="117E158A" w:rsidRPr="75CF7F17">
        <w:rPr>
          <w:rFonts w:ascii="Times New Roman" w:hAnsi="Times New Roman"/>
        </w:rPr>
        <w:t xml:space="preserve"> </w:t>
      </w:r>
      <w:r w:rsidR="117E158A" w:rsidRPr="004C19A6">
        <w:rPr>
          <w:rFonts w:ascii="Times New Roman" w:hAnsi="Times New Roman"/>
        </w:rPr>
        <w:t xml:space="preserve">on </w:t>
      </w:r>
      <w:r w:rsidR="007F656D" w:rsidRPr="004C19A6">
        <w:rPr>
          <w:rFonts w:ascii="Times New Roman" w:hAnsi="Times New Roman"/>
        </w:rPr>
        <w:t xml:space="preserve">Eestis </w:t>
      </w:r>
      <w:r w:rsidR="117E158A" w:rsidRPr="004C19A6">
        <w:rPr>
          <w:rFonts w:ascii="Times New Roman" w:hAnsi="Times New Roman"/>
        </w:rPr>
        <w:t>üks USAs geneetilise nõustamise magistrikraadi ja Euroopa kutsetunnistuse (</w:t>
      </w:r>
      <w:proofErr w:type="spellStart"/>
      <w:r w:rsidR="117E158A" w:rsidRPr="004C19A6">
        <w:rPr>
          <w:rFonts w:ascii="Times New Roman" w:hAnsi="Times New Roman"/>
        </w:rPr>
        <w:t>European</w:t>
      </w:r>
      <w:proofErr w:type="spellEnd"/>
      <w:r w:rsidR="117E158A" w:rsidRPr="004C19A6">
        <w:rPr>
          <w:rFonts w:ascii="Times New Roman" w:hAnsi="Times New Roman"/>
        </w:rPr>
        <w:t xml:space="preserve"> </w:t>
      </w:r>
      <w:proofErr w:type="spellStart"/>
      <w:r w:rsidR="117E158A" w:rsidRPr="004C19A6">
        <w:rPr>
          <w:rFonts w:ascii="Times New Roman" w:hAnsi="Times New Roman"/>
        </w:rPr>
        <w:t>Board</w:t>
      </w:r>
      <w:proofErr w:type="spellEnd"/>
      <w:r w:rsidR="117E158A" w:rsidRPr="004C19A6">
        <w:rPr>
          <w:rFonts w:ascii="Times New Roman" w:hAnsi="Times New Roman"/>
        </w:rPr>
        <w:t xml:space="preserve"> of Medical </w:t>
      </w:r>
      <w:proofErr w:type="spellStart"/>
      <w:r w:rsidR="117E158A" w:rsidRPr="004C19A6">
        <w:rPr>
          <w:rFonts w:ascii="Times New Roman" w:hAnsi="Times New Roman"/>
        </w:rPr>
        <w:t>Genetics</w:t>
      </w:r>
      <w:proofErr w:type="spellEnd"/>
      <w:r w:rsidR="117E158A" w:rsidRPr="004C19A6">
        <w:rPr>
          <w:rFonts w:ascii="Times New Roman" w:hAnsi="Times New Roman"/>
        </w:rPr>
        <w:t xml:space="preserve">) omandanud geeninõustaja, kes on koos </w:t>
      </w:r>
      <w:r w:rsidR="117E158A" w:rsidRPr="004C19A6">
        <w:rPr>
          <w:rFonts w:ascii="Times New Roman" w:hAnsi="Times New Roman"/>
        </w:rPr>
        <w:lastRenderedPageBreak/>
        <w:t xml:space="preserve">meditsiinigeneetikuga osalenud vastuvõttudel Tartu Ülikooli Kliinikumi geneetika ja personaalmeditsiini kliinikus. Nii tema kui ka kaks teist sertifitseerimata magistrikraadiga spetsialisti on tegelenud </w:t>
      </w:r>
      <w:r w:rsidR="00823035" w:rsidRPr="004C19A6">
        <w:rPr>
          <w:rFonts w:ascii="Times New Roman" w:hAnsi="Times New Roman"/>
        </w:rPr>
        <w:t>g</w:t>
      </w:r>
      <w:r w:rsidR="117E158A" w:rsidRPr="004C19A6">
        <w:rPr>
          <w:rFonts w:ascii="Times New Roman" w:hAnsi="Times New Roman"/>
        </w:rPr>
        <w:t xml:space="preserve">eenivaramu teadusuuringute raames geenidoonorite ja nende pereliikmete nõustamisega. </w:t>
      </w:r>
      <w:r w:rsidR="4AC90BB4" w:rsidRPr="004C19A6">
        <w:rPr>
          <w:rFonts w:ascii="Times New Roman" w:hAnsi="Times New Roman"/>
        </w:rPr>
        <w:t>Seega</w:t>
      </w:r>
      <w:r w:rsidR="117E158A" w:rsidRPr="004C19A6">
        <w:rPr>
          <w:rFonts w:ascii="Times New Roman" w:hAnsi="Times New Roman"/>
        </w:rPr>
        <w:t xml:space="preserve"> kasutavad mitmed asutused geneetilise nõustamise pakkumiseks sertifitseeri</w:t>
      </w:r>
      <w:r w:rsidR="00AC27DD" w:rsidRPr="004C19A6">
        <w:rPr>
          <w:rFonts w:ascii="Times New Roman" w:hAnsi="Times New Roman"/>
        </w:rPr>
        <w:t>mata</w:t>
      </w:r>
      <w:r w:rsidR="117E158A" w:rsidRPr="004C19A6">
        <w:rPr>
          <w:rFonts w:ascii="Times New Roman" w:hAnsi="Times New Roman"/>
        </w:rPr>
        <w:t xml:space="preserve"> spetsialiste, kuid täpsem ülevaade </w:t>
      </w:r>
      <w:r w:rsidR="00552B1A" w:rsidRPr="004C19A6">
        <w:rPr>
          <w:rFonts w:ascii="Times New Roman" w:hAnsi="Times New Roman"/>
        </w:rPr>
        <w:t>nõu</w:t>
      </w:r>
      <w:r w:rsidR="117E158A" w:rsidRPr="004C19A6">
        <w:rPr>
          <w:rFonts w:ascii="Times New Roman" w:hAnsi="Times New Roman"/>
        </w:rPr>
        <w:t>stajate</w:t>
      </w:r>
      <w:r w:rsidR="00552B1A" w:rsidRPr="004C19A6">
        <w:rPr>
          <w:rFonts w:ascii="Times New Roman" w:hAnsi="Times New Roman"/>
        </w:rPr>
        <w:t>st</w:t>
      </w:r>
      <w:r w:rsidR="117E158A" w:rsidRPr="004C19A6">
        <w:rPr>
          <w:rFonts w:ascii="Times New Roman" w:hAnsi="Times New Roman"/>
        </w:rPr>
        <w:t xml:space="preserve"> puudub</w:t>
      </w:r>
      <w:r w:rsidR="117E158A" w:rsidRPr="004C19A6">
        <w:rPr>
          <w:rFonts w:ascii="Times New Roman" w:hAnsi="Times New Roman" w:cs="Times New Roman"/>
        </w:rPr>
        <w:t xml:space="preserve">. </w:t>
      </w:r>
    </w:p>
    <w:p w14:paraId="1EB71233" w14:textId="638FB24F" w:rsidR="00590A5A" w:rsidRPr="004C19A6" w:rsidRDefault="00590A5A" w:rsidP="0016210D">
      <w:pPr>
        <w:pStyle w:val="Default"/>
        <w:jc w:val="both"/>
        <w:rPr>
          <w:rFonts w:ascii="Times New Roman" w:hAnsi="Times New Roman" w:cs="Times New Roman"/>
        </w:rPr>
      </w:pPr>
    </w:p>
    <w:p w14:paraId="2E63E7F6" w14:textId="5389A10B" w:rsidR="00590A5A" w:rsidRDefault="117E158A" w:rsidP="0016210D">
      <w:pPr>
        <w:pStyle w:val="Default"/>
        <w:jc w:val="both"/>
        <w:rPr>
          <w:rFonts w:ascii="Times New Roman" w:hAnsi="Times New Roman" w:cs="Times New Roman"/>
        </w:rPr>
      </w:pPr>
      <w:r w:rsidRPr="004C19A6">
        <w:rPr>
          <w:rFonts w:ascii="Times New Roman" w:hAnsi="Times New Roman" w:cs="Times New Roman"/>
        </w:rPr>
        <w:t xml:space="preserve">Ainus </w:t>
      </w:r>
      <w:r w:rsidR="00162815" w:rsidRPr="004C19A6">
        <w:rPr>
          <w:rFonts w:ascii="Times New Roman" w:hAnsi="Times New Roman" w:cs="Times New Roman"/>
        </w:rPr>
        <w:t>praegu</w:t>
      </w:r>
      <w:r w:rsidRPr="004C19A6">
        <w:rPr>
          <w:rFonts w:ascii="Times New Roman" w:hAnsi="Times New Roman" w:cs="Times New Roman"/>
        </w:rPr>
        <w:t xml:space="preserve">  sertifitseeritud geeninõustaja töötab</w:t>
      </w:r>
      <w:r w:rsidRPr="75CF7F17">
        <w:rPr>
          <w:rFonts w:ascii="Times New Roman" w:hAnsi="Times New Roman" w:cs="Times New Roman"/>
        </w:rPr>
        <w:t xml:space="preserve"> </w:t>
      </w:r>
      <w:r w:rsidR="007F656D" w:rsidRPr="75CF7F17">
        <w:rPr>
          <w:rFonts w:ascii="Times New Roman" w:hAnsi="Times New Roman" w:cs="Times New Roman"/>
        </w:rPr>
        <w:t xml:space="preserve">Eestis </w:t>
      </w:r>
      <w:r w:rsidRPr="75CF7F17">
        <w:rPr>
          <w:rFonts w:ascii="Times New Roman" w:hAnsi="Times New Roman" w:cs="Times New Roman"/>
        </w:rPr>
        <w:t xml:space="preserve">Tartu Ülikooli Kliinikumis, Tartu Ülikoolis ja väikses mahus ka erakliinikutes (viljatusravi kliinik Next </w:t>
      </w:r>
      <w:proofErr w:type="spellStart"/>
      <w:r w:rsidRPr="75CF7F17">
        <w:rPr>
          <w:rFonts w:ascii="Times New Roman" w:hAnsi="Times New Roman" w:cs="Times New Roman"/>
        </w:rPr>
        <w:t>Fertility</w:t>
      </w:r>
      <w:proofErr w:type="spellEnd"/>
      <w:r w:rsidRPr="75CF7F17">
        <w:rPr>
          <w:rFonts w:ascii="Times New Roman" w:hAnsi="Times New Roman" w:cs="Times New Roman"/>
        </w:rPr>
        <w:t xml:space="preserve"> Nordic). Geenitestidele eelnevat ja järgnevat nõustamist pakuvad mitmed tervishoiuteenuse osutajad</w:t>
      </w:r>
      <w:r w:rsidR="005677D3">
        <w:rPr>
          <w:rFonts w:ascii="Times New Roman" w:hAnsi="Times New Roman" w:cs="Times New Roman"/>
        </w:rPr>
        <w:t>, sealhulgas</w:t>
      </w:r>
      <w:r w:rsidRPr="75CF7F17">
        <w:rPr>
          <w:rFonts w:ascii="Times New Roman" w:hAnsi="Times New Roman" w:cs="Times New Roman"/>
        </w:rPr>
        <w:t xml:space="preserve"> tasuliste teenuste kontekstis. </w:t>
      </w:r>
    </w:p>
    <w:p w14:paraId="041F90AE" w14:textId="77777777" w:rsidR="00572B29" w:rsidRDefault="00572B29" w:rsidP="0016210D">
      <w:pPr>
        <w:pStyle w:val="Default"/>
        <w:jc w:val="both"/>
        <w:rPr>
          <w:rFonts w:ascii="Times New Roman" w:hAnsi="Times New Roman" w:cs="Times New Roman"/>
        </w:rPr>
      </w:pPr>
    </w:p>
    <w:p w14:paraId="2D0A38BD" w14:textId="102796BA" w:rsidR="00572B29" w:rsidRPr="009A6F55" w:rsidRDefault="11758073" w:rsidP="0016210D">
      <w:pPr>
        <w:autoSpaceDE w:val="0"/>
        <w:autoSpaceDN w:val="0"/>
        <w:adjustRightInd w:val="0"/>
        <w:rPr>
          <w:rFonts w:ascii="Times New Roman" w:hAnsi="Times New Roman"/>
          <w:color w:val="000000"/>
          <w:sz w:val="24"/>
          <w:lang w:eastAsia="et-EE"/>
        </w:rPr>
      </w:pPr>
      <w:r w:rsidRPr="01E08069">
        <w:rPr>
          <w:rFonts w:ascii="Times New Roman" w:hAnsi="Times New Roman"/>
          <w:color w:val="000000"/>
          <w:sz w:val="24"/>
          <w:lang w:eastAsia="et-EE"/>
        </w:rPr>
        <w:t>Eriala</w:t>
      </w:r>
      <w:r w:rsidR="10763E0B" w:rsidRPr="01E08069">
        <w:rPr>
          <w:rFonts w:ascii="Times New Roman" w:hAnsi="Times New Roman"/>
          <w:color w:val="000000"/>
          <w:sz w:val="24"/>
          <w:lang w:eastAsia="et-EE"/>
        </w:rPr>
        <w:t>eksperdid</w:t>
      </w:r>
      <w:r w:rsidR="00962E21" w:rsidRPr="01E08069">
        <w:rPr>
          <w:rStyle w:val="Allmrkuseviide"/>
          <w:rFonts w:ascii="Times New Roman" w:hAnsi="Times New Roman"/>
          <w:color w:val="000000"/>
          <w:sz w:val="24"/>
          <w:lang w:eastAsia="et-EE"/>
        </w:rPr>
        <w:footnoteReference w:id="201"/>
      </w:r>
      <w:r w:rsidRPr="01E08069">
        <w:rPr>
          <w:rFonts w:ascii="Times New Roman" w:hAnsi="Times New Roman"/>
          <w:color w:val="000000"/>
          <w:sz w:val="24"/>
          <w:lang w:eastAsia="et-EE"/>
        </w:rPr>
        <w:t>on hinnanud, et Eestis oleks vajaduseks kokku 20</w:t>
      </w:r>
      <w:r w:rsidR="10763E0B" w:rsidRPr="01E08069">
        <w:rPr>
          <w:rFonts w:ascii="Times New Roman" w:hAnsi="Times New Roman"/>
          <w:color w:val="000000"/>
          <w:sz w:val="24"/>
          <w:lang w:eastAsia="et-EE"/>
        </w:rPr>
        <w:t>–</w:t>
      </w:r>
      <w:r w:rsidRPr="01E08069">
        <w:rPr>
          <w:rFonts w:ascii="Times New Roman" w:hAnsi="Times New Roman"/>
          <w:color w:val="000000"/>
          <w:sz w:val="24"/>
          <w:lang w:eastAsia="et-EE"/>
        </w:rPr>
        <w:t>30 geeninõustajat</w:t>
      </w:r>
      <w:r w:rsidR="3C09AA70" w:rsidRPr="01E08069">
        <w:rPr>
          <w:rFonts w:ascii="Times New Roman" w:hAnsi="Times New Roman"/>
          <w:color w:val="000000"/>
          <w:sz w:val="24"/>
          <w:lang w:eastAsia="et-EE"/>
        </w:rPr>
        <w:t>, e</w:t>
      </w:r>
      <w:r w:rsidRPr="01E08069">
        <w:rPr>
          <w:rFonts w:ascii="Times New Roman" w:hAnsi="Times New Roman"/>
          <w:color w:val="000000"/>
          <w:sz w:val="24"/>
          <w:lang w:eastAsia="et-EE"/>
        </w:rPr>
        <w:t xml:space="preserve">simestel aastatel teenuse </w:t>
      </w:r>
      <w:proofErr w:type="spellStart"/>
      <w:r w:rsidRPr="01E08069">
        <w:rPr>
          <w:rFonts w:ascii="Times New Roman" w:hAnsi="Times New Roman"/>
          <w:color w:val="000000"/>
          <w:sz w:val="24"/>
          <w:lang w:eastAsia="et-EE"/>
        </w:rPr>
        <w:t>sissetöötamise</w:t>
      </w:r>
      <w:proofErr w:type="spellEnd"/>
      <w:r w:rsidRPr="01E08069">
        <w:rPr>
          <w:rFonts w:ascii="Times New Roman" w:hAnsi="Times New Roman"/>
          <w:color w:val="000000"/>
          <w:sz w:val="24"/>
          <w:lang w:eastAsia="et-EE"/>
        </w:rPr>
        <w:t xml:space="preserve"> perioodil kuni </w:t>
      </w:r>
      <w:r w:rsidR="0C51441D" w:rsidRPr="01E08069">
        <w:rPr>
          <w:rFonts w:ascii="Times New Roman" w:hAnsi="Times New Roman"/>
          <w:color w:val="000000"/>
          <w:sz w:val="24"/>
          <w:lang w:eastAsia="et-EE"/>
        </w:rPr>
        <w:t>viis nõustajate ja</w:t>
      </w:r>
      <w:r w:rsidRPr="01E08069">
        <w:rPr>
          <w:rFonts w:ascii="Times New Roman" w:hAnsi="Times New Roman"/>
          <w:color w:val="000000"/>
          <w:sz w:val="24"/>
          <w:lang w:eastAsia="et-EE"/>
        </w:rPr>
        <w:t xml:space="preserve"> edas</w:t>
      </w:r>
      <w:r w:rsidR="0C51441D" w:rsidRPr="01E08069">
        <w:rPr>
          <w:rFonts w:ascii="Times New Roman" w:hAnsi="Times New Roman"/>
          <w:color w:val="000000"/>
          <w:sz w:val="24"/>
          <w:lang w:eastAsia="et-EE"/>
        </w:rPr>
        <w:t>pid</w:t>
      </w:r>
      <w:r w:rsidRPr="01E08069">
        <w:rPr>
          <w:rFonts w:ascii="Times New Roman" w:hAnsi="Times New Roman"/>
          <w:color w:val="000000"/>
          <w:sz w:val="24"/>
          <w:lang w:eastAsia="et-EE"/>
        </w:rPr>
        <w:t>i vastavalt väljaõppele.</w:t>
      </w:r>
    </w:p>
    <w:p w14:paraId="512A0379" w14:textId="53C0E733" w:rsidR="6018E984" w:rsidRDefault="6018E984" w:rsidP="0016210D">
      <w:pPr>
        <w:rPr>
          <w:rFonts w:ascii="Times New Roman" w:hAnsi="Times New Roman"/>
          <w:color w:val="000000" w:themeColor="text1"/>
          <w:sz w:val="24"/>
          <w:lang w:eastAsia="et-EE"/>
        </w:rPr>
      </w:pPr>
    </w:p>
    <w:p w14:paraId="42BDB54A" w14:textId="2AE354DC" w:rsidR="00572B29" w:rsidRPr="009A6F55" w:rsidRDefault="702CFA31" w:rsidP="0016210D">
      <w:pPr>
        <w:autoSpaceDE w:val="0"/>
        <w:autoSpaceDN w:val="0"/>
        <w:adjustRightInd w:val="0"/>
        <w:rPr>
          <w:rFonts w:ascii="Times New Roman" w:hAnsi="Times New Roman"/>
          <w:color w:val="000000" w:themeColor="text1"/>
          <w:sz w:val="24"/>
          <w:lang w:eastAsia="et-EE"/>
        </w:rPr>
      </w:pPr>
      <w:r w:rsidRPr="01E08069">
        <w:rPr>
          <w:rFonts w:ascii="Times New Roman" w:hAnsi="Times New Roman"/>
          <w:color w:val="000000" w:themeColor="text1"/>
          <w:sz w:val="24"/>
          <w:lang w:eastAsia="et-EE"/>
        </w:rPr>
        <w:t xml:space="preserve">Austraalias on </w:t>
      </w:r>
      <w:r w:rsidR="7EC676FD" w:rsidRPr="01E08069">
        <w:rPr>
          <w:rFonts w:ascii="Times New Roman" w:hAnsi="Times New Roman"/>
          <w:color w:val="000000" w:themeColor="text1"/>
          <w:sz w:val="24"/>
          <w:lang w:eastAsia="et-EE"/>
        </w:rPr>
        <w:t>praegu</w:t>
      </w:r>
      <w:r w:rsidRPr="01E08069">
        <w:rPr>
          <w:rFonts w:ascii="Times New Roman" w:hAnsi="Times New Roman"/>
          <w:color w:val="000000" w:themeColor="text1"/>
          <w:sz w:val="24"/>
          <w:lang w:eastAsia="et-EE"/>
        </w:rPr>
        <w:t xml:space="preserve"> umbes 630 geeninõustajat, mis teeks Eesti rahvaarvu arvestades ekvivalendiks 31 geeninõustajat</w:t>
      </w:r>
      <w:r w:rsidR="37A179F3" w:rsidRPr="01E08069">
        <w:rPr>
          <w:rFonts w:ascii="Times New Roman" w:hAnsi="Times New Roman"/>
          <w:color w:val="000000" w:themeColor="text1"/>
          <w:sz w:val="24"/>
          <w:lang w:eastAsia="et-EE"/>
        </w:rPr>
        <w:t>.</w:t>
      </w:r>
      <w:r w:rsidR="00572B29" w:rsidRPr="01E08069">
        <w:rPr>
          <w:rStyle w:val="Allmrkuseviide"/>
          <w:rFonts w:ascii="Times New Roman" w:hAnsi="Times New Roman"/>
          <w:color w:val="000000" w:themeColor="text1"/>
          <w:sz w:val="24"/>
          <w:lang w:eastAsia="et-EE"/>
        </w:rPr>
        <w:footnoteReference w:id="202"/>
      </w:r>
      <w:r w:rsidRPr="01E08069">
        <w:rPr>
          <w:rFonts w:ascii="Times New Roman" w:hAnsi="Times New Roman"/>
          <w:color w:val="000000" w:themeColor="text1"/>
          <w:sz w:val="24"/>
          <w:lang w:eastAsia="et-EE"/>
        </w:rPr>
        <w:t xml:space="preserve"> </w:t>
      </w:r>
    </w:p>
    <w:p w14:paraId="65B5F55D" w14:textId="60603A46" w:rsidR="00572B29" w:rsidRPr="009A6F55" w:rsidRDefault="00572B29" w:rsidP="0016210D">
      <w:pPr>
        <w:autoSpaceDE w:val="0"/>
        <w:autoSpaceDN w:val="0"/>
        <w:adjustRightInd w:val="0"/>
        <w:rPr>
          <w:rFonts w:ascii="Times New Roman" w:hAnsi="Times New Roman"/>
          <w:color w:val="000000" w:themeColor="text1"/>
          <w:sz w:val="24"/>
          <w:lang w:eastAsia="et-EE"/>
        </w:rPr>
      </w:pPr>
    </w:p>
    <w:p w14:paraId="7C2F7BBB" w14:textId="66ED710D" w:rsidR="00572B29" w:rsidRPr="009A6F55" w:rsidRDefault="11758073" w:rsidP="0016210D">
      <w:pPr>
        <w:autoSpaceDE w:val="0"/>
        <w:autoSpaceDN w:val="0"/>
        <w:adjustRightInd w:val="0"/>
        <w:rPr>
          <w:rFonts w:ascii="Times New Roman" w:hAnsi="Times New Roman"/>
          <w:color w:val="000000"/>
          <w:sz w:val="24"/>
          <w:lang w:eastAsia="et-EE"/>
        </w:rPr>
      </w:pPr>
      <w:r w:rsidRPr="01E08069">
        <w:rPr>
          <w:rFonts w:ascii="Times New Roman" w:hAnsi="Times New Roman"/>
          <w:color w:val="000000" w:themeColor="text1"/>
          <w:sz w:val="24"/>
          <w:lang w:eastAsia="et-EE"/>
        </w:rPr>
        <w:t>2017</w:t>
      </w:r>
      <w:r w:rsidR="37A179F3" w:rsidRPr="01E08069">
        <w:rPr>
          <w:rFonts w:ascii="Times New Roman" w:hAnsi="Times New Roman"/>
          <w:color w:val="000000" w:themeColor="text1"/>
          <w:sz w:val="24"/>
          <w:lang w:eastAsia="et-EE"/>
        </w:rPr>
        <w:t>.</w:t>
      </w:r>
      <w:r w:rsidRPr="01E08069">
        <w:rPr>
          <w:rFonts w:ascii="Times New Roman" w:hAnsi="Times New Roman"/>
          <w:color w:val="000000" w:themeColor="text1"/>
          <w:sz w:val="24"/>
          <w:lang w:eastAsia="et-EE"/>
        </w:rPr>
        <w:t xml:space="preserve"> aasta seisuga oli USA</w:t>
      </w:r>
      <w:r w:rsidR="01EF1CFD" w:rsidRPr="01E08069">
        <w:rPr>
          <w:rFonts w:ascii="Times New Roman" w:hAnsi="Times New Roman"/>
          <w:color w:val="000000" w:themeColor="text1"/>
          <w:sz w:val="24"/>
          <w:lang w:eastAsia="et-EE"/>
        </w:rPr>
        <w:t>-s</w:t>
      </w:r>
      <w:r w:rsidRPr="01E08069">
        <w:rPr>
          <w:rFonts w:ascii="Times New Roman" w:hAnsi="Times New Roman"/>
          <w:color w:val="000000" w:themeColor="text1"/>
          <w:sz w:val="24"/>
          <w:lang w:eastAsia="et-EE"/>
        </w:rPr>
        <w:t xml:space="preserve"> ligikaudu 12 geeninõustajat miljoni elaniku kohta </w:t>
      </w:r>
      <w:r w:rsidR="0D8DFBA6" w:rsidRPr="01E08069">
        <w:rPr>
          <w:rFonts w:ascii="Times New Roman" w:hAnsi="Times New Roman"/>
          <w:color w:val="000000" w:themeColor="text1"/>
          <w:sz w:val="24"/>
          <w:lang w:eastAsia="et-EE"/>
        </w:rPr>
        <w:t>ning</w:t>
      </w:r>
      <w:r w:rsidRPr="01E08069">
        <w:rPr>
          <w:rFonts w:ascii="Times New Roman" w:hAnsi="Times New Roman"/>
          <w:color w:val="000000" w:themeColor="text1"/>
          <w:sz w:val="24"/>
          <w:lang w:eastAsia="et-EE"/>
        </w:rPr>
        <w:t xml:space="preserve"> Norras </w:t>
      </w:r>
      <w:r w:rsidR="01EF1CFD" w:rsidRPr="01E08069">
        <w:rPr>
          <w:rFonts w:ascii="Times New Roman" w:hAnsi="Times New Roman"/>
          <w:color w:val="000000" w:themeColor="text1"/>
          <w:sz w:val="24"/>
          <w:lang w:eastAsia="et-EE"/>
        </w:rPr>
        <w:t>ja</w:t>
      </w:r>
      <w:r w:rsidRPr="01E08069">
        <w:rPr>
          <w:rFonts w:ascii="Times New Roman" w:hAnsi="Times New Roman"/>
          <w:color w:val="000000" w:themeColor="text1"/>
          <w:sz w:val="24"/>
          <w:lang w:eastAsia="et-EE"/>
        </w:rPr>
        <w:t xml:space="preserve"> Kanadas ligikaudu </w:t>
      </w:r>
      <w:r w:rsidR="01EF1CFD" w:rsidRPr="01E08069">
        <w:rPr>
          <w:rFonts w:ascii="Times New Roman" w:hAnsi="Times New Roman"/>
          <w:color w:val="000000" w:themeColor="text1"/>
          <w:sz w:val="24"/>
          <w:lang w:eastAsia="et-EE"/>
        </w:rPr>
        <w:t>seitse </w:t>
      </w:r>
      <w:r w:rsidRPr="01E08069">
        <w:rPr>
          <w:rFonts w:ascii="Times New Roman" w:hAnsi="Times New Roman"/>
          <w:color w:val="000000" w:themeColor="text1"/>
          <w:sz w:val="24"/>
          <w:lang w:eastAsia="et-EE"/>
        </w:rPr>
        <w:t>geeninõustajat miljoni elaniku kohta (</w:t>
      </w:r>
      <w:proofErr w:type="spellStart"/>
      <w:r w:rsidRPr="01E08069">
        <w:rPr>
          <w:rFonts w:ascii="Times New Roman" w:hAnsi="Times New Roman"/>
          <w:color w:val="000000" w:themeColor="text1"/>
          <w:sz w:val="24"/>
          <w:lang w:eastAsia="et-EE"/>
        </w:rPr>
        <w:t>Ormond</w:t>
      </w:r>
      <w:proofErr w:type="spellEnd"/>
      <w:r w:rsidRPr="01E08069">
        <w:rPr>
          <w:rFonts w:ascii="Times New Roman" w:hAnsi="Times New Roman"/>
          <w:color w:val="000000" w:themeColor="text1"/>
          <w:sz w:val="24"/>
          <w:lang w:eastAsia="et-EE"/>
        </w:rPr>
        <w:t xml:space="preserve"> </w:t>
      </w:r>
      <w:r w:rsidRPr="30F48F10">
        <w:rPr>
          <w:rFonts w:ascii="Times New Roman" w:hAnsi="Times New Roman"/>
          <w:i/>
          <w:iCs/>
          <w:color w:val="000000" w:themeColor="text1"/>
          <w:sz w:val="24"/>
          <w:lang w:eastAsia="et-EE"/>
        </w:rPr>
        <w:t xml:space="preserve">et </w:t>
      </w:r>
      <w:proofErr w:type="spellStart"/>
      <w:r w:rsidRPr="30F48F10">
        <w:rPr>
          <w:rFonts w:ascii="Times New Roman" w:hAnsi="Times New Roman"/>
          <w:i/>
          <w:iCs/>
          <w:color w:val="000000" w:themeColor="text1"/>
          <w:sz w:val="24"/>
          <w:lang w:eastAsia="et-EE"/>
        </w:rPr>
        <w:t>al</w:t>
      </w:r>
      <w:proofErr w:type="spellEnd"/>
      <w:r w:rsidRPr="30F48F10">
        <w:rPr>
          <w:rFonts w:ascii="Times New Roman" w:hAnsi="Times New Roman"/>
          <w:i/>
          <w:iCs/>
          <w:color w:val="000000" w:themeColor="text1"/>
          <w:sz w:val="24"/>
          <w:lang w:eastAsia="et-EE"/>
        </w:rPr>
        <w:t xml:space="preserve">. </w:t>
      </w:r>
      <w:r w:rsidRPr="01E08069">
        <w:rPr>
          <w:rFonts w:ascii="Times New Roman" w:hAnsi="Times New Roman"/>
          <w:color w:val="000000" w:themeColor="text1"/>
          <w:sz w:val="24"/>
          <w:lang w:eastAsia="et-EE"/>
        </w:rPr>
        <w:t>2018</w:t>
      </w:r>
      <w:r w:rsidR="00572B29" w:rsidRPr="01E08069">
        <w:rPr>
          <w:rStyle w:val="Allmrkuseviide"/>
          <w:rFonts w:ascii="Times New Roman" w:hAnsi="Times New Roman"/>
          <w:color w:val="000000" w:themeColor="text1"/>
          <w:sz w:val="24"/>
          <w:lang w:eastAsia="et-EE"/>
        </w:rPr>
        <w:footnoteReference w:id="203"/>
      </w:r>
      <w:r w:rsidRPr="01E08069">
        <w:rPr>
          <w:rFonts w:ascii="Times New Roman" w:hAnsi="Times New Roman"/>
          <w:color w:val="000000" w:themeColor="text1"/>
          <w:sz w:val="24"/>
          <w:lang w:eastAsia="et-EE"/>
        </w:rPr>
        <w:t>).</w:t>
      </w:r>
    </w:p>
    <w:p w14:paraId="6B641045" w14:textId="67A9B1A5" w:rsidR="6018E984" w:rsidRDefault="6018E984" w:rsidP="0016210D">
      <w:pPr>
        <w:rPr>
          <w:rFonts w:ascii="Times New Roman" w:hAnsi="Times New Roman"/>
          <w:color w:val="000000" w:themeColor="text1"/>
          <w:sz w:val="24"/>
          <w:lang w:eastAsia="et-EE"/>
        </w:rPr>
      </w:pPr>
    </w:p>
    <w:p w14:paraId="4901D255" w14:textId="06BF6890" w:rsidR="00572B29" w:rsidRPr="009A6F55" w:rsidRDefault="702CFA31" w:rsidP="0016210D">
      <w:pPr>
        <w:autoSpaceDE w:val="0"/>
        <w:autoSpaceDN w:val="0"/>
        <w:adjustRightInd w:val="0"/>
        <w:rPr>
          <w:rFonts w:ascii="Times New Roman" w:hAnsi="Times New Roman"/>
          <w:color w:val="000000" w:themeColor="text1"/>
          <w:sz w:val="24"/>
          <w:lang w:eastAsia="et-EE"/>
        </w:rPr>
      </w:pPr>
      <w:r w:rsidRPr="01E08069">
        <w:rPr>
          <w:rFonts w:ascii="Times New Roman" w:hAnsi="Times New Roman"/>
          <w:color w:val="000000" w:themeColor="text1"/>
          <w:sz w:val="24"/>
          <w:lang w:eastAsia="et-EE"/>
        </w:rPr>
        <w:t xml:space="preserve">Kõigis näitena toodud riikides on </w:t>
      </w:r>
      <w:r w:rsidR="432F7ADD" w:rsidRPr="01E08069">
        <w:rPr>
          <w:rFonts w:ascii="Times New Roman" w:hAnsi="Times New Roman"/>
          <w:color w:val="000000" w:themeColor="text1"/>
          <w:sz w:val="24"/>
          <w:lang w:eastAsia="et-EE"/>
        </w:rPr>
        <w:t>eriala</w:t>
      </w:r>
      <w:r w:rsidRPr="01E08069">
        <w:rPr>
          <w:rFonts w:ascii="Times New Roman" w:hAnsi="Times New Roman"/>
          <w:color w:val="000000" w:themeColor="text1"/>
          <w:sz w:val="24"/>
          <w:lang w:eastAsia="et-EE"/>
        </w:rPr>
        <w:t xml:space="preserve">esindajate hulk </w:t>
      </w:r>
      <w:r w:rsidR="432F7ADD" w:rsidRPr="01E08069">
        <w:rPr>
          <w:rFonts w:ascii="Times New Roman" w:hAnsi="Times New Roman"/>
          <w:color w:val="000000" w:themeColor="text1"/>
          <w:sz w:val="24"/>
          <w:lang w:eastAsia="et-EE"/>
        </w:rPr>
        <w:t xml:space="preserve">pigem </w:t>
      </w:r>
      <w:r w:rsidRPr="01E08069">
        <w:rPr>
          <w:rFonts w:ascii="Times New Roman" w:hAnsi="Times New Roman"/>
          <w:color w:val="000000" w:themeColor="text1"/>
          <w:sz w:val="24"/>
          <w:lang w:eastAsia="et-EE"/>
        </w:rPr>
        <w:t xml:space="preserve">kasvutrendis. Näiteks </w:t>
      </w:r>
      <w:r w:rsidR="6469A68E" w:rsidRPr="01E08069">
        <w:rPr>
          <w:rFonts w:ascii="Times New Roman" w:hAnsi="Times New Roman"/>
          <w:color w:val="000000" w:themeColor="text1"/>
          <w:sz w:val="24"/>
          <w:lang w:eastAsia="et-EE"/>
        </w:rPr>
        <w:t xml:space="preserve">on </w:t>
      </w:r>
      <w:r w:rsidRPr="01E08069">
        <w:rPr>
          <w:rFonts w:ascii="Times New Roman" w:hAnsi="Times New Roman"/>
          <w:color w:val="000000" w:themeColor="text1"/>
          <w:sz w:val="24"/>
          <w:lang w:eastAsia="et-EE"/>
        </w:rPr>
        <w:t>kutsetunnistusega geeninõustajate arv USA</w:t>
      </w:r>
      <w:r w:rsidR="6469A68E" w:rsidRPr="01E08069">
        <w:rPr>
          <w:rFonts w:ascii="Times New Roman" w:hAnsi="Times New Roman"/>
          <w:color w:val="000000" w:themeColor="text1"/>
          <w:sz w:val="24"/>
          <w:lang w:eastAsia="et-EE"/>
        </w:rPr>
        <w:t>-</w:t>
      </w:r>
      <w:r w:rsidRPr="01E08069">
        <w:rPr>
          <w:rFonts w:ascii="Times New Roman" w:hAnsi="Times New Roman"/>
          <w:color w:val="000000" w:themeColor="text1"/>
          <w:sz w:val="24"/>
          <w:lang w:eastAsia="et-EE"/>
        </w:rPr>
        <w:t xml:space="preserve">s on </w:t>
      </w:r>
      <w:r w:rsidR="6469A68E" w:rsidRPr="01E08069">
        <w:rPr>
          <w:rFonts w:ascii="Times New Roman" w:hAnsi="Times New Roman"/>
          <w:color w:val="000000" w:themeColor="text1"/>
          <w:sz w:val="24"/>
          <w:lang w:eastAsia="et-EE"/>
        </w:rPr>
        <w:t>kümne aasta</w:t>
      </w:r>
      <w:r w:rsidRPr="01E08069">
        <w:rPr>
          <w:rFonts w:ascii="Times New Roman" w:hAnsi="Times New Roman"/>
          <w:color w:val="000000" w:themeColor="text1"/>
          <w:sz w:val="24"/>
          <w:lang w:eastAsia="et-EE"/>
        </w:rPr>
        <w:t xml:space="preserve"> jooksul rohkem kui kahekordistunud ja kasvab iga aastaga märkimisväärselt. </w:t>
      </w:r>
      <w:r w:rsidR="1AEDF60A" w:rsidRPr="01E08069">
        <w:rPr>
          <w:rFonts w:ascii="Times New Roman" w:hAnsi="Times New Roman"/>
          <w:color w:val="000000" w:themeColor="text1"/>
          <w:sz w:val="24"/>
          <w:lang w:eastAsia="et-EE"/>
        </w:rPr>
        <w:t xml:space="preserve">Aastal </w:t>
      </w:r>
      <w:r w:rsidRPr="01E08069">
        <w:rPr>
          <w:rFonts w:ascii="Times New Roman" w:hAnsi="Times New Roman"/>
          <w:color w:val="000000" w:themeColor="text1"/>
          <w:sz w:val="24"/>
          <w:lang w:eastAsia="et-EE"/>
        </w:rPr>
        <w:t xml:space="preserve">2021 oli kutsetunnistusega geeninõustajaid 5629 ja </w:t>
      </w:r>
      <w:r w:rsidR="1AEDF60A" w:rsidRPr="01E08069">
        <w:rPr>
          <w:rFonts w:ascii="Times New Roman" w:hAnsi="Times New Roman"/>
          <w:color w:val="000000" w:themeColor="text1"/>
          <w:sz w:val="24"/>
          <w:lang w:eastAsia="et-EE"/>
        </w:rPr>
        <w:t>aastal </w:t>
      </w:r>
      <w:r w:rsidRPr="01E08069">
        <w:rPr>
          <w:rFonts w:ascii="Times New Roman" w:hAnsi="Times New Roman"/>
          <w:color w:val="000000" w:themeColor="text1"/>
          <w:sz w:val="24"/>
          <w:lang w:eastAsia="et-EE"/>
        </w:rPr>
        <w:t>2023 juba 6517 ning aastaks 2030 eeldatakse nõustajaid olevat 10 000</w:t>
      </w:r>
      <w:r w:rsidR="6474489D" w:rsidRPr="01E08069">
        <w:rPr>
          <w:rFonts w:ascii="Times New Roman" w:hAnsi="Times New Roman"/>
          <w:color w:val="000000" w:themeColor="text1"/>
          <w:sz w:val="24"/>
          <w:lang w:eastAsia="et-EE"/>
        </w:rPr>
        <w:t>.</w:t>
      </w:r>
      <w:r w:rsidR="00572B29" w:rsidRPr="01E08069">
        <w:rPr>
          <w:rStyle w:val="Allmrkuseviide"/>
          <w:rFonts w:ascii="Times New Roman" w:hAnsi="Times New Roman"/>
          <w:color w:val="000000" w:themeColor="text1"/>
          <w:sz w:val="24"/>
          <w:lang w:eastAsia="et-EE"/>
        </w:rPr>
        <w:footnoteReference w:id="204"/>
      </w:r>
    </w:p>
    <w:p w14:paraId="4DDC2A18" w14:textId="1D3BFA42" w:rsidR="00572B29" w:rsidRPr="009A6F55" w:rsidRDefault="00572B29" w:rsidP="0016210D">
      <w:pPr>
        <w:autoSpaceDE w:val="0"/>
        <w:autoSpaceDN w:val="0"/>
        <w:adjustRightInd w:val="0"/>
        <w:rPr>
          <w:rFonts w:ascii="Times New Roman" w:hAnsi="Times New Roman"/>
          <w:color w:val="000000" w:themeColor="text1"/>
          <w:sz w:val="24"/>
          <w:lang w:eastAsia="et-EE"/>
        </w:rPr>
      </w:pPr>
    </w:p>
    <w:p w14:paraId="44AAA34E" w14:textId="28A4C33A" w:rsidR="00572B29" w:rsidRPr="009A6F55" w:rsidRDefault="59639700" w:rsidP="0016210D">
      <w:pPr>
        <w:autoSpaceDE w:val="0"/>
        <w:autoSpaceDN w:val="0"/>
        <w:adjustRightInd w:val="0"/>
        <w:rPr>
          <w:rFonts w:ascii="Times New Roman" w:hAnsi="Times New Roman"/>
          <w:color w:val="000000"/>
          <w:sz w:val="24"/>
          <w:lang w:eastAsia="et-EE"/>
        </w:rPr>
      </w:pPr>
      <w:r w:rsidRPr="6018E984">
        <w:rPr>
          <w:rFonts w:ascii="Times New Roman" w:hAnsi="Times New Roman"/>
          <w:color w:val="000000" w:themeColor="text1"/>
          <w:sz w:val="24"/>
          <w:lang w:eastAsia="et-EE"/>
        </w:rPr>
        <w:t xml:space="preserve">Ka Eestis võib geeninõustajate vajadus tulevikus märgatavalt suureneda, arvestades erinevate geneetiliste analüüside järjest laialdasemat kasutust tervishoius. </w:t>
      </w:r>
    </w:p>
    <w:p w14:paraId="05D3A9C8" w14:textId="77777777" w:rsidR="0056401E" w:rsidRPr="009A6F55" w:rsidRDefault="0056401E" w:rsidP="0016210D">
      <w:pPr>
        <w:pStyle w:val="Default"/>
        <w:jc w:val="both"/>
        <w:rPr>
          <w:rFonts w:ascii="Times New Roman" w:hAnsi="Times New Roman" w:cs="Times New Roman"/>
        </w:rPr>
      </w:pPr>
    </w:p>
    <w:p w14:paraId="1BFB6D39" w14:textId="24B6D95E" w:rsidR="0056401E" w:rsidRPr="009A6F55" w:rsidRDefault="0056401E" w:rsidP="0016210D">
      <w:pPr>
        <w:autoSpaceDE w:val="0"/>
        <w:autoSpaceDN w:val="0"/>
        <w:adjustRightInd w:val="0"/>
        <w:rPr>
          <w:rFonts w:ascii="Times New Roman" w:hAnsi="Times New Roman"/>
          <w:color w:val="000000"/>
          <w:sz w:val="24"/>
          <w:lang w:eastAsia="et-EE"/>
        </w:rPr>
      </w:pPr>
      <w:r w:rsidRPr="009A6F55">
        <w:rPr>
          <w:rFonts w:ascii="Times New Roman" w:hAnsi="Times New Roman"/>
          <w:color w:val="000000"/>
          <w:sz w:val="24"/>
          <w:lang w:eastAsia="et-EE"/>
        </w:rPr>
        <w:t xml:space="preserve">Euroopas on </w:t>
      </w:r>
      <w:r w:rsidR="00EF5580">
        <w:rPr>
          <w:rFonts w:ascii="Times New Roman" w:hAnsi="Times New Roman"/>
          <w:color w:val="000000"/>
          <w:sz w:val="24"/>
          <w:lang w:eastAsia="et-EE"/>
        </w:rPr>
        <w:t xml:space="preserve">kasutusel </w:t>
      </w:r>
      <w:r w:rsidRPr="009A6F55">
        <w:rPr>
          <w:rFonts w:ascii="Times New Roman" w:hAnsi="Times New Roman"/>
          <w:color w:val="000000"/>
          <w:sz w:val="24"/>
          <w:lang w:eastAsia="et-EE"/>
        </w:rPr>
        <w:t xml:space="preserve">mitmeid magistriprogramme ja erialaseid täiendkoolitusi. </w:t>
      </w:r>
    </w:p>
    <w:p w14:paraId="1799E99E" w14:textId="44220253" w:rsidR="0056401E" w:rsidRPr="009A6F55" w:rsidRDefault="1725E01C"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EBMG (</w:t>
      </w:r>
      <w:proofErr w:type="spellStart"/>
      <w:r w:rsidRPr="75CF7F17">
        <w:rPr>
          <w:rFonts w:ascii="Times New Roman" w:hAnsi="Times New Roman"/>
          <w:color w:val="000000" w:themeColor="text1"/>
          <w:sz w:val="24"/>
          <w:lang w:eastAsia="et-EE"/>
        </w:rPr>
        <w:t>European</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Board</w:t>
      </w:r>
      <w:proofErr w:type="spellEnd"/>
      <w:r w:rsidRPr="75CF7F17">
        <w:rPr>
          <w:rFonts w:ascii="Times New Roman" w:hAnsi="Times New Roman"/>
          <w:color w:val="000000" w:themeColor="text1"/>
          <w:sz w:val="24"/>
          <w:lang w:eastAsia="et-EE"/>
        </w:rPr>
        <w:t xml:space="preserve"> of Medical </w:t>
      </w:r>
      <w:proofErr w:type="spellStart"/>
      <w:r w:rsidRPr="75CF7F17">
        <w:rPr>
          <w:rFonts w:ascii="Times New Roman" w:hAnsi="Times New Roman"/>
          <w:color w:val="000000" w:themeColor="text1"/>
          <w:sz w:val="24"/>
          <w:lang w:eastAsia="et-EE"/>
        </w:rPr>
        <w:t>Genetics</w:t>
      </w:r>
      <w:proofErr w:type="spellEnd"/>
      <w:r w:rsidRPr="75CF7F17">
        <w:rPr>
          <w:rFonts w:ascii="Times New Roman" w:hAnsi="Times New Roman"/>
          <w:color w:val="000000" w:themeColor="text1"/>
          <w:sz w:val="24"/>
          <w:lang w:eastAsia="et-EE"/>
        </w:rPr>
        <w:t xml:space="preserve">) akrediteeringuga geneetilise nõustamise magistriprogramme on </w:t>
      </w:r>
      <w:r w:rsidR="0007129D">
        <w:rPr>
          <w:rFonts w:ascii="Times New Roman" w:hAnsi="Times New Roman"/>
          <w:color w:val="000000" w:themeColor="text1"/>
          <w:sz w:val="24"/>
          <w:lang w:eastAsia="et-EE"/>
        </w:rPr>
        <w:t>praegu üheksa</w:t>
      </w:r>
      <w:r w:rsidRPr="75CF7F17">
        <w:rPr>
          <w:rFonts w:ascii="Times New Roman" w:hAnsi="Times New Roman"/>
          <w:color w:val="000000" w:themeColor="text1"/>
          <w:sz w:val="24"/>
          <w:lang w:eastAsia="et-EE"/>
        </w:rPr>
        <w:t xml:space="preserve"> </w:t>
      </w:r>
      <w:r w:rsidR="00211E95">
        <w:rPr>
          <w:rFonts w:ascii="Times New Roman" w:hAnsi="Times New Roman"/>
          <w:color w:val="000000" w:themeColor="text1"/>
          <w:sz w:val="24"/>
          <w:lang w:eastAsia="et-EE"/>
        </w:rPr>
        <w:t xml:space="preserve">(Ühendkuningriigis üks ning </w:t>
      </w:r>
      <w:r w:rsidRPr="75CF7F17">
        <w:rPr>
          <w:rFonts w:ascii="Times New Roman" w:hAnsi="Times New Roman"/>
          <w:color w:val="000000" w:themeColor="text1"/>
          <w:sz w:val="24"/>
          <w:lang w:eastAsia="et-EE"/>
        </w:rPr>
        <w:t>Prantsusmaal, Portugalis, Hispaanias, Itaalias, Austrias</w:t>
      </w:r>
      <w:r w:rsidR="00351F29">
        <w:rPr>
          <w:rFonts w:ascii="Times New Roman" w:hAnsi="Times New Roman"/>
          <w:color w:val="000000" w:themeColor="text1"/>
          <w:sz w:val="24"/>
          <w:lang w:eastAsia="et-EE"/>
        </w:rPr>
        <w:t xml:space="preserve"> ja</w:t>
      </w:r>
      <w:r w:rsidRPr="75CF7F17">
        <w:rPr>
          <w:rFonts w:ascii="Times New Roman" w:hAnsi="Times New Roman"/>
          <w:color w:val="000000" w:themeColor="text1"/>
          <w:sz w:val="24"/>
          <w:lang w:eastAsia="et-EE"/>
        </w:rPr>
        <w:t xml:space="preserve"> Rootsis</w:t>
      </w:r>
      <w:r w:rsidR="003E2CFA">
        <w:rPr>
          <w:rFonts w:ascii="Times New Roman" w:hAnsi="Times New Roman"/>
          <w:color w:val="000000" w:themeColor="text1"/>
          <w:sz w:val="24"/>
          <w:lang w:eastAsia="et-EE"/>
        </w:rPr>
        <w:t xml:space="preserve"> igaühes üks</w:t>
      </w:r>
      <w:r w:rsidRPr="75CF7F17">
        <w:rPr>
          <w:rFonts w:ascii="Times New Roman" w:hAnsi="Times New Roman"/>
          <w:color w:val="000000" w:themeColor="text1"/>
          <w:sz w:val="24"/>
          <w:lang w:eastAsia="et-EE"/>
        </w:rPr>
        <w:t>)</w:t>
      </w:r>
      <w:r w:rsidR="00D023CE">
        <w:rPr>
          <w:rFonts w:ascii="Times New Roman" w:hAnsi="Times New Roman"/>
          <w:color w:val="000000" w:themeColor="text1"/>
          <w:sz w:val="24"/>
          <w:lang w:eastAsia="et-EE"/>
        </w:rPr>
        <w:t>:</w:t>
      </w:r>
      <w:r w:rsidRPr="75CF7F17">
        <w:rPr>
          <w:rFonts w:ascii="Times New Roman" w:hAnsi="Times New Roman"/>
          <w:color w:val="000000" w:themeColor="text1"/>
          <w:sz w:val="24"/>
          <w:lang w:eastAsia="et-EE"/>
        </w:rPr>
        <w:t xml:space="preserve"> </w:t>
      </w:r>
    </w:p>
    <w:p w14:paraId="06A417F0" w14:textId="77777777" w:rsidR="0056401E" w:rsidRPr="009A6F55" w:rsidRDefault="1725E01C" w:rsidP="00721EB3">
      <w:pPr>
        <w:numPr>
          <w:ilvl w:val="0"/>
          <w:numId w:val="16"/>
        </w:numPr>
        <w:autoSpaceDE w:val="0"/>
        <w:autoSpaceDN w:val="0"/>
        <w:adjustRightInd w:val="0"/>
        <w:ind w:left="90"/>
        <w:rPr>
          <w:rFonts w:ascii="Times New Roman" w:hAnsi="Times New Roman"/>
          <w:color w:val="000000"/>
          <w:sz w:val="24"/>
          <w:lang w:eastAsia="et-EE"/>
        </w:rPr>
      </w:pPr>
      <w:r w:rsidRPr="25373572">
        <w:rPr>
          <w:rFonts w:ascii="Times New Roman" w:hAnsi="Times New Roman"/>
          <w:color w:val="000000" w:themeColor="text1"/>
          <w:sz w:val="24"/>
          <w:lang w:eastAsia="et-EE"/>
        </w:rPr>
        <w:t xml:space="preserve">UK,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and </w:t>
      </w:r>
      <w:proofErr w:type="spellStart"/>
      <w:r w:rsidRPr="25373572">
        <w:rPr>
          <w:rFonts w:ascii="Times New Roman" w:hAnsi="Times New Roman"/>
          <w:color w:val="000000" w:themeColor="text1"/>
          <w:sz w:val="24"/>
          <w:lang w:eastAsia="et-EE"/>
        </w:rPr>
        <w:t>Genomic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University of </w:t>
      </w:r>
      <w:proofErr w:type="spellStart"/>
      <w:r w:rsidRPr="25373572">
        <w:rPr>
          <w:rFonts w:ascii="Times New Roman" w:hAnsi="Times New Roman"/>
          <w:color w:val="000000" w:themeColor="text1"/>
          <w:sz w:val="24"/>
          <w:lang w:eastAsia="et-EE"/>
        </w:rPr>
        <w:t>Cardiff</w:t>
      </w:r>
      <w:proofErr w:type="spellEnd"/>
      <w:r w:rsidRPr="25373572">
        <w:rPr>
          <w:rFonts w:ascii="Times New Roman" w:hAnsi="Times New Roman"/>
          <w:color w:val="000000" w:themeColor="text1"/>
          <w:sz w:val="24"/>
          <w:lang w:eastAsia="et-EE"/>
        </w:rPr>
        <w:t xml:space="preserve"> </w:t>
      </w:r>
    </w:p>
    <w:p w14:paraId="6036F4E1"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UK,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Genomic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University of Manchester </w:t>
      </w:r>
    </w:p>
    <w:p w14:paraId="375D3966"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UK,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and </w:t>
      </w:r>
      <w:proofErr w:type="spellStart"/>
      <w:r w:rsidRPr="25373572">
        <w:rPr>
          <w:rFonts w:ascii="Times New Roman" w:hAnsi="Times New Roman"/>
          <w:color w:val="000000" w:themeColor="text1"/>
          <w:sz w:val="24"/>
          <w:lang w:eastAsia="et-EE"/>
        </w:rPr>
        <w:t>Genomic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University of Glasgow </w:t>
      </w:r>
    </w:p>
    <w:p w14:paraId="0E6FD9D8"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proofErr w:type="spellStart"/>
      <w:r w:rsidRPr="25373572">
        <w:rPr>
          <w:rFonts w:ascii="Times New Roman" w:hAnsi="Times New Roman"/>
          <w:color w:val="000000" w:themeColor="text1"/>
          <w:sz w:val="24"/>
          <w:lang w:eastAsia="et-EE"/>
        </w:rPr>
        <w:t>France</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w:t>
      </w:r>
      <w:proofErr w:type="spellStart"/>
      <w:r w:rsidRPr="25373572">
        <w:rPr>
          <w:rFonts w:ascii="Times New Roman" w:hAnsi="Times New Roman"/>
          <w:color w:val="000000" w:themeColor="text1"/>
          <w:sz w:val="24"/>
          <w:lang w:eastAsia="et-EE"/>
        </w:rPr>
        <w:t>Université</w:t>
      </w:r>
      <w:proofErr w:type="spellEnd"/>
      <w:r w:rsidRPr="25373572">
        <w:rPr>
          <w:rFonts w:ascii="Times New Roman" w:hAnsi="Times New Roman"/>
          <w:color w:val="000000" w:themeColor="text1"/>
          <w:sz w:val="24"/>
          <w:lang w:eastAsia="et-EE"/>
        </w:rPr>
        <w:t xml:space="preserve"> de la </w:t>
      </w:r>
      <w:proofErr w:type="spellStart"/>
      <w:r w:rsidRPr="25373572">
        <w:rPr>
          <w:rFonts w:ascii="Times New Roman" w:hAnsi="Times New Roman"/>
          <w:color w:val="000000" w:themeColor="text1"/>
          <w:sz w:val="24"/>
          <w:lang w:eastAsia="et-EE"/>
        </w:rPr>
        <w:t>Méditérannée</w:t>
      </w:r>
      <w:proofErr w:type="spellEnd"/>
      <w:r w:rsidRPr="25373572">
        <w:rPr>
          <w:rFonts w:ascii="Times New Roman" w:hAnsi="Times New Roman"/>
          <w:color w:val="000000" w:themeColor="text1"/>
          <w:sz w:val="24"/>
          <w:lang w:eastAsia="et-EE"/>
        </w:rPr>
        <w:t xml:space="preserve"> - </w:t>
      </w:r>
      <w:proofErr w:type="spellStart"/>
      <w:r w:rsidRPr="25373572">
        <w:rPr>
          <w:rFonts w:ascii="Times New Roman" w:hAnsi="Times New Roman"/>
          <w:color w:val="000000" w:themeColor="text1"/>
          <w:sz w:val="24"/>
          <w:lang w:eastAsia="et-EE"/>
        </w:rPr>
        <w:t>Aix</w:t>
      </w:r>
      <w:proofErr w:type="spellEnd"/>
      <w:r w:rsidRPr="25373572">
        <w:rPr>
          <w:rFonts w:ascii="Times New Roman" w:hAnsi="Times New Roman"/>
          <w:color w:val="000000" w:themeColor="text1"/>
          <w:sz w:val="24"/>
          <w:lang w:eastAsia="et-EE"/>
        </w:rPr>
        <w:t xml:space="preserve"> Marseille II, Marseille </w:t>
      </w:r>
    </w:p>
    <w:p w14:paraId="7404FA7F"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Spain,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Healthcare</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Genetics</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specialism</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Universitat</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Autònoma</w:t>
      </w:r>
      <w:proofErr w:type="spellEnd"/>
      <w:r w:rsidRPr="25373572">
        <w:rPr>
          <w:rFonts w:ascii="Times New Roman" w:hAnsi="Times New Roman"/>
          <w:color w:val="000000" w:themeColor="text1"/>
          <w:sz w:val="24"/>
          <w:lang w:eastAsia="et-EE"/>
        </w:rPr>
        <w:t xml:space="preserve"> de Barcelona (UAB) </w:t>
      </w:r>
    </w:p>
    <w:p w14:paraId="7E0AE1D4"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Portugal,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ICBAS, </w:t>
      </w:r>
      <w:proofErr w:type="spellStart"/>
      <w:r w:rsidRPr="25373572">
        <w:rPr>
          <w:rFonts w:ascii="Times New Roman" w:hAnsi="Times New Roman"/>
          <w:color w:val="000000" w:themeColor="text1"/>
          <w:sz w:val="24"/>
          <w:lang w:eastAsia="et-EE"/>
        </w:rPr>
        <w:t>Universidade</w:t>
      </w:r>
      <w:proofErr w:type="spellEnd"/>
      <w:r w:rsidRPr="25373572">
        <w:rPr>
          <w:rFonts w:ascii="Times New Roman" w:hAnsi="Times New Roman"/>
          <w:color w:val="000000" w:themeColor="text1"/>
          <w:sz w:val="24"/>
          <w:lang w:eastAsia="et-EE"/>
        </w:rPr>
        <w:t xml:space="preserve"> do Porto </w:t>
      </w:r>
    </w:p>
    <w:p w14:paraId="0286806C"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proofErr w:type="spellStart"/>
      <w:r w:rsidRPr="25373572">
        <w:rPr>
          <w:rFonts w:ascii="Times New Roman" w:hAnsi="Times New Roman"/>
          <w:color w:val="000000" w:themeColor="text1"/>
          <w:sz w:val="24"/>
          <w:lang w:eastAsia="et-EE"/>
        </w:rPr>
        <w:lastRenderedPageBreak/>
        <w:t>Italy</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Medical University of </w:t>
      </w:r>
      <w:proofErr w:type="spellStart"/>
      <w:r w:rsidRPr="25373572">
        <w:rPr>
          <w:rFonts w:ascii="Times New Roman" w:hAnsi="Times New Roman"/>
          <w:color w:val="000000" w:themeColor="text1"/>
          <w:sz w:val="24"/>
          <w:lang w:eastAsia="et-EE"/>
        </w:rPr>
        <w:t>Sienna</w:t>
      </w:r>
      <w:proofErr w:type="spellEnd"/>
      <w:r w:rsidRPr="25373572">
        <w:rPr>
          <w:rFonts w:ascii="Times New Roman" w:hAnsi="Times New Roman"/>
          <w:color w:val="000000" w:themeColor="text1"/>
          <w:sz w:val="24"/>
          <w:lang w:eastAsia="et-EE"/>
        </w:rPr>
        <w:t xml:space="preserve"> </w:t>
      </w:r>
    </w:p>
    <w:p w14:paraId="7CF97331" w14:textId="777777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Austria,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and </w:t>
      </w:r>
      <w:proofErr w:type="spellStart"/>
      <w:r w:rsidRPr="25373572">
        <w:rPr>
          <w:rFonts w:ascii="Times New Roman" w:hAnsi="Times New Roman"/>
          <w:color w:val="000000" w:themeColor="text1"/>
          <w:sz w:val="24"/>
          <w:lang w:eastAsia="et-EE"/>
        </w:rPr>
        <w:t>Genomic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Medical University of Innsbruck </w:t>
      </w:r>
    </w:p>
    <w:p w14:paraId="08C51558" w14:textId="317C3C77" w:rsidR="0056401E" w:rsidRPr="009A6F55" w:rsidRDefault="1725E01C" w:rsidP="00721EB3">
      <w:pPr>
        <w:pStyle w:val="Loendilik"/>
        <w:numPr>
          <w:ilvl w:val="0"/>
          <w:numId w:val="16"/>
        </w:numPr>
        <w:autoSpaceDE w:val="0"/>
        <w:autoSpaceDN w:val="0"/>
        <w:adjustRightInd w:val="0"/>
        <w:ind w:left="90"/>
        <w:rPr>
          <w:rFonts w:ascii="Times New Roman" w:hAnsi="Times New Roman"/>
          <w:color w:val="000000"/>
          <w:szCs w:val="22"/>
          <w:lang w:eastAsia="et-EE"/>
        </w:rPr>
      </w:pPr>
      <w:proofErr w:type="spellStart"/>
      <w:r w:rsidRPr="25373572">
        <w:rPr>
          <w:rFonts w:ascii="Times New Roman" w:hAnsi="Times New Roman"/>
          <w:color w:val="000000" w:themeColor="text1"/>
          <w:sz w:val="24"/>
          <w:lang w:eastAsia="et-EE"/>
        </w:rPr>
        <w:t>Sweden</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MSc</w:t>
      </w:r>
      <w:proofErr w:type="spellEnd"/>
      <w:r w:rsidRPr="25373572">
        <w:rPr>
          <w:rFonts w:ascii="Times New Roman" w:hAnsi="Times New Roman"/>
          <w:color w:val="000000" w:themeColor="text1"/>
          <w:sz w:val="24"/>
          <w:lang w:eastAsia="et-EE"/>
        </w:rPr>
        <w:t xml:space="preserve"> in </w:t>
      </w:r>
      <w:proofErr w:type="spellStart"/>
      <w:r w:rsidRPr="25373572">
        <w:rPr>
          <w:rFonts w:ascii="Times New Roman" w:hAnsi="Times New Roman"/>
          <w:color w:val="000000" w:themeColor="text1"/>
          <w:sz w:val="24"/>
          <w:lang w:eastAsia="et-EE"/>
        </w:rPr>
        <w:t>Genetic</w:t>
      </w:r>
      <w:proofErr w:type="spellEnd"/>
      <w:r w:rsidRPr="25373572">
        <w:rPr>
          <w:rFonts w:ascii="Times New Roman" w:hAnsi="Times New Roman"/>
          <w:color w:val="000000" w:themeColor="text1"/>
          <w:sz w:val="24"/>
          <w:lang w:eastAsia="et-EE"/>
        </w:rPr>
        <w:t xml:space="preserve"> </w:t>
      </w:r>
      <w:proofErr w:type="spellStart"/>
      <w:r w:rsidRPr="25373572">
        <w:rPr>
          <w:rFonts w:ascii="Times New Roman" w:hAnsi="Times New Roman"/>
          <w:color w:val="000000" w:themeColor="text1"/>
          <w:sz w:val="24"/>
          <w:lang w:eastAsia="et-EE"/>
        </w:rPr>
        <w:t>Counselling</w:t>
      </w:r>
      <w:proofErr w:type="spellEnd"/>
      <w:r w:rsidRPr="25373572">
        <w:rPr>
          <w:rFonts w:ascii="Times New Roman" w:hAnsi="Times New Roman"/>
          <w:color w:val="000000" w:themeColor="text1"/>
          <w:sz w:val="24"/>
          <w:lang w:eastAsia="et-EE"/>
        </w:rPr>
        <w:t xml:space="preserve"> at Linköping University</w:t>
      </w:r>
      <w:r w:rsidR="00D023CE" w:rsidRPr="25373572">
        <w:rPr>
          <w:rFonts w:ascii="Times New Roman" w:hAnsi="Times New Roman"/>
          <w:color w:val="000000" w:themeColor="text1"/>
          <w:sz w:val="24"/>
          <w:lang w:eastAsia="et-EE"/>
        </w:rPr>
        <w:t>.</w:t>
      </w:r>
      <w:r w:rsidRPr="25373572">
        <w:rPr>
          <w:rFonts w:ascii="Times New Roman" w:hAnsi="Times New Roman"/>
          <w:color w:val="000000" w:themeColor="text1"/>
          <w:sz w:val="24"/>
          <w:lang w:eastAsia="et-EE"/>
        </w:rPr>
        <w:t xml:space="preserve"> </w:t>
      </w:r>
    </w:p>
    <w:p w14:paraId="0BD082CD" w14:textId="77777777" w:rsidR="0056401E" w:rsidRPr="009A6F55" w:rsidRDefault="0056401E" w:rsidP="25373572">
      <w:pPr>
        <w:autoSpaceDE w:val="0"/>
        <w:autoSpaceDN w:val="0"/>
        <w:adjustRightInd w:val="0"/>
        <w:ind w:left="90"/>
        <w:rPr>
          <w:rFonts w:ascii="Times New Roman" w:hAnsi="Times New Roman"/>
          <w:color w:val="000000"/>
          <w:sz w:val="24"/>
          <w:lang w:eastAsia="et-EE"/>
        </w:rPr>
      </w:pPr>
    </w:p>
    <w:p w14:paraId="59369DEE" w14:textId="5CBFA237" w:rsidR="0056401E" w:rsidRPr="009A6F55" w:rsidRDefault="0056401E"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25373572">
        <w:rPr>
          <w:rFonts w:ascii="Times New Roman" w:hAnsi="Times New Roman"/>
          <w:color w:val="000000" w:themeColor="text1"/>
          <w:sz w:val="24"/>
          <w:lang w:eastAsia="et-EE"/>
        </w:rPr>
        <w:t xml:space="preserve">Kursused täiendõppeks või valdkonna tutvustuseks: </w:t>
      </w:r>
    </w:p>
    <w:p w14:paraId="1F559ACA" w14:textId="2DEE2736" w:rsidR="0056401E" w:rsidRPr="009A6F55" w:rsidRDefault="34869B53"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01E08069">
        <w:rPr>
          <w:rFonts w:ascii="Times New Roman" w:hAnsi="Times New Roman"/>
          <w:color w:val="000000" w:themeColor="text1"/>
          <w:sz w:val="24"/>
          <w:lang w:eastAsia="et-EE"/>
        </w:rPr>
        <w:t>Üks k</w:t>
      </w:r>
      <w:r w:rsidR="0B2A09FD" w:rsidRPr="01E08069">
        <w:rPr>
          <w:rFonts w:ascii="Times New Roman" w:hAnsi="Times New Roman"/>
          <w:color w:val="000000" w:themeColor="text1"/>
          <w:sz w:val="24"/>
          <w:lang w:eastAsia="et-EE"/>
        </w:rPr>
        <w:t xml:space="preserve">ord aastas nädalane kursus </w:t>
      </w:r>
      <w:r w:rsidR="3EAA6CD1" w:rsidRPr="01E08069">
        <w:rPr>
          <w:rFonts w:ascii="Times New Roman" w:hAnsi="Times New Roman"/>
          <w:color w:val="000000" w:themeColor="text1"/>
          <w:sz w:val="24"/>
          <w:lang w:eastAsia="et-EE"/>
        </w:rPr>
        <w:t>„</w:t>
      </w:r>
      <w:r w:rsidR="0B2A09FD" w:rsidRPr="01E08069">
        <w:rPr>
          <w:rFonts w:ascii="Times New Roman" w:hAnsi="Times New Roman"/>
          <w:color w:val="000000" w:themeColor="text1"/>
          <w:sz w:val="24"/>
          <w:lang w:eastAsia="et-EE"/>
        </w:rPr>
        <w:t xml:space="preserve">Basic and </w:t>
      </w:r>
      <w:proofErr w:type="spellStart"/>
      <w:r w:rsidR="0B2A09FD" w:rsidRPr="01E08069">
        <w:rPr>
          <w:rFonts w:ascii="Times New Roman" w:hAnsi="Times New Roman"/>
          <w:color w:val="000000" w:themeColor="text1"/>
          <w:sz w:val="24"/>
          <w:lang w:eastAsia="et-EE"/>
        </w:rPr>
        <w:t>Advanced</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Course</w:t>
      </w:r>
      <w:proofErr w:type="spellEnd"/>
      <w:r w:rsidR="0B2A09FD" w:rsidRPr="01E08069">
        <w:rPr>
          <w:rFonts w:ascii="Times New Roman" w:hAnsi="Times New Roman"/>
          <w:color w:val="000000" w:themeColor="text1"/>
          <w:sz w:val="24"/>
          <w:lang w:eastAsia="et-EE"/>
        </w:rPr>
        <w:t xml:space="preserve"> on </w:t>
      </w:r>
      <w:proofErr w:type="spellStart"/>
      <w:r w:rsidR="0B2A09FD" w:rsidRPr="01E08069">
        <w:rPr>
          <w:rFonts w:ascii="Times New Roman" w:hAnsi="Times New Roman"/>
          <w:color w:val="000000" w:themeColor="text1"/>
          <w:sz w:val="24"/>
          <w:lang w:eastAsia="et-EE"/>
        </w:rPr>
        <w:t>Genetic</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Counselling</w:t>
      </w:r>
      <w:proofErr w:type="spellEnd"/>
      <w:r w:rsidR="4833ABAC" w:rsidRPr="01E08069">
        <w:rPr>
          <w:rFonts w:ascii="Times New Roman" w:hAnsi="Times New Roman"/>
          <w:color w:val="000000" w:themeColor="text1"/>
          <w:sz w:val="24"/>
          <w:lang w:eastAsia="et-EE"/>
        </w:rPr>
        <w:t>“</w:t>
      </w:r>
      <w:r w:rsidR="0B2A09FD" w:rsidRPr="01E08069">
        <w:rPr>
          <w:rFonts w:ascii="Times New Roman" w:hAnsi="Times New Roman"/>
          <w:color w:val="000000" w:themeColor="text1"/>
          <w:sz w:val="24"/>
          <w:lang w:eastAsia="et-EE"/>
        </w:rPr>
        <w:t xml:space="preserve"> Itaalias</w:t>
      </w:r>
      <w:r w:rsidR="2511B378" w:rsidRPr="01E08069">
        <w:rPr>
          <w:rFonts w:ascii="Times New Roman" w:hAnsi="Times New Roman"/>
          <w:color w:val="000000" w:themeColor="text1"/>
          <w:sz w:val="24"/>
          <w:lang w:eastAsia="et-EE"/>
        </w:rPr>
        <w:t xml:space="preserve"> </w:t>
      </w:r>
      <w:proofErr w:type="spellStart"/>
      <w:r w:rsidR="2511B378" w:rsidRPr="01E08069">
        <w:rPr>
          <w:rFonts w:ascii="Times New Roman" w:hAnsi="Times New Roman"/>
          <w:color w:val="000000" w:themeColor="text1"/>
          <w:sz w:val="24"/>
          <w:lang w:eastAsia="et-EE"/>
        </w:rPr>
        <w:t>Bertinoros</w:t>
      </w:r>
      <w:proofErr w:type="spellEnd"/>
      <w:r w:rsidR="0056401E" w:rsidRPr="01E08069">
        <w:rPr>
          <w:rStyle w:val="Allmrkuseviide"/>
          <w:rFonts w:ascii="Times New Roman" w:hAnsi="Times New Roman"/>
          <w:color w:val="000000" w:themeColor="text1"/>
          <w:sz w:val="24"/>
          <w:lang w:eastAsia="et-EE"/>
        </w:rPr>
        <w:footnoteReference w:id="205"/>
      </w:r>
      <w:r w:rsidR="0B2A09FD" w:rsidRPr="01E08069">
        <w:rPr>
          <w:rFonts w:ascii="Times New Roman" w:hAnsi="Times New Roman"/>
          <w:color w:val="000000" w:themeColor="text1"/>
          <w:sz w:val="24"/>
          <w:lang w:eastAsia="et-EE"/>
        </w:rPr>
        <w:t xml:space="preserve">, mis on korraldatud </w:t>
      </w:r>
      <w:r w:rsidR="682FFEF5" w:rsidRPr="01E08069">
        <w:rPr>
          <w:rFonts w:ascii="Times New Roman" w:hAnsi="Times New Roman"/>
          <w:color w:val="000000" w:themeColor="text1"/>
          <w:sz w:val="24"/>
          <w:lang w:eastAsia="et-EE"/>
        </w:rPr>
        <w:t xml:space="preserve">koostöös </w:t>
      </w:r>
      <w:r w:rsidR="0B2A09FD" w:rsidRPr="01E08069">
        <w:rPr>
          <w:rFonts w:ascii="Times New Roman" w:hAnsi="Times New Roman"/>
          <w:color w:val="000000" w:themeColor="text1"/>
          <w:sz w:val="24"/>
          <w:lang w:eastAsia="et-EE"/>
        </w:rPr>
        <w:t xml:space="preserve">Euroopa Inimesegeneetika Seltsiga (ESHG). Osalejate arv </w:t>
      </w:r>
      <w:r w:rsidR="2CAD1691" w:rsidRPr="01E08069">
        <w:rPr>
          <w:rFonts w:ascii="Times New Roman" w:hAnsi="Times New Roman"/>
          <w:color w:val="000000" w:themeColor="text1"/>
          <w:sz w:val="24"/>
          <w:lang w:eastAsia="et-EE"/>
        </w:rPr>
        <w:t xml:space="preserve">on </w:t>
      </w:r>
      <w:r w:rsidR="0B2A09FD" w:rsidRPr="01E08069">
        <w:rPr>
          <w:rFonts w:ascii="Times New Roman" w:hAnsi="Times New Roman"/>
          <w:color w:val="000000" w:themeColor="text1"/>
          <w:sz w:val="24"/>
          <w:lang w:eastAsia="et-EE"/>
        </w:rPr>
        <w:t xml:space="preserve">orienteeruvalt 20. </w:t>
      </w:r>
    </w:p>
    <w:p w14:paraId="321FFD5E" w14:textId="1AAAD7FA" w:rsidR="0056401E" w:rsidRPr="009A6F55" w:rsidRDefault="5FBD000E" w:rsidP="00721EB3">
      <w:pPr>
        <w:pStyle w:val="Loendilik"/>
        <w:numPr>
          <w:ilvl w:val="0"/>
          <w:numId w:val="16"/>
        </w:numPr>
        <w:autoSpaceDE w:val="0"/>
        <w:autoSpaceDN w:val="0"/>
        <w:adjustRightInd w:val="0"/>
        <w:ind w:left="90"/>
        <w:rPr>
          <w:rFonts w:ascii="Times New Roman" w:hAnsi="Times New Roman"/>
          <w:color w:val="000000"/>
          <w:szCs w:val="22"/>
          <w:lang w:eastAsia="et-EE"/>
        </w:rPr>
      </w:pPr>
      <w:r w:rsidRPr="01E08069">
        <w:rPr>
          <w:rFonts w:ascii="Times New Roman" w:hAnsi="Times New Roman"/>
          <w:color w:val="000000" w:themeColor="text1"/>
          <w:sz w:val="24"/>
          <w:lang w:eastAsia="et-EE"/>
        </w:rPr>
        <w:t>Ühendkuningriigis</w:t>
      </w:r>
      <w:r w:rsidR="0B2A09FD" w:rsidRPr="01E08069">
        <w:rPr>
          <w:rFonts w:ascii="Times New Roman" w:hAnsi="Times New Roman"/>
          <w:color w:val="000000" w:themeColor="text1"/>
          <w:sz w:val="24"/>
          <w:lang w:eastAsia="et-EE"/>
        </w:rPr>
        <w:t xml:space="preserve"> toimub iga kahe aasta tagant </w:t>
      </w:r>
      <w:r w:rsidR="0A211CB5" w:rsidRPr="01E08069">
        <w:rPr>
          <w:rFonts w:ascii="Times New Roman" w:hAnsi="Times New Roman"/>
          <w:color w:val="000000" w:themeColor="text1"/>
          <w:sz w:val="24"/>
          <w:lang w:eastAsia="et-EE"/>
        </w:rPr>
        <w:t xml:space="preserve">ühingu </w:t>
      </w:r>
      <w:proofErr w:type="spellStart"/>
      <w:r w:rsidR="0B2A09FD" w:rsidRPr="01E08069">
        <w:rPr>
          <w:rFonts w:ascii="Times New Roman" w:hAnsi="Times New Roman"/>
          <w:color w:val="000000" w:themeColor="text1"/>
          <w:sz w:val="24"/>
          <w:lang w:eastAsia="et-EE"/>
        </w:rPr>
        <w:t>Wellcome</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Connecting</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Science</w:t>
      </w:r>
      <w:proofErr w:type="spellEnd"/>
      <w:r w:rsidR="0B2A09FD" w:rsidRPr="01E08069">
        <w:rPr>
          <w:rFonts w:ascii="Times New Roman" w:hAnsi="Times New Roman"/>
          <w:color w:val="000000" w:themeColor="text1"/>
          <w:sz w:val="24"/>
          <w:lang w:eastAsia="et-EE"/>
        </w:rPr>
        <w:t xml:space="preserve"> korraldatud nädalane kursus </w:t>
      </w:r>
      <w:r w:rsidR="0E045A90" w:rsidRPr="01E08069">
        <w:rPr>
          <w:rFonts w:ascii="Times New Roman" w:hAnsi="Times New Roman"/>
          <w:color w:val="000000" w:themeColor="text1"/>
          <w:sz w:val="24"/>
          <w:lang w:eastAsia="et-EE"/>
        </w:rPr>
        <w:t>„</w:t>
      </w:r>
      <w:proofErr w:type="spellStart"/>
      <w:r w:rsidR="0B2A09FD" w:rsidRPr="01E08069">
        <w:rPr>
          <w:rFonts w:ascii="Times New Roman" w:hAnsi="Times New Roman"/>
          <w:color w:val="000000" w:themeColor="text1"/>
          <w:sz w:val="24"/>
          <w:lang w:eastAsia="et-EE"/>
        </w:rPr>
        <w:t>Genomic</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Practice</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for</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Genetic</w:t>
      </w:r>
      <w:proofErr w:type="spellEnd"/>
      <w:r w:rsidR="0B2A09FD" w:rsidRPr="01E08069">
        <w:rPr>
          <w:rFonts w:ascii="Times New Roman" w:hAnsi="Times New Roman"/>
          <w:color w:val="000000" w:themeColor="text1"/>
          <w:sz w:val="24"/>
          <w:lang w:eastAsia="et-EE"/>
        </w:rPr>
        <w:t xml:space="preserve"> </w:t>
      </w:r>
      <w:proofErr w:type="spellStart"/>
      <w:r w:rsidR="0B2A09FD" w:rsidRPr="01E08069">
        <w:rPr>
          <w:rFonts w:ascii="Times New Roman" w:hAnsi="Times New Roman"/>
          <w:color w:val="000000" w:themeColor="text1"/>
          <w:sz w:val="24"/>
          <w:lang w:eastAsia="et-EE"/>
        </w:rPr>
        <w:t>Counsellors</w:t>
      </w:r>
      <w:proofErr w:type="spellEnd"/>
      <w:r w:rsidR="0E045A90" w:rsidRPr="01E08069">
        <w:rPr>
          <w:rFonts w:ascii="Times New Roman" w:hAnsi="Times New Roman"/>
          <w:color w:val="000000" w:themeColor="text1"/>
          <w:sz w:val="24"/>
          <w:lang w:eastAsia="et-EE"/>
        </w:rPr>
        <w:t>“</w:t>
      </w:r>
      <w:r w:rsidR="0056401E" w:rsidRPr="01E08069">
        <w:rPr>
          <w:rStyle w:val="Allmrkuseviide"/>
          <w:rFonts w:ascii="Times New Roman" w:hAnsi="Times New Roman"/>
          <w:color w:val="000000" w:themeColor="text1"/>
          <w:sz w:val="24"/>
          <w:lang w:eastAsia="et-EE"/>
        </w:rPr>
        <w:footnoteReference w:id="206"/>
      </w:r>
      <w:r w:rsidR="0B2A09FD" w:rsidRPr="01E08069">
        <w:rPr>
          <w:rFonts w:ascii="Times New Roman" w:hAnsi="Times New Roman"/>
          <w:color w:val="000000" w:themeColor="text1"/>
          <w:sz w:val="24"/>
          <w:lang w:eastAsia="et-EE"/>
        </w:rPr>
        <w:t xml:space="preserve"> jt</w:t>
      </w:r>
      <w:r w:rsidR="0056401E" w:rsidRPr="01E08069">
        <w:rPr>
          <w:rStyle w:val="Allmrkuseviide"/>
          <w:rFonts w:ascii="Times New Roman" w:hAnsi="Times New Roman"/>
          <w:color w:val="000000" w:themeColor="text1"/>
          <w:sz w:val="24"/>
          <w:lang w:eastAsia="et-EE"/>
        </w:rPr>
        <w:footnoteReference w:id="207"/>
      </w:r>
      <w:r w:rsidR="7431420B" w:rsidRPr="01E08069">
        <w:rPr>
          <w:rFonts w:ascii="Times New Roman" w:hAnsi="Times New Roman"/>
          <w:color w:val="000000" w:themeColor="text1"/>
          <w:sz w:val="24"/>
          <w:lang w:eastAsia="et-EE"/>
        </w:rPr>
        <w:t>.</w:t>
      </w:r>
      <w:r w:rsidR="0B2A09FD" w:rsidRPr="01E08069">
        <w:rPr>
          <w:rFonts w:ascii="Times New Roman" w:hAnsi="Times New Roman"/>
          <w:color w:val="000000" w:themeColor="text1"/>
          <w:sz w:val="24"/>
          <w:lang w:eastAsia="et-EE"/>
        </w:rPr>
        <w:t xml:space="preserve"> Osalejate arv </w:t>
      </w:r>
      <w:r w:rsidR="1F1CAC2A" w:rsidRPr="01E08069">
        <w:rPr>
          <w:rFonts w:ascii="Times New Roman" w:hAnsi="Times New Roman"/>
          <w:color w:val="000000" w:themeColor="text1"/>
          <w:sz w:val="24"/>
          <w:lang w:eastAsia="et-EE"/>
        </w:rPr>
        <w:t xml:space="preserve">on </w:t>
      </w:r>
      <w:r w:rsidR="0B2A09FD" w:rsidRPr="01E08069">
        <w:rPr>
          <w:rFonts w:ascii="Times New Roman" w:hAnsi="Times New Roman"/>
          <w:color w:val="000000" w:themeColor="text1"/>
          <w:sz w:val="24"/>
          <w:lang w:eastAsia="et-EE"/>
        </w:rPr>
        <w:t xml:space="preserve">orienteeruvalt 50. </w:t>
      </w:r>
    </w:p>
    <w:p w14:paraId="1047CBA7" w14:textId="7CE47766" w:rsidR="0056401E" w:rsidRPr="009A6F55" w:rsidRDefault="0B2A09FD" w:rsidP="00721EB3">
      <w:pPr>
        <w:pStyle w:val="Loendilik"/>
        <w:numPr>
          <w:ilvl w:val="0"/>
          <w:numId w:val="16"/>
        </w:numPr>
        <w:autoSpaceDE w:val="0"/>
        <w:autoSpaceDN w:val="0"/>
        <w:adjustRightInd w:val="0"/>
        <w:ind w:left="90"/>
        <w:rPr>
          <w:rFonts w:ascii="Times New Roman" w:hAnsi="Times New Roman"/>
          <w:color w:val="000000"/>
          <w:szCs w:val="22"/>
          <w:lang w:eastAsia="et-EE"/>
        </w:rPr>
      </w:pPr>
      <w:proofErr w:type="spellStart"/>
      <w:r w:rsidRPr="01E08069">
        <w:rPr>
          <w:rFonts w:ascii="Times New Roman" w:hAnsi="Times New Roman"/>
          <w:color w:val="000000" w:themeColor="text1"/>
          <w:sz w:val="24"/>
          <w:lang w:eastAsia="et-EE"/>
        </w:rPr>
        <w:t>Wellcome</w:t>
      </w:r>
      <w:proofErr w:type="spellEnd"/>
      <w:r w:rsidRPr="01E08069">
        <w:rPr>
          <w:rFonts w:ascii="Times New Roman" w:hAnsi="Times New Roman"/>
          <w:color w:val="000000" w:themeColor="text1"/>
          <w:sz w:val="24"/>
          <w:lang w:eastAsia="et-EE"/>
        </w:rPr>
        <w:t xml:space="preserve"> </w:t>
      </w:r>
      <w:proofErr w:type="spellStart"/>
      <w:r w:rsidRPr="01E08069">
        <w:rPr>
          <w:rFonts w:ascii="Times New Roman" w:hAnsi="Times New Roman"/>
          <w:color w:val="000000" w:themeColor="text1"/>
          <w:sz w:val="24"/>
          <w:lang w:eastAsia="et-EE"/>
        </w:rPr>
        <w:t>Connecting</w:t>
      </w:r>
      <w:proofErr w:type="spellEnd"/>
      <w:r w:rsidRPr="01E08069">
        <w:rPr>
          <w:rFonts w:ascii="Times New Roman" w:hAnsi="Times New Roman"/>
          <w:color w:val="000000" w:themeColor="text1"/>
          <w:sz w:val="24"/>
          <w:lang w:eastAsia="et-EE"/>
        </w:rPr>
        <w:t xml:space="preserve"> </w:t>
      </w:r>
      <w:proofErr w:type="spellStart"/>
      <w:r w:rsidRPr="01E08069">
        <w:rPr>
          <w:rFonts w:ascii="Times New Roman" w:hAnsi="Times New Roman"/>
          <w:color w:val="000000" w:themeColor="text1"/>
          <w:sz w:val="24"/>
          <w:lang w:eastAsia="et-EE"/>
        </w:rPr>
        <w:t>Science</w:t>
      </w:r>
      <w:proofErr w:type="spellEnd"/>
      <w:r w:rsidRPr="01E08069">
        <w:rPr>
          <w:rFonts w:ascii="Times New Roman" w:hAnsi="Times New Roman"/>
          <w:color w:val="000000" w:themeColor="text1"/>
          <w:sz w:val="24"/>
          <w:lang w:eastAsia="et-EE"/>
        </w:rPr>
        <w:t xml:space="preserve"> poolt on aeg</w:t>
      </w:r>
      <w:r w:rsidR="1F1CAC2A" w:rsidRPr="01E08069">
        <w:rPr>
          <w:rFonts w:ascii="Times New Roman" w:hAnsi="Times New Roman"/>
          <w:color w:val="000000" w:themeColor="text1"/>
          <w:sz w:val="24"/>
          <w:lang w:eastAsia="et-EE"/>
        </w:rPr>
        <w:t>-</w:t>
      </w:r>
      <w:r w:rsidRPr="01E08069">
        <w:rPr>
          <w:rFonts w:ascii="Times New Roman" w:hAnsi="Times New Roman"/>
          <w:color w:val="000000" w:themeColor="text1"/>
          <w:sz w:val="24"/>
          <w:lang w:eastAsia="et-EE"/>
        </w:rPr>
        <w:t>ajalt avatud ka veebikursuseid geneetilise nõustamise teemal</w:t>
      </w:r>
      <w:r w:rsidR="1F1CAC2A" w:rsidRPr="01E08069">
        <w:rPr>
          <w:rFonts w:ascii="Times New Roman" w:hAnsi="Times New Roman"/>
          <w:color w:val="000000" w:themeColor="text1"/>
          <w:sz w:val="24"/>
          <w:lang w:eastAsia="et-EE"/>
        </w:rPr>
        <w:t>.</w:t>
      </w:r>
      <w:r w:rsidR="0056401E" w:rsidRPr="01E08069">
        <w:rPr>
          <w:rStyle w:val="Allmrkuseviide"/>
          <w:rFonts w:ascii="Times New Roman" w:hAnsi="Times New Roman"/>
          <w:color w:val="000000" w:themeColor="text1"/>
          <w:sz w:val="24"/>
          <w:lang w:eastAsia="et-EE"/>
        </w:rPr>
        <w:footnoteReference w:id="208"/>
      </w:r>
      <w:r w:rsidRPr="01E08069">
        <w:rPr>
          <w:rFonts w:ascii="Times New Roman" w:hAnsi="Times New Roman"/>
          <w:color w:val="000000" w:themeColor="text1"/>
          <w:sz w:val="24"/>
          <w:lang w:eastAsia="et-EE"/>
        </w:rPr>
        <w:t xml:space="preserve">  Veebiõppel orienteeruv osalejate arv </w:t>
      </w:r>
      <w:r w:rsidR="43D3D2A7" w:rsidRPr="01E08069">
        <w:rPr>
          <w:rFonts w:ascii="Times New Roman" w:hAnsi="Times New Roman"/>
          <w:color w:val="000000" w:themeColor="text1"/>
          <w:sz w:val="24"/>
          <w:lang w:eastAsia="et-EE"/>
        </w:rPr>
        <w:t xml:space="preserve">on </w:t>
      </w:r>
      <w:r w:rsidRPr="01E08069">
        <w:rPr>
          <w:rFonts w:ascii="Times New Roman" w:hAnsi="Times New Roman"/>
          <w:color w:val="000000" w:themeColor="text1"/>
          <w:sz w:val="24"/>
          <w:lang w:eastAsia="et-EE"/>
        </w:rPr>
        <w:t xml:space="preserve">sadades. </w:t>
      </w:r>
    </w:p>
    <w:p w14:paraId="2D5C8A9A" w14:textId="77777777" w:rsidR="0056401E" w:rsidRPr="009A6F55" w:rsidRDefault="0056401E" w:rsidP="0016210D">
      <w:pPr>
        <w:autoSpaceDE w:val="0"/>
        <w:autoSpaceDN w:val="0"/>
        <w:adjustRightInd w:val="0"/>
        <w:rPr>
          <w:rFonts w:ascii="Times New Roman" w:hAnsi="Times New Roman"/>
          <w:color w:val="000000"/>
          <w:sz w:val="24"/>
          <w:lang w:eastAsia="et-EE"/>
        </w:rPr>
      </w:pPr>
    </w:p>
    <w:p w14:paraId="523E13FB" w14:textId="307B7EB3" w:rsidR="0056401E" w:rsidRPr="009A6F55" w:rsidRDefault="7D7503BE" w:rsidP="0016210D">
      <w:pPr>
        <w:autoSpaceDE w:val="0"/>
        <w:autoSpaceDN w:val="0"/>
        <w:adjustRightInd w:val="0"/>
        <w:rPr>
          <w:rFonts w:ascii="Times New Roman" w:hAnsi="Times New Roman"/>
          <w:color w:val="000000"/>
          <w:sz w:val="24"/>
          <w:lang w:eastAsia="et-EE"/>
        </w:rPr>
      </w:pPr>
      <w:r w:rsidRPr="6018E984">
        <w:rPr>
          <w:rFonts w:ascii="Times New Roman" w:hAnsi="Times New Roman"/>
          <w:color w:val="000000" w:themeColor="text1"/>
          <w:sz w:val="24"/>
          <w:lang w:eastAsia="et-EE"/>
        </w:rPr>
        <w:t xml:space="preserve">Kui geeninõustaja kutse </w:t>
      </w:r>
      <w:r w:rsidR="004B623B">
        <w:rPr>
          <w:rFonts w:ascii="Times New Roman" w:hAnsi="Times New Roman"/>
          <w:color w:val="000000" w:themeColor="text1"/>
          <w:sz w:val="24"/>
          <w:lang w:eastAsia="et-EE"/>
        </w:rPr>
        <w:t xml:space="preserve">luuakse ja </w:t>
      </w:r>
      <w:r w:rsidRPr="6018E984">
        <w:rPr>
          <w:rFonts w:ascii="Times New Roman" w:hAnsi="Times New Roman"/>
          <w:color w:val="000000" w:themeColor="text1"/>
          <w:sz w:val="24"/>
          <w:lang w:eastAsia="et-EE"/>
        </w:rPr>
        <w:t xml:space="preserve">registreeritakse </w:t>
      </w:r>
      <w:r w:rsidRPr="004B623B">
        <w:rPr>
          <w:rFonts w:ascii="Times New Roman" w:hAnsi="Times New Roman"/>
          <w:color w:val="000000" w:themeColor="text1"/>
          <w:sz w:val="24"/>
          <w:lang w:eastAsia="et-EE"/>
        </w:rPr>
        <w:t>ning</w:t>
      </w:r>
      <w:r w:rsidRPr="6018E984">
        <w:rPr>
          <w:rFonts w:ascii="Times New Roman" w:hAnsi="Times New Roman"/>
          <w:color w:val="000000" w:themeColor="text1"/>
          <w:sz w:val="24"/>
          <w:lang w:eastAsia="et-EE"/>
        </w:rPr>
        <w:t xml:space="preserve"> vastav</w:t>
      </w:r>
      <w:r w:rsidR="000A7E5F">
        <w:rPr>
          <w:rFonts w:ascii="Times New Roman" w:hAnsi="Times New Roman"/>
          <w:color w:val="000000" w:themeColor="text1"/>
          <w:sz w:val="24"/>
          <w:lang w:eastAsia="et-EE"/>
        </w:rPr>
        <w:t>at</w:t>
      </w:r>
      <w:r w:rsidRPr="6018E984">
        <w:rPr>
          <w:rFonts w:ascii="Times New Roman" w:hAnsi="Times New Roman"/>
          <w:color w:val="000000" w:themeColor="text1"/>
          <w:sz w:val="24"/>
          <w:lang w:eastAsia="et-EE"/>
        </w:rPr>
        <w:t xml:space="preserve"> tervishoiuteenus</w:t>
      </w:r>
      <w:r w:rsidR="000A7E5F">
        <w:rPr>
          <w:rFonts w:ascii="Times New Roman" w:hAnsi="Times New Roman"/>
          <w:color w:val="000000" w:themeColor="text1"/>
          <w:sz w:val="24"/>
          <w:lang w:eastAsia="et-EE"/>
        </w:rPr>
        <w:t>t rahastatakse,</w:t>
      </w:r>
      <w:r w:rsidR="005441D6">
        <w:rPr>
          <w:rFonts w:ascii="Times New Roman" w:hAnsi="Times New Roman"/>
          <w:color w:val="000000" w:themeColor="text1"/>
          <w:sz w:val="24"/>
          <w:lang w:eastAsia="et-EE"/>
        </w:rPr>
        <w:t xml:space="preserve"> siis</w:t>
      </w:r>
      <w:r w:rsidRPr="6018E984">
        <w:rPr>
          <w:rFonts w:ascii="Times New Roman" w:hAnsi="Times New Roman"/>
          <w:color w:val="000000" w:themeColor="text1"/>
          <w:sz w:val="24"/>
          <w:lang w:eastAsia="et-EE"/>
        </w:rPr>
        <w:t xml:space="preserve"> suureneb geeninõustajate vajadus</w:t>
      </w:r>
      <w:r w:rsidR="006D5259">
        <w:rPr>
          <w:rFonts w:ascii="Times New Roman" w:hAnsi="Times New Roman"/>
          <w:color w:val="000000" w:themeColor="text1"/>
          <w:sz w:val="24"/>
          <w:lang w:eastAsia="et-EE"/>
        </w:rPr>
        <w:t xml:space="preserve"> </w:t>
      </w:r>
      <w:r w:rsidR="005F2625">
        <w:rPr>
          <w:rFonts w:ascii="Times New Roman" w:hAnsi="Times New Roman"/>
          <w:color w:val="000000" w:themeColor="text1"/>
          <w:sz w:val="24"/>
          <w:lang w:eastAsia="et-EE"/>
        </w:rPr>
        <w:t>ja</w:t>
      </w:r>
      <w:r w:rsidRPr="6018E984">
        <w:rPr>
          <w:rFonts w:ascii="Times New Roman" w:hAnsi="Times New Roman"/>
          <w:color w:val="000000" w:themeColor="text1"/>
          <w:sz w:val="24"/>
          <w:lang w:eastAsia="et-EE"/>
        </w:rPr>
        <w:t xml:space="preserve"> on võimalik Tartu Ülikooli juurde luua ka magistriõppe programm</w:t>
      </w:r>
      <w:r w:rsidR="18CB2EE8" w:rsidRPr="6018E984">
        <w:rPr>
          <w:rFonts w:ascii="Times New Roman" w:hAnsi="Times New Roman"/>
          <w:color w:val="000000" w:themeColor="text1"/>
          <w:sz w:val="24"/>
          <w:lang w:eastAsia="et-EE"/>
        </w:rPr>
        <w:t xml:space="preserve"> või </w:t>
      </w:r>
      <w:r w:rsidR="005F2625" w:rsidRPr="6018E984">
        <w:rPr>
          <w:rFonts w:ascii="Times New Roman" w:hAnsi="Times New Roman"/>
          <w:color w:val="000000" w:themeColor="text1"/>
          <w:sz w:val="24"/>
          <w:lang w:eastAsia="et-EE"/>
        </w:rPr>
        <w:t>lisaeriala</w:t>
      </w:r>
      <w:r w:rsidR="005F2625">
        <w:rPr>
          <w:rFonts w:ascii="Times New Roman" w:hAnsi="Times New Roman"/>
          <w:color w:val="000000" w:themeColor="text1"/>
          <w:sz w:val="24"/>
          <w:lang w:eastAsia="et-EE"/>
        </w:rPr>
        <w:t xml:space="preserve"> </w:t>
      </w:r>
      <w:r w:rsidR="18CB2EE8" w:rsidRPr="6018E984">
        <w:rPr>
          <w:rFonts w:ascii="Times New Roman" w:hAnsi="Times New Roman"/>
          <w:color w:val="000000" w:themeColor="text1"/>
          <w:sz w:val="24"/>
          <w:lang w:eastAsia="et-EE"/>
        </w:rPr>
        <w:t>täiendprogramm</w:t>
      </w:r>
      <w:r w:rsidRPr="6018E984">
        <w:rPr>
          <w:rFonts w:ascii="Times New Roman" w:hAnsi="Times New Roman"/>
          <w:color w:val="000000" w:themeColor="text1"/>
          <w:sz w:val="24"/>
          <w:lang w:eastAsia="et-EE"/>
        </w:rPr>
        <w:t xml:space="preserve">. Aga esialgu on mõeldav ka geeninõustajate koolitamine välisriikides, tagades neile praktika võimaluse Eestis (TÜ Kliinikumi geneetika ja personaalmeditsiini kliinikus.) </w:t>
      </w:r>
    </w:p>
    <w:p w14:paraId="1DEC393D" w14:textId="77777777" w:rsidR="00972B24" w:rsidRDefault="00972B24" w:rsidP="0016210D">
      <w:pPr>
        <w:autoSpaceDE w:val="0"/>
        <w:autoSpaceDN w:val="0"/>
        <w:adjustRightInd w:val="0"/>
        <w:rPr>
          <w:rFonts w:ascii="Times New Roman" w:hAnsi="Times New Roman"/>
          <w:color w:val="000000"/>
          <w:sz w:val="24"/>
          <w:lang w:eastAsia="et-EE"/>
        </w:rPr>
      </w:pPr>
    </w:p>
    <w:p w14:paraId="32915C73" w14:textId="4953012E" w:rsidR="0056401E" w:rsidRPr="009A6F55" w:rsidRDefault="0056401E" w:rsidP="0016210D">
      <w:pPr>
        <w:autoSpaceDE w:val="0"/>
        <w:autoSpaceDN w:val="0"/>
        <w:adjustRightInd w:val="0"/>
        <w:rPr>
          <w:rFonts w:ascii="Times New Roman" w:hAnsi="Times New Roman"/>
          <w:color w:val="000000"/>
          <w:sz w:val="24"/>
          <w:lang w:eastAsia="et-EE"/>
        </w:rPr>
      </w:pPr>
      <w:r w:rsidRPr="009A6F55">
        <w:rPr>
          <w:rFonts w:ascii="Times New Roman" w:hAnsi="Times New Roman"/>
          <w:color w:val="000000"/>
          <w:sz w:val="24"/>
          <w:lang w:eastAsia="et-EE"/>
        </w:rPr>
        <w:t>Mitte otseselt geneetilise nõustamise koolitus</w:t>
      </w:r>
      <w:r w:rsidR="00972B24">
        <w:rPr>
          <w:rFonts w:ascii="Times New Roman" w:hAnsi="Times New Roman"/>
          <w:color w:val="000000"/>
          <w:sz w:val="24"/>
          <w:lang w:eastAsia="et-EE"/>
        </w:rPr>
        <w:t>,</w:t>
      </w:r>
      <w:r w:rsidR="00292196">
        <w:rPr>
          <w:rFonts w:ascii="Times New Roman" w:hAnsi="Times New Roman"/>
          <w:color w:val="000000"/>
          <w:sz w:val="24"/>
          <w:lang w:eastAsia="et-EE"/>
        </w:rPr>
        <w:t xml:space="preserve"> vaid</w:t>
      </w:r>
      <w:r w:rsidRPr="009A6F55">
        <w:rPr>
          <w:rFonts w:ascii="Times New Roman" w:hAnsi="Times New Roman"/>
          <w:color w:val="000000"/>
          <w:sz w:val="24"/>
          <w:lang w:eastAsia="et-EE"/>
        </w:rPr>
        <w:t xml:space="preserve"> valdkonnaga haakuvad koolitused: </w:t>
      </w:r>
    </w:p>
    <w:p w14:paraId="0D948092" w14:textId="6E097BC8" w:rsidR="0056401E" w:rsidRPr="009A6F55" w:rsidRDefault="7564BACE" w:rsidP="00721EB3">
      <w:pPr>
        <w:numPr>
          <w:ilvl w:val="0"/>
          <w:numId w:val="17"/>
        </w:numPr>
        <w:autoSpaceDE w:val="0"/>
        <w:autoSpaceDN w:val="0"/>
        <w:adjustRightInd w:val="0"/>
        <w:rPr>
          <w:rFonts w:ascii="Times New Roman" w:hAnsi="Times New Roman"/>
          <w:color w:val="0000FF"/>
          <w:sz w:val="24"/>
          <w:lang w:eastAsia="et-EE"/>
        </w:rPr>
      </w:pPr>
      <w:hyperlink r:id="rId78">
        <w:r w:rsidRPr="01E08069">
          <w:rPr>
            <w:rStyle w:val="Hperlink"/>
            <w:rFonts w:ascii="Times New Roman" w:hAnsi="Times New Roman"/>
            <w:sz w:val="24"/>
            <w:lang w:eastAsia="et-EE"/>
          </w:rPr>
          <w:t xml:space="preserve">Mikrokraadi programm </w:t>
        </w:r>
        <w:r w:rsidR="1D654314" w:rsidRPr="01E08069">
          <w:rPr>
            <w:rFonts w:ascii="Times New Roman" w:hAnsi="Times New Roman"/>
            <w:color w:val="000000" w:themeColor="text1"/>
            <w:sz w:val="24"/>
            <w:lang w:eastAsia="et-EE"/>
          </w:rPr>
          <w:t>„</w:t>
        </w:r>
        <w:r w:rsidRPr="01E08069">
          <w:rPr>
            <w:rStyle w:val="Hperlink"/>
            <w:rFonts w:ascii="Times New Roman" w:hAnsi="Times New Roman"/>
            <w:sz w:val="24"/>
            <w:lang w:eastAsia="et-EE"/>
          </w:rPr>
          <w:t>Geneetika personaalmeditsiinis</w:t>
        </w:r>
        <w:r w:rsidR="5085A506" w:rsidRPr="01E08069">
          <w:rPr>
            <w:rStyle w:val="Hperlink"/>
            <w:rFonts w:ascii="Times New Roman" w:hAnsi="Times New Roman"/>
            <w:sz w:val="24"/>
            <w:lang w:eastAsia="et-EE"/>
          </w:rPr>
          <w:t>“</w:t>
        </w:r>
      </w:hyperlink>
      <w:r w:rsidR="0056401E" w:rsidRPr="01E08069">
        <w:rPr>
          <w:rStyle w:val="Allmrkuseviide"/>
          <w:rFonts w:ascii="Times New Roman" w:hAnsi="Times New Roman"/>
          <w:color w:val="000000" w:themeColor="text1"/>
          <w:sz w:val="24"/>
          <w:lang w:eastAsia="et-EE"/>
        </w:rPr>
        <w:footnoteReference w:id="209"/>
      </w:r>
      <w:r w:rsidRPr="01E08069">
        <w:rPr>
          <w:rFonts w:ascii="Times New Roman" w:hAnsi="Times New Roman"/>
          <w:color w:val="000000" w:themeColor="text1"/>
          <w:sz w:val="24"/>
          <w:lang w:eastAsia="et-EE"/>
        </w:rPr>
        <w:t xml:space="preserve"> </w:t>
      </w:r>
    </w:p>
    <w:p w14:paraId="15151DE2" w14:textId="69AAD7EC" w:rsidR="0056401E" w:rsidRPr="009A6F55" w:rsidRDefault="7564BACE" w:rsidP="00721EB3">
      <w:pPr>
        <w:numPr>
          <w:ilvl w:val="0"/>
          <w:numId w:val="17"/>
        </w:numPr>
        <w:autoSpaceDE w:val="0"/>
        <w:autoSpaceDN w:val="0"/>
        <w:adjustRightInd w:val="0"/>
        <w:rPr>
          <w:rFonts w:ascii="Times New Roman" w:hAnsi="Times New Roman"/>
          <w:color w:val="0000FF"/>
          <w:sz w:val="24"/>
          <w:lang w:eastAsia="et-EE"/>
        </w:rPr>
      </w:pPr>
      <w:hyperlink r:id="rId79" w:anchor="section-0">
        <w:r w:rsidRPr="01E08069">
          <w:rPr>
            <w:rStyle w:val="Hperlink"/>
            <w:rFonts w:ascii="Times New Roman" w:hAnsi="Times New Roman"/>
            <w:sz w:val="24"/>
            <w:lang w:eastAsia="et-EE"/>
          </w:rPr>
          <w:t>Motiveeriva intervjueerimise kursus</w:t>
        </w:r>
      </w:hyperlink>
      <w:r w:rsidR="0056401E" w:rsidRPr="01E08069">
        <w:rPr>
          <w:rStyle w:val="Allmrkuseviide"/>
          <w:rFonts w:ascii="Times New Roman" w:hAnsi="Times New Roman"/>
          <w:color w:val="000000" w:themeColor="text1"/>
          <w:sz w:val="24"/>
          <w:lang w:eastAsia="et-EE"/>
        </w:rPr>
        <w:footnoteReference w:id="210"/>
      </w:r>
      <w:r w:rsidRPr="01E08069">
        <w:rPr>
          <w:rFonts w:ascii="Times New Roman" w:hAnsi="Times New Roman"/>
          <w:color w:val="000000" w:themeColor="text1"/>
          <w:sz w:val="24"/>
          <w:lang w:eastAsia="et-EE"/>
        </w:rPr>
        <w:t xml:space="preserve"> – </w:t>
      </w:r>
      <w:r w:rsidR="2D126CF8" w:rsidRPr="01E08069">
        <w:rPr>
          <w:rFonts w:ascii="Times New Roman" w:hAnsi="Times New Roman"/>
          <w:color w:val="000000" w:themeColor="text1"/>
          <w:sz w:val="24"/>
          <w:lang w:eastAsia="et-EE"/>
        </w:rPr>
        <w:t>k</w:t>
      </w:r>
      <w:r w:rsidRPr="01E08069">
        <w:rPr>
          <w:rFonts w:ascii="Times New Roman" w:hAnsi="Times New Roman"/>
          <w:color w:val="000000" w:themeColor="text1"/>
          <w:sz w:val="24"/>
          <w:lang w:eastAsia="et-EE"/>
        </w:rPr>
        <w:t xml:space="preserve">ui teadmised </w:t>
      </w:r>
      <w:r w:rsidR="2D126CF8" w:rsidRPr="01E08069">
        <w:rPr>
          <w:rFonts w:ascii="Times New Roman" w:hAnsi="Times New Roman"/>
          <w:color w:val="000000" w:themeColor="text1"/>
          <w:sz w:val="24"/>
          <w:lang w:eastAsia="et-EE"/>
        </w:rPr>
        <w:t xml:space="preserve">geneetikast </w:t>
      </w:r>
      <w:r w:rsidR="2F89D14C" w:rsidRPr="01E08069">
        <w:rPr>
          <w:rFonts w:ascii="Times New Roman" w:hAnsi="Times New Roman"/>
          <w:color w:val="000000" w:themeColor="text1"/>
          <w:sz w:val="24"/>
          <w:lang w:eastAsia="et-EE"/>
        </w:rPr>
        <w:t xml:space="preserve">on </w:t>
      </w:r>
      <w:r w:rsidRPr="01E08069">
        <w:rPr>
          <w:rFonts w:ascii="Times New Roman" w:hAnsi="Times New Roman"/>
          <w:color w:val="000000" w:themeColor="text1"/>
          <w:sz w:val="24"/>
          <w:lang w:eastAsia="et-EE"/>
        </w:rPr>
        <w:t>olemas ja vaja</w:t>
      </w:r>
      <w:r w:rsidR="04A62762" w:rsidRPr="01E08069">
        <w:rPr>
          <w:rFonts w:ascii="Times New Roman" w:hAnsi="Times New Roman"/>
          <w:color w:val="000000" w:themeColor="text1"/>
          <w:sz w:val="24"/>
          <w:lang w:eastAsia="et-EE"/>
        </w:rPr>
        <w:t>dus</w:t>
      </w:r>
      <w:r w:rsidRPr="01E08069">
        <w:rPr>
          <w:rFonts w:ascii="Times New Roman" w:hAnsi="Times New Roman"/>
          <w:color w:val="000000" w:themeColor="text1"/>
          <w:sz w:val="24"/>
          <w:lang w:eastAsia="et-EE"/>
        </w:rPr>
        <w:t xml:space="preserve"> </w:t>
      </w:r>
      <w:r w:rsidR="7C58217D" w:rsidRPr="01E08069">
        <w:rPr>
          <w:rFonts w:ascii="Times New Roman" w:hAnsi="Times New Roman"/>
          <w:color w:val="000000" w:themeColor="text1"/>
          <w:sz w:val="24"/>
          <w:lang w:eastAsia="et-EE"/>
        </w:rPr>
        <w:t xml:space="preserve">on </w:t>
      </w:r>
      <w:r w:rsidRPr="01E08069">
        <w:rPr>
          <w:rFonts w:ascii="Times New Roman" w:hAnsi="Times New Roman"/>
          <w:color w:val="000000" w:themeColor="text1"/>
          <w:sz w:val="24"/>
          <w:lang w:eastAsia="et-EE"/>
        </w:rPr>
        <w:t>arendada nõustamis</w:t>
      </w:r>
      <w:r w:rsidR="7C58217D" w:rsidRPr="01E08069">
        <w:rPr>
          <w:rFonts w:ascii="Times New Roman" w:hAnsi="Times New Roman"/>
          <w:color w:val="000000" w:themeColor="text1"/>
          <w:sz w:val="24"/>
          <w:lang w:eastAsia="et-EE"/>
        </w:rPr>
        <w:t>oskust.</w:t>
      </w:r>
      <w:r w:rsidRPr="01E08069">
        <w:rPr>
          <w:rFonts w:ascii="Times New Roman" w:hAnsi="Times New Roman"/>
          <w:color w:val="000000" w:themeColor="text1"/>
          <w:sz w:val="24"/>
          <w:lang w:eastAsia="et-EE"/>
        </w:rPr>
        <w:t xml:space="preserve"> </w:t>
      </w:r>
    </w:p>
    <w:p w14:paraId="5E7F755D" w14:textId="76214230" w:rsidR="00590A5A" w:rsidRPr="009A6F55" w:rsidRDefault="00590A5A" w:rsidP="0016210D">
      <w:pPr>
        <w:rPr>
          <w:rFonts w:ascii="Times New Roman" w:hAnsi="Times New Roman"/>
          <w:sz w:val="24"/>
        </w:rPr>
      </w:pPr>
    </w:p>
    <w:p w14:paraId="4EE58288" w14:textId="73EE0F87" w:rsidR="007A5495" w:rsidRPr="009A6F55" w:rsidRDefault="0100E575"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Ametlik geeninõustajate registreerimine toimub Euroopas kahe organisatsiooni</w:t>
      </w:r>
      <w:r w:rsidR="00615B03">
        <w:rPr>
          <w:rFonts w:ascii="Times New Roman" w:hAnsi="Times New Roman"/>
          <w:color w:val="000000" w:themeColor="text1"/>
          <w:sz w:val="24"/>
          <w:lang w:eastAsia="et-EE"/>
        </w:rPr>
        <w:t xml:space="preserve"> kaudu</w:t>
      </w:r>
      <w:r w:rsidRPr="75CF7F17">
        <w:rPr>
          <w:rFonts w:ascii="Times New Roman" w:hAnsi="Times New Roman"/>
          <w:color w:val="000000" w:themeColor="text1"/>
          <w:sz w:val="24"/>
          <w:lang w:eastAsia="et-EE"/>
        </w:rPr>
        <w:t xml:space="preserve">: Suurbritannias </w:t>
      </w:r>
      <w:proofErr w:type="spellStart"/>
      <w:r w:rsidRPr="75CF7F17">
        <w:rPr>
          <w:rFonts w:ascii="Times New Roman" w:hAnsi="Times New Roman"/>
          <w:color w:val="000000" w:themeColor="text1"/>
          <w:sz w:val="24"/>
          <w:lang w:eastAsia="et-EE"/>
        </w:rPr>
        <w:t>Genetic</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Counsellor</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Registration</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Board</w:t>
      </w:r>
      <w:proofErr w:type="spellEnd"/>
      <w:r w:rsidRPr="75CF7F17">
        <w:rPr>
          <w:rFonts w:ascii="Times New Roman" w:hAnsi="Times New Roman"/>
          <w:color w:val="000000" w:themeColor="text1"/>
          <w:sz w:val="24"/>
          <w:lang w:eastAsia="et-EE"/>
        </w:rPr>
        <w:t xml:space="preserve"> (GCRB) ja EL-</w:t>
      </w:r>
      <w:r w:rsidR="004C1016">
        <w:rPr>
          <w:rFonts w:ascii="Times New Roman" w:hAnsi="Times New Roman"/>
          <w:color w:val="000000" w:themeColor="text1"/>
          <w:sz w:val="24"/>
          <w:lang w:eastAsia="et-EE"/>
        </w:rPr>
        <w:t>i</w:t>
      </w:r>
      <w:r w:rsidRPr="75CF7F17">
        <w:rPr>
          <w:rFonts w:ascii="Times New Roman" w:hAnsi="Times New Roman"/>
          <w:color w:val="000000" w:themeColor="text1"/>
          <w:sz w:val="24"/>
          <w:lang w:eastAsia="et-EE"/>
        </w:rPr>
        <w:t xml:space="preserve">s Euroopa Meditsiinigeneetika Kolleegiumi (EBMG) juures olev The </w:t>
      </w:r>
      <w:proofErr w:type="spellStart"/>
      <w:r w:rsidRPr="75CF7F17">
        <w:rPr>
          <w:rFonts w:ascii="Times New Roman" w:hAnsi="Times New Roman"/>
          <w:color w:val="000000" w:themeColor="text1"/>
          <w:sz w:val="24"/>
          <w:lang w:eastAsia="et-EE"/>
        </w:rPr>
        <w:t>Genetic</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Nurse</w:t>
      </w:r>
      <w:proofErr w:type="spellEnd"/>
      <w:r w:rsidRPr="75CF7F17">
        <w:rPr>
          <w:rFonts w:ascii="Times New Roman" w:hAnsi="Times New Roman"/>
          <w:color w:val="000000" w:themeColor="text1"/>
          <w:sz w:val="24"/>
          <w:lang w:eastAsia="et-EE"/>
        </w:rPr>
        <w:t xml:space="preserve"> and </w:t>
      </w:r>
      <w:proofErr w:type="spellStart"/>
      <w:r w:rsidRPr="75CF7F17">
        <w:rPr>
          <w:rFonts w:ascii="Times New Roman" w:hAnsi="Times New Roman"/>
          <w:color w:val="000000" w:themeColor="text1"/>
          <w:sz w:val="24"/>
          <w:lang w:eastAsia="et-EE"/>
        </w:rPr>
        <w:t>Counsellor</w:t>
      </w:r>
      <w:proofErr w:type="spellEnd"/>
      <w:r w:rsidRPr="75CF7F17">
        <w:rPr>
          <w:rFonts w:ascii="Times New Roman" w:hAnsi="Times New Roman"/>
          <w:color w:val="000000" w:themeColor="text1"/>
          <w:sz w:val="24"/>
          <w:lang w:eastAsia="et-EE"/>
        </w:rPr>
        <w:t xml:space="preserve"> Professional </w:t>
      </w:r>
      <w:proofErr w:type="spellStart"/>
      <w:r w:rsidRPr="75CF7F17">
        <w:rPr>
          <w:rFonts w:ascii="Times New Roman" w:hAnsi="Times New Roman"/>
          <w:color w:val="000000" w:themeColor="text1"/>
          <w:sz w:val="24"/>
          <w:lang w:eastAsia="et-EE"/>
        </w:rPr>
        <w:t>Branch</w:t>
      </w:r>
      <w:proofErr w:type="spellEnd"/>
      <w:r w:rsidRPr="75CF7F17">
        <w:rPr>
          <w:rFonts w:ascii="Times New Roman" w:hAnsi="Times New Roman"/>
          <w:color w:val="000000" w:themeColor="text1"/>
          <w:sz w:val="24"/>
          <w:lang w:eastAsia="et-EE"/>
        </w:rPr>
        <w:t xml:space="preserve"> (EBMG GCGN </w:t>
      </w:r>
      <w:proofErr w:type="spellStart"/>
      <w:r w:rsidRPr="75CF7F17">
        <w:rPr>
          <w:rFonts w:ascii="Times New Roman" w:hAnsi="Times New Roman"/>
          <w:color w:val="000000" w:themeColor="text1"/>
          <w:sz w:val="24"/>
          <w:lang w:eastAsia="et-EE"/>
        </w:rPr>
        <w:t>branch</w:t>
      </w:r>
      <w:proofErr w:type="spellEnd"/>
      <w:r w:rsidRPr="75CF7F17">
        <w:rPr>
          <w:rFonts w:ascii="Times New Roman" w:hAnsi="Times New Roman"/>
          <w:color w:val="000000" w:themeColor="text1"/>
          <w:sz w:val="24"/>
          <w:lang w:eastAsia="et-EE"/>
        </w:rPr>
        <w:t xml:space="preserve">). </w:t>
      </w:r>
    </w:p>
    <w:p w14:paraId="06151AD0" w14:textId="77777777" w:rsidR="004C1016" w:rsidRDefault="004C1016" w:rsidP="0016210D">
      <w:pPr>
        <w:autoSpaceDE w:val="0"/>
        <w:autoSpaceDN w:val="0"/>
        <w:adjustRightInd w:val="0"/>
        <w:rPr>
          <w:rFonts w:ascii="Times New Roman" w:hAnsi="Times New Roman"/>
          <w:color w:val="000000" w:themeColor="text1"/>
          <w:sz w:val="24"/>
          <w:lang w:eastAsia="et-EE"/>
        </w:rPr>
      </w:pPr>
    </w:p>
    <w:p w14:paraId="55CD8D72" w14:textId="51E3496F" w:rsidR="007A5495" w:rsidRPr="009A6F55" w:rsidRDefault="0100E575" w:rsidP="0016210D">
      <w:pPr>
        <w:autoSpaceDE w:val="0"/>
        <w:autoSpaceDN w:val="0"/>
        <w:adjustRightInd w:val="0"/>
        <w:rPr>
          <w:rFonts w:ascii="Times New Roman" w:hAnsi="Times New Roman"/>
          <w:color w:val="000000"/>
          <w:sz w:val="24"/>
          <w:lang w:eastAsia="et-EE"/>
        </w:rPr>
      </w:pPr>
      <w:r w:rsidRPr="75CF7F17">
        <w:rPr>
          <w:rFonts w:ascii="Times New Roman" w:hAnsi="Times New Roman"/>
          <w:color w:val="000000" w:themeColor="text1"/>
          <w:sz w:val="24"/>
          <w:lang w:eastAsia="et-EE"/>
        </w:rPr>
        <w:t>Euroopa</w:t>
      </w:r>
      <w:r w:rsidR="00972B24">
        <w:rPr>
          <w:rFonts w:ascii="Times New Roman" w:hAnsi="Times New Roman"/>
          <w:color w:val="000000" w:themeColor="text1"/>
          <w:sz w:val="24"/>
          <w:lang w:eastAsia="et-EE"/>
        </w:rPr>
        <w:t>-siseste</w:t>
      </w:r>
      <w:r w:rsidRPr="75CF7F17">
        <w:rPr>
          <w:rFonts w:ascii="Times New Roman" w:hAnsi="Times New Roman"/>
          <w:color w:val="000000" w:themeColor="text1"/>
          <w:sz w:val="24"/>
          <w:lang w:eastAsia="et-EE"/>
        </w:rPr>
        <w:t xml:space="preserve"> kutsestandardite ühtsustamiseks koostati 2013</w:t>
      </w:r>
      <w:r w:rsidR="004C1016">
        <w:rPr>
          <w:rFonts w:ascii="Times New Roman" w:hAnsi="Times New Roman"/>
          <w:color w:val="000000" w:themeColor="text1"/>
          <w:sz w:val="24"/>
          <w:lang w:eastAsia="et-EE"/>
        </w:rPr>
        <w:t>. aastal</w:t>
      </w:r>
      <w:r w:rsidRPr="75CF7F17">
        <w:rPr>
          <w:rFonts w:ascii="Times New Roman" w:hAnsi="Times New Roman"/>
          <w:color w:val="000000" w:themeColor="text1"/>
          <w:sz w:val="24"/>
          <w:lang w:eastAsia="et-EE"/>
        </w:rPr>
        <w:t xml:space="preserve"> EBMG geeninõustajate/geeniõdede töörühm (</w:t>
      </w:r>
      <w:proofErr w:type="spellStart"/>
      <w:r w:rsidRPr="75CF7F17">
        <w:rPr>
          <w:rFonts w:ascii="Times New Roman" w:hAnsi="Times New Roman"/>
          <w:color w:val="000000" w:themeColor="text1"/>
          <w:sz w:val="24"/>
          <w:lang w:eastAsia="et-EE"/>
        </w:rPr>
        <w:t>Genetic</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counsellors</w:t>
      </w:r>
      <w:proofErr w:type="spellEnd"/>
      <w:r w:rsidRPr="75CF7F17">
        <w:rPr>
          <w:rFonts w:ascii="Times New Roman" w:hAnsi="Times New Roman"/>
          <w:color w:val="000000" w:themeColor="text1"/>
          <w:sz w:val="24"/>
          <w:lang w:eastAsia="et-EE"/>
        </w:rPr>
        <w:t xml:space="preserve"> and </w:t>
      </w:r>
      <w:proofErr w:type="spellStart"/>
      <w:r w:rsidRPr="75CF7F17">
        <w:rPr>
          <w:rFonts w:ascii="Times New Roman" w:hAnsi="Times New Roman"/>
          <w:color w:val="000000" w:themeColor="text1"/>
          <w:sz w:val="24"/>
          <w:lang w:eastAsia="et-EE"/>
        </w:rPr>
        <w:t>genetic</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nurses</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branch</w:t>
      </w:r>
      <w:proofErr w:type="spellEnd"/>
      <w:r w:rsidRPr="75CF7F17">
        <w:rPr>
          <w:rFonts w:ascii="Times New Roman" w:hAnsi="Times New Roman"/>
          <w:color w:val="000000" w:themeColor="text1"/>
          <w:sz w:val="24"/>
          <w:lang w:eastAsia="et-EE"/>
        </w:rPr>
        <w:t xml:space="preserve"> </w:t>
      </w:r>
      <w:proofErr w:type="spellStart"/>
      <w:r w:rsidRPr="75CF7F17">
        <w:rPr>
          <w:rFonts w:ascii="Times New Roman" w:hAnsi="Times New Roman"/>
          <w:color w:val="000000" w:themeColor="text1"/>
          <w:sz w:val="24"/>
          <w:lang w:eastAsia="et-EE"/>
        </w:rPr>
        <w:t>board</w:t>
      </w:r>
      <w:proofErr w:type="spellEnd"/>
      <w:r w:rsidRPr="75CF7F17">
        <w:rPr>
          <w:rFonts w:ascii="Times New Roman" w:hAnsi="Times New Roman"/>
          <w:color w:val="000000" w:themeColor="text1"/>
          <w:sz w:val="24"/>
          <w:lang w:eastAsia="et-EE"/>
        </w:rPr>
        <w:t xml:space="preserve">, EBMG GCGN </w:t>
      </w:r>
      <w:proofErr w:type="spellStart"/>
      <w:r w:rsidRPr="75CF7F17">
        <w:rPr>
          <w:rFonts w:ascii="Times New Roman" w:hAnsi="Times New Roman"/>
          <w:color w:val="000000" w:themeColor="text1"/>
          <w:sz w:val="24"/>
          <w:lang w:eastAsia="et-EE"/>
        </w:rPr>
        <w:t>branch</w:t>
      </w:r>
      <w:proofErr w:type="spellEnd"/>
      <w:r w:rsidRPr="75CF7F17">
        <w:rPr>
          <w:rFonts w:ascii="Times New Roman" w:hAnsi="Times New Roman"/>
          <w:color w:val="000000" w:themeColor="text1"/>
          <w:sz w:val="24"/>
          <w:lang w:eastAsia="et-EE"/>
        </w:rPr>
        <w:t xml:space="preserve">). EBMG GCGN akrediteerib geneetilise nõustamise magistriprogramme ja geneetilisi nõustajaid. </w:t>
      </w:r>
    </w:p>
    <w:p w14:paraId="3B8DB906" w14:textId="0CAF65B7" w:rsidR="007A5495" w:rsidRPr="009A6F55" w:rsidRDefault="353F2D21" w:rsidP="00E16FE8">
      <w:pPr>
        <w:autoSpaceDE w:val="0"/>
        <w:autoSpaceDN w:val="0"/>
        <w:adjustRightInd w:val="0"/>
        <w:rPr>
          <w:rFonts w:ascii="Times New Roman" w:hAnsi="Times New Roman"/>
          <w:color w:val="000000"/>
          <w:sz w:val="24"/>
          <w:lang w:eastAsia="et-EE"/>
        </w:rPr>
      </w:pPr>
      <w:r w:rsidRPr="01E08069">
        <w:rPr>
          <w:rFonts w:ascii="Times New Roman" w:hAnsi="Times New Roman"/>
          <w:color w:val="000000"/>
          <w:sz w:val="24"/>
          <w:lang w:eastAsia="et-EE"/>
        </w:rPr>
        <w:t>EBMG on koosta</w:t>
      </w:r>
      <w:r w:rsidR="5DFA73E7" w:rsidRPr="01E08069">
        <w:rPr>
          <w:rFonts w:ascii="Times New Roman" w:hAnsi="Times New Roman"/>
          <w:color w:val="000000"/>
          <w:sz w:val="24"/>
          <w:lang w:eastAsia="et-EE"/>
        </w:rPr>
        <w:t>nud</w:t>
      </w:r>
      <w:r w:rsidRPr="01E08069">
        <w:rPr>
          <w:rFonts w:ascii="Times New Roman" w:hAnsi="Times New Roman"/>
          <w:color w:val="000000"/>
          <w:sz w:val="24"/>
          <w:lang w:eastAsia="et-EE"/>
        </w:rPr>
        <w:t xml:space="preserve"> ka Euroopa geeninõustajate </w:t>
      </w:r>
      <w:r w:rsidR="4C1E8506" w:rsidRPr="01E08069">
        <w:rPr>
          <w:rFonts w:ascii="Times New Roman" w:hAnsi="Times New Roman"/>
          <w:color w:val="000000" w:themeColor="text1"/>
          <w:sz w:val="24"/>
          <w:lang w:eastAsia="et-EE"/>
        </w:rPr>
        <w:t>k</w:t>
      </w:r>
      <w:r w:rsidR="6FD26D89" w:rsidRPr="01E08069">
        <w:rPr>
          <w:rFonts w:ascii="Times New Roman" w:hAnsi="Times New Roman"/>
          <w:color w:val="000000" w:themeColor="text1"/>
          <w:sz w:val="24"/>
          <w:lang w:eastAsia="et-EE"/>
        </w:rPr>
        <w:t>utse-eetika</w:t>
      </w:r>
      <w:r w:rsidR="4C1E8506" w:rsidRPr="01E08069">
        <w:rPr>
          <w:rFonts w:ascii="Times New Roman" w:hAnsi="Times New Roman"/>
          <w:color w:val="000000" w:themeColor="text1"/>
          <w:sz w:val="24"/>
          <w:lang w:eastAsia="et-EE"/>
        </w:rPr>
        <w:t xml:space="preserve"> </w:t>
      </w:r>
      <w:r w:rsidR="6FD26D89" w:rsidRPr="01E08069">
        <w:rPr>
          <w:rFonts w:ascii="Times New Roman" w:hAnsi="Times New Roman"/>
          <w:color w:val="000000" w:themeColor="text1"/>
          <w:sz w:val="24"/>
          <w:lang w:eastAsia="et-EE"/>
        </w:rPr>
        <w:t>koodeks</w:t>
      </w:r>
      <w:r w:rsidR="4C1E8506" w:rsidRPr="01E08069">
        <w:rPr>
          <w:rFonts w:ascii="Times New Roman" w:hAnsi="Times New Roman"/>
          <w:color w:val="000000" w:themeColor="text1"/>
          <w:sz w:val="24"/>
          <w:lang w:eastAsia="et-EE"/>
        </w:rPr>
        <w:t>i</w:t>
      </w:r>
      <w:r w:rsidR="6FD26D89" w:rsidRPr="01E08069">
        <w:rPr>
          <w:rFonts w:ascii="Times New Roman" w:hAnsi="Times New Roman"/>
          <w:color w:val="000000" w:themeColor="text1"/>
          <w:sz w:val="24"/>
          <w:lang w:eastAsia="et-EE"/>
        </w:rPr>
        <w:t xml:space="preserve"> ja </w:t>
      </w:r>
      <w:r w:rsidR="47839A50" w:rsidRPr="01E08069">
        <w:rPr>
          <w:rFonts w:ascii="Times New Roman" w:hAnsi="Times New Roman"/>
          <w:color w:val="000000" w:themeColor="text1"/>
          <w:sz w:val="24"/>
          <w:lang w:eastAsia="et-EE"/>
        </w:rPr>
        <w:t xml:space="preserve">kutsehariduse </w:t>
      </w:r>
      <w:r w:rsidR="6FD26D89" w:rsidRPr="01E08069">
        <w:rPr>
          <w:rFonts w:ascii="Times New Roman" w:hAnsi="Times New Roman"/>
          <w:color w:val="000000" w:themeColor="text1"/>
          <w:sz w:val="24"/>
          <w:lang w:eastAsia="et-EE"/>
        </w:rPr>
        <w:t>standardid</w:t>
      </w:r>
      <w:r w:rsidR="47839A50" w:rsidRPr="01E08069">
        <w:rPr>
          <w:rFonts w:ascii="Times New Roman" w:hAnsi="Times New Roman"/>
          <w:color w:val="000000" w:themeColor="text1"/>
          <w:sz w:val="24"/>
          <w:lang w:eastAsia="et-EE"/>
        </w:rPr>
        <w:t>.</w:t>
      </w:r>
      <w:r w:rsidR="007A5495" w:rsidRPr="01E08069">
        <w:rPr>
          <w:rStyle w:val="Allmrkuseviide"/>
          <w:rFonts w:ascii="Times New Roman" w:hAnsi="Times New Roman"/>
          <w:color w:val="000000" w:themeColor="text1"/>
          <w:sz w:val="24"/>
          <w:lang w:eastAsia="et-EE"/>
        </w:rPr>
        <w:footnoteReference w:id="211"/>
      </w:r>
    </w:p>
    <w:p w14:paraId="46FFEF53" w14:textId="77777777" w:rsidR="007A5495" w:rsidRPr="009A6F55" w:rsidRDefault="007A5495" w:rsidP="0016210D">
      <w:pPr>
        <w:autoSpaceDE w:val="0"/>
        <w:autoSpaceDN w:val="0"/>
        <w:adjustRightInd w:val="0"/>
        <w:rPr>
          <w:rFonts w:ascii="Times New Roman" w:hAnsi="Times New Roman"/>
          <w:color w:val="000000"/>
          <w:sz w:val="24"/>
          <w:lang w:eastAsia="et-EE"/>
        </w:rPr>
      </w:pPr>
    </w:p>
    <w:p w14:paraId="33517DFC" w14:textId="095346A5" w:rsidR="007A5495" w:rsidRPr="009A6F55" w:rsidRDefault="6FD26D89" w:rsidP="0016210D">
      <w:pPr>
        <w:rPr>
          <w:rFonts w:ascii="Times New Roman" w:hAnsi="Times New Roman"/>
          <w:sz w:val="24"/>
        </w:rPr>
      </w:pPr>
      <w:r w:rsidRPr="01E08069">
        <w:rPr>
          <w:rFonts w:ascii="Times New Roman" w:hAnsi="Times New Roman"/>
          <w:color w:val="000000" w:themeColor="text1"/>
          <w:sz w:val="24"/>
          <w:lang w:eastAsia="et-EE"/>
        </w:rPr>
        <w:t>EBMG geneetilise nõustaja kutsestandardi taotlemine eeldab kas riiklik</w:t>
      </w:r>
      <w:r w:rsidR="774FAEC4" w:rsidRPr="01E08069">
        <w:rPr>
          <w:rFonts w:ascii="Times New Roman" w:hAnsi="Times New Roman"/>
          <w:color w:val="000000" w:themeColor="text1"/>
          <w:sz w:val="24"/>
          <w:lang w:eastAsia="et-EE"/>
        </w:rPr>
        <w:t>k</w:t>
      </w:r>
      <w:r w:rsidRPr="01E08069">
        <w:rPr>
          <w:rFonts w:ascii="Times New Roman" w:hAnsi="Times New Roman"/>
          <w:color w:val="000000" w:themeColor="text1"/>
          <w:sz w:val="24"/>
          <w:lang w:eastAsia="et-EE"/>
        </w:rPr>
        <w:t>u kutsestandardit või EBMG GCGN akrediteeritud magistrikraadi geneetilises nõustamises</w:t>
      </w:r>
      <w:r w:rsidR="797EC354" w:rsidRPr="01E08069">
        <w:rPr>
          <w:rFonts w:ascii="Times New Roman" w:hAnsi="Times New Roman"/>
          <w:color w:val="000000" w:themeColor="text1"/>
          <w:sz w:val="24"/>
          <w:lang w:eastAsia="et-EE"/>
        </w:rPr>
        <w:t>.</w:t>
      </w:r>
      <w:r w:rsidR="007A5495" w:rsidRPr="01E08069">
        <w:rPr>
          <w:rStyle w:val="Allmrkuseviide"/>
          <w:rFonts w:ascii="Times New Roman" w:hAnsi="Times New Roman"/>
          <w:color w:val="000000" w:themeColor="text1"/>
          <w:sz w:val="24"/>
          <w:lang w:eastAsia="et-EE"/>
        </w:rPr>
        <w:footnoteReference w:id="212"/>
      </w:r>
      <w:r w:rsidRPr="01E08069">
        <w:rPr>
          <w:rFonts w:ascii="Times New Roman" w:hAnsi="Times New Roman"/>
          <w:color w:val="000000" w:themeColor="text1"/>
          <w:sz w:val="24"/>
          <w:lang w:eastAsia="et-EE"/>
        </w:rPr>
        <w:t xml:space="preserve"> Lisaks sisaldavad </w:t>
      </w:r>
      <w:r w:rsidR="45DBCFEA" w:rsidRPr="01E08069">
        <w:rPr>
          <w:rFonts w:ascii="Times New Roman" w:hAnsi="Times New Roman"/>
          <w:color w:val="000000" w:themeColor="text1"/>
          <w:sz w:val="24"/>
          <w:lang w:eastAsia="et-EE"/>
        </w:rPr>
        <w:t>kutse</w:t>
      </w:r>
      <w:r w:rsidRPr="01E08069">
        <w:rPr>
          <w:rFonts w:ascii="Times New Roman" w:hAnsi="Times New Roman"/>
          <w:color w:val="000000" w:themeColor="text1"/>
          <w:sz w:val="24"/>
          <w:lang w:eastAsia="et-EE"/>
        </w:rPr>
        <w:t>nõuded miinimumi</w:t>
      </w:r>
      <w:r w:rsidR="45DBCFEA" w:rsidRPr="01E08069">
        <w:rPr>
          <w:rFonts w:ascii="Times New Roman" w:hAnsi="Times New Roman"/>
          <w:color w:val="000000" w:themeColor="text1"/>
          <w:sz w:val="24"/>
          <w:lang w:eastAsia="et-EE"/>
        </w:rPr>
        <w:t>na</w:t>
      </w:r>
      <w:r w:rsidRPr="01E08069">
        <w:rPr>
          <w:rFonts w:ascii="Times New Roman" w:hAnsi="Times New Roman"/>
          <w:color w:val="000000" w:themeColor="text1"/>
          <w:sz w:val="24"/>
          <w:lang w:eastAsia="et-EE"/>
        </w:rPr>
        <w:t xml:space="preserve"> 2a</w:t>
      </w:r>
      <w:r w:rsidR="6AD26AC7" w:rsidRPr="01E08069">
        <w:rPr>
          <w:rFonts w:ascii="Times New Roman" w:hAnsi="Times New Roman"/>
          <w:color w:val="000000" w:themeColor="text1"/>
          <w:sz w:val="24"/>
          <w:lang w:eastAsia="et-EE"/>
        </w:rPr>
        <w:t>astast</w:t>
      </w:r>
      <w:r w:rsidRPr="01E08069">
        <w:rPr>
          <w:rFonts w:ascii="Times New Roman" w:hAnsi="Times New Roman"/>
          <w:color w:val="000000" w:themeColor="text1"/>
          <w:sz w:val="24"/>
          <w:lang w:eastAsia="et-EE"/>
        </w:rPr>
        <w:t xml:space="preserve"> praktikat, 50 vastuvõtu kirjeldust</w:t>
      </w:r>
      <w:r w:rsidR="6AD26AC7" w:rsidRPr="01E08069">
        <w:rPr>
          <w:rFonts w:ascii="Times New Roman" w:hAnsi="Times New Roman"/>
          <w:color w:val="000000" w:themeColor="text1"/>
          <w:sz w:val="24"/>
          <w:lang w:eastAsia="et-EE"/>
        </w:rPr>
        <w:t xml:space="preserve"> ja kaht</w:t>
      </w:r>
      <w:r w:rsidRPr="01E08069">
        <w:rPr>
          <w:rFonts w:ascii="Times New Roman" w:hAnsi="Times New Roman"/>
          <w:color w:val="000000" w:themeColor="text1"/>
          <w:sz w:val="24"/>
          <w:lang w:eastAsia="et-EE"/>
        </w:rPr>
        <w:t xml:space="preserve"> kinnituskirja (sh kliiniline juhendaja</w:t>
      </w:r>
      <w:r w:rsidR="75D696F7" w:rsidRPr="01E08069">
        <w:rPr>
          <w:rFonts w:ascii="Times New Roman" w:hAnsi="Times New Roman"/>
          <w:color w:val="000000" w:themeColor="text1"/>
          <w:sz w:val="24"/>
          <w:lang w:eastAsia="et-EE"/>
        </w:rPr>
        <w:t>:</w:t>
      </w:r>
      <w:r w:rsidRPr="01E08069">
        <w:rPr>
          <w:rFonts w:ascii="Times New Roman" w:hAnsi="Times New Roman"/>
          <w:color w:val="000000" w:themeColor="text1"/>
          <w:sz w:val="24"/>
          <w:lang w:eastAsia="et-EE"/>
        </w:rPr>
        <w:t xml:space="preserve"> meditsiinigeneetik või geeninõustaja). </w:t>
      </w:r>
    </w:p>
    <w:p w14:paraId="1DA8A94D" w14:textId="001C6834" w:rsidR="00394677" w:rsidRDefault="00394677" w:rsidP="0016210D">
      <w:pPr>
        <w:rPr>
          <w:rFonts w:ascii="Times New Roman" w:hAnsi="Times New Roman"/>
          <w:sz w:val="24"/>
        </w:rPr>
      </w:pPr>
    </w:p>
    <w:p w14:paraId="5CD64C5C" w14:textId="2EDA6FE2" w:rsidR="00F70E9B" w:rsidRPr="001C65F1" w:rsidRDefault="00F70E9B" w:rsidP="00721EB3">
      <w:pPr>
        <w:pStyle w:val="Loendilik"/>
        <w:numPr>
          <w:ilvl w:val="1"/>
          <w:numId w:val="9"/>
        </w:numPr>
        <w:ind w:left="357" w:hanging="357"/>
        <w:rPr>
          <w:rFonts w:ascii="Times New Roman" w:hAnsi="Times New Roman"/>
          <w:b/>
          <w:bCs/>
          <w:sz w:val="24"/>
        </w:rPr>
      </w:pPr>
      <w:r w:rsidRPr="001C65F1">
        <w:rPr>
          <w:rFonts w:ascii="Times New Roman" w:hAnsi="Times New Roman"/>
          <w:b/>
          <w:bCs/>
          <w:sz w:val="24"/>
        </w:rPr>
        <w:t>M</w:t>
      </w:r>
      <w:r w:rsidR="00972B24">
        <w:rPr>
          <w:rFonts w:ascii="Times New Roman" w:hAnsi="Times New Roman"/>
          <w:b/>
          <w:bCs/>
          <w:sz w:val="24"/>
        </w:rPr>
        <w:t>õju majandusele</w:t>
      </w:r>
    </w:p>
    <w:p w14:paraId="20DBDC9C" w14:textId="0AE03B18" w:rsidR="1A55DDD6" w:rsidRDefault="1A55DDD6" w:rsidP="0016210D">
      <w:pPr>
        <w:rPr>
          <w:rFonts w:ascii="Times New Roman" w:hAnsi="Times New Roman"/>
          <w:b/>
          <w:bCs/>
          <w:sz w:val="24"/>
        </w:rPr>
      </w:pPr>
    </w:p>
    <w:p w14:paraId="0BBC521F" w14:textId="090F9B30" w:rsidR="00F70E9B" w:rsidRDefault="4D36AB19" w:rsidP="0016210D">
      <w:pPr>
        <w:rPr>
          <w:rFonts w:ascii="Times New Roman" w:hAnsi="Times New Roman"/>
          <w:sz w:val="24"/>
        </w:rPr>
      </w:pPr>
      <w:r w:rsidRPr="01E08069">
        <w:rPr>
          <w:rFonts w:ascii="Times New Roman" w:hAnsi="Times New Roman"/>
          <w:sz w:val="24"/>
        </w:rPr>
        <w:t>Ühiskonna edukus ja majanduslik heaolu on otseses sõltuvuses elanikkonna töövõimelisusest ja tervisest. Kuigi tervis on iseseisvalt oluline väärtus, on see samal ajal majandusliku jõukuse eeltingimus. Rahvastiku tervise seisundit on võimalik sihikindlalt parandada ning ebavõrdsust tervises ennetada ja vähendada. Terved inimesed on tööviljakamad, tarbivad vähem sotsiaal- ja tervishoiuteenuseid, neil on rohkem võimalusi osaleda sotsiaalses, poliitilises ja majanduselus.</w:t>
      </w:r>
      <w:r w:rsidR="00F70E9B" w:rsidRPr="01E08069">
        <w:rPr>
          <w:rFonts w:ascii="Times New Roman" w:hAnsi="Times New Roman"/>
          <w:sz w:val="24"/>
          <w:vertAlign w:val="superscript"/>
        </w:rPr>
        <w:footnoteReference w:id="213"/>
      </w:r>
    </w:p>
    <w:p w14:paraId="399A9EDA" w14:textId="77777777" w:rsidR="00F70E9B" w:rsidRDefault="00F70E9B" w:rsidP="0016210D">
      <w:pPr>
        <w:rPr>
          <w:rFonts w:ascii="Times New Roman" w:hAnsi="Times New Roman"/>
          <w:sz w:val="24"/>
        </w:rPr>
      </w:pPr>
    </w:p>
    <w:p w14:paraId="0CAC3105" w14:textId="59DB0CD1" w:rsidR="00167C47" w:rsidRDefault="6B851644" w:rsidP="0016210D">
      <w:pPr>
        <w:rPr>
          <w:rFonts w:ascii="Times New Roman" w:hAnsi="Times New Roman"/>
          <w:sz w:val="24"/>
        </w:rPr>
      </w:pPr>
      <w:r w:rsidRPr="01E08069">
        <w:rPr>
          <w:rFonts w:ascii="Times New Roman" w:hAnsi="Times New Roman"/>
          <w:sz w:val="24"/>
        </w:rPr>
        <w:t>Tervisekassa 2023. aasta finantsaruande kohaselt oli 15</w:t>
      </w:r>
      <w:r w:rsidR="215FFDE6" w:rsidRPr="01E08069">
        <w:rPr>
          <w:rFonts w:ascii="Times New Roman" w:hAnsi="Times New Roman"/>
          <w:sz w:val="24"/>
        </w:rPr>
        <w:t>%</w:t>
      </w:r>
      <w:r w:rsidRPr="01E08069">
        <w:rPr>
          <w:rFonts w:ascii="Times New Roman" w:hAnsi="Times New Roman"/>
          <w:sz w:val="24"/>
        </w:rPr>
        <w:t xml:space="preserve"> eriarstiabiga seotud tervishoiukuludest seotud vähktõvega, mida on rohkem kui 2022. aasta 14</w:t>
      </w:r>
      <w:r w:rsidR="4024DF77" w:rsidRPr="01E08069">
        <w:rPr>
          <w:rFonts w:ascii="Times New Roman" w:hAnsi="Times New Roman"/>
          <w:sz w:val="24"/>
        </w:rPr>
        <w:t>%</w:t>
      </w:r>
      <w:r w:rsidRPr="01E08069">
        <w:rPr>
          <w:rFonts w:ascii="Times New Roman" w:hAnsi="Times New Roman"/>
          <w:sz w:val="24"/>
        </w:rPr>
        <w:t xml:space="preserve"> (Tervisekassa, 2023). 2023. aastal moodustasid kallite vähiravijuhtude (maksumusega üle 104 000 euro) kulud 12</w:t>
      </w:r>
      <w:r w:rsidR="0BFCDCB3" w:rsidRPr="01E08069">
        <w:rPr>
          <w:rFonts w:ascii="Times New Roman" w:hAnsi="Times New Roman"/>
          <w:sz w:val="24"/>
        </w:rPr>
        <w:t>%</w:t>
      </w:r>
      <w:r w:rsidRPr="01E08069">
        <w:rPr>
          <w:rFonts w:ascii="Times New Roman" w:hAnsi="Times New Roman"/>
          <w:sz w:val="24"/>
        </w:rPr>
        <w:t xml:space="preserve"> kõigist kallite ravijuhtude kuludest. Vähktõbi mõjutab laialdaselt Eesti tööturgu ja majandust</w:t>
      </w:r>
      <w:r w:rsidR="0BFCDCB3" w:rsidRPr="01E08069">
        <w:rPr>
          <w:rFonts w:ascii="Times New Roman" w:hAnsi="Times New Roman"/>
          <w:sz w:val="24"/>
        </w:rPr>
        <w:t>.</w:t>
      </w:r>
      <w:r w:rsidRPr="01E08069">
        <w:rPr>
          <w:rFonts w:ascii="Times New Roman" w:hAnsi="Times New Roman"/>
          <w:sz w:val="24"/>
        </w:rPr>
        <w:t xml:space="preserve"> Lisaks otsesele kahjule inimese tervisele, nagu haigestumise tagajärjed ja surm, ning vaimsele ja psühholoogilisele kahjule, mida vähktõbi põhjustab patsiendile ja tema lähedastele, tekitab vähktõbi märkimisväärset kaudset koormust ühiskonnale laiemalt. See tuleneb töölt kõrvalejäämise, </w:t>
      </w:r>
      <w:proofErr w:type="spellStart"/>
      <w:r w:rsidRPr="01E08069">
        <w:rPr>
          <w:rFonts w:ascii="Times New Roman" w:hAnsi="Times New Roman"/>
          <w:sz w:val="24"/>
        </w:rPr>
        <w:t>absentismi</w:t>
      </w:r>
      <w:proofErr w:type="spellEnd"/>
      <w:r w:rsidRPr="01E08069">
        <w:rPr>
          <w:rFonts w:ascii="Times New Roman" w:hAnsi="Times New Roman"/>
          <w:sz w:val="24"/>
        </w:rPr>
        <w:t xml:space="preserve"> ja </w:t>
      </w:r>
      <w:proofErr w:type="spellStart"/>
      <w:r w:rsidRPr="01E08069">
        <w:rPr>
          <w:rFonts w:ascii="Times New Roman" w:hAnsi="Times New Roman"/>
          <w:sz w:val="24"/>
        </w:rPr>
        <w:t>presentismi</w:t>
      </w:r>
      <w:proofErr w:type="spellEnd"/>
      <w:r w:rsidRPr="01E08069">
        <w:rPr>
          <w:rFonts w:ascii="Times New Roman" w:hAnsi="Times New Roman"/>
          <w:sz w:val="24"/>
        </w:rPr>
        <w:t xml:space="preserve"> suurenemisest, mille tulemuseks on mõju </w:t>
      </w:r>
      <w:proofErr w:type="spellStart"/>
      <w:r w:rsidRPr="01E08069">
        <w:rPr>
          <w:rFonts w:ascii="Times New Roman" w:hAnsi="Times New Roman"/>
          <w:sz w:val="24"/>
        </w:rPr>
        <w:t>SKP-le</w:t>
      </w:r>
      <w:proofErr w:type="spellEnd"/>
      <w:r w:rsidRPr="01E08069">
        <w:rPr>
          <w:rFonts w:ascii="Times New Roman" w:hAnsi="Times New Roman"/>
          <w:sz w:val="24"/>
        </w:rPr>
        <w:t xml:space="preserve"> ja sissetulekute vähenemine, mis mõjutab inimeste heaolu ja tervishoiuteenustesse investeerimiseks kättesaadava raha kogust. OECD rahvatervis</w:t>
      </w:r>
      <w:r w:rsidR="6108FB6E" w:rsidRPr="01E08069">
        <w:rPr>
          <w:rFonts w:ascii="Times New Roman" w:hAnsi="Times New Roman"/>
          <w:sz w:val="24"/>
        </w:rPr>
        <w:t>hoiu</w:t>
      </w:r>
      <w:r w:rsidRPr="01E08069">
        <w:rPr>
          <w:rFonts w:ascii="Times New Roman" w:hAnsi="Times New Roman"/>
          <w:sz w:val="24"/>
        </w:rPr>
        <w:t xml:space="preserve"> strateegilise planeerimise modelleerimise andmete kohaselt on tööjõu kadu Eestis hinnanguliselt üks suuremaid ELis (</w:t>
      </w:r>
      <w:r w:rsidR="67170770" w:rsidRPr="01E08069">
        <w:rPr>
          <w:rFonts w:ascii="Times New Roman" w:hAnsi="Times New Roman"/>
          <w:sz w:val="24"/>
        </w:rPr>
        <w:t xml:space="preserve">Riigi vähiprofiil 2025: Eesti. </w:t>
      </w:r>
      <w:r w:rsidRPr="01E08069">
        <w:rPr>
          <w:rFonts w:ascii="Times New Roman" w:hAnsi="Times New Roman"/>
          <w:sz w:val="24"/>
        </w:rPr>
        <w:t xml:space="preserve">Joonis 18). Aastatel 2023–2050 on kadu, mis on tingitud vajadusest vähendada vähi tõttu töötamist, Eestis eeldatavasti keskmiselt 213 täistööajale taandatud töötajat 100 000 elaniku kohta, mida on rohkem kui ELi keskmine 178 täistööajale taandatud töötajat 100 000 elaniku kohta. Samuti on oodata, et </w:t>
      </w:r>
      <w:proofErr w:type="spellStart"/>
      <w:r w:rsidRPr="01E08069">
        <w:rPr>
          <w:rFonts w:ascii="Times New Roman" w:hAnsi="Times New Roman"/>
          <w:sz w:val="24"/>
        </w:rPr>
        <w:t>absentismist</w:t>
      </w:r>
      <w:proofErr w:type="spellEnd"/>
      <w:r w:rsidRPr="01E08069">
        <w:rPr>
          <w:rFonts w:ascii="Times New Roman" w:hAnsi="Times New Roman"/>
          <w:sz w:val="24"/>
        </w:rPr>
        <w:t xml:space="preserve"> ja </w:t>
      </w:r>
      <w:proofErr w:type="spellStart"/>
      <w:r w:rsidRPr="01E08069">
        <w:rPr>
          <w:rFonts w:ascii="Times New Roman" w:hAnsi="Times New Roman"/>
          <w:sz w:val="24"/>
        </w:rPr>
        <w:t>presentismist</w:t>
      </w:r>
      <w:proofErr w:type="spellEnd"/>
      <w:r w:rsidR="00C825DD" w:rsidRPr="01E08069">
        <w:rPr>
          <w:rStyle w:val="Allmrkuseviide"/>
          <w:rFonts w:ascii="Times New Roman" w:hAnsi="Times New Roman"/>
          <w:sz w:val="24"/>
        </w:rPr>
        <w:footnoteReference w:id="214"/>
      </w:r>
      <w:r w:rsidRPr="01E08069">
        <w:rPr>
          <w:rFonts w:ascii="Times New Roman" w:hAnsi="Times New Roman"/>
          <w:sz w:val="24"/>
        </w:rPr>
        <w:t xml:space="preserve"> tingitud kadu on Eestis 89 täistööajale taandatud töötajat 100 000 elaniku kohta, mida on rohkem kui ELi keskmine 81 täistööajale taandatud töötajat 100 000 elaniku kohta.</w:t>
      </w:r>
    </w:p>
    <w:p w14:paraId="51004D38" w14:textId="77777777" w:rsidR="00167C47" w:rsidRDefault="00167C47" w:rsidP="0016210D">
      <w:pPr>
        <w:rPr>
          <w:rFonts w:ascii="Times New Roman" w:hAnsi="Times New Roman"/>
          <w:sz w:val="24"/>
        </w:rPr>
      </w:pPr>
    </w:p>
    <w:p w14:paraId="055AAE00" w14:textId="4F915C7E" w:rsidR="47B8471F" w:rsidRDefault="47B8471F" w:rsidP="0016210D">
      <w:pPr>
        <w:rPr>
          <w:rFonts w:ascii="Times New Roman" w:hAnsi="Times New Roman"/>
          <w:sz w:val="24"/>
        </w:rPr>
      </w:pPr>
      <w:r w:rsidRPr="1A55DDD6">
        <w:rPr>
          <w:rFonts w:ascii="Times New Roman" w:hAnsi="Times New Roman"/>
          <w:sz w:val="24"/>
        </w:rPr>
        <w:t>Rahvatervishoiu</w:t>
      </w:r>
      <w:r w:rsidR="0011151F">
        <w:rPr>
          <w:rFonts w:ascii="Times New Roman" w:hAnsi="Times New Roman"/>
          <w:sz w:val="24"/>
        </w:rPr>
        <w:t>poliitika</w:t>
      </w:r>
      <w:r w:rsidRPr="1A55DDD6">
        <w:rPr>
          <w:rFonts w:ascii="Times New Roman" w:hAnsi="Times New Roman"/>
          <w:sz w:val="24"/>
        </w:rPr>
        <w:t xml:space="preserve"> rakenduslike tegevussuundade elluviimisel tuleb ressursside efektiivsel ja läbipaistval kasutamisel lähtuda tõenduspõhistest teadmistest. Teadusuuringud, sealhulgas hindamisuuringud, määravad kindlaks tõhusamad ja ka kuluefektiivsemad lähenemisviisid terviseteenustes. </w:t>
      </w:r>
      <w:r w:rsidRPr="1A55DDD6">
        <w:rPr>
          <w:rFonts w:ascii="Times New Roman" w:hAnsi="Times New Roman"/>
          <w:color w:val="000000" w:themeColor="text1"/>
          <w:sz w:val="24"/>
        </w:rPr>
        <w:t>Tõenduspõhine info peab muutuma kättesaadavaks otsusetegijatele ning neist tuleb lähtuda igapäeva praktikas.</w:t>
      </w:r>
    </w:p>
    <w:p w14:paraId="3BE2BA80" w14:textId="77777777" w:rsidR="00F70E9B" w:rsidRDefault="00F70E9B" w:rsidP="0016210D">
      <w:pPr>
        <w:rPr>
          <w:rFonts w:ascii="Times New Roman" w:hAnsi="Times New Roman"/>
          <w:sz w:val="24"/>
        </w:rPr>
      </w:pPr>
    </w:p>
    <w:p w14:paraId="7A32ACCB" w14:textId="1D81FA6D" w:rsidR="00316C21" w:rsidRDefault="427AFF6D" w:rsidP="0016210D">
      <w:pPr>
        <w:rPr>
          <w:rFonts w:ascii="Times New Roman" w:hAnsi="Times New Roman"/>
          <w:sz w:val="24"/>
        </w:rPr>
      </w:pPr>
      <w:r w:rsidRPr="01E08069">
        <w:rPr>
          <w:rFonts w:ascii="Times New Roman" w:hAnsi="Times New Roman"/>
          <w:sz w:val="24"/>
        </w:rPr>
        <w:t xml:space="preserve">Valdkondlikku mõju </w:t>
      </w:r>
      <w:r w:rsidR="2F683175" w:rsidRPr="01E08069">
        <w:rPr>
          <w:rFonts w:ascii="Times New Roman" w:hAnsi="Times New Roman"/>
          <w:sz w:val="24"/>
        </w:rPr>
        <w:t>ja</w:t>
      </w:r>
      <w:r w:rsidRPr="01E08069">
        <w:rPr>
          <w:rFonts w:ascii="Times New Roman" w:hAnsi="Times New Roman"/>
          <w:sz w:val="24"/>
        </w:rPr>
        <w:t xml:space="preserve"> seotud tegevusi on kirjeldatud </w:t>
      </w:r>
      <w:r w:rsidR="2F683175" w:rsidRPr="01E08069">
        <w:rPr>
          <w:rFonts w:ascii="Times New Roman" w:hAnsi="Times New Roman"/>
          <w:sz w:val="24"/>
        </w:rPr>
        <w:t>p</w:t>
      </w:r>
      <w:r w:rsidRPr="01E08069">
        <w:rPr>
          <w:rFonts w:ascii="Times New Roman" w:hAnsi="Times New Roman"/>
          <w:sz w:val="24"/>
        </w:rPr>
        <w:t>ersonaalmeditsiini pikaajalises programmis aastateks 2024</w:t>
      </w:r>
      <w:r w:rsidR="2F683175" w:rsidRPr="01E08069">
        <w:rPr>
          <w:rFonts w:ascii="Times New Roman" w:hAnsi="Times New Roman"/>
          <w:sz w:val="24"/>
        </w:rPr>
        <w:t>–</w:t>
      </w:r>
      <w:r w:rsidRPr="01E08069">
        <w:rPr>
          <w:rFonts w:ascii="Times New Roman" w:hAnsi="Times New Roman"/>
          <w:sz w:val="24"/>
        </w:rPr>
        <w:t>2034</w:t>
      </w:r>
      <w:r w:rsidR="442C7C44" w:rsidRPr="01E08069">
        <w:rPr>
          <w:rFonts w:ascii="Times New Roman" w:hAnsi="Times New Roman"/>
          <w:sz w:val="24"/>
        </w:rPr>
        <w:t>.</w:t>
      </w:r>
      <w:r w:rsidR="00316C21" w:rsidRPr="01E08069">
        <w:rPr>
          <w:rStyle w:val="Allmrkuseviide"/>
          <w:rFonts w:ascii="Times New Roman" w:hAnsi="Times New Roman"/>
          <w:sz w:val="24"/>
        </w:rPr>
        <w:footnoteReference w:id="215"/>
      </w:r>
      <w:r w:rsidR="4B0E7BDE" w:rsidRPr="01E08069">
        <w:rPr>
          <w:rStyle w:val="Allmrkuseviide"/>
          <w:rFonts w:ascii="Times New Roman" w:hAnsi="Times New Roman"/>
          <w:sz w:val="24"/>
        </w:rPr>
        <w:t xml:space="preserve"> </w:t>
      </w:r>
    </w:p>
    <w:p w14:paraId="0C30BD36" w14:textId="7ACA5819" w:rsidR="00316C21" w:rsidRDefault="00316C21" w:rsidP="0016210D">
      <w:pPr>
        <w:rPr>
          <w:rFonts w:ascii="Times New Roman" w:hAnsi="Times New Roman"/>
          <w:sz w:val="24"/>
        </w:rPr>
      </w:pPr>
    </w:p>
    <w:p w14:paraId="0068153E" w14:textId="0FB81CEE" w:rsidR="00BB1062" w:rsidRDefault="5BAEBCC3" w:rsidP="0016210D">
      <w:pPr>
        <w:rPr>
          <w:rFonts w:ascii="Times New Roman" w:hAnsi="Times New Roman"/>
          <w:sz w:val="24"/>
        </w:rPr>
      </w:pPr>
      <w:r w:rsidRPr="01E08069">
        <w:rPr>
          <w:rFonts w:ascii="Times New Roman" w:hAnsi="Times New Roman"/>
          <w:sz w:val="24"/>
        </w:rPr>
        <w:t xml:space="preserve">Personaalmeditsiinil on positiivne mõju, mis väljendub otseselt personaalses lähenemises üksikisikule. Samas on sel positiive mõju ka laiemalt, sealhulgas varajase vähi avastamisel, mis hoiab kokku tervishoiukulusid, </w:t>
      </w:r>
      <w:r w:rsidR="46780036" w:rsidRPr="01E08069">
        <w:rPr>
          <w:rFonts w:ascii="Times New Roman" w:hAnsi="Times New Roman"/>
          <w:sz w:val="24"/>
        </w:rPr>
        <w:t>ja</w:t>
      </w:r>
      <w:r w:rsidRPr="01E08069">
        <w:rPr>
          <w:rFonts w:ascii="Times New Roman" w:hAnsi="Times New Roman"/>
          <w:sz w:val="24"/>
        </w:rPr>
        <w:t xml:space="preserve"> </w:t>
      </w:r>
      <w:proofErr w:type="spellStart"/>
      <w:r w:rsidRPr="01E08069">
        <w:rPr>
          <w:rFonts w:ascii="Times New Roman" w:hAnsi="Times New Roman"/>
          <w:sz w:val="24"/>
        </w:rPr>
        <w:t>farmakogeneetika</w:t>
      </w:r>
      <w:r w:rsidR="36BD7EDB" w:rsidRPr="01E08069">
        <w:rPr>
          <w:rFonts w:ascii="Times New Roman" w:hAnsi="Times New Roman"/>
          <w:sz w:val="24"/>
        </w:rPr>
        <w:t>s</w:t>
      </w:r>
      <w:proofErr w:type="spellEnd"/>
      <w:r w:rsidRPr="01E08069">
        <w:rPr>
          <w:rFonts w:ascii="Times New Roman" w:hAnsi="Times New Roman"/>
          <w:sz w:val="24"/>
        </w:rPr>
        <w:t>, et ennetada ja ära hoida võimalikke kõrvaltoimeid. Personaalmeditsiini positiivne mõju nii üksikisikule kui ka ühiskonnale laiemalt seisneb kasvõi selleski, et selle tulemuse</w:t>
      </w:r>
      <w:r w:rsidR="245B92FE" w:rsidRPr="01E08069">
        <w:rPr>
          <w:rFonts w:ascii="Times New Roman" w:hAnsi="Times New Roman"/>
          <w:sz w:val="24"/>
        </w:rPr>
        <w:t>na</w:t>
      </w:r>
      <w:r w:rsidRPr="01E08069">
        <w:rPr>
          <w:rFonts w:ascii="Times New Roman" w:hAnsi="Times New Roman"/>
          <w:sz w:val="24"/>
        </w:rPr>
        <w:t xml:space="preserve"> väheneb isiku haiglas veedetud päevade arv (</w:t>
      </w:r>
      <w:proofErr w:type="spellStart"/>
      <w:r w:rsidRPr="01E08069">
        <w:rPr>
          <w:rFonts w:ascii="Times New Roman" w:hAnsi="Times New Roman"/>
          <w:sz w:val="24"/>
        </w:rPr>
        <w:t>European</w:t>
      </w:r>
      <w:proofErr w:type="spellEnd"/>
      <w:r w:rsidRPr="01E08069">
        <w:rPr>
          <w:rFonts w:ascii="Times New Roman" w:hAnsi="Times New Roman"/>
          <w:sz w:val="24"/>
        </w:rPr>
        <w:t xml:space="preserve"> </w:t>
      </w:r>
      <w:proofErr w:type="spellStart"/>
      <w:r w:rsidRPr="01E08069">
        <w:rPr>
          <w:rFonts w:ascii="Times New Roman" w:hAnsi="Times New Roman"/>
          <w:sz w:val="24"/>
        </w:rPr>
        <w:t>Commission</w:t>
      </w:r>
      <w:proofErr w:type="spellEnd"/>
      <w:r w:rsidRPr="01E08069">
        <w:rPr>
          <w:rFonts w:ascii="Times New Roman" w:hAnsi="Times New Roman"/>
          <w:sz w:val="24"/>
        </w:rPr>
        <w:t xml:space="preserve"> 2013, 6). Kuna sellest võidab nii isik kui </w:t>
      </w:r>
      <w:r w:rsidR="245B92FE" w:rsidRPr="01E08069">
        <w:rPr>
          <w:rFonts w:ascii="Times New Roman" w:hAnsi="Times New Roman"/>
          <w:sz w:val="24"/>
        </w:rPr>
        <w:t xml:space="preserve">ka </w:t>
      </w:r>
      <w:r w:rsidRPr="01E08069">
        <w:rPr>
          <w:rFonts w:ascii="Times New Roman" w:hAnsi="Times New Roman"/>
          <w:sz w:val="24"/>
        </w:rPr>
        <w:t>ühiskond tervikuna, on selge, et maailm liigub individualiseeritud teenuste suunas.</w:t>
      </w:r>
      <w:r w:rsidR="317BEDF4" w:rsidRPr="01E08069">
        <w:rPr>
          <w:rStyle w:val="Allmrkuseviide"/>
          <w:rFonts w:ascii="Times New Roman" w:hAnsi="Times New Roman"/>
          <w:sz w:val="24"/>
        </w:rPr>
        <w:footnoteReference w:id="216"/>
      </w:r>
    </w:p>
    <w:p w14:paraId="0CF3058E" w14:textId="6F981430" w:rsidR="59BFDDB2" w:rsidRDefault="59BFDDB2" w:rsidP="0016210D">
      <w:pPr>
        <w:rPr>
          <w:rFonts w:ascii="Times New Roman" w:hAnsi="Times New Roman"/>
          <w:sz w:val="24"/>
        </w:rPr>
      </w:pPr>
    </w:p>
    <w:p w14:paraId="7A12A1B0" w14:textId="5939B927" w:rsidR="1A55DDD6" w:rsidRDefault="676DD47C" w:rsidP="0016210D">
      <w:pPr>
        <w:rPr>
          <w:rFonts w:ascii="Times New Roman" w:hAnsi="Times New Roman"/>
          <w:sz w:val="24"/>
        </w:rPr>
      </w:pPr>
      <w:r w:rsidRPr="5E740DF5">
        <w:rPr>
          <w:rFonts w:ascii="Times New Roman" w:hAnsi="Times New Roman"/>
          <w:sz w:val="24"/>
        </w:rPr>
        <w:lastRenderedPageBreak/>
        <w:t>Genoomiinfo töötlemiseks vajalike tehnoloogiate arendamine ja loomine aitab kaasa nii äritegevusele kui ka meditsiini</w:t>
      </w:r>
      <w:r w:rsidR="00DB4F62">
        <w:rPr>
          <w:rFonts w:ascii="Times New Roman" w:hAnsi="Times New Roman"/>
          <w:sz w:val="24"/>
        </w:rPr>
        <w:t>valdkonna</w:t>
      </w:r>
      <w:r w:rsidRPr="5E740DF5">
        <w:rPr>
          <w:rFonts w:ascii="Times New Roman" w:hAnsi="Times New Roman"/>
          <w:sz w:val="24"/>
        </w:rPr>
        <w:t xml:space="preserve"> efektiivsuse </w:t>
      </w:r>
      <w:r w:rsidR="00DB4F62">
        <w:rPr>
          <w:rFonts w:ascii="Times New Roman" w:hAnsi="Times New Roman"/>
          <w:sz w:val="24"/>
        </w:rPr>
        <w:t>suurendamisele</w:t>
      </w:r>
      <w:r w:rsidRPr="5E740DF5">
        <w:rPr>
          <w:rFonts w:ascii="Times New Roman" w:hAnsi="Times New Roman"/>
          <w:sz w:val="24"/>
        </w:rPr>
        <w:t xml:space="preserve">, mis võib kaudselt mõjutada ka töökohtade arvu positiivses </w:t>
      </w:r>
      <w:r w:rsidR="00A6018F">
        <w:rPr>
          <w:rFonts w:ascii="Times New Roman" w:hAnsi="Times New Roman"/>
          <w:sz w:val="24"/>
        </w:rPr>
        <w:t>suunas</w:t>
      </w:r>
      <w:r w:rsidRPr="5E740DF5">
        <w:rPr>
          <w:rFonts w:ascii="Times New Roman" w:hAnsi="Times New Roman"/>
          <w:sz w:val="24"/>
        </w:rPr>
        <w:t xml:space="preserve">. </w:t>
      </w:r>
      <w:r w:rsidR="464AD802" w:rsidRPr="5E740DF5">
        <w:rPr>
          <w:rFonts w:ascii="Times New Roman" w:hAnsi="Times New Roman"/>
          <w:sz w:val="24"/>
        </w:rPr>
        <w:t xml:space="preserve">Investeerimine personaalmeditsiini lahenduste loomise toetustesse võib positiivselt mõjutada või anda lisaefekti edukate tehnoloogia idufirmade tekkimise või intellektuaalomandi õiguste tulu näol. </w:t>
      </w:r>
      <w:r w:rsidRPr="5E740DF5">
        <w:rPr>
          <w:rFonts w:ascii="Times New Roman" w:hAnsi="Times New Roman"/>
          <w:sz w:val="24"/>
        </w:rPr>
        <w:t>Geneetiliste uuringute kvaliteedinõuded loovad selge ja õiguskindla raamistiku vastavas valdkonnas tegutsevatele ettevõtetele.</w:t>
      </w:r>
    </w:p>
    <w:p w14:paraId="2129458C" w14:textId="22CED20B" w:rsidR="1A55DDD6" w:rsidRDefault="1A55DDD6" w:rsidP="0016210D">
      <w:pPr>
        <w:rPr>
          <w:rFonts w:ascii="Times New Roman" w:hAnsi="Times New Roman"/>
          <w:sz w:val="24"/>
        </w:rPr>
      </w:pPr>
    </w:p>
    <w:p w14:paraId="1A2D02E7" w14:textId="6DDE886C" w:rsidR="0352E71F" w:rsidRDefault="2D8A5951" w:rsidP="0016210D">
      <w:pPr>
        <w:rPr>
          <w:rFonts w:ascii="Times New Roman" w:hAnsi="Times New Roman"/>
          <w:sz w:val="24"/>
        </w:rPr>
      </w:pPr>
      <w:r w:rsidRPr="01E08069">
        <w:rPr>
          <w:rFonts w:ascii="Times New Roman" w:hAnsi="Times New Roman"/>
          <w:sz w:val="24"/>
        </w:rPr>
        <w:t xml:space="preserve">Majandusliku ja kaubandusliku arengu mõttes võiks Eestis teoreetiliselt kasu saada uute ettevõtete tekkest </w:t>
      </w:r>
      <w:r w:rsidR="2754E6A4" w:rsidRPr="01E08069">
        <w:rPr>
          <w:rFonts w:ascii="Times New Roman" w:hAnsi="Times New Roman"/>
          <w:sz w:val="24"/>
        </w:rPr>
        <w:t>ja</w:t>
      </w:r>
      <w:r w:rsidRPr="01E08069">
        <w:rPr>
          <w:rFonts w:ascii="Times New Roman" w:hAnsi="Times New Roman"/>
          <w:sz w:val="24"/>
        </w:rPr>
        <w:t xml:space="preserve"> olemasolevate ettevõtete loodud intellektuaalomandi õigustega kauplemisest</w:t>
      </w:r>
      <w:r w:rsidR="06404BEA" w:rsidRPr="01E08069">
        <w:rPr>
          <w:rFonts w:ascii="Times New Roman" w:hAnsi="Times New Roman"/>
          <w:sz w:val="24"/>
        </w:rPr>
        <w:t xml:space="preserve"> </w:t>
      </w:r>
      <w:r w:rsidRPr="01E08069">
        <w:rPr>
          <w:rFonts w:ascii="Times New Roman" w:hAnsi="Times New Roman"/>
          <w:sz w:val="24"/>
        </w:rPr>
        <w:t xml:space="preserve">maailmaturul, aga ka </w:t>
      </w:r>
      <w:r w:rsidR="19351DBC" w:rsidRPr="01E08069">
        <w:rPr>
          <w:rFonts w:ascii="Times New Roman" w:hAnsi="Times New Roman"/>
          <w:sz w:val="24"/>
        </w:rPr>
        <w:t>tuues</w:t>
      </w:r>
      <w:r w:rsidRPr="01E08069">
        <w:rPr>
          <w:rFonts w:ascii="Times New Roman" w:hAnsi="Times New Roman"/>
          <w:sz w:val="24"/>
        </w:rPr>
        <w:t xml:space="preserve"> ülemaailmseid tegijaid Eestisse oma investeeringute ja </w:t>
      </w:r>
      <w:r w:rsidR="72DCB05A" w:rsidRPr="01E08069">
        <w:rPr>
          <w:rFonts w:ascii="Times New Roman" w:hAnsi="Times New Roman"/>
          <w:sz w:val="24"/>
        </w:rPr>
        <w:t>uudsete</w:t>
      </w:r>
      <w:r w:rsidRPr="01E08069">
        <w:rPr>
          <w:rFonts w:ascii="Times New Roman" w:hAnsi="Times New Roman"/>
          <w:sz w:val="24"/>
        </w:rPr>
        <w:t xml:space="preserve"> tehnoloogiatega, arvestades et </w:t>
      </w:r>
      <w:r w:rsidR="5A1E6B14" w:rsidRPr="01E08069">
        <w:rPr>
          <w:rFonts w:ascii="Times New Roman" w:hAnsi="Times New Roman"/>
          <w:sz w:val="24"/>
        </w:rPr>
        <w:t xml:space="preserve">erakapital peab </w:t>
      </w:r>
      <w:r w:rsidRPr="01E08069">
        <w:rPr>
          <w:rFonts w:ascii="Times New Roman" w:hAnsi="Times New Roman"/>
          <w:sz w:val="24"/>
        </w:rPr>
        <w:t>valdkonda – biomeditsiiniteadused sümbioosis informaatikaga</w:t>
      </w:r>
      <w:r w:rsidR="0352E71F" w:rsidRPr="01E08069">
        <w:rPr>
          <w:rStyle w:val="Allmrkuseviide"/>
          <w:rFonts w:ascii="Times New Roman" w:hAnsi="Times New Roman"/>
          <w:sz w:val="24"/>
        </w:rPr>
        <w:footnoteReference w:id="217"/>
      </w:r>
      <w:r w:rsidRPr="01E08069">
        <w:rPr>
          <w:rFonts w:ascii="Times New Roman" w:hAnsi="Times New Roman"/>
          <w:sz w:val="24"/>
        </w:rPr>
        <w:t xml:space="preserve"> – </w:t>
      </w:r>
      <w:r w:rsidR="5A1E6B14" w:rsidRPr="01E08069">
        <w:rPr>
          <w:rFonts w:ascii="Times New Roman" w:hAnsi="Times New Roman"/>
          <w:sz w:val="24"/>
        </w:rPr>
        <w:t>hoolikalt silmas</w:t>
      </w:r>
      <w:r w:rsidR="6B172C59" w:rsidRPr="01E08069">
        <w:rPr>
          <w:rFonts w:ascii="Times New Roman" w:hAnsi="Times New Roman"/>
          <w:sz w:val="24"/>
        </w:rPr>
        <w:t xml:space="preserve"> kogu maailmas</w:t>
      </w:r>
      <w:r w:rsidRPr="01E08069">
        <w:rPr>
          <w:rFonts w:ascii="Times New Roman" w:hAnsi="Times New Roman"/>
          <w:sz w:val="24"/>
        </w:rPr>
        <w:t xml:space="preserve">. </w:t>
      </w:r>
    </w:p>
    <w:p w14:paraId="04BF7E77" w14:textId="40343E50" w:rsidR="6018E984" w:rsidRDefault="6018E984" w:rsidP="0016210D">
      <w:pPr>
        <w:rPr>
          <w:rFonts w:ascii="Times New Roman" w:hAnsi="Times New Roman"/>
          <w:b/>
          <w:bCs/>
          <w:sz w:val="24"/>
        </w:rPr>
      </w:pPr>
    </w:p>
    <w:p w14:paraId="01FF9931" w14:textId="5FB77DDE" w:rsidR="37732E5E" w:rsidRDefault="4F9ACF8F" w:rsidP="0016210D">
      <w:pPr>
        <w:rPr>
          <w:rFonts w:ascii="Times New Roman" w:hAnsi="Times New Roman"/>
          <w:sz w:val="24"/>
        </w:rPr>
      </w:pPr>
      <w:r w:rsidRPr="75CF7F17">
        <w:rPr>
          <w:rFonts w:ascii="Times New Roman" w:hAnsi="Times New Roman"/>
          <w:sz w:val="24"/>
        </w:rPr>
        <w:t xml:space="preserve">EP </w:t>
      </w:r>
      <w:proofErr w:type="spellStart"/>
      <w:r w:rsidRPr="75CF7F17">
        <w:rPr>
          <w:rFonts w:ascii="Times New Roman" w:hAnsi="Times New Roman"/>
          <w:sz w:val="24"/>
        </w:rPr>
        <w:t>Permed</w:t>
      </w:r>
      <w:proofErr w:type="spellEnd"/>
      <w:r w:rsidRPr="75CF7F17">
        <w:rPr>
          <w:rFonts w:ascii="Times New Roman" w:hAnsi="Times New Roman"/>
          <w:sz w:val="24"/>
        </w:rPr>
        <w:t xml:space="preserve"> </w:t>
      </w:r>
      <w:proofErr w:type="spellStart"/>
      <w:r w:rsidRPr="75CF7F17">
        <w:rPr>
          <w:rFonts w:ascii="Times New Roman" w:hAnsi="Times New Roman"/>
          <w:sz w:val="24"/>
        </w:rPr>
        <w:t>SRIAs</w:t>
      </w:r>
      <w:proofErr w:type="spellEnd"/>
      <w:r w:rsidRPr="75CF7F17">
        <w:rPr>
          <w:rFonts w:ascii="Times New Roman" w:hAnsi="Times New Roman"/>
          <w:sz w:val="24"/>
        </w:rPr>
        <w:t xml:space="preserve"> on </w:t>
      </w:r>
      <w:r w:rsidR="00817878">
        <w:rPr>
          <w:rFonts w:ascii="Times New Roman" w:hAnsi="Times New Roman"/>
          <w:sz w:val="24"/>
        </w:rPr>
        <w:t xml:space="preserve">välja </w:t>
      </w:r>
      <w:r w:rsidRPr="75CF7F17">
        <w:rPr>
          <w:rFonts w:ascii="Times New Roman" w:hAnsi="Times New Roman"/>
          <w:sz w:val="24"/>
        </w:rPr>
        <w:t xml:space="preserve">toodud, et tervishoiutehnoloogia hindamine (HTA) pakub objektiivseid argumente uute kliiniliste juhiste kasutuselevõtuks. See põhineb uute sekkumiste ja tehnoloogiate süstemaatilisel analüüsil, et hinnata nende mõju tervisele ja tervishoiusüsteemidele. </w:t>
      </w:r>
      <w:r w:rsidR="00D87B27">
        <w:rPr>
          <w:rFonts w:ascii="Times New Roman" w:hAnsi="Times New Roman"/>
          <w:sz w:val="24"/>
        </w:rPr>
        <w:t>P</w:t>
      </w:r>
      <w:r w:rsidR="168CD63B" w:rsidRPr="75CF7F17">
        <w:rPr>
          <w:rFonts w:ascii="Times New Roman" w:hAnsi="Times New Roman"/>
          <w:sz w:val="24"/>
        </w:rPr>
        <w:t>ersonaalmeditsiini</w:t>
      </w:r>
      <w:r w:rsidRPr="75CF7F17">
        <w:rPr>
          <w:rFonts w:ascii="Times New Roman" w:hAnsi="Times New Roman"/>
          <w:sz w:val="24"/>
        </w:rPr>
        <w:t xml:space="preserve">põhiste sekkumiste mõju on </w:t>
      </w:r>
      <w:proofErr w:type="spellStart"/>
      <w:r w:rsidRPr="75CF7F17">
        <w:rPr>
          <w:rFonts w:ascii="Times New Roman" w:hAnsi="Times New Roman"/>
          <w:sz w:val="24"/>
        </w:rPr>
        <w:t>transformatiivne</w:t>
      </w:r>
      <w:proofErr w:type="spellEnd"/>
      <w:r w:rsidRPr="75CF7F17">
        <w:rPr>
          <w:rFonts w:ascii="Times New Roman" w:hAnsi="Times New Roman"/>
          <w:sz w:val="24"/>
        </w:rPr>
        <w:t xml:space="preserve"> ning nende lisaväärtuse tõendamiseks võivad olla vajalikud uued kulutõhususe mudelid. On oluline, et kulutõhususe analüüsid hõlmaksid kogu patsiendi raviteekonda ning arvestaksid pikaajalisi tervise- </w:t>
      </w:r>
      <w:r w:rsidR="00ED2B03">
        <w:rPr>
          <w:rFonts w:ascii="Times New Roman" w:hAnsi="Times New Roman"/>
          <w:sz w:val="24"/>
        </w:rPr>
        <w:t>ja</w:t>
      </w:r>
      <w:r w:rsidRPr="75CF7F17">
        <w:rPr>
          <w:rFonts w:ascii="Times New Roman" w:hAnsi="Times New Roman"/>
          <w:sz w:val="24"/>
        </w:rPr>
        <w:t xml:space="preserve"> mitte-tervisealaseid eeliseid. Tervisemajanduslikke ja tehnoloogia hindamise aspekte tuleks kaaluda juba teadusuuringute varajases etapis, et suunata teadusprojekte sellise tulemuse poole, mis pakub kasu patsientidele ning on samas ka jätkusuutlik tervishoiusüsteemi jaoks.</w:t>
      </w:r>
    </w:p>
    <w:p w14:paraId="2F2C1FD0" w14:textId="2482F5D1" w:rsidR="3BFCAE6E" w:rsidRDefault="3BFCAE6E" w:rsidP="0016210D">
      <w:pPr>
        <w:rPr>
          <w:rFonts w:ascii="Times New Roman" w:hAnsi="Times New Roman"/>
          <w:sz w:val="24"/>
        </w:rPr>
      </w:pPr>
    </w:p>
    <w:p w14:paraId="16E8DCB6" w14:textId="287634F5" w:rsidR="37732E5E" w:rsidRDefault="56CAF42E" w:rsidP="0016210D">
      <w:pPr>
        <w:rPr>
          <w:rFonts w:ascii="Times New Roman" w:hAnsi="Times New Roman"/>
          <w:sz w:val="24"/>
        </w:rPr>
      </w:pPr>
      <w:r w:rsidRPr="01E08069">
        <w:rPr>
          <w:rFonts w:ascii="Times New Roman" w:hAnsi="Times New Roman"/>
          <w:sz w:val="24"/>
        </w:rPr>
        <w:t xml:space="preserve">Teine väljakutse puudutab hüvitamissüsteeme koos nende hüvitamis- ja väärtuspõhiste mudelitega. </w:t>
      </w:r>
      <w:r w:rsidR="79800EA1" w:rsidRPr="01E08069">
        <w:rPr>
          <w:rFonts w:ascii="Times New Roman" w:hAnsi="Times New Roman"/>
          <w:sz w:val="24"/>
        </w:rPr>
        <w:t>Personaalmeditsiin</w:t>
      </w:r>
      <w:r w:rsidR="05A2C28E" w:rsidRPr="01E08069">
        <w:rPr>
          <w:rFonts w:ascii="Times New Roman" w:hAnsi="Times New Roman"/>
          <w:sz w:val="24"/>
        </w:rPr>
        <w:t>i omaksvõtt ja rakendamine</w:t>
      </w:r>
      <w:r w:rsidR="79800EA1" w:rsidRPr="01E08069">
        <w:rPr>
          <w:rFonts w:ascii="Times New Roman" w:hAnsi="Times New Roman"/>
          <w:sz w:val="24"/>
        </w:rPr>
        <w:t xml:space="preserve"> </w:t>
      </w:r>
      <w:r w:rsidR="6DBEC7F0" w:rsidRPr="01E08069">
        <w:rPr>
          <w:rFonts w:ascii="Times New Roman" w:hAnsi="Times New Roman"/>
          <w:sz w:val="24"/>
        </w:rPr>
        <w:t>eeldab</w:t>
      </w:r>
      <w:r w:rsidRPr="01E08069">
        <w:rPr>
          <w:rFonts w:ascii="Times New Roman" w:hAnsi="Times New Roman"/>
          <w:sz w:val="24"/>
        </w:rPr>
        <w:t xml:space="preserve"> nihet traditsioonilises farmaatsiamudelis. Praeguses süsteemis eelistab farmaatsiatööstus </w:t>
      </w:r>
      <w:r w:rsidR="7275D47E" w:rsidRPr="01E08069">
        <w:rPr>
          <w:rFonts w:ascii="Times New Roman" w:hAnsi="Times New Roman"/>
          <w:sz w:val="24"/>
        </w:rPr>
        <w:t xml:space="preserve">nn </w:t>
      </w:r>
      <w:proofErr w:type="spellStart"/>
      <w:r w:rsidRPr="30F48F10">
        <w:rPr>
          <w:rFonts w:ascii="Times New Roman" w:hAnsi="Times New Roman"/>
          <w:i/>
          <w:iCs/>
          <w:sz w:val="24"/>
        </w:rPr>
        <w:t>blockbuster</w:t>
      </w:r>
      <w:proofErr w:type="spellEnd"/>
      <w:r w:rsidRPr="01E08069">
        <w:rPr>
          <w:rFonts w:ascii="Times New Roman" w:hAnsi="Times New Roman"/>
          <w:sz w:val="24"/>
        </w:rPr>
        <w:t xml:space="preserve"> mudelit </w:t>
      </w:r>
      <w:r w:rsidR="464B11A2" w:rsidRPr="01E08069">
        <w:rPr>
          <w:rFonts w:ascii="Times New Roman" w:hAnsi="Times New Roman"/>
          <w:sz w:val="24"/>
        </w:rPr>
        <w:t>ning</w:t>
      </w:r>
      <w:r w:rsidRPr="01E08069">
        <w:rPr>
          <w:rFonts w:ascii="Times New Roman" w:hAnsi="Times New Roman"/>
          <w:sz w:val="24"/>
        </w:rPr>
        <w:t xml:space="preserve"> edendab teraapiaid, mis sobivad kõigile. P</w:t>
      </w:r>
      <w:r w:rsidR="6FED24D2" w:rsidRPr="01E08069">
        <w:rPr>
          <w:rFonts w:ascii="Times New Roman" w:hAnsi="Times New Roman"/>
          <w:sz w:val="24"/>
        </w:rPr>
        <w:t xml:space="preserve">ersonaalmeditsiin </w:t>
      </w:r>
      <w:r w:rsidRPr="01E08069">
        <w:rPr>
          <w:rFonts w:ascii="Times New Roman" w:hAnsi="Times New Roman"/>
          <w:sz w:val="24"/>
        </w:rPr>
        <w:t xml:space="preserve">seevastu pakub sihitud ravimeetodeid personaalse disainiga. Kasumimarginaalid on </w:t>
      </w:r>
      <w:r w:rsidR="31F5BC61" w:rsidRPr="01E08069">
        <w:rPr>
          <w:rFonts w:ascii="Times New Roman" w:hAnsi="Times New Roman"/>
          <w:sz w:val="24"/>
        </w:rPr>
        <w:t xml:space="preserve">seetõttu erinevad ja sekkumised on sageli kulukamad. Seetõttu on vaja uusi rahastamismudeleid, et tagada jätkusuutlik ärikeskkond nii tervishoiusüsteemile kui ka farmaatsiatööstusele. </w:t>
      </w:r>
      <w:r w:rsidR="58E9C643" w:rsidRPr="01E08069">
        <w:rPr>
          <w:rFonts w:ascii="Times New Roman" w:hAnsi="Times New Roman"/>
          <w:sz w:val="24"/>
        </w:rPr>
        <w:t>P</w:t>
      </w:r>
      <w:r w:rsidR="6EA24632" w:rsidRPr="01E08069">
        <w:rPr>
          <w:rFonts w:ascii="Times New Roman" w:hAnsi="Times New Roman"/>
          <w:sz w:val="24"/>
        </w:rPr>
        <w:t>ersonaalmeditsiini</w:t>
      </w:r>
      <w:r w:rsidR="58E9C643" w:rsidRPr="01E08069">
        <w:rPr>
          <w:rFonts w:ascii="Times New Roman" w:hAnsi="Times New Roman"/>
          <w:sz w:val="24"/>
        </w:rPr>
        <w:t xml:space="preserve"> t</w:t>
      </w:r>
      <w:r w:rsidR="31F5BC61" w:rsidRPr="01E08069">
        <w:rPr>
          <w:rFonts w:ascii="Times New Roman" w:hAnsi="Times New Roman"/>
          <w:sz w:val="24"/>
        </w:rPr>
        <w:t>egevusvaldkonnad on mõeldud toetama selliste uute kulutõhusus</w:t>
      </w:r>
      <w:r w:rsidR="0D86C62D" w:rsidRPr="01E08069">
        <w:rPr>
          <w:rFonts w:ascii="Times New Roman" w:hAnsi="Times New Roman"/>
          <w:sz w:val="24"/>
        </w:rPr>
        <w:t>-</w:t>
      </w:r>
      <w:r w:rsidR="31F5BC61" w:rsidRPr="01E08069">
        <w:rPr>
          <w:rFonts w:ascii="Times New Roman" w:hAnsi="Times New Roman"/>
          <w:sz w:val="24"/>
        </w:rPr>
        <w:t xml:space="preserve"> ja hüvitamismudelite väljatöötamist. Need mudelid aitavad kaasa </w:t>
      </w:r>
      <w:r w:rsidR="7728471D" w:rsidRPr="01E08069">
        <w:rPr>
          <w:rFonts w:ascii="Times New Roman" w:hAnsi="Times New Roman"/>
          <w:sz w:val="24"/>
        </w:rPr>
        <w:t>personaalmeditsiini</w:t>
      </w:r>
      <w:r w:rsidR="74DD9029" w:rsidRPr="01E08069">
        <w:rPr>
          <w:rFonts w:ascii="Times New Roman" w:hAnsi="Times New Roman"/>
          <w:sz w:val="24"/>
        </w:rPr>
        <w:t>põhiste</w:t>
      </w:r>
      <w:r w:rsidR="31F5BC61" w:rsidRPr="01E08069">
        <w:rPr>
          <w:rFonts w:ascii="Times New Roman" w:hAnsi="Times New Roman"/>
          <w:sz w:val="24"/>
        </w:rPr>
        <w:t xml:space="preserve"> lähenemisviiside kasutuselevõtule ja rakendamisele tervishoiusüsteemides.</w:t>
      </w:r>
      <w:r w:rsidR="6F208EB0" w:rsidRPr="01E08069">
        <w:rPr>
          <w:rStyle w:val="Allmrkuseviide"/>
          <w:rFonts w:ascii="Times New Roman" w:hAnsi="Times New Roman"/>
          <w:sz w:val="24"/>
        </w:rPr>
        <w:footnoteReference w:id="218"/>
      </w:r>
    </w:p>
    <w:p w14:paraId="4300B516" w14:textId="1AB96DCB" w:rsidR="6018E984" w:rsidRDefault="6018E984" w:rsidP="0016210D">
      <w:pPr>
        <w:rPr>
          <w:rFonts w:ascii="Times New Roman" w:hAnsi="Times New Roman"/>
          <w:b/>
          <w:bCs/>
          <w:sz w:val="24"/>
        </w:rPr>
      </w:pPr>
    </w:p>
    <w:p w14:paraId="0E0040E4" w14:textId="7DBB80C8" w:rsidR="06DE186E" w:rsidRPr="001C65F1" w:rsidRDefault="06DE186E" w:rsidP="00721EB3">
      <w:pPr>
        <w:pStyle w:val="Loendilik"/>
        <w:numPr>
          <w:ilvl w:val="1"/>
          <w:numId w:val="9"/>
        </w:numPr>
        <w:ind w:left="357" w:hanging="357"/>
        <w:rPr>
          <w:rFonts w:ascii="Times New Roman" w:hAnsi="Times New Roman"/>
          <w:b/>
          <w:bCs/>
          <w:sz w:val="24"/>
        </w:rPr>
      </w:pPr>
      <w:r w:rsidRPr="001C65F1">
        <w:rPr>
          <w:rFonts w:ascii="Times New Roman" w:hAnsi="Times New Roman"/>
          <w:b/>
          <w:bCs/>
          <w:sz w:val="24"/>
        </w:rPr>
        <w:t>Muudatuste koondmõju keskkonnale</w:t>
      </w:r>
    </w:p>
    <w:p w14:paraId="71997C32" w14:textId="16175B41" w:rsidR="1A55DDD6" w:rsidRDefault="1A55DDD6" w:rsidP="0016210D">
      <w:pPr>
        <w:rPr>
          <w:rFonts w:ascii="Times New Roman" w:hAnsi="Times New Roman"/>
          <w:sz w:val="24"/>
        </w:rPr>
      </w:pPr>
    </w:p>
    <w:p w14:paraId="39B74E49" w14:textId="3472C12A" w:rsidR="06DE186E" w:rsidRDefault="06DE186E" w:rsidP="0016210D">
      <w:pPr>
        <w:rPr>
          <w:rFonts w:ascii="Times New Roman" w:hAnsi="Times New Roman"/>
          <w:sz w:val="24"/>
        </w:rPr>
      </w:pPr>
      <w:r w:rsidRPr="1A55DDD6">
        <w:rPr>
          <w:rFonts w:ascii="Times New Roman" w:hAnsi="Times New Roman"/>
          <w:sz w:val="24"/>
        </w:rPr>
        <w:t xml:space="preserve">Mõju keskkonnale tekib mitme sätte rakendamise koosmõjus. </w:t>
      </w:r>
    </w:p>
    <w:p w14:paraId="01486B14" w14:textId="341C0138" w:rsidR="1A55DDD6" w:rsidRDefault="1A55DDD6" w:rsidP="0016210D">
      <w:pPr>
        <w:rPr>
          <w:rFonts w:ascii="Times New Roman" w:hAnsi="Times New Roman"/>
          <w:sz w:val="24"/>
        </w:rPr>
      </w:pPr>
    </w:p>
    <w:p w14:paraId="784DA251" w14:textId="4C641E2D" w:rsidR="06DE186E" w:rsidRDefault="369CEDC0" w:rsidP="0016210D">
      <w:pPr>
        <w:rPr>
          <w:rFonts w:ascii="Times New Roman" w:hAnsi="Times New Roman"/>
          <w:sz w:val="24"/>
        </w:rPr>
      </w:pPr>
      <w:r w:rsidRPr="75CF7F17">
        <w:rPr>
          <w:rFonts w:ascii="Times New Roman" w:hAnsi="Times New Roman"/>
          <w:sz w:val="24"/>
        </w:rPr>
        <w:t xml:space="preserve">Kaudsemad keskkonnamõjud puudutavad </w:t>
      </w:r>
      <w:r w:rsidR="00BF2137">
        <w:rPr>
          <w:rFonts w:ascii="Times New Roman" w:hAnsi="Times New Roman"/>
          <w:sz w:val="24"/>
        </w:rPr>
        <w:t xml:space="preserve">neid </w:t>
      </w:r>
      <w:r w:rsidRPr="75CF7F17">
        <w:rPr>
          <w:rFonts w:ascii="Times New Roman" w:hAnsi="Times New Roman"/>
          <w:sz w:val="24"/>
        </w:rPr>
        <w:t xml:space="preserve">eelnõu sätteid, mis on seotud </w:t>
      </w:r>
      <w:proofErr w:type="spellStart"/>
      <w:r w:rsidRPr="75CF7F17">
        <w:rPr>
          <w:rFonts w:ascii="Times New Roman" w:hAnsi="Times New Roman"/>
          <w:sz w:val="24"/>
        </w:rPr>
        <w:t>tervise</w:t>
      </w:r>
      <w:r w:rsidR="00D45193">
        <w:rPr>
          <w:rFonts w:ascii="Times New Roman" w:hAnsi="Times New Roman"/>
          <w:sz w:val="24"/>
        </w:rPr>
        <w:t>edenduse</w:t>
      </w:r>
      <w:proofErr w:type="spellEnd"/>
      <w:r w:rsidRPr="75CF7F17">
        <w:rPr>
          <w:rFonts w:ascii="Times New Roman" w:hAnsi="Times New Roman"/>
          <w:sz w:val="24"/>
        </w:rPr>
        <w:t xml:space="preserve"> meetmete rakendamisega, mille tulemuse</w:t>
      </w:r>
      <w:r w:rsidR="00D45193">
        <w:rPr>
          <w:rFonts w:ascii="Times New Roman" w:hAnsi="Times New Roman"/>
          <w:sz w:val="24"/>
        </w:rPr>
        <w:t>na</w:t>
      </w:r>
      <w:r w:rsidRPr="75CF7F17">
        <w:rPr>
          <w:rFonts w:ascii="Times New Roman" w:hAnsi="Times New Roman"/>
          <w:sz w:val="24"/>
        </w:rPr>
        <w:t xml:space="preserve"> võib prognoosida teatud tervishoiuteenuste kasutamise vähenemist (ennetatavad </w:t>
      </w:r>
      <w:r w:rsidR="6B01ABB0" w:rsidRPr="75CF7F17">
        <w:rPr>
          <w:rFonts w:ascii="Times New Roman" w:hAnsi="Times New Roman"/>
          <w:sz w:val="24"/>
        </w:rPr>
        <w:t xml:space="preserve">seisundid, </w:t>
      </w:r>
      <w:r w:rsidRPr="75CF7F17">
        <w:rPr>
          <w:rFonts w:ascii="Times New Roman" w:hAnsi="Times New Roman"/>
          <w:sz w:val="24"/>
        </w:rPr>
        <w:t>haigused, mürgistused jne), mis toob kaasa tervishoiusüsteemis kasutatavate meditsiinijäätmete vähenemise.</w:t>
      </w:r>
    </w:p>
    <w:p w14:paraId="6139EFC6" w14:textId="2F513CE2" w:rsidR="1A55DDD6" w:rsidRDefault="1A55DDD6" w:rsidP="0016210D">
      <w:pPr>
        <w:rPr>
          <w:rFonts w:ascii="Times New Roman" w:hAnsi="Times New Roman"/>
          <w:sz w:val="24"/>
        </w:rPr>
      </w:pPr>
    </w:p>
    <w:p w14:paraId="4F26D312" w14:textId="69984CA0" w:rsidR="00F70E9B" w:rsidRPr="00316C21" w:rsidRDefault="4F058B47" w:rsidP="0016210D">
      <w:pPr>
        <w:rPr>
          <w:rFonts w:ascii="Times New Roman" w:hAnsi="Times New Roman"/>
          <w:sz w:val="24"/>
        </w:rPr>
      </w:pPr>
      <w:r w:rsidRPr="75CF7F17">
        <w:rPr>
          <w:rFonts w:ascii="Times New Roman" w:hAnsi="Times New Roman"/>
          <w:sz w:val="24"/>
        </w:rPr>
        <w:t>Mõju elukeskkonnale on eeldatavasti oluline, kuna personaalmeditsiini teenuste pakkumise ja parema ennetuse</w:t>
      </w:r>
      <w:r w:rsidR="00E57CDB">
        <w:rPr>
          <w:rFonts w:ascii="Times New Roman" w:hAnsi="Times New Roman"/>
          <w:sz w:val="24"/>
        </w:rPr>
        <w:t>ga</w:t>
      </w:r>
      <w:r w:rsidRPr="75CF7F17">
        <w:rPr>
          <w:rFonts w:ascii="Times New Roman" w:hAnsi="Times New Roman"/>
          <w:sz w:val="24"/>
        </w:rPr>
        <w:t xml:space="preserve"> tagatakse tulevikus pikemalt elatud tervem eluiga. Sellest tulenevalt </w:t>
      </w:r>
      <w:r w:rsidR="00BC0825">
        <w:rPr>
          <w:rFonts w:ascii="Times New Roman" w:hAnsi="Times New Roman"/>
          <w:sz w:val="24"/>
        </w:rPr>
        <w:t>suureneb</w:t>
      </w:r>
      <w:r w:rsidRPr="75CF7F17">
        <w:rPr>
          <w:rFonts w:ascii="Times New Roman" w:hAnsi="Times New Roman"/>
          <w:sz w:val="24"/>
        </w:rPr>
        <w:t xml:space="preserve"> inimeste üldine rahulolu tervishoiusüsteemi</w:t>
      </w:r>
      <w:r w:rsidR="001E61FC">
        <w:rPr>
          <w:rFonts w:ascii="Times New Roman" w:hAnsi="Times New Roman"/>
          <w:sz w:val="24"/>
        </w:rPr>
        <w:t>ga.</w:t>
      </w:r>
      <w:r w:rsidRPr="75CF7F17">
        <w:rPr>
          <w:rFonts w:ascii="Times New Roman" w:hAnsi="Times New Roman"/>
          <w:sz w:val="24"/>
        </w:rPr>
        <w:t xml:space="preserve"> Vähem oluliseks ei saa pidada </w:t>
      </w:r>
      <w:r w:rsidR="00A16224">
        <w:rPr>
          <w:rFonts w:ascii="Times New Roman" w:hAnsi="Times New Roman"/>
          <w:sz w:val="24"/>
        </w:rPr>
        <w:t xml:space="preserve">ka </w:t>
      </w:r>
      <w:r w:rsidRPr="75CF7F17">
        <w:rPr>
          <w:rFonts w:ascii="Times New Roman" w:hAnsi="Times New Roman"/>
          <w:sz w:val="24"/>
        </w:rPr>
        <w:t xml:space="preserve">potentsiaalselt </w:t>
      </w:r>
      <w:r w:rsidRPr="75CF7F17">
        <w:rPr>
          <w:rFonts w:ascii="Times New Roman" w:hAnsi="Times New Roman"/>
          <w:sz w:val="24"/>
        </w:rPr>
        <w:lastRenderedPageBreak/>
        <w:t xml:space="preserve">vähenevaid </w:t>
      </w:r>
      <w:r w:rsidR="00C455AF">
        <w:rPr>
          <w:rFonts w:ascii="Times New Roman" w:hAnsi="Times New Roman"/>
          <w:sz w:val="24"/>
        </w:rPr>
        <w:t>tervishoiu</w:t>
      </w:r>
      <w:r w:rsidRPr="75CF7F17">
        <w:rPr>
          <w:rFonts w:ascii="Times New Roman" w:hAnsi="Times New Roman"/>
          <w:sz w:val="24"/>
        </w:rPr>
        <w:t>süsteemi</w:t>
      </w:r>
      <w:r w:rsidR="00C455AF">
        <w:rPr>
          <w:rFonts w:ascii="Times New Roman" w:hAnsi="Times New Roman"/>
          <w:sz w:val="24"/>
        </w:rPr>
        <w:t xml:space="preserve"> </w:t>
      </w:r>
      <w:r w:rsidR="00C455AF" w:rsidRPr="75CF7F17">
        <w:rPr>
          <w:rFonts w:ascii="Times New Roman" w:hAnsi="Times New Roman"/>
          <w:sz w:val="24"/>
        </w:rPr>
        <w:t>kulutusi</w:t>
      </w:r>
      <w:r w:rsidR="00C455AF">
        <w:rPr>
          <w:rFonts w:ascii="Times New Roman" w:hAnsi="Times New Roman"/>
          <w:sz w:val="24"/>
        </w:rPr>
        <w:t>,</w:t>
      </w:r>
      <w:r w:rsidRPr="75CF7F17">
        <w:rPr>
          <w:rFonts w:ascii="Times New Roman" w:hAnsi="Times New Roman"/>
          <w:sz w:val="24"/>
        </w:rPr>
        <w:t xml:space="preserve"> kuna mida tervem on inimene ja pikem on tema eluiga, seda väiksemad on kulutused tema ravimisele. </w:t>
      </w:r>
      <w:r w:rsidR="47F8FAAB" w:rsidRPr="75CF7F17">
        <w:rPr>
          <w:rFonts w:ascii="Times New Roman" w:hAnsi="Times New Roman"/>
          <w:sz w:val="24"/>
        </w:rPr>
        <w:t>Biosäästlikkus on inimkonna jaoks oluline eesmärk, kuna see aitab lahendada mitmeid globaalseid probleeme, millega silmitsi seisame. Selle</w:t>
      </w:r>
      <w:r w:rsidR="0D95348E" w:rsidRPr="75CF7F17">
        <w:rPr>
          <w:rFonts w:ascii="Times New Roman" w:hAnsi="Times New Roman"/>
          <w:sz w:val="24"/>
        </w:rPr>
        <w:t xml:space="preserve"> </w:t>
      </w:r>
      <w:r w:rsidR="47F8FAAB" w:rsidRPr="75CF7F17">
        <w:rPr>
          <w:rFonts w:ascii="Times New Roman" w:hAnsi="Times New Roman"/>
          <w:sz w:val="24"/>
        </w:rPr>
        <w:t xml:space="preserve">väljakutse lahendamiseks on vaja erinevate tehnoloogiate ja valdkondade koostoimet ning </w:t>
      </w:r>
      <w:proofErr w:type="spellStart"/>
      <w:r w:rsidR="47F8FAAB" w:rsidRPr="75CF7F17">
        <w:rPr>
          <w:rFonts w:ascii="Times New Roman" w:hAnsi="Times New Roman"/>
          <w:sz w:val="24"/>
        </w:rPr>
        <w:t>digit</w:t>
      </w:r>
      <w:r w:rsidR="00073A63">
        <w:rPr>
          <w:rFonts w:ascii="Times New Roman" w:hAnsi="Times New Roman"/>
          <w:sz w:val="24"/>
        </w:rPr>
        <w:t>eerimise</w:t>
      </w:r>
      <w:proofErr w:type="spellEnd"/>
      <w:r w:rsidR="47F8FAAB" w:rsidRPr="75CF7F17">
        <w:rPr>
          <w:rFonts w:ascii="Times New Roman" w:hAnsi="Times New Roman"/>
          <w:sz w:val="24"/>
        </w:rPr>
        <w:t xml:space="preserve"> ja biotehnoloogia ühendamine pakub selleks võimsat võimalust. Kuigi </w:t>
      </w:r>
      <w:proofErr w:type="spellStart"/>
      <w:r w:rsidR="47F8FAAB" w:rsidRPr="75CF7F17">
        <w:rPr>
          <w:rFonts w:ascii="Times New Roman" w:hAnsi="Times New Roman"/>
          <w:sz w:val="24"/>
        </w:rPr>
        <w:t>bio</w:t>
      </w:r>
      <w:proofErr w:type="spellEnd"/>
      <w:r w:rsidR="6BA49C40" w:rsidRPr="75CF7F17">
        <w:rPr>
          <w:rFonts w:ascii="Times New Roman" w:hAnsi="Times New Roman"/>
          <w:sz w:val="24"/>
        </w:rPr>
        <w:t>- ja tervise</w:t>
      </w:r>
      <w:r w:rsidR="47F8FAAB" w:rsidRPr="75CF7F17">
        <w:rPr>
          <w:rFonts w:ascii="Times New Roman" w:hAnsi="Times New Roman"/>
          <w:sz w:val="24"/>
        </w:rPr>
        <w:t>tehnoloogia</w:t>
      </w:r>
      <w:r w:rsidR="6FABBCC4" w:rsidRPr="75CF7F17">
        <w:rPr>
          <w:rFonts w:ascii="Times New Roman" w:hAnsi="Times New Roman"/>
          <w:sz w:val="24"/>
        </w:rPr>
        <w:t>d</w:t>
      </w:r>
      <w:r w:rsidR="47F8FAAB" w:rsidRPr="75CF7F17">
        <w:rPr>
          <w:rFonts w:ascii="Times New Roman" w:hAnsi="Times New Roman"/>
          <w:sz w:val="24"/>
        </w:rPr>
        <w:t xml:space="preserve"> on juba võimaldanud luua jätkusuutlikke tooteid</w:t>
      </w:r>
      <w:r w:rsidR="20A4FA3F" w:rsidRPr="75CF7F17">
        <w:rPr>
          <w:rFonts w:ascii="Times New Roman" w:hAnsi="Times New Roman"/>
          <w:sz w:val="24"/>
        </w:rPr>
        <w:t xml:space="preserve"> </w:t>
      </w:r>
      <w:r w:rsidR="00073A63">
        <w:rPr>
          <w:rFonts w:ascii="Times New Roman" w:hAnsi="Times New Roman"/>
          <w:sz w:val="24"/>
        </w:rPr>
        <w:t>ja</w:t>
      </w:r>
      <w:r w:rsidR="20A4FA3F" w:rsidRPr="75CF7F17">
        <w:rPr>
          <w:rFonts w:ascii="Times New Roman" w:hAnsi="Times New Roman"/>
          <w:sz w:val="24"/>
        </w:rPr>
        <w:t xml:space="preserve"> tervishoiuteenuseid</w:t>
      </w:r>
      <w:r w:rsidR="47F8FAAB" w:rsidRPr="75CF7F17">
        <w:rPr>
          <w:rFonts w:ascii="Times New Roman" w:hAnsi="Times New Roman"/>
          <w:sz w:val="24"/>
        </w:rPr>
        <w:t>, on bioloogiliste</w:t>
      </w:r>
      <w:r w:rsidR="09504D61" w:rsidRPr="75CF7F17">
        <w:rPr>
          <w:rFonts w:ascii="Times New Roman" w:hAnsi="Times New Roman"/>
          <w:sz w:val="24"/>
        </w:rPr>
        <w:t xml:space="preserve"> ja tervise</w:t>
      </w:r>
      <w:r w:rsidR="47F8FAAB" w:rsidRPr="75CF7F17">
        <w:rPr>
          <w:rFonts w:ascii="Times New Roman" w:hAnsi="Times New Roman"/>
          <w:sz w:val="24"/>
        </w:rPr>
        <w:t>andmete ülikiire genereerimine ületanud meie suutlikkuse neid tõhusalt analüüsida. Bioloogia</w:t>
      </w:r>
      <w:r w:rsidR="654BD96A" w:rsidRPr="75CF7F17">
        <w:rPr>
          <w:rFonts w:ascii="Times New Roman" w:hAnsi="Times New Roman"/>
          <w:sz w:val="24"/>
        </w:rPr>
        <w:t xml:space="preserve">, sealhulgas terviseandmete </w:t>
      </w:r>
      <w:proofErr w:type="spellStart"/>
      <w:r w:rsidR="47F8FAAB" w:rsidRPr="75CF7F17">
        <w:rPr>
          <w:rFonts w:ascii="Times New Roman" w:hAnsi="Times New Roman"/>
          <w:sz w:val="24"/>
        </w:rPr>
        <w:t>digit</w:t>
      </w:r>
      <w:r w:rsidR="00307198">
        <w:rPr>
          <w:rFonts w:ascii="Times New Roman" w:hAnsi="Times New Roman"/>
          <w:sz w:val="24"/>
        </w:rPr>
        <w:t>eerimine</w:t>
      </w:r>
      <w:proofErr w:type="spellEnd"/>
      <w:r w:rsidR="47F8FAAB" w:rsidRPr="75CF7F17">
        <w:rPr>
          <w:rFonts w:ascii="Times New Roman" w:hAnsi="Times New Roman"/>
          <w:sz w:val="24"/>
        </w:rPr>
        <w:t xml:space="preserve"> aga lubab integreeritud informaatikapõhiste lähenemisviiside abil suurandmete põhjalikku analüüsi, mis viib järgmise põlvkonna </w:t>
      </w:r>
      <w:proofErr w:type="spellStart"/>
      <w:r w:rsidR="47F8FAAB" w:rsidRPr="75CF7F17">
        <w:rPr>
          <w:rFonts w:ascii="Times New Roman" w:hAnsi="Times New Roman"/>
          <w:sz w:val="24"/>
        </w:rPr>
        <w:t>bioinseneri</w:t>
      </w:r>
      <w:proofErr w:type="spellEnd"/>
      <w:r w:rsidR="570B3D2C" w:rsidRPr="75CF7F17">
        <w:rPr>
          <w:rFonts w:ascii="Times New Roman" w:hAnsi="Times New Roman"/>
          <w:sz w:val="24"/>
        </w:rPr>
        <w:t xml:space="preserve"> </w:t>
      </w:r>
      <w:r w:rsidR="47F8FAAB" w:rsidRPr="75CF7F17">
        <w:rPr>
          <w:rFonts w:ascii="Times New Roman" w:hAnsi="Times New Roman"/>
          <w:sz w:val="24"/>
        </w:rPr>
        <w:t xml:space="preserve">lahendusteni rohelise majanduse suunas. Need hõlmavad ka tervishoidu, </w:t>
      </w:r>
      <w:proofErr w:type="spellStart"/>
      <w:r w:rsidR="47F8FAAB" w:rsidRPr="75CF7F17">
        <w:rPr>
          <w:rFonts w:ascii="Times New Roman" w:hAnsi="Times New Roman"/>
          <w:sz w:val="24"/>
        </w:rPr>
        <w:t>biomaterjale</w:t>
      </w:r>
      <w:proofErr w:type="spellEnd"/>
      <w:r w:rsidR="47F8FAAB" w:rsidRPr="75CF7F17">
        <w:rPr>
          <w:rFonts w:ascii="Times New Roman" w:hAnsi="Times New Roman"/>
          <w:sz w:val="24"/>
        </w:rPr>
        <w:t>, uusi toiduaineid ja jätkusuutlikku energiat.</w:t>
      </w:r>
    </w:p>
    <w:p w14:paraId="54A964F5" w14:textId="01866946" w:rsidR="00F70E9B" w:rsidRPr="00316C21" w:rsidRDefault="00F70E9B" w:rsidP="0016210D"/>
    <w:p w14:paraId="3C64B4BF" w14:textId="65EBA659" w:rsidR="00F70E9B" w:rsidRPr="00316C21" w:rsidRDefault="3AA04ED3" w:rsidP="0016210D">
      <w:r w:rsidRPr="0BBA67B8">
        <w:rPr>
          <w:rFonts w:ascii="Times New Roman" w:hAnsi="Times New Roman"/>
          <w:sz w:val="24"/>
        </w:rPr>
        <w:t>Negatiivne mõju võib olla</w:t>
      </w:r>
      <w:r w:rsidR="00932015">
        <w:rPr>
          <w:rFonts w:ascii="Times New Roman" w:hAnsi="Times New Roman"/>
          <w:sz w:val="24"/>
        </w:rPr>
        <w:t xml:space="preserve"> see</w:t>
      </w:r>
      <w:r w:rsidRPr="0BBA67B8">
        <w:rPr>
          <w:rFonts w:ascii="Times New Roman" w:hAnsi="Times New Roman"/>
          <w:sz w:val="24"/>
        </w:rPr>
        <w:t xml:space="preserve">, et seoses andmepõhiste arvutustega ja riskidest </w:t>
      </w:r>
      <w:r w:rsidR="000916DC">
        <w:rPr>
          <w:rFonts w:ascii="Times New Roman" w:hAnsi="Times New Roman"/>
          <w:sz w:val="24"/>
        </w:rPr>
        <w:t>teada</w:t>
      </w:r>
      <w:r w:rsidRPr="0BBA67B8">
        <w:rPr>
          <w:rFonts w:ascii="Times New Roman" w:hAnsi="Times New Roman"/>
          <w:sz w:val="24"/>
        </w:rPr>
        <w:t>saamisega</w:t>
      </w:r>
      <w:r w:rsidR="000916DC">
        <w:rPr>
          <w:rFonts w:ascii="Times New Roman" w:hAnsi="Times New Roman"/>
          <w:sz w:val="24"/>
        </w:rPr>
        <w:t xml:space="preserve"> ei</w:t>
      </w:r>
      <w:r w:rsidRPr="0BBA67B8">
        <w:rPr>
          <w:rFonts w:ascii="Times New Roman" w:hAnsi="Times New Roman"/>
          <w:sz w:val="24"/>
        </w:rPr>
        <w:t xml:space="preserve"> jõua tervishoiusüsteem patsiente piisaval määral nõustada ja teenindada. Samas on see mõju eeldatavas</w:t>
      </w:r>
      <w:r w:rsidR="00DF42B8">
        <w:rPr>
          <w:rFonts w:ascii="Times New Roman" w:hAnsi="Times New Roman"/>
          <w:sz w:val="24"/>
        </w:rPr>
        <w:t>t</w:t>
      </w:r>
      <w:r w:rsidRPr="0BBA67B8">
        <w:rPr>
          <w:rFonts w:ascii="Times New Roman" w:hAnsi="Times New Roman"/>
          <w:sz w:val="24"/>
        </w:rPr>
        <w:t xml:space="preserve">i väike, kuna teenuste pakkumine on jätkuvalt tervishoiuteenuste osa ja </w:t>
      </w:r>
      <w:r w:rsidR="00C37139">
        <w:rPr>
          <w:rFonts w:ascii="Times New Roman" w:hAnsi="Times New Roman"/>
          <w:sz w:val="24"/>
        </w:rPr>
        <w:t xml:space="preserve">see </w:t>
      </w:r>
      <w:r w:rsidRPr="0BBA67B8">
        <w:rPr>
          <w:rFonts w:ascii="Times New Roman" w:hAnsi="Times New Roman"/>
          <w:sz w:val="24"/>
        </w:rPr>
        <w:t>algatatakse arsti</w:t>
      </w:r>
      <w:r w:rsidR="00DF42B8">
        <w:rPr>
          <w:rFonts w:ascii="Times New Roman" w:hAnsi="Times New Roman"/>
          <w:sz w:val="24"/>
        </w:rPr>
        <w:t xml:space="preserve"> ja </w:t>
      </w:r>
      <w:r w:rsidRPr="0BBA67B8">
        <w:rPr>
          <w:rFonts w:ascii="Times New Roman" w:hAnsi="Times New Roman"/>
          <w:sz w:val="24"/>
        </w:rPr>
        <w:t>patsiendi vahelise suhtluse</w:t>
      </w:r>
      <w:r w:rsidR="00C37139">
        <w:rPr>
          <w:rFonts w:ascii="Times New Roman" w:hAnsi="Times New Roman"/>
          <w:sz w:val="24"/>
        </w:rPr>
        <w:t xml:space="preserve"> kaudu</w:t>
      </w:r>
      <w:r w:rsidRPr="0BBA67B8">
        <w:rPr>
          <w:rFonts w:ascii="Times New Roman" w:hAnsi="Times New Roman"/>
          <w:sz w:val="24"/>
        </w:rPr>
        <w:t>.</w:t>
      </w:r>
    </w:p>
    <w:p w14:paraId="072C673A" w14:textId="264A2144" w:rsidR="00F70E9B" w:rsidRPr="00316C21" w:rsidRDefault="00F70E9B" w:rsidP="0016210D"/>
    <w:p w14:paraId="1CE0FF51" w14:textId="41EF44F5" w:rsidR="00F70E9B" w:rsidRPr="00316C21" w:rsidRDefault="3AA04ED3" w:rsidP="0016210D">
      <w:r w:rsidRPr="0BBA67B8">
        <w:rPr>
          <w:rFonts w:ascii="Times New Roman" w:hAnsi="Times New Roman"/>
          <w:sz w:val="24"/>
        </w:rPr>
        <w:t>Kavandatav muudatus ei avalda otseselt mõju looduskeskkonnale. Kaudne mõju looduskeskkonnale on olemas ning seda mitmes erinevas suunas. Mõju inimestele on positiivne</w:t>
      </w:r>
      <w:r w:rsidR="00C37139">
        <w:rPr>
          <w:rFonts w:ascii="Times New Roman" w:hAnsi="Times New Roman"/>
          <w:sz w:val="24"/>
        </w:rPr>
        <w:t>,</w:t>
      </w:r>
      <w:r w:rsidRPr="0BBA67B8">
        <w:rPr>
          <w:rFonts w:ascii="Times New Roman" w:hAnsi="Times New Roman"/>
          <w:sz w:val="24"/>
        </w:rPr>
        <w:t xml:space="preserve"> kuna inimeste eluiga </w:t>
      </w:r>
      <w:r w:rsidR="00C37139">
        <w:rPr>
          <w:rFonts w:ascii="Times New Roman" w:hAnsi="Times New Roman"/>
          <w:sz w:val="24"/>
        </w:rPr>
        <w:t>pikeneb</w:t>
      </w:r>
      <w:r w:rsidRPr="0BBA67B8">
        <w:rPr>
          <w:rFonts w:ascii="Times New Roman" w:hAnsi="Times New Roman"/>
          <w:sz w:val="24"/>
        </w:rPr>
        <w:t xml:space="preserve">, samuti </w:t>
      </w:r>
      <w:r w:rsidR="000B7AAA">
        <w:rPr>
          <w:rFonts w:ascii="Times New Roman" w:hAnsi="Times New Roman"/>
          <w:sz w:val="24"/>
        </w:rPr>
        <w:t>suureneb</w:t>
      </w:r>
      <w:r w:rsidRPr="0BBA67B8">
        <w:rPr>
          <w:rFonts w:ascii="Times New Roman" w:hAnsi="Times New Roman"/>
          <w:sz w:val="24"/>
        </w:rPr>
        <w:t xml:space="preserve"> teadlikus loodus</w:t>
      </w:r>
      <w:r w:rsidR="000B7AAA">
        <w:rPr>
          <w:rFonts w:ascii="Times New Roman" w:hAnsi="Times New Roman"/>
          <w:sz w:val="24"/>
        </w:rPr>
        <w:t>hoiust</w:t>
      </w:r>
      <w:r w:rsidRPr="0BBA67B8">
        <w:rPr>
          <w:rFonts w:ascii="Times New Roman" w:hAnsi="Times New Roman"/>
          <w:sz w:val="24"/>
        </w:rPr>
        <w:t xml:space="preserve"> ning loodusressursside optimaalsest kasutamisest ja taaskasutamisest.</w:t>
      </w:r>
    </w:p>
    <w:p w14:paraId="37CD655C" w14:textId="0A698428" w:rsidR="00F70E9B" w:rsidRPr="00316C21" w:rsidRDefault="3AA04ED3" w:rsidP="0016210D">
      <w:r w:rsidRPr="0BBA67B8">
        <w:rPr>
          <w:rFonts w:ascii="Times New Roman" w:hAnsi="Times New Roman"/>
          <w:sz w:val="24"/>
        </w:rPr>
        <w:t xml:space="preserve"> </w:t>
      </w:r>
    </w:p>
    <w:p w14:paraId="59D530C7" w14:textId="4373206A" w:rsidR="00F70E9B" w:rsidRPr="00316C21" w:rsidRDefault="7C48EA47" w:rsidP="0016210D">
      <w:r w:rsidRPr="01E08069">
        <w:rPr>
          <w:rFonts w:ascii="Times New Roman" w:hAnsi="Times New Roman"/>
          <w:sz w:val="24"/>
        </w:rPr>
        <w:t>Majandus- ja Kommunikatsiooni</w:t>
      </w:r>
      <w:r w:rsidR="55FE5B28" w:rsidRPr="01E08069">
        <w:rPr>
          <w:rFonts w:ascii="Times New Roman" w:hAnsi="Times New Roman"/>
          <w:sz w:val="24"/>
        </w:rPr>
        <w:t>ministeeriumi tehtud</w:t>
      </w:r>
      <w:r w:rsidRPr="01E08069">
        <w:rPr>
          <w:rFonts w:ascii="Times New Roman" w:hAnsi="Times New Roman"/>
          <w:sz w:val="24"/>
        </w:rPr>
        <w:t xml:space="preserve"> „Digiriigi keskkonnasõbralikkuse hetkeolukorra ja võimaluste analüüsist“ selgub</w:t>
      </w:r>
      <w:r w:rsidR="1E79F2F9" w:rsidRPr="01E08069">
        <w:rPr>
          <w:rFonts w:ascii="Times New Roman" w:hAnsi="Times New Roman"/>
          <w:sz w:val="24"/>
        </w:rPr>
        <w:t>, et</w:t>
      </w:r>
      <w:r w:rsidRPr="01E08069">
        <w:rPr>
          <w:rFonts w:ascii="Times New Roman" w:hAnsi="Times New Roman"/>
          <w:sz w:val="24"/>
        </w:rPr>
        <w:t xml:space="preserve"> kasutusel oleva</w:t>
      </w:r>
      <w:r w:rsidR="06D7E9AA" w:rsidRPr="01E08069">
        <w:rPr>
          <w:rFonts w:ascii="Times New Roman" w:hAnsi="Times New Roman"/>
          <w:sz w:val="24"/>
        </w:rPr>
        <w:t>te</w:t>
      </w:r>
      <w:r w:rsidRPr="01E08069">
        <w:rPr>
          <w:rFonts w:ascii="Times New Roman" w:hAnsi="Times New Roman"/>
          <w:sz w:val="24"/>
        </w:rPr>
        <w:t xml:space="preserve"> tehnoloogia</w:t>
      </w:r>
      <w:r w:rsidR="06D7E9AA" w:rsidRPr="01E08069">
        <w:rPr>
          <w:rFonts w:ascii="Times New Roman" w:hAnsi="Times New Roman"/>
          <w:sz w:val="24"/>
        </w:rPr>
        <w:t>tega</w:t>
      </w:r>
      <w:r w:rsidRPr="01E08069">
        <w:rPr>
          <w:rFonts w:ascii="Times New Roman" w:hAnsi="Times New Roman"/>
          <w:sz w:val="24"/>
        </w:rPr>
        <w:t xml:space="preserve"> seotud keskkonnamõju on nii rahvusvahelise</w:t>
      </w:r>
      <w:r w:rsidR="583242DB" w:rsidRPr="01E08069">
        <w:rPr>
          <w:rFonts w:ascii="Times New Roman" w:hAnsi="Times New Roman"/>
          <w:sz w:val="24"/>
        </w:rPr>
        <w:t>s</w:t>
      </w:r>
      <w:r w:rsidRPr="01E08069">
        <w:rPr>
          <w:rFonts w:ascii="Times New Roman" w:hAnsi="Times New Roman"/>
          <w:sz w:val="24"/>
        </w:rPr>
        <w:t xml:space="preserve"> kui ka </w:t>
      </w:r>
      <w:r w:rsidR="06D7E9AA" w:rsidRPr="01E08069">
        <w:rPr>
          <w:rFonts w:ascii="Times New Roman" w:hAnsi="Times New Roman"/>
          <w:sz w:val="24"/>
        </w:rPr>
        <w:t>E</w:t>
      </w:r>
      <w:r w:rsidRPr="01E08069">
        <w:rPr>
          <w:rFonts w:ascii="Times New Roman" w:hAnsi="Times New Roman"/>
          <w:sz w:val="24"/>
        </w:rPr>
        <w:t xml:space="preserve">esti kontekstis suur. </w:t>
      </w:r>
      <w:r w:rsidR="583242DB" w:rsidRPr="01E08069">
        <w:rPr>
          <w:rFonts w:ascii="Times New Roman" w:hAnsi="Times New Roman"/>
          <w:sz w:val="24"/>
        </w:rPr>
        <w:t>Näitena saab tuua</w:t>
      </w:r>
      <w:r w:rsidRPr="01E08069">
        <w:rPr>
          <w:rFonts w:ascii="Times New Roman" w:hAnsi="Times New Roman"/>
          <w:sz w:val="24"/>
        </w:rPr>
        <w:t xml:space="preserve"> analüüsis välja</w:t>
      </w:r>
      <w:r w:rsidR="30355FD1" w:rsidRPr="01E08069">
        <w:rPr>
          <w:rFonts w:ascii="Times New Roman" w:hAnsi="Times New Roman"/>
          <w:sz w:val="24"/>
        </w:rPr>
        <w:t>toodu, mille kohaselt</w:t>
      </w:r>
      <w:r w:rsidRPr="01E08069">
        <w:rPr>
          <w:rFonts w:ascii="Times New Roman" w:hAnsi="Times New Roman"/>
          <w:sz w:val="24"/>
        </w:rPr>
        <w:t xml:space="preserve"> moodustab IKT sektori elektritarbimine </w:t>
      </w:r>
      <w:r w:rsidR="30355FD1" w:rsidRPr="01E08069">
        <w:rPr>
          <w:rFonts w:ascii="Times New Roman" w:hAnsi="Times New Roman"/>
          <w:sz w:val="24"/>
        </w:rPr>
        <w:t xml:space="preserve">praegu </w:t>
      </w:r>
      <w:r w:rsidRPr="01E08069">
        <w:rPr>
          <w:rFonts w:ascii="Times New Roman" w:hAnsi="Times New Roman"/>
          <w:sz w:val="24"/>
        </w:rPr>
        <w:t xml:space="preserve">umbes </w:t>
      </w:r>
      <w:r w:rsidR="30355FD1" w:rsidRPr="01E08069">
        <w:rPr>
          <w:rFonts w:ascii="Times New Roman" w:hAnsi="Times New Roman"/>
          <w:sz w:val="24"/>
        </w:rPr>
        <w:t>5–</w:t>
      </w:r>
      <w:r w:rsidRPr="01E08069">
        <w:rPr>
          <w:rFonts w:ascii="Times New Roman" w:hAnsi="Times New Roman"/>
          <w:sz w:val="24"/>
        </w:rPr>
        <w:t>9% maailma kogutarbimisest ja üle 2% koguheitmetest. Ee</w:t>
      </w:r>
      <w:r w:rsidR="6AF27606" w:rsidRPr="01E08069">
        <w:rPr>
          <w:rFonts w:ascii="Times New Roman" w:hAnsi="Times New Roman"/>
          <w:sz w:val="24"/>
        </w:rPr>
        <w:t>spool</w:t>
      </w:r>
      <w:r w:rsidRPr="01E08069">
        <w:rPr>
          <w:rFonts w:ascii="Times New Roman" w:hAnsi="Times New Roman"/>
          <w:sz w:val="24"/>
        </w:rPr>
        <w:t xml:space="preserve"> mainitut aluseks võttes tuleb kindlasti kaaluda energiasäästlike lahenduste, nii seadmete kui ka tarkvara</w:t>
      </w:r>
      <w:r w:rsidR="6AF27606" w:rsidRPr="01E08069">
        <w:rPr>
          <w:rFonts w:ascii="Times New Roman" w:hAnsi="Times New Roman"/>
          <w:sz w:val="24"/>
        </w:rPr>
        <w:t>arenduste</w:t>
      </w:r>
      <w:r w:rsidRPr="01E08069">
        <w:rPr>
          <w:rFonts w:ascii="Times New Roman" w:hAnsi="Times New Roman"/>
          <w:sz w:val="24"/>
        </w:rPr>
        <w:t xml:space="preserve"> kasutusele</w:t>
      </w:r>
      <w:r w:rsidR="4FB6A145" w:rsidRPr="01E08069">
        <w:rPr>
          <w:rFonts w:ascii="Times New Roman" w:hAnsi="Times New Roman"/>
          <w:sz w:val="24"/>
        </w:rPr>
        <w:t>võttu</w:t>
      </w:r>
      <w:r w:rsidR="1C9374BF" w:rsidRPr="01E08069">
        <w:rPr>
          <w:rFonts w:ascii="Times New Roman" w:hAnsi="Times New Roman"/>
          <w:sz w:val="24"/>
        </w:rPr>
        <w:t>. O</w:t>
      </w:r>
      <w:r w:rsidRPr="01E08069">
        <w:rPr>
          <w:rFonts w:ascii="Times New Roman" w:hAnsi="Times New Roman"/>
          <w:sz w:val="24"/>
        </w:rPr>
        <w:t>luline on ühtsete reeglite ja nõuete väljatöötamine ning arendamine, mis omakorda tagab tulevikus nn digijalajälje vähendamise.</w:t>
      </w:r>
      <w:r w:rsidR="00F70E9B" w:rsidRPr="01E08069">
        <w:rPr>
          <w:rStyle w:val="Allmrkuseviide"/>
          <w:rFonts w:ascii="Times New Roman" w:hAnsi="Times New Roman"/>
          <w:sz w:val="24"/>
        </w:rPr>
        <w:footnoteReference w:id="219"/>
      </w:r>
      <w:r w:rsidR="7B2792BF" w:rsidRPr="01E08069">
        <w:rPr>
          <w:rFonts w:ascii="Times New Roman" w:hAnsi="Times New Roman"/>
          <w:sz w:val="24"/>
        </w:rPr>
        <w:t xml:space="preserve"> Andmemahukate geneetiliste andmete </w:t>
      </w:r>
      <w:r w:rsidR="4C46D607" w:rsidRPr="01E08069">
        <w:rPr>
          <w:rFonts w:ascii="Times New Roman" w:hAnsi="Times New Roman"/>
          <w:sz w:val="24"/>
        </w:rPr>
        <w:t>töötlemiseks kesksete ja toorandmete taaskasutamist võimaldavate lahenduste loomine</w:t>
      </w:r>
      <w:r w:rsidR="7627A9F0" w:rsidRPr="01E08069">
        <w:rPr>
          <w:rFonts w:ascii="Times New Roman" w:hAnsi="Times New Roman"/>
          <w:sz w:val="24"/>
        </w:rPr>
        <w:t xml:space="preserve"> aitab digijalajälge eelduslikult vähendada.</w:t>
      </w:r>
    </w:p>
    <w:p w14:paraId="390DE9B9" w14:textId="33CC2A29" w:rsidR="00F70E9B" w:rsidRPr="00316C21" w:rsidRDefault="00F70E9B" w:rsidP="0016210D">
      <w:pPr>
        <w:rPr>
          <w:rFonts w:ascii="Times New Roman" w:hAnsi="Times New Roman"/>
          <w:sz w:val="24"/>
        </w:rPr>
      </w:pPr>
    </w:p>
    <w:p w14:paraId="0797F4C8" w14:textId="51BFCDCC" w:rsidR="009B6817" w:rsidRPr="001C65F1" w:rsidRDefault="009B6817" w:rsidP="00721EB3">
      <w:pPr>
        <w:pStyle w:val="Loendilik"/>
        <w:numPr>
          <w:ilvl w:val="1"/>
          <w:numId w:val="9"/>
        </w:numPr>
        <w:ind w:left="357" w:hanging="357"/>
        <w:jc w:val="left"/>
        <w:rPr>
          <w:rFonts w:ascii="Times New Roman" w:hAnsi="Times New Roman"/>
          <w:b/>
          <w:bCs/>
          <w:sz w:val="24"/>
        </w:rPr>
      </w:pPr>
      <w:r w:rsidRPr="001C65F1">
        <w:rPr>
          <w:rFonts w:ascii="Times New Roman" w:hAnsi="Times New Roman"/>
          <w:b/>
          <w:bCs/>
          <w:sz w:val="24"/>
        </w:rPr>
        <w:t>Andmekaitsealane mõjuhinnang</w:t>
      </w:r>
    </w:p>
    <w:p w14:paraId="7964EBF6" w14:textId="29A17374" w:rsidR="0BBA67B8" w:rsidRDefault="0BBA67B8" w:rsidP="0016210D">
      <w:pPr>
        <w:jc w:val="left"/>
        <w:rPr>
          <w:rFonts w:ascii="Times New Roman" w:hAnsi="Times New Roman"/>
          <w:b/>
          <w:bCs/>
          <w:sz w:val="24"/>
        </w:rPr>
      </w:pPr>
    </w:p>
    <w:p w14:paraId="647A7091" w14:textId="231B3344" w:rsidR="002103A0" w:rsidRPr="000D3169" w:rsidRDefault="00C0786E" w:rsidP="25373572">
      <w:pPr>
        <w:rPr>
          <w:rFonts w:ascii="Times New Roman" w:hAnsi="Times New Roman"/>
          <w:sz w:val="24"/>
        </w:rPr>
      </w:pPr>
      <w:r w:rsidRPr="25373572">
        <w:rPr>
          <w:rFonts w:ascii="Times New Roman" w:hAnsi="Times New Roman"/>
          <w:sz w:val="24"/>
        </w:rPr>
        <w:t>E</w:t>
      </w:r>
      <w:r w:rsidR="1E610756" w:rsidRPr="25373572">
        <w:rPr>
          <w:rFonts w:ascii="Times New Roman" w:hAnsi="Times New Roman"/>
          <w:sz w:val="24"/>
        </w:rPr>
        <w:t xml:space="preserve">elnõu ja selle rakendusaktide jõustumisel </w:t>
      </w:r>
      <w:r w:rsidRPr="25373572">
        <w:rPr>
          <w:rFonts w:ascii="Times New Roman" w:hAnsi="Times New Roman"/>
          <w:sz w:val="24"/>
        </w:rPr>
        <w:t xml:space="preserve">tekib </w:t>
      </w:r>
      <w:r w:rsidR="1E610756" w:rsidRPr="25373572">
        <w:rPr>
          <w:rFonts w:ascii="Times New Roman" w:hAnsi="Times New Roman"/>
          <w:sz w:val="24"/>
        </w:rPr>
        <w:t>senisest suurem õigusselgus normi adressaatidele</w:t>
      </w:r>
      <w:r w:rsidR="5870E5E6" w:rsidRPr="25373572">
        <w:rPr>
          <w:rFonts w:ascii="Times New Roman" w:hAnsi="Times New Roman"/>
          <w:sz w:val="24"/>
        </w:rPr>
        <w:t xml:space="preserve">, seda võib pidada kõige olulisemaks mõjuks nt IGUS-i tervikteksti ning </w:t>
      </w:r>
      <w:proofErr w:type="spellStart"/>
      <w:r w:rsidR="5870E5E6" w:rsidRPr="25373572">
        <w:rPr>
          <w:rFonts w:ascii="Times New Roman" w:hAnsi="Times New Roman"/>
          <w:sz w:val="24"/>
        </w:rPr>
        <w:t>TIS-i</w:t>
      </w:r>
      <w:proofErr w:type="spellEnd"/>
      <w:r w:rsidR="5870E5E6" w:rsidRPr="25373572">
        <w:rPr>
          <w:rFonts w:ascii="Times New Roman" w:hAnsi="Times New Roman"/>
          <w:sz w:val="24"/>
        </w:rPr>
        <w:t xml:space="preserve"> ja Tervisekassa andmekogu regulatsioonide korrastamisel.</w:t>
      </w:r>
    </w:p>
    <w:p w14:paraId="0F5382FD" w14:textId="1DA6FACE" w:rsidR="59BFDDB2" w:rsidRDefault="59BFDDB2" w:rsidP="0016210D">
      <w:pPr>
        <w:rPr>
          <w:rFonts w:ascii="Times New Roman" w:hAnsi="Times New Roman"/>
          <w:sz w:val="24"/>
        </w:rPr>
      </w:pPr>
    </w:p>
    <w:p w14:paraId="32ABE50D" w14:textId="4BCDC094" w:rsidR="6487DDAA" w:rsidRDefault="0387B089" w:rsidP="25373572">
      <w:pPr>
        <w:rPr>
          <w:rFonts w:ascii="Times New Roman" w:hAnsi="Times New Roman"/>
          <w:sz w:val="24"/>
        </w:rPr>
      </w:pPr>
      <w:r w:rsidRPr="25373572">
        <w:rPr>
          <w:rFonts w:ascii="Times New Roman" w:hAnsi="Times New Roman"/>
          <w:sz w:val="24"/>
        </w:rPr>
        <w:t xml:space="preserve">Selleks, et isikule oleks andmetöötlus ettenähtav, sätestatakse seaduses </w:t>
      </w:r>
      <w:r w:rsidR="4FDA59F4" w:rsidRPr="25373572">
        <w:rPr>
          <w:rFonts w:ascii="Times New Roman" w:hAnsi="Times New Roman"/>
          <w:sz w:val="24"/>
        </w:rPr>
        <w:t xml:space="preserve">mitmed selged sätted ja andmete edastamise </w:t>
      </w:r>
      <w:r w:rsidRPr="25373572">
        <w:rPr>
          <w:rFonts w:ascii="Times New Roman" w:hAnsi="Times New Roman"/>
          <w:sz w:val="24"/>
        </w:rPr>
        <w:t>õiguslik</w:t>
      </w:r>
      <w:r w:rsidR="29DCACBE" w:rsidRPr="25373572">
        <w:rPr>
          <w:rFonts w:ascii="Times New Roman" w:hAnsi="Times New Roman"/>
          <w:sz w:val="24"/>
        </w:rPr>
        <w:t>ud</w:t>
      </w:r>
      <w:r w:rsidRPr="25373572">
        <w:rPr>
          <w:rFonts w:ascii="Times New Roman" w:hAnsi="Times New Roman"/>
          <w:sz w:val="24"/>
        </w:rPr>
        <w:t xml:space="preserve"> alus</w:t>
      </w:r>
      <w:r w:rsidR="18BA4FBA" w:rsidRPr="25373572">
        <w:rPr>
          <w:rFonts w:ascii="Times New Roman" w:hAnsi="Times New Roman"/>
          <w:sz w:val="24"/>
        </w:rPr>
        <w:t>ed</w:t>
      </w:r>
      <w:r w:rsidRPr="25373572">
        <w:rPr>
          <w:rFonts w:ascii="Times New Roman" w:hAnsi="Times New Roman"/>
          <w:sz w:val="24"/>
        </w:rPr>
        <w:t xml:space="preserve">. Tagamaks isiku kontrolli taolise andmetöötluse </w:t>
      </w:r>
      <w:r w:rsidR="00AC1E7D" w:rsidRPr="25373572">
        <w:rPr>
          <w:rFonts w:ascii="Times New Roman" w:hAnsi="Times New Roman"/>
          <w:sz w:val="24"/>
        </w:rPr>
        <w:t>üle</w:t>
      </w:r>
      <w:r w:rsidR="00F765AC" w:rsidRPr="25373572">
        <w:rPr>
          <w:rFonts w:ascii="Times New Roman" w:hAnsi="Times New Roman"/>
          <w:sz w:val="24"/>
        </w:rPr>
        <w:t xml:space="preserve"> ja</w:t>
      </w:r>
      <w:r w:rsidRPr="25373572">
        <w:rPr>
          <w:rFonts w:ascii="Times New Roman" w:hAnsi="Times New Roman"/>
          <w:sz w:val="24"/>
        </w:rPr>
        <w:t xml:space="preserve"> isiku tahte arvestamis</w:t>
      </w:r>
      <w:r w:rsidR="00232A36" w:rsidRPr="25373572">
        <w:rPr>
          <w:rFonts w:ascii="Times New Roman" w:hAnsi="Times New Roman"/>
          <w:sz w:val="24"/>
        </w:rPr>
        <w:t>e saada</w:t>
      </w:r>
      <w:r w:rsidRPr="25373572">
        <w:rPr>
          <w:rFonts w:ascii="Times New Roman" w:hAnsi="Times New Roman"/>
          <w:sz w:val="24"/>
        </w:rPr>
        <w:t xml:space="preserve"> ennetusteenus</w:t>
      </w:r>
      <w:r w:rsidR="00E95C7A" w:rsidRPr="25373572">
        <w:rPr>
          <w:rFonts w:ascii="Times New Roman" w:hAnsi="Times New Roman"/>
          <w:sz w:val="24"/>
        </w:rPr>
        <w:t>eid,</w:t>
      </w:r>
      <w:r w:rsidRPr="25373572">
        <w:rPr>
          <w:rFonts w:ascii="Times New Roman" w:hAnsi="Times New Roman"/>
          <w:sz w:val="24"/>
        </w:rPr>
        <w:t xml:space="preserve"> sätestatakse lisatingimusena, et andmetöötlus toimub ainult juhul, kui inimene </w:t>
      </w:r>
      <w:r w:rsidR="009C194A">
        <w:rPr>
          <w:rFonts w:ascii="Times New Roman" w:hAnsi="Times New Roman"/>
          <w:sz w:val="24"/>
        </w:rPr>
        <w:t xml:space="preserve">on seda sooviud ja ei ole </w:t>
      </w:r>
      <w:r w:rsidRPr="25373572">
        <w:rPr>
          <w:rFonts w:ascii="Times New Roman" w:hAnsi="Times New Roman"/>
          <w:sz w:val="24"/>
        </w:rPr>
        <w:t xml:space="preserve">realiseerinud enda õigust taolise andmetöötluse piiramiseks </w:t>
      </w:r>
      <w:r w:rsidR="00510B98" w:rsidRPr="25373572">
        <w:rPr>
          <w:rFonts w:ascii="Times New Roman" w:hAnsi="Times New Roman"/>
          <w:sz w:val="24"/>
        </w:rPr>
        <w:t xml:space="preserve">(IKÜM </w:t>
      </w:r>
      <w:r w:rsidRPr="25373572">
        <w:rPr>
          <w:rFonts w:ascii="Times New Roman" w:hAnsi="Times New Roman"/>
          <w:sz w:val="24"/>
        </w:rPr>
        <w:t>artikli 18 punkt</w:t>
      </w:r>
      <w:r w:rsidR="001E7BC3" w:rsidRPr="25373572">
        <w:rPr>
          <w:rFonts w:ascii="Times New Roman" w:hAnsi="Times New Roman"/>
          <w:sz w:val="24"/>
        </w:rPr>
        <w:t>i</w:t>
      </w:r>
      <w:r w:rsidRPr="25373572">
        <w:rPr>
          <w:rFonts w:ascii="Times New Roman" w:hAnsi="Times New Roman"/>
          <w:sz w:val="24"/>
        </w:rPr>
        <w:t xml:space="preserve"> 1 alapunkt</w:t>
      </w:r>
      <w:r w:rsidR="00510B98" w:rsidRPr="25373572">
        <w:rPr>
          <w:rFonts w:ascii="Times New Roman" w:hAnsi="Times New Roman"/>
          <w:sz w:val="24"/>
        </w:rPr>
        <w:t>i</w:t>
      </w:r>
      <w:r w:rsidRPr="25373572">
        <w:rPr>
          <w:rFonts w:ascii="Times New Roman" w:hAnsi="Times New Roman"/>
          <w:sz w:val="24"/>
        </w:rPr>
        <w:t xml:space="preserve"> d rakendamine). </w:t>
      </w:r>
    </w:p>
    <w:p w14:paraId="1489FC08" w14:textId="42752692" w:rsidR="59BFDDB2" w:rsidRDefault="59BFDDB2" w:rsidP="0016210D">
      <w:pPr>
        <w:rPr>
          <w:rFonts w:ascii="Times New Roman" w:hAnsi="Times New Roman"/>
          <w:sz w:val="24"/>
        </w:rPr>
      </w:pPr>
    </w:p>
    <w:p w14:paraId="5D370DF4" w14:textId="56AE311D" w:rsidR="6487DDAA" w:rsidRDefault="611A12DD" w:rsidP="25373572">
      <w:pPr>
        <w:rPr>
          <w:rFonts w:ascii="Times New Roman" w:hAnsi="Times New Roman"/>
          <w:sz w:val="24"/>
        </w:rPr>
      </w:pPr>
      <w:r w:rsidRPr="25373572">
        <w:rPr>
          <w:rFonts w:ascii="Times New Roman" w:hAnsi="Times New Roman"/>
          <w:sz w:val="24"/>
        </w:rPr>
        <w:t xml:space="preserve">Piiramine saab toimuda </w:t>
      </w:r>
      <w:r w:rsidR="003C3ABD" w:rsidRPr="25373572">
        <w:rPr>
          <w:rFonts w:ascii="Times New Roman" w:hAnsi="Times New Roman"/>
          <w:sz w:val="24"/>
        </w:rPr>
        <w:t xml:space="preserve">konkreetse teenuse </w:t>
      </w:r>
      <w:r w:rsidRPr="25373572">
        <w:rPr>
          <w:rFonts w:ascii="Times New Roman" w:hAnsi="Times New Roman"/>
          <w:sz w:val="24"/>
        </w:rPr>
        <w:t>algandmete sulgemise teel. See tähendab, et inimesel on võimalik teatud geneetilistel andmetel põhineva</w:t>
      </w:r>
      <w:r w:rsidR="00334BDC" w:rsidRPr="25373572">
        <w:rPr>
          <w:rFonts w:ascii="Times New Roman" w:hAnsi="Times New Roman"/>
          <w:sz w:val="24"/>
        </w:rPr>
        <w:t>te</w:t>
      </w:r>
      <w:r w:rsidRPr="25373572">
        <w:rPr>
          <w:rFonts w:ascii="Times New Roman" w:hAnsi="Times New Roman"/>
          <w:sz w:val="24"/>
        </w:rPr>
        <w:t xml:space="preserve"> teenuste saamisest loobuda. </w:t>
      </w:r>
    </w:p>
    <w:p w14:paraId="1F9D4232" w14:textId="31D9B6DB" w:rsidR="59BFDDB2" w:rsidRDefault="59BFDDB2" w:rsidP="0016210D">
      <w:pPr>
        <w:rPr>
          <w:rFonts w:ascii="Times New Roman" w:hAnsi="Times New Roman"/>
          <w:sz w:val="24"/>
        </w:rPr>
      </w:pPr>
    </w:p>
    <w:p w14:paraId="68728B54" w14:textId="0B232720" w:rsidR="1FC93F48" w:rsidRDefault="4B78A6DB" w:rsidP="25373572">
      <w:pPr>
        <w:rPr>
          <w:rFonts w:ascii="Times New Roman" w:hAnsi="Times New Roman"/>
          <w:sz w:val="24"/>
        </w:rPr>
      </w:pPr>
      <w:proofErr w:type="spellStart"/>
      <w:r w:rsidRPr="25373572">
        <w:rPr>
          <w:rFonts w:ascii="Times New Roman" w:hAnsi="Times New Roman"/>
          <w:sz w:val="24"/>
        </w:rPr>
        <w:lastRenderedPageBreak/>
        <w:t>TIS-i</w:t>
      </w:r>
      <w:proofErr w:type="spellEnd"/>
      <w:r w:rsidRPr="25373572">
        <w:rPr>
          <w:rFonts w:ascii="Times New Roman" w:hAnsi="Times New Roman"/>
          <w:sz w:val="24"/>
        </w:rPr>
        <w:t xml:space="preserve"> edastatakse </w:t>
      </w:r>
      <w:r w:rsidR="00823035" w:rsidRPr="25373572">
        <w:rPr>
          <w:rFonts w:ascii="Times New Roman" w:hAnsi="Times New Roman"/>
          <w:sz w:val="24"/>
        </w:rPr>
        <w:t>g</w:t>
      </w:r>
      <w:r w:rsidRPr="25373572">
        <w:rPr>
          <w:rFonts w:ascii="Times New Roman" w:hAnsi="Times New Roman"/>
          <w:sz w:val="24"/>
        </w:rPr>
        <w:t>eenivaramust andmed üksnes juhul</w:t>
      </w:r>
      <w:r w:rsidR="00823035" w:rsidRPr="25373572">
        <w:rPr>
          <w:rFonts w:ascii="Times New Roman" w:hAnsi="Times New Roman"/>
          <w:sz w:val="24"/>
        </w:rPr>
        <w:t>,</w:t>
      </w:r>
      <w:r w:rsidRPr="25373572">
        <w:rPr>
          <w:rFonts w:ascii="Times New Roman" w:hAnsi="Times New Roman"/>
          <w:sz w:val="24"/>
        </w:rPr>
        <w:t xml:space="preserve"> kui inimene on sellekohase andmete edastamise taotluse esitanud. Geenivaramus olevate</w:t>
      </w:r>
      <w:r w:rsidR="00FF4EA0" w:rsidRPr="25373572">
        <w:rPr>
          <w:rFonts w:ascii="Times New Roman" w:hAnsi="Times New Roman"/>
          <w:sz w:val="24"/>
        </w:rPr>
        <w:t>st</w:t>
      </w:r>
      <w:r w:rsidRPr="25373572">
        <w:rPr>
          <w:rFonts w:ascii="Times New Roman" w:hAnsi="Times New Roman"/>
          <w:sz w:val="24"/>
        </w:rPr>
        <w:t xml:space="preserve"> andmetest kantakse </w:t>
      </w:r>
      <w:proofErr w:type="spellStart"/>
      <w:r w:rsidRPr="25373572">
        <w:rPr>
          <w:rFonts w:ascii="Times New Roman" w:hAnsi="Times New Roman"/>
          <w:sz w:val="24"/>
        </w:rPr>
        <w:t>TIS-i</w:t>
      </w:r>
      <w:proofErr w:type="spellEnd"/>
      <w:r w:rsidRPr="25373572">
        <w:rPr>
          <w:rFonts w:ascii="Times New Roman" w:hAnsi="Times New Roman"/>
          <w:sz w:val="24"/>
        </w:rPr>
        <w:t xml:space="preserve"> need andmed, mis on töös olevate tarkvaraliste meditsiiniseadmete jaoks vajalikud</w:t>
      </w:r>
      <w:r w:rsidR="59F67556" w:rsidRPr="25373572">
        <w:rPr>
          <w:rFonts w:ascii="Times New Roman" w:hAnsi="Times New Roman"/>
          <w:sz w:val="24"/>
        </w:rPr>
        <w:t>, ehk</w:t>
      </w:r>
      <w:r w:rsidRPr="25373572">
        <w:rPr>
          <w:rFonts w:ascii="Times New Roman" w:hAnsi="Times New Roman"/>
          <w:sz w:val="24"/>
        </w:rPr>
        <w:t xml:space="preserve"> mis vastavad tarkvaralise meditsiiniseadme poolt ette</w:t>
      </w:r>
      <w:r w:rsidR="0071281F" w:rsidRPr="25373572">
        <w:rPr>
          <w:rFonts w:ascii="Times New Roman" w:hAnsi="Times New Roman"/>
          <w:sz w:val="24"/>
        </w:rPr>
        <w:t xml:space="preserve"> </w:t>
      </w:r>
      <w:r w:rsidRPr="25373572">
        <w:rPr>
          <w:rFonts w:ascii="Times New Roman" w:hAnsi="Times New Roman"/>
          <w:sz w:val="24"/>
        </w:rPr>
        <w:t xml:space="preserve">antud kvaliteedinõuetele. Täpsemad nõuded andmeedastuseks sätestatakse </w:t>
      </w:r>
      <w:proofErr w:type="spellStart"/>
      <w:r w:rsidRPr="25373572">
        <w:rPr>
          <w:rFonts w:ascii="Times New Roman" w:hAnsi="Times New Roman"/>
          <w:sz w:val="24"/>
        </w:rPr>
        <w:t>TIS</w:t>
      </w:r>
      <w:r w:rsidR="00FF4EA0" w:rsidRPr="25373572">
        <w:rPr>
          <w:rFonts w:ascii="Times New Roman" w:hAnsi="Times New Roman"/>
          <w:sz w:val="24"/>
        </w:rPr>
        <w:t>-i</w:t>
      </w:r>
      <w:proofErr w:type="spellEnd"/>
      <w:r w:rsidRPr="25373572">
        <w:rPr>
          <w:rFonts w:ascii="Times New Roman" w:hAnsi="Times New Roman"/>
          <w:sz w:val="24"/>
        </w:rPr>
        <w:t xml:space="preserve"> põhimääruses</w:t>
      </w:r>
      <w:r w:rsidR="3A01A368" w:rsidRPr="25373572">
        <w:rPr>
          <w:rFonts w:ascii="Times New Roman" w:hAnsi="Times New Roman"/>
          <w:sz w:val="24"/>
        </w:rPr>
        <w:t xml:space="preserve"> ja </w:t>
      </w:r>
      <w:proofErr w:type="spellStart"/>
      <w:r w:rsidR="3A01A368" w:rsidRPr="25373572">
        <w:rPr>
          <w:rFonts w:ascii="Times New Roman" w:hAnsi="Times New Roman"/>
          <w:sz w:val="24"/>
        </w:rPr>
        <w:t>TEHIKu</w:t>
      </w:r>
      <w:proofErr w:type="spellEnd"/>
      <w:r w:rsidR="3A01A368" w:rsidRPr="25373572">
        <w:rPr>
          <w:rFonts w:ascii="Times New Roman" w:hAnsi="Times New Roman"/>
          <w:sz w:val="24"/>
        </w:rPr>
        <w:t xml:space="preserve"> veebilehel avaldatavates spetsifikatsioonides.</w:t>
      </w:r>
    </w:p>
    <w:p w14:paraId="6174CE1F" w14:textId="77777777" w:rsidR="009C1AE5" w:rsidRDefault="009C1AE5" w:rsidP="0016210D">
      <w:pPr>
        <w:rPr>
          <w:rFonts w:ascii="Times New Roman" w:hAnsi="Times New Roman"/>
          <w:sz w:val="24"/>
        </w:rPr>
      </w:pPr>
    </w:p>
    <w:p w14:paraId="56A38550" w14:textId="1E19F3AC" w:rsidR="1E805947" w:rsidRDefault="3A01A368" w:rsidP="0016210D">
      <w:pPr>
        <w:rPr>
          <w:rFonts w:ascii="Times New Roman" w:hAnsi="Times New Roman"/>
          <w:sz w:val="24"/>
        </w:rPr>
      </w:pPr>
      <w:r w:rsidRPr="75CF7F17">
        <w:rPr>
          <w:rFonts w:ascii="Times New Roman" w:hAnsi="Times New Roman"/>
          <w:sz w:val="24"/>
        </w:rPr>
        <w:t>TTKS</w:t>
      </w:r>
      <w:r w:rsidR="00FF4EA0">
        <w:rPr>
          <w:rFonts w:ascii="Times New Roman" w:hAnsi="Times New Roman"/>
          <w:sz w:val="24"/>
        </w:rPr>
        <w:t>-</w:t>
      </w:r>
      <w:r w:rsidRPr="75CF7F17">
        <w:rPr>
          <w:rFonts w:ascii="Times New Roman" w:hAnsi="Times New Roman"/>
          <w:sz w:val="24"/>
        </w:rPr>
        <w:t xml:space="preserve">i muudatusega antakse inimesele õigus keelata </w:t>
      </w:r>
      <w:proofErr w:type="spellStart"/>
      <w:r w:rsidRPr="75CF7F17">
        <w:rPr>
          <w:rFonts w:ascii="Times New Roman" w:hAnsi="Times New Roman"/>
          <w:sz w:val="24"/>
        </w:rPr>
        <w:t>TIS-is</w:t>
      </w:r>
      <w:proofErr w:type="spellEnd"/>
      <w:r w:rsidRPr="75CF7F17">
        <w:rPr>
          <w:rFonts w:ascii="Times New Roman" w:hAnsi="Times New Roman"/>
          <w:sz w:val="24"/>
        </w:rPr>
        <w:t xml:space="preserve"> enda geneetiliste algandmete töötlemine geneetilistel andmetel põhinevate teenuste pakkumiseks. Tulevikus on võimalik, et </w:t>
      </w:r>
      <w:proofErr w:type="spellStart"/>
      <w:r w:rsidRPr="75CF7F17">
        <w:rPr>
          <w:rFonts w:ascii="Times New Roman" w:hAnsi="Times New Roman"/>
          <w:sz w:val="24"/>
        </w:rPr>
        <w:t>TIS-iga</w:t>
      </w:r>
      <w:proofErr w:type="spellEnd"/>
      <w:r w:rsidRPr="75CF7F17">
        <w:rPr>
          <w:rFonts w:ascii="Times New Roman" w:hAnsi="Times New Roman"/>
          <w:sz w:val="24"/>
        </w:rPr>
        <w:t xml:space="preserve"> on liidestatud </w:t>
      </w:r>
      <w:r w:rsidR="004A2BC9" w:rsidRPr="75CF7F17">
        <w:rPr>
          <w:rFonts w:ascii="Times New Roman" w:hAnsi="Times New Roman"/>
          <w:sz w:val="24"/>
        </w:rPr>
        <w:t xml:space="preserve">erinevate teenuste pakkumiseks </w:t>
      </w:r>
      <w:r w:rsidRPr="75CF7F17">
        <w:rPr>
          <w:rFonts w:ascii="Times New Roman" w:hAnsi="Times New Roman"/>
          <w:sz w:val="24"/>
        </w:rPr>
        <w:t xml:space="preserve">erinevaid tarkvaralisi meditsiiniseadmeid, mis saavad taaskasutada </w:t>
      </w:r>
      <w:proofErr w:type="spellStart"/>
      <w:r w:rsidRPr="75CF7F17">
        <w:rPr>
          <w:rFonts w:ascii="Times New Roman" w:hAnsi="Times New Roman"/>
          <w:sz w:val="24"/>
        </w:rPr>
        <w:t>TIS</w:t>
      </w:r>
      <w:r w:rsidR="00243ED1">
        <w:rPr>
          <w:rFonts w:ascii="Times New Roman" w:hAnsi="Times New Roman"/>
          <w:sz w:val="24"/>
        </w:rPr>
        <w:t>-</w:t>
      </w:r>
      <w:r w:rsidRPr="75CF7F17">
        <w:rPr>
          <w:rFonts w:ascii="Times New Roman" w:hAnsi="Times New Roman"/>
          <w:sz w:val="24"/>
        </w:rPr>
        <w:t>is</w:t>
      </w:r>
      <w:proofErr w:type="spellEnd"/>
      <w:r w:rsidRPr="75CF7F17">
        <w:rPr>
          <w:rFonts w:ascii="Times New Roman" w:hAnsi="Times New Roman"/>
          <w:sz w:val="24"/>
        </w:rPr>
        <w:t xml:space="preserve"> juba olemasolevaid geneetilisi andmeid. Taolise andmete sulgemise õiguse sätestamine tagab inimesele kontrolli enda geneetiliste algandmete kasutamise üle teenuste kavandamisel ja pakkumisel.</w:t>
      </w:r>
      <w:r w:rsidR="651489A8" w:rsidRPr="75CF7F17">
        <w:rPr>
          <w:rFonts w:ascii="Times New Roman" w:hAnsi="Times New Roman"/>
          <w:sz w:val="24"/>
        </w:rPr>
        <w:t xml:space="preserve"> </w:t>
      </w:r>
    </w:p>
    <w:p w14:paraId="22785F6C" w14:textId="5E153C18" w:rsidR="59BFDDB2" w:rsidRDefault="59BFDDB2" w:rsidP="0016210D">
      <w:pPr>
        <w:rPr>
          <w:rFonts w:ascii="Times New Roman" w:hAnsi="Times New Roman"/>
          <w:sz w:val="24"/>
        </w:rPr>
      </w:pPr>
    </w:p>
    <w:p w14:paraId="413576CD" w14:textId="013E2303" w:rsidR="7EE32FD0" w:rsidRDefault="651489A8" w:rsidP="25373572">
      <w:pPr>
        <w:rPr>
          <w:rFonts w:ascii="Times New Roman" w:hAnsi="Times New Roman"/>
          <w:sz w:val="24"/>
        </w:rPr>
      </w:pPr>
      <w:r w:rsidRPr="25373572">
        <w:rPr>
          <w:rFonts w:ascii="Times New Roman" w:hAnsi="Times New Roman"/>
          <w:sz w:val="24"/>
        </w:rPr>
        <w:t xml:space="preserve">IT-taristu on loodud turvalise keskkonnana, mis võimaldab </w:t>
      </w:r>
      <w:r w:rsidR="004A2BC9" w:rsidRPr="25373572">
        <w:rPr>
          <w:rFonts w:ascii="Times New Roman" w:hAnsi="Times New Roman"/>
          <w:sz w:val="24"/>
        </w:rPr>
        <w:t xml:space="preserve">teha </w:t>
      </w:r>
      <w:r w:rsidRPr="25373572">
        <w:rPr>
          <w:rFonts w:ascii="Times New Roman" w:hAnsi="Times New Roman"/>
          <w:sz w:val="24"/>
        </w:rPr>
        <w:t>suuremahulisi arvutusi ilma geneetilisi algandmeid välistele rakendustele/osapooltele välja andmata.</w:t>
      </w:r>
      <w:r w:rsidR="7EF2E169" w:rsidRPr="25373572">
        <w:rPr>
          <w:rFonts w:ascii="Times New Roman" w:hAnsi="Times New Roman"/>
          <w:sz w:val="24"/>
        </w:rPr>
        <w:t xml:space="preserve"> Neid andmeid saavad kasutada erinevad </w:t>
      </w:r>
      <w:proofErr w:type="spellStart"/>
      <w:r w:rsidR="7EF2E169" w:rsidRPr="25373572">
        <w:rPr>
          <w:rFonts w:ascii="Times New Roman" w:hAnsi="Times New Roman"/>
          <w:sz w:val="24"/>
        </w:rPr>
        <w:t>TIS-i</w:t>
      </w:r>
      <w:proofErr w:type="spellEnd"/>
      <w:r w:rsidR="7EF2E169" w:rsidRPr="25373572">
        <w:rPr>
          <w:rFonts w:ascii="Times New Roman" w:hAnsi="Times New Roman"/>
          <w:sz w:val="24"/>
        </w:rPr>
        <w:t xml:space="preserve"> komponendiks olevad (TIS-</w:t>
      </w:r>
      <w:r w:rsidR="00843C4E" w:rsidRPr="25373572">
        <w:rPr>
          <w:rFonts w:ascii="Times New Roman" w:hAnsi="Times New Roman"/>
          <w:sz w:val="24"/>
        </w:rPr>
        <w:t>sisesed</w:t>
      </w:r>
      <w:r w:rsidR="7EF2E169" w:rsidRPr="25373572">
        <w:rPr>
          <w:rFonts w:ascii="Times New Roman" w:hAnsi="Times New Roman"/>
          <w:sz w:val="24"/>
        </w:rPr>
        <w:t>) tarkvaralised meditsiiniseadmed.</w:t>
      </w:r>
      <w:r w:rsidR="13E29370" w:rsidRPr="25373572">
        <w:rPr>
          <w:rFonts w:ascii="Times New Roman" w:hAnsi="Times New Roman"/>
          <w:sz w:val="24"/>
        </w:rPr>
        <w:t xml:space="preserve"> </w:t>
      </w:r>
      <w:r w:rsidR="7F3F8450" w:rsidRPr="25373572">
        <w:rPr>
          <w:rFonts w:ascii="Times New Roman" w:hAnsi="Times New Roman"/>
          <w:sz w:val="24"/>
        </w:rPr>
        <w:t xml:space="preserve">Lisaks on andmesubjektil endal võimalik taotleda geneetiliste algandmete väljastamist </w:t>
      </w:r>
      <w:r w:rsidR="00510B98" w:rsidRPr="25373572">
        <w:rPr>
          <w:rFonts w:ascii="Times New Roman" w:hAnsi="Times New Roman"/>
          <w:sz w:val="24"/>
        </w:rPr>
        <w:t xml:space="preserve">(IKÜM </w:t>
      </w:r>
      <w:r w:rsidR="7F3F8450" w:rsidRPr="25373572">
        <w:rPr>
          <w:rFonts w:ascii="Times New Roman" w:hAnsi="Times New Roman"/>
          <w:sz w:val="24"/>
        </w:rPr>
        <w:t>art 15 p 3 – andmesubjekti õigus saada töödeldavatest andmetest koopia).</w:t>
      </w:r>
    </w:p>
    <w:p w14:paraId="3148CC29" w14:textId="706EADF6" w:rsidR="59BFDDB2" w:rsidRDefault="59BFDDB2" w:rsidP="0016210D">
      <w:pPr>
        <w:rPr>
          <w:rFonts w:ascii="Times New Roman" w:hAnsi="Times New Roman"/>
          <w:sz w:val="24"/>
        </w:rPr>
      </w:pPr>
    </w:p>
    <w:p w14:paraId="43106DFB" w14:textId="7CEAD34F" w:rsidR="23EB7ABE" w:rsidRDefault="23EB7ABE" w:rsidP="25373572">
      <w:pPr>
        <w:rPr>
          <w:rFonts w:ascii="Times New Roman" w:hAnsi="Times New Roman"/>
          <w:sz w:val="24"/>
        </w:rPr>
      </w:pPr>
      <w:r w:rsidRPr="25373572">
        <w:rPr>
          <w:rFonts w:ascii="Times New Roman" w:hAnsi="Times New Roman"/>
          <w:sz w:val="24"/>
        </w:rPr>
        <w:t xml:space="preserve">Geenidoonori nõusoleku mõiste asendamine tahteavalduse mõistega loob täiendava selguse </w:t>
      </w:r>
      <w:r w:rsidR="00FB5EBD" w:rsidRPr="25373572">
        <w:rPr>
          <w:rFonts w:ascii="Times New Roman" w:hAnsi="Times New Roman"/>
          <w:sz w:val="24"/>
        </w:rPr>
        <w:t>ja</w:t>
      </w:r>
      <w:r w:rsidR="14BB3BD6" w:rsidRPr="25373572">
        <w:rPr>
          <w:rFonts w:ascii="Times New Roman" w:hAnsi="Times New Roman"/>
          <w:sz w:val="24"/>
        </w:rPr>
        <w:t xml:space="preserve"> läbipaistvuse geenivaramu andmetöötlusega</w:t>
      </w:r>
      <w:r w:rsidRPr="25373572">
        <w:rPr>
          <w:rFonts w:ascii="Times New Roman" w:hAnsi="Times New Roman"/>
          <w:sz w:val="24"/>
        </w:rPr>
        <w:t>.</w:t>
      </w:r>
    </w:p>
    <w:p w14:paraId="3AFB6F40" w14:textId="6A8D6C6B" w:rsidR="59BFDDB2" w:rsidRDefault="59BFDDB2" w:rsidP="0016210D">
      <w:pPr>
        <w:rPr>
          <w:rFonts w:ascii="Times New Roman" w:hAnsi="Times New Roman"/>
          <w:sz w:val="24"/>
        </w:rPr>
      </w:pPr>
    </w:p>
    <w:p w14:paraId="77C3D185" w14:textId="61EDFF17" w:rsidR="23EB7ABE" w:rsidRDefault="0A905ABD" w:rsidP="25373572">
      <w:pPr>
        <w:rPr>
          <w:rFonts w:ascii="Times New Roman" w:hAnsi="Times New Roman"/>
          <w:sz w:val="24"/>
        </w:rPr>
      </w:pPr>
      <w:r w:rsidRPr="01E08069">
        <w:rPr>
          <w:rFonts w:ascii="Times New Roman" w:hAnsi="Times New Roman"/>
          <w:sz w:val="24"/>
        </w:rPr>
        <w:t xml:space="preserve">Seni kehtinud IGUS § 12 lõike 1 sõnastus </w:t>
      </w:r>
      <w:r w:rsidR="6B38C002" w:rsidRPr="01E08069">
        <w:rPr>
          <w:rFonts w:ascii="Times New Roman" w:hAnsi="Times New Roman"/>
          <w:sz w:val="24"/>
        </w:rPr>
        <w:t>ja</w:t>
      </w:r>
      <w:r w:rsidRPr="01E08069">
        <w:rPr>
          <w:rFonts w:ascii="Times New Roman" w:hAnsi="Times New Roman"/>
          <w:sz w:val="24"/>
        </w:rPr>
        <w:t xml:space="preserve"> geenidoonoriks saamise nõusoleku vorm (kõigis redaktsioonides) </w:t>
      </w:r>
      <w:r w:rsidR="006A2C54">
        <w:rPr>
          <w:rFonts w:ascii="Times New Roman" w:hAnsi="Times New Roman"/>
          <w:sz w:val="24"/>
        </w:rPr>
        <w:t xml:space="preserve">võisid jätta mulje, </w:t>
      </w:r>
      <w:r w:rsidRPr="01E08069">
        <w:rPr>
          <w:rFonts w:ascii="Times New Roman" w:hAnsi="Times New Roman"/>
          <w:sz w:val="24"/>
        </w:rPr>
        <w:t xml:space="preserve">et geenidoonoriks saamise nõusolek on ühteaegu nii nõusolek </w:t>
      </w:r>
      <w:r w:rsidR="6FF2696C" w:rsidRPr="01E08069">
        <w:rPr>
          <w:rFonts w:ascii="Times New Roman" w:hAnsi="Times New Roman"/>
          <w:sz w:val="24"/>
        </w:rPr>
        <w:t xml:space="preserve">osaleda </w:t>
      </w:r>
      <w:proofErr w:type="spellStart"/>
      <w:r w:rsidRPr="01E08069">
        <w:rPr>
          <w:rFonts w:ascii="Times New Roman" w:hAnsi="Times New Roman"/>
          <w:sz w:val="24"/>
        </w:rPr>
        <w:t>inimuuringus</w:t>
      </w:r>
      <w:proofErr w:type="spellEnd"/>
      <w:r w:rsidRPr="01E08069">
        <w:rPr>
          <w:rFonts w:ascii="Times New Roman" w:hAnsi="Times New Roman"/>
          <w:sz w:val="24"/>
        </w:rPr>
        <w:t xml:space="preserve"> </w:t>
      </w:r>
      <w:proofErr w:type="spellStart"/>
      <w:r w:rsidRPr="01E08069">
        <w:rPr>
          <w:rFonts w:ascii="Times New Roman" w:hAnsi="Times New Roman"/>
          <w:sz w:val="24"/>
        </w:rPr>
        <w:t>Oviedo</w:t>
      </w:r>
      <w:proofErr w:type="spellEnd"/>
      <w:r w:rsidRPr="01E08069">
        <w:rPr>
          <w:rFonts w:ascii="Times New Roman" w:hAnsi="Times New Roman"/>
          <w:sz w:val="24"/>
        </w:rPr>
        <w:t xml:space="preserve"> konventsiooni</w:t>
      </w:r>
      <w:r w:rsidR="23EB7ABE" w:rsidRPr="01E08069">
        <w:rPr>
          <w:rStyle w:val="Allmrkuseviide"/>
          <w:rFonts w:ascii="Times New Roman" w:hAnsi="Times New Roman"/>
          <w:sz w:val="24"/>
        </w:rPr>
        <w:footnoteReference w:id="220"/>
      </w:r>
      <w:r w:rsidRPr="01E08069">
        <w:rPr>
          <w:rFonts w:ascii="Times New Roman" w:hAnsi="Times New Roman"/>
          <w:sz w:val="24"/>
        </w:rPr>
        <w:t xml:space="preserve"> </w:t>
      </w:r>
      <w:r w:rsidR="226F3ABA" w:rsidRPr="01E08069">
        <w:rPr>
          <w:rFonts w:ascii="Times New Roman" w:hAnsi="Times New Roman"/>
          <w:sz w:val="24"/>
        </w:rPr>
        <w:t>tähenduses</w:t>
      </w:r>
      <w:r w:rsidRPr="01E08069">
        <w:rPr>
          <w:rFonts w:ascii="Times New Roman" w:hAnsi="Times New Roman"/>
          <w:sz w:val="24"/>
        </w:rPr>
        <w:t xml:space="preserve"> kui ka nõusolek </w:t>
      </w:r>
      <w:r w:rsidR="6FF2696C" w:rsidRPr="01E08069">
        <w:rPr>
          <w:rFonts w:ascii="Times New Roman" w:hAnsi="Times New Roman"/>
          <w:sz w:val="24"/>
        </w:rPr>
        <w:t xml:space="preserve">töödelda </w:t>
      </w:r>
      <w:r w:rsidRPr="01E08069">
        <w:rPr>
          <w:rFonts w:ascii="Times New Roman" w:hAnsi="Times New Roman"/>
          <w:sz w:val="24"/>
        </w:rPr>
        <w:t>isikuandme</w:t>
      </w:r>
      <w:r w:rsidR="6FF2696C" w:rsidRPr="01E08069">
        <w:rPr>
          <w:rFonts w:ascii="Times New Roman" w:hAnsi="Times New Roman"/>
          <w:sz w:val="24"/>
        </w:rPr>
        <w:t>id</w:t>
      </w:r>
      <w:r w:rsidRPr="01E08069">
        <w:rPr>
          <w:rFonts w:ascii="Times New Roman" w:hAnsi="Times New Roman"/>
          <w:sz w:val="24"/>
        </w:rPr>
        <w:t xml:space="preserve"> andmekaitseõiguse </w:t>
      </w:r>
      <w:r w:rsidR="541778EE" w:rsidRPr="01E08069">
        <w:rPr>
          <w:rFonts w:ascii="Times New Roman" w:hAnsi="Times New Roman"/>
          <w:sz w:val="24"/>
        </w:rPr>
        <w:t>tähenduses.</w:t>
      </w:r>
      <w:r w:rsidRPr="01E08069">
        <w:rPr>
          <w:rFonts w:ascii="Times New Roman" w:hAnsi="Times New Roman"/>
          <w:sz w:val="24"/>
        </w:rPr>
        <w:t xml:space="preserve"> Ka erialakirjanduses on ajalooliselt geenidoonoriks saamise</w:t>
      </w:r>
      <w:r w:rsidR="541778EE" w:rsidRPr="01E08069">
        <w:rPr>
          <w:rFonts w:ascii="Times New Roman" w:hAnsi="Times New Roman"/>
          <w:sz w:val="24"/>
        </w:rPr>
        <w:t xml:space="preserve"> nõusolekut</w:t>
      </w:r>
      <w:r w:rsidRPr="01E08069">
        <w:rPr>
          <w:rFonts w:ascii="Times New Roman" w:hAnsi="Times New Roman"/>
          <w:sz w:val="24"/>
        </w:rPr>
        <w:t xml:space="preserve"> käsitletud kui nõusolekut isikuandmete töötlemiseks.</w:t>
      </w:r>
      <w:r w:rsidR="23EB7ABE" w:rsidRPr="01E08069">
        <w:rPr>
          <w:rStyle w:val="Allmrkuseviide"/>
          <w:rFonts w:ascii="Times New Roman" w:hAnsi="Times New Roman"/>
          <w:sz w:val="24"/>
        </w:rPr>
        <w:footnoteReference w:id="221"/>
      </w:r>
      <w:r w:rsidRPr="01E08069">
        <w:rPr>
          <w:rFonts w:ascii="Times New Roman" w:hAnsi="Times New Roman"/>
          <w:sz w:val="24"/>
        </w:rPr>
        <w:t xml:space="preserve"> </w:t>
      </w:r>
      <w:r w:rsidR="00B96787">
        <w:rPr>
          <w:rFonts w:ascii="Times New Roman" w:hAnsi="Times New Roman"/>
          <w:sz w:val="24"/>
        </w:rPr>
        <w:t xml:space="preserve"> </w:t>
      </w:r>
      <w:r w:rsidR="23EB7ABE" w:rsidRPr="25373572">
        <w:rPr>
          <w:rFonts w:ascii="Times New Roman" w:hAnsi="Times New Roman"/>
          <w:sz w:val="24"/>
        </w:rPr>
        <w:t>Kuna geenivaramu puhul on geenidoonorite isikuandmete töötlemis</w:t>
      </w:r>
      <w:r w:rsidR="00902977" w:rsidRPr="25373572">
        <w:rPr>
          <w:rFonts w:ascii="Times New Roman" w:hAnsi="Times New Roman"/>
          <w:sz w:val="24"/>
        </w:rPr>
        <w:t xml:space="preserve">e </w:t>
      </w:r>
      <w:r w:rsidR="23EB7ABE" w:rsidRPr="25373572">
        <w:rPr>
          <w:rFonts w:ascii="Times New Roman" w:hAnsi="Times New Roman"/>
          <w:sz w:val="24"/>
        </w:rPr>
        <w:t>reeglid IGUS-</w:t>
      </w:r>
      <w:proofErr w:type="spellStart"/>
      <w:r w:rsidR="00902977" w:rsidRPr="25373572">
        <w:rPr>
          <w:rFonts w:ascii="Times New Roman" w:hAnsi="Times New Roman"/>
          <w:sz w:val="24"/>
        </w:rPr>
        <w:t>i</w:t>
      </w:r>
      <w:r w:rsidR="23EB7ABE" w:rsidRPr="25373572">
        <w:rPr>
          <w:rFonts w:ascii="Times New Roman" w:hAnsi="Times New Roman"/>
          <w:sz w:val="24"/>
        </w:rPr>
        <w:t>s</w:t>
      </w:r>
      <w:proofErr w:type="spellEnd"/>
      <w:r w:rsidR="23EB7ABE" w:rsidRPr="25373572">
        <w:rPr>
          <w:rFonts w:ascii="Times New Roman" w:hAnsi="Times New Roman"/>
          <w:sz w:val="24"/>
        </w:rPr>
        <w:t xml:space="preserve"> selgelt reguleeritud</w:t>
      </w:r>
      <w:r w:rsidR="151A9A32" w:rsidRPr="25373572">
        <w:rPr>
          <w:rFonts w:ascii="Times New Roman" w:hAnsi="Times New Roman"/>
          <w:sz w:val="24"/>
        </w:rPr>
        <w:t>, tegemist on riigi infosüsteemi kuuluva andmekoguga ja andmete osas, mis sinna kantakse, kohaldatakse seaduses toodud norme</w:t>
      </w:r>
      <w:r w:rsidR="006A2C54">
        <w:rPr>
          <w:rFonts w:ascii="Times New Roman" w:hAnsi="Times New Roman"/>
          <w:sz w:val="24"/>
        </w:rPr>
        <w:t xml:space="preserve">, tuleb </w:t>
      </w:r>
      <w:r w:rsidR="151A9A32" w:rsidRPr="25373572">
        <w:rPr>
          <w:rFonts w:ascii="Times New Roman" w:hAnsi="Times New Roman"/>
          <w:sz w:val="24"/>
        </w:rPr>
        <w:t>eristada selgelt isiku tahteavaldusi ja õiguslikke aluseid töötlemiseks, kus seaduses s</w:t>
      </w:r>
      <w:r w:rsidR="0EF4EAA3" w:rsidRPr="25373572">
        <w:rPr>
          <w:rFonts w:ascii="Times New Roman" w:hAnsi="Times New Roman"/>
          <w:sz w:val="24"/>
        </w:rPr>
        <w:t>ätestatud geenivaramus toimuv andmetöötlus ei põhine IKÜM-i kohasel nõusolekul</w:t>
      </w:r>
      <w:r w:rsidR="481B0452" w:rsidRPr="25373572">
        <w:rPr>
          <w:rFonts w:ascii="Times New Roman" w:hAnsi="Times New Roman"/>
          <w:sz w:val="24"/>
        </w:rPr>
        <w:t xml:space="preserve">. </w:t>
      </w:r>
      <w:r w:rsidR="1CDF8460" w:rsidRPr="25373572">
        <w:rPr>
          <w:rFonts w:ascii="Times New Roman" w:hAnsi="Times New Roman"/>
          <w:sz w:val="24"/>
        </w:rPr>
        <w:t>Isik sai va</w:t>
      </w:r>
      <w:r w:rsidR="782D52D0" w:rsidRPr="25373572">
        <w:rPr>
          <w:rFonts w:ascii="Times New Roman" w:hAnsi="Times New Roman"/>
          <w:sz w:val="24"/>
        </w:rPr>
        <w:t>lida, kas ta soovib hakata geenidoonoriks või mitte ja kui ta sellekohase soovi avaldas, lähtuti IGUS-</w:t>
      </w:r>
      <w:proofErr w:type="spellStart"/>
      <w:r w:rsidR="782D52D0" w:rsidRPr="25373572">
        <w:rPr>
          <w:rFonts w:ascii="Times New Roman" w:hAnsi="Times New Roman"/>
          <w:sz w:val="24"/>
        </w:rPr>
        <w:t>is</w:t>
      </w:r>
      <w:proofErr w:type="spellEnd"/>
      <w:r w:rsidR="782D52D0" w:rsidRPr="25373572">
        <w:rPr>
          <w:rFonts w:ascii="Times New Roman" w:hAnsi="Times New Roman"/>
          <w:sz w:val="24"/>
        </w:rPr>
        <w:t xml:space="preserve"> sätestatud õigustest - n</w:t>
      </w:r>
      <w:r w:rsidR="006A2C54">
        <w:rPr>
          <w:rFonts w:ascii="Times New Roman" w:hAnsi="Times New Roman"/>
          <w:sz w:val="24"/>
        </w:rPr>
        <w:t>äiteks</w:t>
      </w:r>
      <w:r w:rsidR="782D52D0" w:rsidRPr="25373572">
        <w:rPr>
          <w:rFonts w:ascii="Times New Roman" w:hAnsi="Times New Roman"/>
          <w:sz w:val="24"/>
        </w:rPr>
        <w:t xml:space="preserve"> säilitatakse selles andmeid tähtajatult ning geenidoonoril oli õigus nõuda kas </w:t>
      </w:r>
      <w:proofErr w:type="spellStart"/>
      <w:r w:rsidR="782D52D0" w:rsidRPr="25373572">
        <w:rPr>
          <w:rFonts w:ascii="Times New Roman" w:hAnsi="Times New Roman"/>
          <w:sz w:val="24"/>
        </w:rPr>
        <w:t>depseudonüümimist</w:t>
      </w:r>
      <w:proofErr w:type="spellEnd"/>
      <w:r w:rsidR="782D52D0" w:rsidRPr="25373572">
        <w:rPr>
          <w:rFonts w:ascii="Times New Roman" w:hAnsi="Times New Roman"/>
          <w:sz w:val="24"/>
        </w:rPr>
        <w:t xml:space="preserve"> võimaldavate andmete kustutamist või</w:t>
      </w:r>
      <w:r w:rsidR="52AA7D20" w:rsidRPr="25373572">
        <w:rPr>
          <w:rFonts w:ascii="Times New Roman" w:hAnsi="Times New Roman"/>
          <w:sz w:val="24"/>
        </w:rPr>
        <w:t xml:space="preserve"> </w:t>
      </w:r>
      <w:r w:rsidR="4E51435E" w:rsidRPr="25373572">
        <w:rPr>
          <w:rFonts w:ascii="Times New Roman" w:hAnsi="Times New Roman"/>
          <w:sz w:val="24"/>
        </w:rPr>
        <w:t xml:space="preserve">tema isiku </w:t>
      </w:r>
      <w:r w:rsidR="52AA7D20" w:rsidRPr="25373572">
        <w:rPr>
          <w:rFonts w:ascii="Times New Roman" w:hAnsi="Times New Roman"/>
          <w:sz w:val="24"/>
        </w:rPr>
        <w:t xml:space="preserve">õigusvastaselt avaldatud </w:t>
      </w:r>
      <w:r w:rsidR="73F7D26A" w:rsidRPr="25373572">
        <w:rPr>
          <w:rFonts w:ascii="Times New Roman" w:hAnsi="Times New Roman"/>
          <w:sz w:val="24"/>
        </w:rPr>
        <w:t>juhtumi korral nõuda ka DNA, koeproovi jne hävitamist (kehtiv IGUS § 10).</w:t>
      </w:r>
      <w:r w:rsidR="006A2C54">
        <w:rPr>
          <w:rFonts w:ascii="Times New Roman" w:hAnsi="Times New Roman"/>
          <w:sz w:val="24"/>
        </w:rPr>
        <w:t xml:space="preserve"> Seega olid seaduses toodud kaitsemeetmed ja neid rakendatakse ka edaspidi. </w:t>
      </w:r>
    </w:p>
    <w:p w14:paraId="574A3333" w14:textId="2129BD53" w:rsidR="23EB7ABE" w:rsidRDefault="23EB7ABE" w:rsidP="25373572">
      <w:pPr>
        <w:rPr>
          <w:rFonts w:ascii="Times New Roman" w:hAnsi="Times New Roman"/>
          <w:sz w:val="24"/>
        </w:rPr>
      </w:pPr>
    </w:p>
    <w:p w14:paraId="54533ED7" w14:textId="440F7A85" w:rsidR="6675CA99" w:rsidRDefault="1DCB58A7" w:rsidP="0016210D">
      <w:r w:rsidRPr="6018E984">
        <w:rPr>
          <w:rFonts w:ascii="Times New Roman" w:hAnsi="Times New Roman"/>
          <w:sz w:val="24"/>
        </w:rPr>
        <w:t>Tänasel päeval ei ole võimalik lõplikult öelda, mi</w:t>
      </w:r>
      <w:r w:rsidR="45233374" w:rsidRPr="6018E984">
        <w:rPr>
          <w:rFonts w:ascii="Times New Roman" w:hAnsi="Times New Roman"/>
          <w:sz w:val="24"/>
        </w:rPr>
        <w:t xml:space="preserve">lline on </w:t>
      </w:r>
      <w:r w:rsidRPr="6018E984">
        <w:rPr>
          <w:rFonts w:ascii="Times New Roman" w:hAnsi="Times New Roman"/>
          <w:sz w:val="24"/>
        </w:rPr>
        <w:t>geeniandmete potentsiaal</w:t>
      </w:r>
      <w:r w:rsidR="3D9DC3D3" w:rsidRPr="6018E984">
        <w:rPr>
          <w:rFonts w:ascii="Times New Roman" w:hAnsi="Times New Roman"/>
          <w:sz w:val="24"/>
        </w:rPr>
        <w:t xml:space="preserve"> tervikuna </w:t>
      </w:r>
      <w:r w:rsidR="00130EED">
        <w:rPr>
          <w:rFonts w:ascii="Times New Roman" w:hAnsi="Times New Roman"/>
          <w:sz w:val="24"/>
        </w:rPr>
        <w:t>ning</w:t>
      </w:r>
      <w:r w:rsidR="3D9DC3D3" w:rsidRPr="6018E984">
        <w:rPr>
          <w:rFonts w:ascii="Times New Roman" w:hAnsi="Times New Roman"/>
          <w:sz w:val="24"/>
        </w:rPr>
        <w:t xml:space="preserve"> kaugeleulatuvalt teaduses ja tervishoius</w:t>
      </w:r>
      <w:r w:rsidRPr="6018E984">
        <w:rPr>
          <w:rFonts w:ascii="Times New Roman" w:hAnsi="Times New Roman"/>
          <w:sz w:val="24"/>
        </w:rPr>
        <w:t>. Võttes arvesse teadusuuringute arengut, võib geneetiline teave tulevikus tuua lisateavet</w:t>
      </w:r>
      <w:r w:rsidR="0B2E8820" w:rsidRPr="6018E984">
        <w:rPr>
          <w:rFonts w:ascii="Times New Roman" w:hAnsi="Times New Roman"/>
          <w:sz w:val="24"/>
        </w:rPr>
        <w:t xml:space="preserve"> </w:t>
      </w:r>
      <w:r w:rsidR="001307BF">
        <w:rPr>
          <w:rFonts w:ascii="Times New Roman" w:hAnsi="Times New Roman"/>
          <w:sz w:val="24"/>
        </w:rPr>
        <w:t>ja -</w:t>
      </w:r>
      <w:r w:rsidR="0B2E8820" w:rsidRPr="6018E984">
        <w:rPr>
          <w:rFonts w:ascii="Times New Roman" w:hAnsi="Times New Roman"/>
          <w:sz w:val="24"/>
        </w:rPr>
        <w:t>võimalusi</w:t>
      </w:r>
      <w:r w:rsidRPr="6018E984">
        <w:rPr>
          <w:rFonts w:ascii="Times New Roman" w:hAnsi="Times New Roman"/>
          <w:sz w:val="24"/>
        </w:rPr>
        <w:t xml:space="preserve"> </w:t>
      </w:r>
      <w:r w:rsidR="001307BF">
        <w:rPr>
          <w:rFonts w:ascii="Times New Roman" w:hAnsi="Times New Roman"/>
          <w:sz w:val="24"/>
        </w:rPr>
        <w:t>ning</w:t>
      </w:r>
      <w:r w:rsidRPr="6018E984">
        <w:rPr>
          <w:rFonts w:ascii="Times New Roman" w:hAnsi="Times New Roman"/>
          <w:sz w:val="24"/>
        </w:rPr>
        <w:t xml:space="preserve"> seda võidakse soovida kasutada üha laiematel eesmärkidel. Seega ei ole </w:t>
      </w:r>
      <w:r w:rsidR="00516BEC">
        <w:rPr>
          <w:rFonts w:ascii="Times New Roman" w:hAnsi="Times New Roman"/>
          <w:sz w:val="24"/>
        </w:rPr>
        <w:t>praegu</w:t>
      </w:r>
      <w:r w:rsidRPr="6018E984">
        <w:rPr>
          <w:rFonts w:ascii="Times New Roman" w:hAnsi="Times New Roman"/>
          <w:sz w:val="24"/>
        </w:rPr>
        <w:t xml:space="preserve"> võimalik lõplikult </w:t>
      </w:r>
      <w:r w:rsidR="00516BEC">
        <w:rPr>
          <w:rFonts w:ascii="Times New Roman" w:hAnsi="Times New Roman"/>
          <w:sz w:val="24"/>
        </w:rPr>
        <w:t>kindlaks määrata</w:t>
      </w:r>
      <w:r w:rsidRPr="6018E984">
        <w:rPr>
          <w:rFonts w:ascii="Times New Roman" w:hAnsi="Times New Roman"/>
          <w:sz w:val="24"/>
        </w:rPr>
        <w:t xml:space="preserve"> isiku võimaliku</w:t>
      </w:r>
      <w:r w:rsidR="427E25D7" w:rsidRPr="6018E984">
        <w:rPr>
          <w:rFonts w:ascii="Times New Roman" w:hAnsi="Times New Roman"/>
          <w:sz w:val="24"/>
        </w:rPr>
        <w:t xml:space="preserve"> saadava kasu </w:t>
      </w:r>
      <w:r w:rsidR="00516BEC">
        <w:rPr>
          <w:rFonts w:ascii="Times New Roman" w:hAnsi="Times New Roman"/>
          <w:sz w:val="24"/>
        </w:rPr>
        <w:t>ega</w:t>
      </w:r>
      <w:r w:rsidR="16A55914" w:rsidRPr="6018E984">
        <w:rPr>
          <w:rFonts w:ascii="Times New Roman" w:hAnsi="Times New Roman"/>
          <w:sz w:val="24"/>
        </w:rPr>
        <w:t xml:space="preserve"> võimaliku </w:t>
      </w:r>
      <w:r w:rsidRPr="6018E984">
        <w:rPr>
          <w:rFonts w:ascii="Times New Roman" w:hAnsi="Times New Roman"/>
          <w:sz w:val="24"/>
        </w:rPr>
        <w:t>riive ulatust.</w:t>
      </w:r>
      <w:r w:rsidR="002F2393">
        <w:rPr>
          <w:rFonts w:ascii="Times New Roman" w:hAnsi="Times New Roman"/>
          <w:sz w:val="24"/>
        </w:rPr>
        <w:t xml:space="preserve"> </w:t>
      </w:r>
      <w:r w:rsidR="6675CA99" w:rsidRPr="59BFDDB2">
        <w:rPr>
          <w:rFonts w:ascii="Times New Roman" w:hAnsi="Times New Roman"/>
          <w:sz w:val="24"/>
        </w:rPr>
        <w:t>2000</w:t>
      </w:r>
      <w:r w:rsidR="00510B98">
        <w:rPr>
          <w:rFonts w:ascii="Times New Roman" w:hAnsi="Times New Roman"/>
          <w:sz w:val="24"/>
        </w:rPr>
        <w:t>ndate</w:t>
      </w:r>
      <w:r w:rsidR="6675CA99" w:rsidRPr="59BFDDB2">
        <w:rPr>
          <w:rFonts w:ascii="Times New Roman" w:hAnsi="Times New Roman"/>
          <w:sz w:val="24"/>
        </w:rPr>
        <w:t xml:space="preserve"> lõpust alates on vastu võetud uusi rahvusvahelisi õigusakte ja nn pehme õiguse instrumente, mida tuleb geeniandmesubjektide (sh kõik isik isikud, mitte ainult geenidoonorid) õiguste ja garantiide kataloogi koostamisel (või selle uuendamisel) arvesse võtta: </w:t>
      </w:r>
    </w:p>
    <w:p w14:paraId="38FDD28E" w14:textId="4EBB4330" w:rsidR="6675CA99" w:rsidRDefault="6675CA99" w:rsidP="25373572">
      <w:pPr>
        <w:pStyle w:val="Loendilik"/>
        <w:rPr>
          <w:rFonts w:ascii="Times New Roman" w:hAnsi="Times New Roman"/>
          <w:szCs w:val="22"/>
        </w:rPr>
      </w:pPr>
    </w:p>
    <w:p w14:paraId="7FEB5C32" w14:textId="160FE60D" w:rsidR="6675CA99" w:rsidRDefault="009A1773" w:rsidP="00721EB3">
      <w:pPr>
        <w:pStyle w:val="Loendilik"/>
        <w:numPr>
          <w:ilvl w:val="0"/>
          <w:numId w:val="42"/>
        </w:numPr>
        <w:ind w:left="426"/>
        <w:rPr>
          <w:rFonts w:ascii="Times New Roman" w:hAnsi="Times New Roman"/>
          <w:szCs w:val="22"/>
        </w:rPr>
      </w:pPr>
      <w:r w:rsidRPr="25373572">
        <w:rPr>
          <w:rFonts w:ascii="Times New Roman" w:hAnsi="Times New Roman"/>
          <w:sz w:val="24"/>
        </w:rPr>
        <w:lastRenderedPageBreak/>
        <w:t>IKÜM</w:t>
      </w:r>
      <w:r w:rsidR="13849175" w:rsidRPr="25373572">
        <w:rPr>
          <w:rFonts w:ascii="Times New Roman" w:hAnsi="Times New Roman"/>
          <w:sz w:val="24"/>
        </w:rPr>
        <w:t xml:space="preserve"> ei kehtesta täiendavaid erinõudeid „geneetiliste andmete“ ega „terviseandmete“ kui selliste töötlemisele, vaid annab liikmesriikidele võimaluse kehtestada vastavad erireeglid </w:t>
      </w:r>
      <w:r w:rsidR="1DE6CA9C" w:rsidRPr="25373572">
        <w:rPr>
          <w:rFonts w:ascii="Times New Roman" w:hAnsi="Times New Roman"/>
          <w:sz w:val="24"/>
        </w:rPr>
        <w:t>IK</w:t>
      </w:r>
      <w:r w:rsidR="13849175" w:rsidRPr="25373572">
        <w:rPr>
          <w:rFonts w:ascii="Times New Roman" w:hAnsi="Times New Roman"/>
          <w:sz w:val="24"/>
        </w:rPr>
        <w:t>ÜM art</w:t>
      </w:r>
      <w:r w:rsidR="00E66F06" w:rsidRPr="25373572">
        <w:rPr>
          <w:rFonts w:ascii="Times New Roman" w:hAnsi="Times New Roman"/>
          <w:sz w:val="24"/>
        </w:rPr>
        <w:t>ikli</w:t>
      </w:r>
      <w:r w:rsidR="13849175" w:rsidRPr="25373572">
        <w:rPr>
          <w:rFonts w:ascii="Times New Roman" w:hAnsi="Times New Roman"/>
          <w:sz w:val="24"/>
        </w:rPr>
        <w:t xml:space="preserve"> 9</w:t>
      </w:r>
      <w:r w:rsidR="00E66F06" w:rsidRPr="25373572">
        <w:rPr>
          <w:rFonts w:ascii="Times New Roman" w:hAnsi="Times New Roman"/>
          <w:sz w:val="24"/>
        </w:rPr>
        <w:t xml:space="preserve"> lõike</w:t>
      </w:r>
      <w:r w:rsidR="00AB0061" w:rsidRPr="25373572">
        <w:rPr>
          <w:rFonts w:ascii="Times New Roman" w:hAnsi="Times New Roman"/>
          <w:sz w:val="24"/>
        </w:rPr>
        <w:t> 4</w:t>
      </w:r>
      <w:r w:rsidR="13849175" w:rsidRPr="25373572">
        <w:rPr>
          <w:rFonts w:ascii="Times New Roman" w:hAnsi="Times New Roman"/>
          <w:sz w:val="24"/>
        </w:rPr>
        <w:t xml:space="preserve"> alusel. </w:t>
      </w:r>
      <w:r w:rsidR="47407DA2" w:rsidRPr="25373572">
        <w:rPr>
          <w:rFonts w:ascii="Times New Roman" w:hAnsi="Times New Roman"/>
          <w:sz w:val="24"/>
        </w:rPr>
        <w:t>IK</w:t>
      </w:r>
      <w:r w:rsidR="13849175" w:rsidRPr="25373572">
        <w:rPr>
          <w:rFonts w:ascii="Times New Roman" w:hAnsi="Times New Roman"/>
          <w:sz w:val="24"/>
        </w:rPr>
        <w:t>ÜM artik</w:t>
      </w:r>
      <w:r w:rsidR="00AB0061" w:rsidRPr="25373572">
        <w:rPr>
          <w:rFonts w:ascii="Times New Roman" w:hAnsi="Times New Roman"/>
          <w:sz w:val="24"/>
        </w:rPr>
        <w:t>li 9 lõige 4</w:t>
      </w:r>
      <w:r w:rsidR="13849175" w:rsidRPr="25373572">
        <w:rPr>
          <w:rFonts w:ascii="Times New Roman" w:hAnsi="Times New Roman"/>
          <w:sz w:val="24"/>
        </w:rPr>
        <w:t xml:space="preserve"> näeb ette, et liikmesriigid võivad säilitada või kehtestada täiendavaid tingimusi, sealhulgas piiranguid seoses geneetiliste, biomeetriliste või terviseandmete töötlemisega. Samas</w:t>
      </w:r>
      <w:r w:rsidR="007E3D4D" w:rsidRPr="25373572">
        <w:rPr>
          <w:rFonts w:ascii="Times New Roman" w:hAnsi="Times New Roman"/>
          <w:sz w:val="24"/>
        </w:rPr>
        <w:t>,</w:t>
      </w:r>
      <w:r w:rsidR="13849175" w:rsidRPr="25373572">
        <w:rPr>
          <w:rFonts w:ascii="Times New Roman" w:hAnsi="Times New Roman"/>
          <w:sz w:val="24"/>
        </w:rPr>
        <w:t xml:space="preserve"> nii nagu muude isikuandmete töötlemise puhul, peab ka geeniandmete töötlemisel rakendama </w:t>
      </w:r>
      <w:r w:rsidR="00AC42D2" w:rsidRPr="25373572">
        <w:rPr>
          <w:rFonts w:ascii="Times New Roman" w:hAnsi="Times New Roman"/>
          <w:sz w:val="24"/>
        </w:rPr>
        <w:t>IKÜM-i</w:t>
      </w:r>
      <w:r w:rsidR="13849175" w:rsidRPr="25373572">
        <w:rPr>
          <w:rFonts w:ascii="Times New Roman" w:hAnsi="Times New Roman"/>
          <w:sz w:val="24"/>
        </w:rPr>
        <w:t xml:space="preserve"> kohaselt nn riskipõhist lähenemist. See tähendab, et mida suuremad ohud võivad töötlemisega kaasneda füüsiliste isikute õigustele ja vabadustele, seda tugevamaid meetmeid tuleb kohaldada nende kaitseks ja ohule vastava turvalisuse taseme tagamiseks nii töötlemisvahendite kindlaksmääramisel kui ka töötlemise käigus. </w:t>
      </w:r>
    </w:p>
    <w:p w14:paraId="7C542099" w14:textId="7DD1179A" w:rsidR="6675CA99" w:rsidRDefault="4018594B" w:rsidP="00721EB3">
      <w:pPr>
        <w:pStyle w:val="Loendilik"/>
        <w:numPr>
          <w:ilvl w:val="0"/>
          <w:numId w:val="42"/>
        </w:numPr>
        <w:ind w:left="426"/>
        <w:jc w:val="left"/>
        <w:rPr>
          <w:rFonts w:ascii="Times New Roman" w:hAnsi="Times New Roman"/>
          <w:color w:val="0563C1"/>
          <w:szCs w:val="22"/>
          <w:u w:val="single"/>
          <w:vertAlign w:val="superscript"/>
        </w:rPr>
      </w:pPr>
      <w:r w:rsidRPr="01E08069">
        <w:rPr>
          <w:rFonts w:ascii="Times New Roman" w:hAnsi="Times New Roman"/>
          <w:sz w:val="24"/>
        </w:rPr>
        <w:t xml:space="preserve">01.09.2007 jõustus </w:t>
      </w:r>
      <w:hyperlink r:id="rId80" w:anchor="_ftn1">
        <w:proofErr w:type="spellStart"/>
        <w:r w:rsidRPr="01E08069">
          <w:rPr>
            <w:rStyle w:val="Hperlink"/>
            <w:rFonts w:ascii="Times New Roman" w:hAnsi="Times New Roman"/>
            <w:sz w:val="24"/>
          </w:rPr>
          <w:t>Oviedo</w:t>
        </w:r>
        <w:proofErr w:type="spellEnd"/>
        <w:r w:rsidRPr="01E08069">
          <w:rPr>
            <w:rStyle w:val="Hperlink"/>
            <w:rFonts w:ascii="Times New Roman" w:hAnsi="Times New Roman"/>
            <w:sz w:val="24"/>
          </w:rPr>
          <w:t xml:space="preserve"> konventsiooni lisaprotokoll </w:t>
        </w:r>
        <w:proofErr w:type="spellStart"/>
        <w:r w:rsidRPr="01E08069">
          <w:rPr>
            <w:rStyle w:val="Hperlink"/>
            <w:rFonts w:ascii="Times New Roman" w:hAnsi="Times New Roman"/>
            <w:sz w:val="24"/>
          </w:rPr>
          <w:t>biomeditsiinilise</w:t>
        </w:r>
        <w:proofErr w:type="spellEnd"/>
        <w:r w:rsidRPr="01E08069">
          <w:rPr>
            <w:rStyle w:val="Hperlink"/>
            <w:rFonts w:ascii="Times New Roman" w:hAnsi="Times New Roman"/>
            <w:sz w:val="24"/>
          </w:rPr>
          <w:t xml:space="preserve"> uurimistegevuse kohta</w:t>
        </w:r>
      </w:hyperlink>
      <w:r w:rsidR="6675CA99" w:rsidRPr="01E08069">
        <w:rPr>
          <w:rStyle w:val="Allmrkuseviide"/>
          <w:rFonts w:ascii="Times New Roman" w:hAnsi="Times New Roman"/>
          <w:sz w:val="24"/>
        </w:rPr>
        <w:footnoteReference w:id="222"/>
      </w:r>
      <w:r w:rsidRPr="01E08069">
        <w:rPr>
          <w:rFonts w:ascii="Times New Roman" w:hAnsi="Times New Roman"/>
          <w:sz w:val="24"/>
        </w:rPr>
        <w:t>.</w:t>
      </w:r>
    </w:p>
    <w:p w14:paraId="4FBBF3F7" w14:textId="687BA858" w:rsidR="6675CA99" w:rsidRDefault="346FBE36" w:rsidP="00721EB3">
      <w:pPr>
        <w:pStyle w:val="Loendilik"/>
        <w:numPr>
          <w:ilvl w:val="0"/>
          <w:numId w:val="42"/>
        </w:numPr>
        <w:ind w:left="426"/>
        <w:rPr>
          <w:rFonts w:ascii="Times New Roman" w:hAnsi="Times New Roman"/>
          <w:color w:val="0563C1"/>
          <w:szCs w:val="22"/>
          <w:u w:val="single"/>
          <w:vertAlign w:val="superscript"/>
        </w:rPr>
      </w:pPr>
      <w:r w:rsidRPr="01E08069">
        <w:rPr>
          <w:rFonts w:ascii="Times New Roman" w:hAnsi="Times New Roman"/>
          <w:sz w:val="24"/>
        </w:rPr>
        <w:t xml:space="preserve">01.07.2018 jõustus </w:t>
      </w:r>
      <w:proofErr w:type="spellStart"/>
      <w:r w:rsidRPr="01E08069">
        <w:rPr>
          <w:rFonts w:ascii="Times New Roman" w:hAnsi="Times New Roman"/>
          <w:sz w:val="24"/>
        </w:rPr>
        <w:t>Oviedo</w:t>
      </w:r>
      <w:proofErr w:type="spellEnd"/>
      <w:r w:rsidRPr="01E08069">
        <w:rPr>
          <w:rFonts w:ascii="Times New Roman" w:hAnsi="Times New Roman"/>
          <w:sz w:val="24"/>
        </w:rPr>
        <w:t xml:space="preserve"> konventsiooni lisaprotokoll tervise-eesmärgil tehtava geenitestimise kohta</w:t>
      </w:r>
      <w:r w:rsidR="6675CA99" w:rsidRPr="01E08069">
        <w:rPr>
          <w:rStyle w:val="Allmrkuseviide"/>
          <w:rFonts w:ascii="Times New Roman" w:hAnsi="Times New Roman"/>
          <w:sz w:val="24"/>
        </w:rPr>
        <w:footnoteReference w:id="223"/>
      </w:r>
      <w:r w:rsidRPr="01E08069">
        <w:rPr>
          <w:rFonts w:ascii="Times New Roman" w:hAnsi="Times New Roman"/>
          <w:sz w:val="24"/>
        </w:rPr>
        <w:t>.</w:t>
      </w:r>
    </w:p>
    <w:p w14:paraId="048A3D28" w14:textId="09AC13A4" w:rsidR="6675CA99" w:rsidRDefault="346FBE36" w:rsidP="00721EB3">
      <w:pPr>
        <w:pStyle w:val="Loendilik"/>
        <w:numPr>
          <w:ilvl w:val="0"/>
          <w:numId w:val="42"/>
        </w:numPr>
        <w:ind w:left="426"/>
        <w:rPr>
          <w:rFonts w:ascii="Times New Roman" w:hAnsi="Times New Roman"/>
          <w:szCs w:val="22"/>
        </w:rPr>
      </w:pPr>
      <w:r w:rsidRPr="01E08069">
        <w:rPr>
          <w:rFonts w:ascii="Times New Roman" w:hAnsi="Times New Roman"/>
          <w:sz w:val="24"/>
        </w:rPr>
        <w:t xml:space="preserve">10.10.2018 võeti seoses </w:t>
      </w:r>
      <w:r w:rsidR="37ACFBD8" w:rsidRPr="01E08069">
        <w:rPr>
          <w:rFonts w:ascii="Times New Roman" w:hAnsi="Times New Roman"/>
          <w:sz w:val="24"/>
        </w:rPr>
        <w:t>IKÜM-i</w:t>
      </w:r>
      <w:r w:rsidRPr="01E08069">
        <w:rPr>
          <w:rFonts w:ascii="Times New Roman" w:hAnsi="Times New Roman"/>
          <w:sz w:val="24"/>
        </w:rPr>
        <w:t xml:space="preserve"> jõustumisega vastu isikuandmete automatiseeritud töötlemisel isiku kaitse konventsiooni</w:t>
      </w:r>
      <w:r w:rsidR="6675CA99" w:rsidRPr="01E08069">
        <w:rPr>
          <w:rStyle w:val="Allmrkuseviide"/>
          <w:rFonts w:ascii="Times New Roman" w:hAnsi="Times New Roman"/>
          <w:sz w:val="24"/>
        </w:rPr>
        <w:footnoteReference w:id="224"/>
      </w:r>
      <w:r w:rsidRPr="01E08069">
        <w:rPr>
          <w:rFonts w:ascii="Times New Roman" w:hAnsi="Times New Roman"/>
          <w:sz w:val="24"/>
        </w:rPr>
        <w:t xml:space="preserve"> muutmise protokoll, </w:t>
      </w:r>
      <w:r w:rsidR="125D1C72" w:rsidRPr="01E08069">
        <w:rPr>
          <w:rFonts w:ascii="Times New Roman" w:hAnsi="Times New Roman"/>
          <w:sz w:val="24"/>
        </w:rPr>
        <w:t>milles sätestati</w:t>
      </w:r>
      <w:r w:rsidRPr="01E08069">
        <w:rPr>
          <w:rFonts w:ascii="Times New Roman" w:hAnsi="Times New Roman"/>
          <w:sz w:val="24"/>
        </w:rPr>
        <w:t xml:space="preserve">: „Kui töödeldakse geeniandmeid [...], siis see on lubatud ainult olukorras, kus seadus näeb ette sobivad kaitsemeetmed, mis täiendavad </w:t>
      </w:r>
      <w:r w:rsidR="5FBBB122" w:rsidRPr="01E08069">
        <w:rPr>
          <w:rFonts w:ascii="Times New Roman" w:hAnsi="Times New Roman"/>
          <w:sz w:val="24"/>
        </w:rPr>
        <w:t>k</w:t>
      </w:r>
      <w:r w:rsidRPr="01E08069">
        <w:rPr>
          <w:rFonts w:ascii="Times New Roman" w:hAnsi="Times New Roman"/>
          <w:sz w:val="24"/>
        </w:rPr>
        <w:t xml:space="preserve">onventsioonis </w:t>
      </w:r>
      <w:r w:rsidR="5FBBB122" w:rsidRPr="01E08069">
        <w:rPr>
          <w:rFonts w:ascii="Times New Roman" w:hAnsi="Times New Roman"/>
          <w:sz w:val="24"/>
        </w:rPr>
        <w:t xml:space="preserve">ette </w:t>
      </w:r>
      <w:r w:rsidRPr="01E08069">
        <w:rPr>
          <w:rFonts w:ascii="Times New Roman" w:hAnsi="Times New Roman"/>
          <w:sz w:val="24"/>
        </w:rPr>
        <w:t>nähtud meetmeid. Sellised meetmed peavad kaitsma riskide vastu, mida eriliiki andmete töötlemine võib kaasa tuua seoses andmesubjekti huvide, õiguste ja põhivabadustega, eriti diskrimineerimisriski vastu.“</w:t>
      </w:r>
      <w:r w:rsidR="6675CA99" w:rsidRPr="01E08069">
        <w:rPr>
          <w:rStyle w:val="Allmrkuseviide"/>
          <w:rFonts w:ascii="Times New Roman" w:hAnsi="Times New Roman"/>
          <w:sz w:val="24"/>
        </w:rPr>
        <w:footnoteReference w:id="225"/>
      </w:r>
    </w:p>
    <w:p w14:paraId="1DC4C337" w14:textId="4EA0BC59" w:rsidR="6675CA99" w:rsidRDefault="6675CA99" w:rsidP="0016210D">
      <w:pPr>
        <w:ind w:left="360"/>
      </w:pPr>
      <w:r w:rsidRPr="59BFDDB2">
        <w:rPr>
          <w:rFonts w:ascii="Times New Roman" w:hAnsi="Times New Roman"/>
          <w:sz w:val="24"/>
        </w:rPr>
        <w:t xml:space="preserve"> </w:t>
      </w:r>
    </w:p>
    <w:p w14:paraId="1FF378C1" w14:textId="12646527" w:rsidR="6675CA99" w:rsidRDefault="6675CA99" w:rsidP="00104289">
      <w:r w:rsidRPr="59BFDDB2">
        <w:rPr>
          <w:rFonts w:ascii="Times New Roman" w:hAnsi="Times New Roman"/>
          <w:sz w:val="24"/>
        </w:rPr>
        <w:t>Nn pehme õiguse instrumendid</w:t>
      </w:r>
      <w:r w:rsidR="006414BD">
        <w:rPr>
          <w:rFonts w:ascii="Times New Roman" w:hAnsi="Times New Roman"/>
          <w:sz w:val="24"/>
        </w:rPr>
        <w:t xml:space="preserve"> on järgmised</w:t>
      </w:r>
      <w:r w:rsidRPr="59BFDDB2">
        <w:rPr>
          <w:rFonts w:ascii="Times New Roman" w:hAnsi="Times New Roman"/>
          <w:sz w:val="24"/>
        </w:rPr>
        <w:t xml:space="preserve">: </w:t>
      </w:r>
    </w:p>
    <w:p w14:paraId="7B5C3C2B" w14:textId="5C1262B3" w:rsidR="6675CA99" w:rsidRDefault="6675CA99" w:rsidP="0016210D">
      <w:pPr>
        <w:ind w:left="360"/>
      </w:pPr>
      <w:r w:rsidRPr="59BFDDB2">
        <w:rPr>
          <w:rFonts w:ascii="Times New Roman" w:hAnsi="Times New Roman"/>
          <w:sz w:val="24"/>
        </w:rPr>
        <w:t xml:space="preserve"> </w:t>
      </w:r>
    </w:p>
    <w:p w14:paraId="3B85525F" w14:textId="77777777" w:rsidR="00721EB3" w:rsidRPr="00721EB3" w:rsidRDefault="346FBE36" w:rsidP="00721EB3">
      <w:pPr>
        <w:pStyle w:val="Loendilik"/>
        <w:numPr>
          <w:ilvl w:val="0"/>
          <w:numId w:val="43"/>
        </w:numPr>
        <w:ind w:left="426"/>
        <w:rPr>
          <w:rFonts w:ascii="Times New Roman" w:hAnsi="Times New Roman"/>
          <w:color w:val="0563C1"/>
          <w:sz w:val="24"/>
          <w:u w:val="single"/>
          <w:vertAlign w:val="superscript"/>
        </w:rPr>
      </w:pPr>
      <w:r w:rsidRPr="01E08069">
        <w:rPr>
          <w:rFonts w:ascii="Times New Roman" w:hAnsi="Times New Roman"/>
          <w:sz w:val="24"/>
        </w:rPr>
        <w:t>UNESCO: 2015. a</w:t>
      </w:r>
      <w:r w:rsidR="569F8AE3" w:rsidRPr="01E08069">
        <w:rPr>
          <w:rFonts w:ascii="Times New Roman" w:hAnsi="Times New Roman"/>
          <w:sz w:val="24"/>
        </w:rPr>
        <w:t>astal</w:t>
      </w:r>
      <w:r w:rsidRPr="01E08069">
        <w:rPr>
          <w:rFonts w:ascii="Times New Roman" w:hAnsi="Times New Roman"/>
          <w:sz w:val="24"/>
        </w:rPr>
        <w:t xml:space="preserve"> avalikustas UNESCO International </w:t>
      </w:r>
      <w:proofErr w:type="spellStart"/>
      <w:r w:rsidRPr="01E08069">
        <w:rPr>
          <w:rFonts w:ascii="Times New Roman" w:hAnsi="Times New Roman"/>
          <w:sz w:val="24"/>
        </w:rPr>
        <w:t>Bioethics</w:t>
      </w:r>
      <w:proofErr w:type="spellEnd"/>
      <w:r w:rsidRPr="01E08069">
        <w:rPr>
          <w:rFonts w:ascii="Times New Roman" w:hAnsi="Times New Roman"/>
          <w:sz w:val="24"/>
        </w:rPr>
        <w:t xml:space="preserve"> </w:t>
      </w:r>
      <w:proofErr w:type="spellStart"/>
      <w:r w:rsidRPr="01E08069">
        <w:rPr>
          <w:rFonts w:ascii="Times New Roman" w:hAnsi="Times New Roman"/>
          <w:sz w:val="24"/>
        </w:rPr>
        <w:t>Committee</w:t>
      </w:r>
      <w:proofErr w:type="spellEnd"/>
      <w:r w:rsidRPr="01E08069">
        <w:rPr>
          <w:rFonts w:ascii="Times New Roman" w:hAnsi="Times New Roman"/>
          <w:sz w:val="24"/>
        </w:rPr>
        <w:t xml:space="preserve"> (IBC) raporti „</w:t>
      </w:r>
      <w:proofErr w:type="spellStart"/>
      <w:r w:rsidRPr="01E08069">
        <w:rPr>
          <w:rFonts w:ascii="Times New Roman" w:hAnsi="Times New Roman"/>
          <w:sz w:val="24"/>
        </w:rPr>
        <w:t>Report</w:t>
      </w:r>
      <w:proofErr w:type="spellEnd"/>
      <w:r w:rsidRPr="01E08069">
        <w:rPr>
          <w:rFonts w:ascii="Times New Roman" w:hAnsi="Times New Roman"/>
          <w:sz w:val="24"/>
        </w:rPr>
        <w:t xml:space="preserve"> of </w:t>
      </w:r>
      <w:proofErr w:type="spellStart"/>
      <w:r w:rsidRPr="01E08069">
        <w:rPr>
          <w:rFonts w:ascii="Times New Roman" w:hAnsi="Times New Roman"/>
          <w:sz w:val="24"/>
        </w:rPr>
        <w:t>the</w:t>
      </w:r>
      <w:proofErr w:type="spellEnd"/>
      <w:r w:rsidRPr="01E08069">
        <w:rPr>
          <w:rFonts w:ascii="Times New Roman" w:hAnsi="Times New Roman"/>
          <w:sz w:val="24"/>
        </w:rPr>
        <w:t xml:space="preserve"> IBC on </w:t>
      </w:r>
      <w:proofErr w:type="spellStart"/>
      <w:r w:rsidRPr="01E08069">
        <w:rPr>
          <w:rFonts w:ascii="Times New Roman" w:hAnsi="Times New Roman"/>
          <w:sz w:val="24"/>
        </w:rPr>
        <w:t>updating</w:t>
      </w:r>
      <w:proofErr w:type="spellEnd"/>
      <w:r w:rsidRPr="01E08069">
        <w:rPr>
          <w:rFonts w:ascii="Times New Roman" w:hAnsi="Times New Roman"/>
          <w:sz w:val="24"/>
        </w:rPr>
        <w:t xml:space="preserve"> </w:t>
      </w:r>
      <w:proofErr w:type="spellStart"/>
      <w:r w:rsidRPr="01E08069">
        <w:rPr>
          <w:rFonts w:ascii="Times New Roman" w:hAnsi="Times New Roman"/>
          <w:sz w:val="24"/>
        </w:rPr>
        <w:t>its</w:t>
      </w:r>
      <w:proofErr w:type="spellEnd"/>
      <w:r w:rsidRPr="01E08069">
        <w:rPr>
          <w:rFonts w:ascii="Times New Roman" w:hAnsi="Times New Roman"/>
          <w:sz w:val="24"/>
        </w:rPr>
        <w:t xml:space="preserve"> </w:t>
      </w:r>
      <w:proofErr w:type="spellStart"/>
      <w:r w:rsidRPr="01E08069">
        <w:rPr>
          <w:rFonts w:ascii="Times New Roman" w:hAnsi="Times New Roman"/>
          <w:sz w:val="24"/>
        </w:rPr>
        <w:t>reflection</w:t>
      </w:r>
      <w:proofErr w:type="spellEnd"/>
      <w:r w:rsidRPr="01E08069">
        <w:rPr>
          <w:rFonts w:ascii="Times New Roman" w:hAnsi="Times New Roman"/>
          <w:sz w:val="24"/>
        </w:rPr>
        <w:t xml:space="preserve"> on </w:t>
      </w:r>
      <w:proofErr w:type="spellStart"/>
      <w:r w:rsidRPr="01E08069">
        <w:rPr>
          <w:rFonts w:ascii="Times New Roman" w:hAnsi="Times New Roman"/>
          <w:sz w:val="24"/>
        </w:rPr>
        <w:t>the</w:t>
      </w:r>
      <w:proofErr w:type="spellEnd"/>
      <w:r w:rsidRPr="01E08069">
        <w:rPr>
          <w:rFonts w:ascii="Times New Roman" w:hAnsi="Times New Roman"/>
          <w:sz w:val="24"/>
        </w:rPr>
        <w:t xml:space="preserve"> </w:t>
      </w:r>
      <w:proofErr w:type="spellStart"/>
      <w:r w:rsidRPr="01E08069">
        <w:rPr>
          <w:rFonts w:ascii="Times New Roman" w:hAnsi="Times New Roman"/>
          <w:sz w:val="24"/>
        </w:rPr>
        <w:t>Human</w:t>
      </w:r>
      <w:proofErr w:type="spellEnd"/>
      <w:r w:rsidRPr="01E08069">
        <w:rPr>
          <w:rFonts w:ascii="Times New Roman" w:hAnsi="Times New Roman"/>
          <w:sz w:val="24"/>
        </w:rPr>
        <w:t xml:space="preserve"> </w:t>
      </w:r>
      <w:proofErr w:type="spellStart"/>
      <w:r w:rsidRPr="01E08069">
        <w:rPr>
          <w:rFonts w:ascii="Times New Roman" w:hAnsi="Times New Roman"/>
          <w:sz w:val="24"/>
        </w:rPr>
        <w:t>Genome</w:t>
      </w:r>
      <w:proofErr w:type="spellEnd"/>
      <w:r w:rsidRPr="01E08069">
        <w:rPr>
          <w:rFonts w:ascii="Times New Roman" w:hAnsi="Times New Roman"/>
          <w:sz w:val="24"/>
        </w:rPr>
        <w:t xml:space="preserve"> and </w:t>
      </w:r>
      <w:proofErr w:type="spellStart"/>
      <w:r w:rsidRPr="01E08069">
        <w:rPr>
          <w:rFonts w:ascii="Times New Roman" w:hAnsi="Times New Roman"/>
          <w:sz w:val="24"/>
        </w:rPr>
        <w:t>Human</w:t>
      </w:r>
      <w:proofErr w:type="spellEnd"/>
      <w:r w:rsidRPr="01E08069">
        <w:rPr>
          <w:rFonts w:ascii="Times New Roman" w:hAnsi="Times New Roman"/>
          <w:sz w:val="24"/>
        </w:rPr>
        <w:t xml:space="preserve"> </w:t>
      </w:r>
      <w:proofErr w:type="spellStart"/>
      <w:r w:rsidRPr="01E08069">
        <w:rPr>
          <w:rFonts w:ascii="Times New Roman" w:hAnsi="Times New Roman"/>
          <w:sz w:val="24"/>
        </w:rPr>
        <w:t>Rights</w:t>
      </w:r>
      <w:proofErr w:type="spellEnd"/>
      <w:r w:rsidRPr="01E08069">
        <w:rPr>
          <w:rFonts w:ascii="Times New Roman" w:hAnsi="Times New Roman"/>
          <w:sz w:val="24"/>
        </w:rPr>
        <w:t>“</w:t>
      </w:r>
      <w:r w:rsidR="6675CA99" w:rsidRPr="01E08069">
        <w:rPr>
          <w:rStyle w:val="Allmrkuseviide"/>
          <w:rFonts w:ascii="Times New Roman" w:hAnsi="Times New Roman"/>
          <w:sz w:val="24"/>
        </w:rPr>
        <w:footnoteReference w:id="226"/>
      </w:r>
      <w:r w:rsidRPr="01E08069">
        <w:rPr>
          <w:rFonts w:ascii="Times New Roman" w:hAnsi="Times New Roman"/>
          <w:sz w:val="24"/>
        </w:rPr>
        <w:t xml:space="preserve">, milles käsitleti vajadust uuendada varasemaid UNESCO geeniandmeid puudutavaid deklaratsioone seoses </w:t>
      </w:r>
      <w:proofErr w:type="spellStart"/>
      <w:r w:rsidRPr="01E08069">
        <w:rPr>
          <w:rFonts w:ascii="Times New Roman" w:hAnsi="Times New Roman"/>
          <w:sz w:val="24"/>
        </w:rPr>
        <w:t>inimgenoomikas</w:t>
      </w:r>
      <w:proofErr w:type="spellEnd"/>
      <w:r w:rsidRPr="01E08069">
        <w:rPr>
          <w:rFonts w:ascii="Times New Roman" w:hAnsi="Times New Roman"/>
          <w:sz w:val="24"/>
        </w:rPr>
        <w:t xml:space="preserve"> toimunud arengutega ning teadusvaldkonnas kerkinud küsimustega. IBC </w:t>
      </w:r>
      <w:r w:rsidR="3C3B1EC7" w:rsidRPr="01E08069">
        <w:rPr>
          <w:rFonts w:ascii="Times New Roman" w:hAnsi="Times New Roman"/>
          <w:sz w:val="24"/>
        </w:rPr>
        <w:t>tõi</w:t>
      </w:r>
      <w:r w:rsidRPr="01E08069">
        <w:rPr>
          <w:rFonts w:ascii="Times New Roman" w:hAnsi="Times New Roman"/>
          <w:sz w:val="24"/>
        </w:rPr>
        <w:t xml:space="preserve"> raportis </w:t>
      </w:r>
      <w:r w:rsidR="3C3B1EC7" w:rsidRPr="01E08069">
        <w:rPr>
          <w:rFonts w:ascii="Times New Roman" w:hAnsi="Times New Roman"/>
          <w:sz w:val="24"/>
        </w:rPr>
        <w:t xml:space="preserve">välja </w:t>
      </w:r>
      <w:r w:rsidRPr="01E08069">
        <w:rPr>
          <w:rFonts w:ascii="Times New Roman" w:hAnsi="Times New Roman"/>
          <w:sz w:val="24"/>
        </w:rPr>
        <w:t xml:space="preserve">viis teemade ringi, kus on </w:t>
      </w:r>
      <w:r w:rsidR="73ED2EE6" w:rsidRPr="01E08069">
        <w:rPr>
          <w:rFonts w:ascii="Times New Roman" w:hAnsi="Times New Roman"/>
          <w:sz w:val="24"/>
        </w:rPr>
        <w:t>tekkinud</w:t>
      </w:r>
      <w:r w:rsidRPr="01E08069">
        <w:rPr>
          <w:rFonts w:ascii="Times New Roman" w:hAnsi="Times New Roman"/>
          <w:sz w:val="24"/>
        </w:rPr>
        <w:t xml:space="preserve"> eetilisi murekohti.</w:t>
      </w:r>
      <w:r w:rsidR="6675CA99" w:rsidRPr="01E08069">
        <w:rPr>
          <w:rStyle w:val="Allmrkuseviide"/>
          <w:rFonts w:ascii="Times New Roman" w:hAnsi="Times New Roman"/>
          <w:color w:val="0563C1"/>
          <w:sz w:val="24"/>
          <w:u w:val="single"/>
        </w:rPr>
        <w:footnoteReference w:id="227"/>
      </w:r>
    </w:p>
    <w:p w14:paraId="6C07140A" w14:textId="34BFAB12" w:rsidR="6675CA99" w:rsidRPr="00721EB3" w:rsidRDefault="4018594B" w:rsidP="00721EB3">
      <w:pPr>
        <w:pStyle w:val="Loendilik"/>
        <w:numPr>
          <w:ilvl w:val="0"/>
          <w:numId w:val="43"/>
        </w:numPr>
        <w:ind w:left="426"/>
        <w:rPr>
          <w:rFonts w:ascii="Times New Roman" w:hAnsi="Times New Roman"/>
          <w:color w:val="0563C1"/>
          <w:sz w:val="24"/>
          <w:u w:val="single"/>
          <w:vertAlign w:val="superscript"/>
        </w:rPr>
      </w:pPr>
      <w:r w:rsidRPr="00721EB3">
        <w:rPr>
          <w:rFonts w:ascii="Times New Roman" w:hAnsi="Times New Roman"/>
          <w:sz w:val="24"/>
        </w:rPr>
        <w:t>01.04.2015 võttis EN ministrite komitee vastu soovituse nr (2015)5 isikuandmete (sh terviseandmete) töötlemise kohta töösuhete kontekstis, sh geneetiliste andmete kasutamisega seonduvad kaitsemeetmed</w:t>
      </w:r>
      <w:r w:rsidR="6675CA99" w:rsidRPr="01E08069">
        <w:rPr>
          <w:rStyle w:val="Allmrkuseviide"/>
          <w:rFonts w:ascii="Times New Roman" w:hAnsi="Times New Roman"/>
          <w:sz w:val="24"/>
          <w:u w:val="single"/>
        </w:rPr>
        <w:footnoteReference w:id="228"/>
      </w:r>
      <w:r w:rsidR="7C7EA643" w:rsidRPr="00721EB3">
        <w:rPr>
          <w:rFonts w:ascii="Times New Roman" w:hAnsi="Times New Roman"/>
          <w:sz w:val="24"/>
        </w:rPr>
        <w:t>.</w:t>
      </w:r>
      <w:r w:rsidR="00721EB3">
        <w:rPr>
          <w:rFonts w:ascii="Times New Roman" w:hAnsi="Times New Roman"/>
          <w:sz w:val="24"/>
        </w:rPr>
        <w:t xml:space="preserve"> </w:t>
      </w:r>
      <w:r w:rsidRPr="00721EB3">
        <w:rPr>
          <w:rFonts w:ascii="Times New Roman" w:hAnsi="Times New Roman"/>
          <w:sz w:val="24"/>
        </w:rPr>
        <w:t xml:space="preserve">26.10.2016 võttis EN ministrite komitee vastu soovituse nr (2016)8 tervisega seotud isikuandmete töötlemise kohta kindlustuse eesmärgil, sh geenitestidest </w:t>
      </w:r>
      <w:r w:rsidRPr="00721EB3">
        <w:rPr>
          <w:rFonts w:ascii="Times New Roman" w:hAnsi="Times New Roman"/>
          <w:sz w:val="24"/>
        </w:rPr>
        <w:lastRenderedPageBreak/>
        <w:t>tulenevad andmed.</w:t>
      </w:r>
      <w:r w:rsidR="6675CA99" w:rsidRPr="01E08069">
        <w:rPr>
          <w:rStyle w:val="Allmrkuseviide"/>
          <w:rFonts w:ascii="Times New Roman" w:hAnsi="Times New Roman"/>
          <w:sz w:val="24"/>
          <w:u w:val="single"/>
        </w:rPr>
        <w:footnoteReference w:id="229"/>
      </w:r>
      <w:r w:rsidR="00721EB3">
        <w:rPr>
          <w:rFonts w:ascii="Times New Roman" w:hAnsi="Times New Roman"/>
          <w:sz w:val="24"/>
        </w:rPr>
        <w:t xml:space="preserve"> </w:t>
      </w:r>
      <w:r w:rsidRPr="00721EB3">
        <w:rPr>
          <w:rFonts w:ascii="Times New Roman" w:hAnsi="Times New Roman"/>
          <w:sz w:val="24"/>
        </w:rPr>
        <w:t>27.03.2019 võttis EN ministrite komitee vastu soovituse nr (2019)2 tervisega seotud andmete kaitse kohta</w:t>
      </w:r>
      <w:r w:rsidR="6675CA99" w:rsidRPr="01E08069">
        <w:rPr>
          <w:rStyle w:val="Allmrkuseviide"/>
          <w:rFonts w:ascii="Times New Roman" w:hAnsi="Times New Roman"/>
          <w:sz w:val="24"/>
        </w:rPr>
        <w:footnoteReference w:id="230"/>
      </w:r>
      <w:r w:rsidRPr="00721EB3">
        <w:rPr>
          <w:rFonts w:ascii="Times New Roman" w:hAnsi="Times New Roman"/>
          <w:sz w:val="24"/>
        </w:rPr>
        <w:t xml:space="preserve">, millega asendati komitee varasem soovitus nr (97)5 meditsiiniandmete kaitse kohta. </w:t>
      </w:r>
    </w:p>
    <w:p w14:paraId="471102F6" w14:textId="0DF9F660" w:rsidR="25373572" w:rsidRDefault="25373572" w:rsidP="25373572">
      <w:pPr>
        <w:ind w:left="720"/>
        <w:rPr>
          <w:rFonts w:ascii="Times New Roman" w:hAnsi="Times New Roman"/>
          <w:sz w:val="24"/>
        </w:rPr>
      </w:pPr>
    </w:p>
    <w:p w14:paraId="5E5E3477" w14:textId="7B3E567A" w:rsidR="6675CA99" w:rsidRPr="00721EB3" w:rsidRDefault="346FBE36" w:rsidP="00721EB3">
      <w:pPr>
        <w:pStyle w:val="Loendilik"/>
        <w:numPr>
          <w:ilvl w:val="0"/>
          <w:numId w:val="44"/>
        </w:numPr>
        <w:ind w:left="426"/>
        <w:rPr>
          <w:rFonts w:ascii="Times New Roman" w:hAnsi="Times New Roman"/>
          <w:sz w:val="24"/>
        </w:rPr>
      </w:pPr>
      <w:r w:rsidRPr="00721EB3">
        <w:rPr>
          <w:rFonts w:ascii="Times New Roman" w:hAnsi="Times New Roman"/>
          <w:sz w:val="24"/>
        </w:rPr>
        <w:t>ÜRO: 2019. a</w:t>
      </w:r>
      <w:r w:rsidR="651A46B1" w:rsidRPr="00721EB3">
        <w:rPr>
          <w:rFonts w:ascii="Times New Roman" w:hAnsi="Times New Roman"/>
          <w:sz w:val="24"/>
        </w:rPr>
        <w:t>astal</w:t>
      </w:r>
      <w:r w:rsidRPr="00721EB3">
        <w:rPr>
          <w:rFonts w:ascii="Times New Roman" w:hAnsi="Times New Roman"/>
          <w:sz w:val="24"/>
        </w:rPr>
        <w:t xml:space="preserve"> koostas rahvusvahelistest andmekaitse- ja tervisevaldkonna ekspertidest koosnev „</w:t>
      </w:r>
      <w:proofErr w:type="spellStart"/>
      <w:r w:rsidRPr="00721EB3">
        <w:rPr>
          <w:rFonts w:ascii="Times New Roman" w:hAnsi="Times New Roman"/>
          <w:sz w:val="24"/>
        </w:rPr>
        <w:t>Task</w:t>
      </w:r>
      <w:proofErr w:type="spellEnd"/>
      <w:r w:rsidRPr="00721EB3">
        <w:rPr>
          <w:rFonts w:ascii="Times New Roman" w:hAnsi="Times New Roman"/>
          <w:sz w:val="24"/>
        </w:rPr>
        <w:t xml:space="preserve"> </w:t>
      </w:r>
      <w:proofErr w:type="spellStart"/>
      <w:r w:rsidRPr="00721EB3">
        <w:rPr>
          <w:rFonts w:ascii="Times New Roman" w:hAnsi="Times New Roman"/>
          <w:sz w:val="24"/>
        </w:rPr>
        <w:t>Force</w:t>
      </w:r>
      <w:proofErr w:type="spellEnd"/>
      <w:r w:rsidRPr="00721EB3">
        <w:rPr>
          <w:rFonts w:ascii="Times New Roman" w:hAnsi="Times New Roman"/>
          <w:sz w:val="24"/>
        </w:rPr>
        <w:t xml:space="preserve"> on </w:t>
      </w:r>
      <w:proofErr w:type="spellStart"/>
      <w:r w:rsidRPr="00721EB3">
        <w:rPr>
          <w:rFonts w:ascii="Times New Roman" w:hAnsi="Times New Roman"/>
          <w:sz w:val="24"/>
        </w:rPr>
        <w:t>Privacy</w:t>
      </w:r>
      <w:proofErr w:type="spellEnd"/>
      <w:r w:rsidRPr="00721EB3">
        <w:rPr>
          <w:rFonts w:ascii="Times New Roman" w:hAnsi="Times New Roman"/>
          <w:sz w:val="24"/>
        </w:rPr>
        <w:t xml:space="preserve"> and </w:t>
      </w:r>
      <w:proofErr w:type="spellStart"/>
      <w:r w:rsidRPr="00721EB3">
        <w:rPr>
          <w:rFonts w:ascii="Times New Roman" w:hAnsi="Times New Roman"/>
          <w:sz w:val="24"/>
        </w:rPr>
        <w:t>the</w:t>
      </w:r>
      <w:proofErr w:type="spellEnd"/>
      <w:r w:rsidRPr="00721EB3">
        <w:rPr>
          <w:rFonts w:ascii="Times New Roman" w:hAnsi="Times New Roman"/>
          <w:sz w:val="24"/>
        </w:rPr>
        <w:t xml:space="preserve"> </w:t>
      </w:r>
      <w:proofErr w:type="spellStart"/>
      <w:r w:rsidRPr="00721EB3">
        <w:rPr>
          <w:rFonts w:ascii="Times New Roman" w:hAnsi="Times New Roman"/>
          <w:sz w:val="24"/>
        </w:rPr>
        <w:t>Protection</w:t>
      </w:r>
      <w:proofErr w:type="spellEnd"/>
      <w:r w:rsidRPr="00721EB3">
        <w:rPr>
          <w:rFonts w:ascii="Times New Roman" w:hAnsi="Times New Roman"/>
          <w:sz w:val="24"/>
        </w:rPr>
        <w:t xml:space="preserve"> of Health </w:t>
      </w:r>
      <w:proofErr w:type="spellStart"/>
      <w:r w:rsidRPr="00721EB3">
        <w:rPr>
          <w:rFonts w:ascii="Times New Roman" w:hAnsi="Times New Roman"/>
          <w:sz w:val="24"/>
        </w:rPr>
        <w:t>Related</w:t>
      </w:r>
      <w:proofErr w:type="spellEnd"/>
      <w:r w:rsidRPr="00721EB3">
        <w:rPr>
          <w:rFonts w:ascii="Times New Roman" w:hAnsi="Times New Roman"/>
          <w:sz w:val="24"/>
        </w:rPr>
        <w:t xml:space="preserve"> </w:t>
      </w:r>
      <w:proofErr w:type="spellStart"/>
      <w:r w:rsidRPr="00721EB3">
        <w:rPr>
          <w:rFonts w:ascii="Times New Roman" w:hAnsi="Times New Roman"/>
          <w:sz w:val="24"/>
        </w:rPr>
        <w:t>Data</w:t>
      </w:r>
      <w:proofErr w:type="spellEnd"/>
      <w:r w:rsidRPr="00721EB3">
        <w:rPr>
          <w:rFonts w:ascii="Times New Roman" w:hAnsi="Times New Roman"/>
          <w:sz w:val="24"/>
        </w:rPr>
        <w:t>“ ÜRO privaatsusõiguse eriraportööri mandaadil soovituse „</w:t>
      </w:r>
      <w:proofErr w:type="spellStart"/>
      <w:r w:rsidRPr="00721EB3">
        <w:rPr>
          <w:rFonts w:ascii="Times New Roman" w:hAnsi="Times New Roman"/>
          <w:sz w:val="24"/>
        </w:rPr>
        <w:t>Recommendation</w:t>
      </w:r>
      <w:proofErr w:type="spellEnd"/>
      <w:r w:rsidRPr="00721EB3">
        <w:rPr>
          <w:rFonts w:ascii="Times New Roman" w:hAnsi="Times New Roman"/>
          <w:sz w:val="24"/>
        </w:rPr>
        <w:t xml:space="preserve"> on </w:t>
      </w:r>
      <w:proofErr w:type="spellStart"/>
      <w:r w:rsidRPr="00721EB3">
        <w:rPr>
          <w:rFonts w:ascii="Times New Roman" w:hAnsi="Times New Roman"/>
          <w:sz w:val="24"/>
        </w:rPr>
        <w:t>the</w:t>
      </w:r>
      <w:proofErr w:type="spellEnd"/>
      <w:r w:rsidRPr="00721EB3">
        <w:rPr>
          <w:rFonts w:ascii="Times New Roman" w:hAnsi="Times New Roman"/>
          <w:sz w:val="24"/>
        </w:rPr>
        <w:t xml:space="preserve"> </w:t>
      </w:r>
      <w:proofErr w:type="spellStart"/>
      <w:r w:rsidRPr="00721EB3">
        <w:rPr>
          <w:rFonts w:ascii="Times New Roman" w:hAnsi="Times New Roman"/>
          <w:sz w:val="24"/>
        </w:rPr>
        <w:t>Protection</w:t>
      </w:r>
      <w:proofErr w:type="spellEnd"/>
      <w:r w:rsidRPr="00721EB3">
        <w:rPr>
          <w:rFonts w:ascii="Times New Roman" w:hAnsi="Times New Roman"/>
          <w:sz w:val="24"/>
        </w:rPr>
        <w:t xml:space="preserve"> and </w:t>
      </w:r>
      <w:proofErr w:type="spellStart"/>
      <w:r w:rsidRPr="00721EB3">
        <w:rPr>
          <w:rFonts w:ascii="Times New Roman" w:hAnsi="Times New Roman"/>
          <w:sz w:val="24"/>
        </w:rPr>
        <w:t>Use</w:t>
      </w:r>
      <w:proofErr w:type="spellEnd"/>
      <w:r w:rsidRPr="00721EB3">
        <w:rPr>
          <w:rFonts w:ascii="Times New Roman" w:hAnsi="Times New Roman"/>
          <w:sz w:val="24"/>
        </w:rPr>
        <w:t xml:space="preserve"> of Health-</w:t>
      </w:r>
      <w:proofErr w:type="spellStart"/>
      <w:r w:rsidRPr="00721EB3">
        <w:rPr>
          <w:rFonts w:ascii="Times New Roman" w:hAnsi="Times New Roman"/>
          <w:sz w:val="24"/>
        </w:rPr>
        <w:t>Related</w:t>
      </w:r>
      <w:proofErr w:type="spellEnd"/>
      <w:r w:rsidRPr="00721EB3">
        <w:rPr>
          <w:rFonts w:ascii="Times New Roman" w:hAnsi="Times New Roman"/>
          <w:sz w:val="24"/>
        </w:rPr>
        <w:t xml:space="preserve"> </w:t>
      </w:r>
      <w:proofErr w:type="spellStart"/>
      <w:r w:rsidRPr="00721EB3">
        <w:rPr>
          <w:rFonts w:ascii="Times New Roman" w:hAnsi="Times New Roman"/>
          <w:sz w:val="24"/>
        </w:rPr>
        <w:t>Data</w:t>
      </w:r>
      <w:proofErr w:type="spellEnd"/>
      <w:r w:rsidRPr="00721EB3">
        <w:rPr>
          <w:rFonts w:ascii="Times New Roman" w:hAnsi="Times New Roman"/>
          <w:sz w:val="24"/>
        </w:rPr>
        <w:t>“.</w:t>
      </w:r>
      <w:r w:rsidR="6675CA99" w:rsidRPr="01E08069">
        <w:rPr>
          <w:rStyle w:val="Allmrkuseviide"/>
          <w:rFonts w:ascii="Times New Roman" w:hAnsi="Times New Roman"/>
          <w:sz w:val="24"/>
        </w:rPr>
        <w:footnoteReference w:id="231"/>
      </w:r>
      <w:r w:rsidRPr="00721EB3">
        <w:rPr>
          <w:rFonts w:ascii="Times New Roman" w:hAnsi="Times New Roman"/>
          <w:sz w:val="24"/>
        </w:rPr>
        <w:t xml:space="preserve"> Tegemist on valdkonnaülese dokumendiga, mis on mõeldud toimima kui ühine rahvusvaheline lähtekoht tervisega seotud (sh geeni-) andmete kaitse miinimumstandardi rakendamisel </w:t>
      </w:r>
      <w:r w:rsidR="7F117BD4" w:rsidRPr="00721EB3">
        <w:rPr>
          <w:rFonts w:ascii="Times New Roman" w:hAnsi="Times New Roman"/>
          <w:sz w:val="24"/>
        </w:rPr>
        <w:t>riigisisesel</w:t>
      </w:r>
      <w:r w:rsidRPr="00721EB3">
        <w:rPr>
          <w:rFonts w:ascii="Times New Roman" w:hAnsi="Times New Roman"/>
          <w:sz w:val="24"/>
        </w:rPr>
        <w:t xml:space="preserve"> tasandil ning tugimaterjal diskussioonides privaatsusõiguse tagamise kohta tervisega seotud andmete kontekstis.</w:t>
      </w:r>
      <w:r w:rsidR="438064F7" w:rsidRPr="00721EB3">
        <w:rPr>
          <w:rFonts w:ascii="Times New Roman" w:hAnsi="Times New Roman"/>
          <w:sz w:val="24"/>
        </w:rPr>
        <w:t xml:space="preserve"> </w:t>
      </w:r>
      <w:r w:rsidRPr="00721EB3">
        <w:rPr>
          <w:rFonts w:ascii="Times New Roman" w:hAnsi="Times New Roman"/>
          <w:sz w:val="24"/>
        </w:rPr>
        <w:t>Tegemist on kõige värskema rahvusvahelise soovitusega, mis võtab arvesse ja koondab endas ka teiste nn pehme õiguse instrumentide soovitusi ning on mõeldud riikide seadusandjate abistamiseks uute valdkondlike õigusaktide kehtestamisel.</w:t>
      </w:r>
    </w:p>
    <w:p w14:paraId="37E2F0BB" w14:textId="0618B301" w:rsidR="59BFDDB2" w:rsidRDefault="6D5AB869" w:rsidP="0016210D">
      <w:pPr>
        <w:ind w:left="360"/>
      </w:pPr>
      <w:r w:rsidRPr="6018E984">
        <w:rPr>
          <w:rFonts w:ascii="Times New Roman" w:hAnsi="Times New Roman"/>
          <w:sz w:val="24"/>
        </w:rPr>
        <w:t xml:space="preserve"> </w:t>
      </w:r>
    </w:p>
    <w:p w14:paraId="46E30424" w14:textId="012A4F4C" w:rsidR="0E045513" w:rsidRDefault="7962FE26" w:rsidP="0016210D">
      <w:pPr>
        <w:rPr>
          <w:rFonts w:ascii="Times New Roman" w:hAnsi="Times New Roman"/>
          <w:sz w:val="24"/>
        </w:rPr>
      </w:pPr>
      <w:r w:rsidRPr="75CF7F17">
        <w:rPr>
          <w:rFonts w:ascii="Times New Roman" w:hAnsi="Times New Roman"/>
          <w:sz w:val="24"/>
        </w:rPr>
        <w:t xml:space="preserve">Kuna geneetiliste andmete säilitamine on isiku privaatsusõiguse riive, tuleb säilitamistähtaeg sätestada seaduse tasandil. Geneetilised andmed on nii genoomi </w:t>
      </w:r>
      <w:proofErr w:type="spellStart"/>
      <w:r w:rsidRPr="75CF7F17">
        <w:rPr>
          <w:rFonts w:ascii="Times New Roman" w:hAnsi="Times New Roman"/>
          <w:sz w:val="24"/>
        </w:rPr>
        <w:t>sekveneerimise</w:t>
      </w:r>
      <w:proofErr w:type="spellEnd"/>
      <w:r w:rsidRPr="75CF7F17">
        <w:rPr>
          <w:rFonts w:ascii="Times New Roman" w:hAnsi="Times New Roman"/>
          <w:sz w:val="24"/>
        </w:rPr>
        <w:t xml:space="preserve"> andmed kui ka proovimaterjalist eraldatud DNA, mis on pika säilivusajaga. Andmete säilitamine on vajalik, kuna tervishoius võib tekkida vajadus tagasiulatuvalt vaadata, miks konkreetsel isikul kujunes välja haigus, mida konkreetses ajahetkes ei suudetud analüüsida. Tagasiulatuvalt peab saama vaadata nii seda, kas vastav muutus oli olemas </w:t>
      </w:r>
      <w:r w:rsidR="00555597">
        <w:rPr>
          <w:rFonts w:ascii="Times New Roman" w:hAnsi="Times New Roman"/>
          <w:sz w:val="24"/>
        </w:rPr>
        <w:t xml:space="preserve">ka sel </w:t>
      </w:r>
      <w:r w:rsidRPr="75CF7F17">
        <w:rPr>
          <w:rFonts w:ascii="Times New Roman" w:hAnsi="Times New Roman"/>
          <w:sz w:val="24"/>
        </w:rPr>
        <w:t>ajahetkel</w:t>
      </w:r>
      <w:r w:rsidR="00555597">
        <w:rPr>
          <w:rFonts w:ascii="Times New Roman" w:hAnsi="Times New Roman"/>
          <w:sz w:val="24"/>
        </w:rPr>
        <w:t>,</w:t>
      </w:r>
      <w:r w:rsidRPr="75CF7F17">
        <w:rPr>
          <w:rFonts w:ascii="Times New Roman" w:hAnsi="Times New Roman"/>
          <w:sz w:val="24"/>
        </w:rPr>
        <w:t xml:space="preserve"> kui analüüs </w:t>
      </w:r>
      <w:r w:rsidR="00555597">
        <w:rPr>
          <w:rFonts w:ascii="Times New Roman" w:hAnsi="Times New Roman"/>
          <w:sz w:val="24"/>
        </w:rPr>
        <w:t>tehti</w:t>
      </w:r>
      <w:r w:rsidR="00DA1983">
        <w:rPr>
          <w:rFonts w:ascii="Times New Roman" w:hAnsi="Times New Roman"/>
          <w:sz w:val="24"/>
        </w:rPr>
        <w:t>,</w:t>
      </w:r>
      <w:r w:rsidRPr="75CF7F17">
        <w:rPr>
          <w:rFonts w:ascii="Times New Roman" w:hAnsi="Times New Roman"/>
          <w:sz w:val="24"/>
        </w:rPr>
        <w:t xml:space="preserve"> või on see uustekkeline. Eriti oluline on see </w:t>
      </w:r>
      <w:proofErr w:type="spellStart"/>
      <w:r w:rsidRPr="75CF7F17">
        <w:rPr>
          <w:rFonts w:ascii="Times New Roman" w:hAnsi="Times New Roman"/>
          <w:sz w:val="24"/>
        </w:rPr>
        <w:t>patomorfoloogiliste</w:t>
      </w:r>
      <w:proofErr w:type="spellEnd"/>
      <w:r w:rsidRPr="75CF7F17">
        <w:rPr>
          <w:rFonts w:ascii="Times New Roman" w:hAnsi="Times New Roman"/>
          <w:sz w:val="24"/>
        </w:rPr>
        <w:t xml:space="preserve"> uuringute puhul. Analüüside pikaaegne säilitamine ja vastav </w:t>
      </w:r>
      <w:proofErr w:type="spellStart"/>
      <w:r w:rsidRPr="75CF7F17">
        <w:rPr>
          <w:rFonts w:ascii="Times New Roman" w:hAnsi="Times New Roman"/>
          <w:sz w:val="24"/>
        </w:rPr>
        <w:t>taasanalüüs</w:t>
      </w:r>
      <w:proofErr w:type="spellEnd"/>
      <w:r w:rsidRPr="75CF7F17">
        <w:rPr>
          <w:rFonts w:ascii="Times New Roman" w:hAnsi="Times New Roman"/>
          <w:sz w:val="24"/>
        </w:rPr>
        <w:t xml:space="preserve"> on vajalik</w:t>
      </w:r>
      <w:r w:rsidR="00141001">
        <w:rPr>
          <w:rFonts w:ascii="Times New Roman" w:hAnsi="Times New Roman"/>
          <w:sz w:val="24"/>
        </w:rPr>
        <w:t>ud</w:t>
      </w:r>
      <w:r w:rsidRPr="75CF7F17">
        <w:rPr>
          <w:rFonts w:ascii="Times New Roman" w:hAnsi="Times New Roman"/>
          <w:sz w:val="24"/>
        </w:rPr>
        <w:t xml:space="preserve"> ka kvaliteedikontrolliks ja </w:t>
      </w:r>
      <w:r w:rsidR="0094582F">
        <w:rPr>
          <w:rFonts w:ascii="Times New Roman" w:hAnsi="Times New Roman"/>
          <w:sz w:val="24"/>
        </w:rPr>
        <w:t>selle</w:t>
      </w:r>
      <w:r w:rsidRPr="75CF7F17">
        <w:rPr>
          <w:rFonts w:ascii="Times New Roman" w:hAnsi="Times New Roman"/>
          <w:sz w:val="24"/>
        </w:rPr>
        <w:t xml:space="preserve">ks, et tulevikus </w:t>
      </w:r>
      <w:r w:rsidR="0094582F">
        <w:rPr>
          <w:rFonts w:ascii="Times New Roman" w:hAnsi="Times New Roman"/>
          <w:sz w:val="24"/>
        </w:rPr>
        <w:t xml:space="preserve">osataks </w:t>
      </w:r>
      <w:r w:rsidRPr="75CF7F17">
        <w:rPr>
          <w:rFonts w:ascii="Times New Roman" w:hAnsi="Times New Roman"/>
          <w:sz w:val="24"/>
        </w:rPr>
        <w:t xml:space="preserve">vastavat analüüsi </w:t>
      </w:r>
      <w:r w:rsidR="00391B52">
        <w:rPr>
          <w:rFonts w:ascii="Times New Roman" w:hAnsi="Times New Roman"/>
          <w:sz w:val="24"/>
        </w:rPr>
        <w:t>teha</w:t>
      </w:r>
      <w:r w:rsidRPr="75CF7F17">
        <w:rPr>
          <w:rFonts w:ascii="Times New Roman" w:hAnsi="Times New Roman"/>
          <w:sz w:val="24"/>
        </w:rPr>
        <w:t xml:space="preserve"> uute teadmiste valguses. Näiteks võib see olla </w:t>
      </w:r>
      <w:r w:rsidR="00FE7616" w:rsidRPr="75CF7F17">
        <w:rPr>
          <w:rFonts w:ascii="Times New Roman" w:hAnsi="Times New Roman"/>
          <w:sz w:val="24"/>
        </w:rPr>
        <w:t xml:space="preserve">eriti oluline </w:t>
      </w:r>
      <w:r w:rsidRPr="75CF7F17">
        <w:rPr>
          <w:rFonts w:ascii="Times New Roman" w:hAnsi="Times New Roman"/>
          <w:sz w:val="24"/>
        </w:rPr>
        <w:t xml:space="preserve">leukeemia puhul, </w:t>
      </w:r>
      <w:r w:rsidR="00033F72">
        <w:rPr>
          <w:rFonts w:ascii="Times New Roman" w:hAnsi="Times New Roman"/>
          <w:sz w:val="24"/>
        </w:rPr>
        <w:t>mille korral</w:t>
      </w:r>
      <w:r w:rsidRPr="75CF7F17">
        <w:rPr>
          <w:rFonts w:ascii="Times New Roman" w:hAnsi="Times New Roman"/>
          <w:sz w:val="24"/>
        </w:rPr>
        <w:t xml:space="preserve"> on säilitatud kas RNA</w:t>
      </w:r>
      <w:r w:rsidR="00834C58">
        <w:rPr>
          <w:rFonts w:ascii="Times New Roman" w:hAnsi="Times New Roman"/>
          <w:sz w:val="24"/>
        </w:rPr>
        <w:t>d</w:t>
      </w:r>
      <w:r w:rsidRPr="75CF7F17">
        <w:rPr>
          <w:rFonts w:ascii="Times New Roman" w:hAnsi="Times New Roman"/>
          <w:sz w:val="24"/>
        </w:rPr>
        <w:t xml:space="preserve"> või DNA</w:t>
      </w:r>
      <w:r w:rsidR="00834C58">
        <w:rPr>
          <w:rFonts w:ascii="Times New Roman" w:hAnsi="Times New Roman"/>
          <w:sz w:val="24"/>
        </w:rPr>
        <w:t>d ning</w:t>
      </w:r>
      <w:r w:rsidRPr="75CF7F17">
        <w:rPr>
          <w:rFonts w:ascii="Times New Roman" w:hAnsi="Times New Roman"/>
          <w:sz w:val="24"/>
        </w:rPr>
        <w:t xml:space="preserve"> aja möödudes tehakse säilitatud andmete </w:t>
      </w:r>
      <w:r w:rsidR="00593A16">
        <w:rPr>
          <w:rFonts w:ascii="Times New Roman" w:hAnsi="Times New Roman"/>
          <w:sz w:val="24"/>
        </w:rPr>
        <w:t>alusel</w:t>
      </w:r>
      <w:r w:rsidRPr="75CF7F17">
        <w:rPr>
          <w:rFonts w:ascii="Times New Roman" w:hAnsi="Times New Roman"/>
          <w:sz w:val="24"/>
        </w:rPr>
        <w:t xml:space="preserve"> uusi uuringuid, et näha dünaamikat. </w:t>
      </w:r>
      <w:r w:rsidRPr="00474BC2">
        <w:rPr>
          <w:rFonts w:ascii="Times New Roman" w:hAnsi="Times New Roman"/>
          <w:sz w:val="24"/>
        </w:rPr>
        <w:t xml:space="preserve">Korrektse dünaamika nägemiseks võib teatud juhtudel </w:t>
      </w:r>
      <w:r w:rsidR="00474BC2">
        <w:rPr>
          <w:rFonts w:ascii="Times New Roman" w:hAnsi="Times New Roman"/>
          <w:sz w:val="24"/>
        </w:rPr>
        <w:t>olla vajalik</w:t>
      </w:r>
      <w:r w:rsidRPr="00474BC2">
        <w:rPr>
          <w:rFonts w:ascii="Times New Roman" w:hAnsi="Times New Roman"/>
          <w:sz w:val="24"/>
        </w:rPr>
        <w:t xml:space="preserve"> analüüsida korraga nii säilitatud kui ka uu</w:t>
      </w:r>
      <w:r w:rsidR="00474BC2">
        <w:rPr>
          <w:rFonts w:ascii="Times New Roman" w:hAnsi="Times New Roman"/>
          <w:sz w:val="24"/>
        </w:rPr>
        <w:t>t</w:t>
      </w:r>
      <w:r w:rsidRPr="00474BC2">
        <w:rPr>
          <w:rFonts w:ascii="Times New Roman" w:hAnsi="Times New Roman"/>
          <w:sz w:val="24"/>
        </w:rPr>
        <w:t xml:space="preserve"> proovimaterjal</w:t>
      </w:r>
      <w:r w:rsidR="003A140E">
        <w:rPr>
          <w:rFonts w:ascii="Times New Roman" w:hAnsi="Times New Roman"/>
          <w:sz w:val="24"/>
        </w:rPr>
        <w:t>i</w:t>
      </w:r>
      <w:r w:rsidRPr="75CF7F17">
        <w:rPr>
          <w:rFonts w:ascii="Times New Roman" w:hAnsi="Times New Roman"/>
          <w:sz w:val="24"/>
        </w:rPr>
        <w:t xml:space="preserve">. Leukeemia võib </w:t>
      </w:r>
      <w:proofErr w:type="spellStart"/>
      <w:r w:rsidRPr="75CF7F17">
        <w:rPr>
          <w:rFonts w:ascii="Times New Roman" w:hAnsi="Times New Roman"/>
          <w:sz w:val="24"/>
        </w:rPr>
        <w:t>reaktiveeruda</w:t>
      </w:r>
      <w:proofErr w:type="spellEnd"/>
      <w:r w:rsidRPr="75CF7F17">
        <w:rPr>
          <w:rFonts w:ascii="Times New Roman" w:hAnsi="Times New Roman"/>
          <w:sz w:val="24"/>
        </w:rPr>
        <w:t xml:space="preserve"> patsiendil kogu elu jooksul.</w:t>
      </w:r>
    </w:p>
    <w:p w14:paraId="64B2BB6D" w14:textId="6869803A" w:rsidR="0E045513" w:rsidRDefault="0E045513" w:rsidP="0016210D">
      <w:r w:rsidRPr="59BFDDB2">
        <w:rPr>
          <w:rFonts w:ascii="Times New Roman" w:hAnsi="Times New Roman"/>
          <w:sz w:val="24"/>
        </w:rPr>
        <w:t xml:space="preserve"> </w:t>
      </w:r>
    </w:p>
    <w:p w14:paraId="16B74541" w14:textId="272A51C2" w:rsidR="0E045513" w:rsidRDefault="7962FE26" w:rsidP="0016210D">
      <w:r w:rsidRPr="75CF7F17">
        <w:rPr>
          <w:rFonts w:ascii="Times New Roman" w:hAnsi="Times New Roman"/>
          <w:sz w:val="24"/>
        </w:rPr>
        <w:t xml:space="preserve">Teine põhjendus on see, et geneetika on ka päritavate haiguste analüüs. Selleks et teha korrektset </w:t>
      </w:r>
      <w:proofErr w:type="spellStart"/>
      <w:r w:rsidRPr="75CF7F17">
        <w:rPr>
          <w:rFonts w:ascii="Times New Roman" w:hAnsi="Times New Roman"/>
          <w:sz w:val="24"/>
        </w:rPr>
        <w:t>päritavuse</w:t>
      </w:r>
      <w:proofErr w:type="spellEnd"/>
      <w:r w:rsidRPr="75CF7F17">
        <w:rPr>
          <w:rFonts w:ascii="Times New Roman" w:hAnsi="Times New Roman"/>
          <w:sz w:val="24"/>
        </w:rPr>
        <w:t xml:space="preserve"> analüüsi, on isegi soovitav uurida </w:t>
      </w:r>
      <w:r w:rsidR="008A49D6">
        <w:rPr>
          <w:rFonts w:ascii="Times New Roman" w:hAnsi="Times New Roman"/>
          <w:sz w:val="24"/>
        </w:rPr>
        <w:t>kolme </w:t>
      </w:r>
      <w:r w:rsidRPr="75CF7F17">
        <w:rPr>
          <w:rFonts w:ascii="Times New Roman" w:hAnsi="Times New Roman"/>
          <w:sz w:val="24"/>
        </w:rPr>
        <w:t>põlvkonda ning see on korrektselt võimalik</w:t>
      </w:r>
      <w:r w:rsidR="008A49D6">
        <w:rPr>
          <w:rFonts w:ascii="Times New Roman" w:hAnsi="Times New Roman"/>
          <w:sz w:val="24"/>
        </w:rPr>
        <w:t>,</w:t>
      </w:r>
      <w:r w:rsidRPr="75CF7F17">
        <w:rPr>
          <w:rFonts w:ascii="Times New Roman" w:hAnsi="Times New Roman"/>
          <w:sz w:val="24"/>
        </w:rPr>
        <w:t xml:space="preserve"> kui teatud geneetiliste haiguste puhul on olemas nn perekonna geneetiliste andmete pank. 30 aastat on selles mõ</w:t>
      </w:r>
      <w:r w:rsidR="00970CD0">
        <w:rPr>
          <w:rFonts w:ascii="Times New Roman" w:hAnsi="Times New Roman"/>
          <w:sz w:val="24"/>
        </w:rPr>
        <w:t>ttes</w:t>
      </w:r>
      <w:r w:rsidRPr="75CF7F17">
        <w:rPr>
          <w:rFonts w:ascii="Times New Roman" w:hAnsi="Times New Roman"/>
          <w:sz w:val="24"/>
        </w:rPr>
        <w:t xml:space="preserve"> absoluutne miinimum. </w:t>
      </w:r>
    </w:p>
    <w:p w14:paraId="057442E3" w14:textId="44A11C2B" w:rsidR="0E045513" w:rsidRDefault="0E045513" w:rsidP="0016210D">
      <w:pPr>
        <w:rPr>
          <w:rFonts w:ascii="Times New Roman" w:hAnsi="Times New Roman"/>
          <w:sz w:val="24"/>
        </w:rPr>
      </w:pPr>
    </w:p>
    <w:p w14:paraId="743B495E" w14:textId="77777777" w:rsidR="007912FA" w:rsidRDefault="0E045513" w:rsidP="0016210D">
      <w:pPr>
        <w:rPr>
          <w:rFonts w:ascii="Times New Roman" w:hAnsi="Times New Roman"/>
          <w:sz w:val="24"/>
        </w:rPr>
      </w:pPr>
      <w:r w:rsidRPr="1471AA26">
        <w:rPr>
          <w:rFonts w:ascii="Times New Roman" w:hAnsi="Times New Roman"/>
          <w:sz w:val="24"/>
        </w:rPr>
        <w:t>Geneetiliste andmete erinevus (sh DNA proovid) teistest proovimaterjalidest:</w:t>
      </w:r>
    </w:p>
    <w:p w14:paraId="24ABCB5A" w14:textId="6C74283A" w:rsidR="007912FA" w:rsidRPr="006978AB" w:rsidRDefault="7962FE26" w:rsidP="006978AB">
      <w:pPr>
        <w:pStyle w:val="Loendilik"/>
        <w:numPr>
          <w:ilvl w:val="0"/>
          <w:numId w:val="46"/>
        </w:numPr>
        <w:ind w:left="426"/>
        <w:rPr>
          <w:rFonts w:ascii="Times New Roman" w:hAnsi="Times New Roman"/>
          <w:sz w:val="24"/>
        </w:rPr>
      </w:pPr>
      <w:r w:rsidRPr="006978AB">
        <w:rPr>
          <w:rFonts w:ascii="Times New Roman" w:hAnsi="Times New Roman"/>
          <w:sz w:val="24"/>
        </w:rPr>
        <w:t xml:space="preserve">teised proovimaterjalid v.a </w:t>
      </w:r>
      <w:proofErr w:type="spellStart"/>
      <w:r w:rsidRPr="006978AB">
        <w:rPr>
          <w:rFonts w:ascii="Times New Roman" w:hAnsi="Times New Roman"/>
          <w:sz w:val="24"/>
        </w:rPr>
        <w:t>tsütoloogilise</w:t>
      </w:r>
      <w:r w:rsidR="00726960" w:rsidRPr="006978AB">
        <w:rPr>
          <w:rFonts w:ascii="Times New Roman" w:hAnsi="Times New Roman"/>
          <w:sz w:val="24"/>
        </w:rPr>
        <w:t>d</w:t>
      </w:r>
      <w:proofErr w:type="spellEnd"/>
      <w:r w:rsidRPr="006978AB">
        <w:rPr>
          <w:rFonts w:ascii="Times New Roman" w:hAnsi="Times New Roman"/>
          <w:sz w:val="24"/>
        </w:rPr>
        <w:t xml:space="preserve"> ja histoloogilised preparaadid ei säili ajas</w:t>
      </w:r>
      <w:r w:rsidR="006A01F1" w:rsidRPr="006978AB">
        <w:rPr>
          <w:rFonts w:ascii="Times New Roman" w:hAnsi="Times New Roman"/>
          <w:sz w:val="24"/>
        </w:rPr>
        <w:t>;</w:t>
      </w:r>
    </w:p>
    <w:p w14:paraId="4730D6A5" w14:textId="1565E547" w:rsidR="0E045513" w:rsidRPr="006978AB" w:rsidRDefault="7962FE26" w:rsidP="006978AB">
      <w:pPr>
        <w:pStyle w:val="Loendilik"/>
        <w:numPr>
          <w:ilvl w:val="0"/>
          <w:numId w:val="46"/>
        </w:numPr>
        <w:ind w:left="426"/>
        <w:rPr>
          <w:rFonts w:ascii="Times New Roman" w:hAnsi="Times New Roman"/>
          <w:szCs w:val="22"/>
        </w:rPr>
      </w:pPr>
      <w:r w:rsidRPr="006978AB">
        <w:rPr>
          <w:rFonts w:ascii="Times New Roman" w:hAnsi="Times New Roman"/>
          <w:sz w:val="24"/>
        </w:rPr>
        <w:t xml:space="preserve">kliinilise keemia, </w:t>
      </w:r>
      <w:proofErr w:type="spellStart"/>
      <w:r w:rsidRPr="006978AB">
        <w:rPr>
          <w:rFonts w:ascii="Times New Roman" w:hAnsi="Times New Roman"/>
          <w:sz w:val="24"/>
        </w:rPr>
        <w:t>hematoloogia</w:t>
      </w:r>
      <w:proofErr w:type="spellEnd"/>
      <w:r w:rsidRPr="006978AB">
        <w:rPr>
          <w:rFonts w:ascii="Times New Roman" w:hAnsi="Times New Roman"/>
          <w:sz w:val="24"/>
        </w:rPr>
        <w:t xml:space="preserve"> või infektsioonhaiguste analüüsitulemused muutuvad ajas. Inimese genoomiuuring, kui on tegemist päritava haigusega, ajas ei muutu. </w:t>
      </w:r>
    </w:p>
    <w:p w14:paraId="0AAE517E" w14:textId="3FCB3AF6" w:rsidR="0E045513" w:rsidRDefault="0E045513" w:rsidP="0016210D">
      <w:r w:rsidRPr="59BFDDB2">
        <w:rPr>
          <w:rFonts w:ascii="Times New Roman" w:hAnsi="Times New Roman"/>
          <w:sz w:val="24"/>
        </w:rPr>
        <w:t xml:space="preserve">Kasvajate korral on oluline </w:t>
      </w:r>
      <w:r w:rsidR="006A01F1" w:rsidRPr="59BFDDB2">
        <w:rPr>
          <w:rFonts w:ascii="Times New Roman" w:hAnsi="Times New Roman"/>
          <w:sz w:val="24"/>
        </w:rPr>
        <w:t xml:space="preserve">just </w:t>
      </w:r>
      <w:r w:rsidRPr="59BFDDB2">
        <w:rPr>
          <w:rFonts w:ascii="Times New Roman" w:hAnsi="Times New Roman"/>
          <w:sz w:val="24"/>
        </w:rPr>
        <w:t xml:space="preserve">dünaamika jälgimine. DNAd saab uuesti analüüsida </w:t>
      </w:r>
      <w:r w:rsidR="00E7369D">
        <w:rPr>
          <w:rFonts w:ascii="Times New Roman" w:hAnsi="Times New Roman"/>
          <w:sz w:val="24"/>
        </w:rPr>
        <w:t>ning</w:t>
      </w:r>
      <w:r w:rsidRPr="59BFDDB2">
        <w:rPr>
          <w:rFonts w:ascii="Times New Roman" w:hAnsi="Times New Roman"/>
          <w:sz w:val="24"/>
        </w:rPr>
        <w:t xml:space="preserve"> teatud juhtudel, kui </w:t>
      </w:r>
      <w:r w:rsidR="00B75BDE">
        <w:rPr>
          <w:rFonts w:ascii="Times New Roman" w:hAnsi="Times New Roman"/>
          <w:sz w:val="24"/>
        </w:rPr>
        <w:t xml:space="preserve">juurde </w:t>
      </w:r>
      <w:r w:rsidRPr="59BFDDB2">
        <w:rPr>
          <w:rFonts w:ascii="Times New Roman" w:hAnsi="Times New Roman"/>
          <w:sz w:val="24"/>
        </w:rPr>
        <w:t>on tulnud rohkem teadmisi</w:t>
      </w:r>
      <w:r w:rsidR="00B75BDE">
        <w:rPr>
          <w:rFonts w:ascii="Times New Roman" w:hAnsi="Times New Roman"/>
          <w:sz w:val="24"/>
        </w:rPr>
        <w:t xml:space="preserve">, </w:t>
      </w:r>
      <w:r w:rsidR="00E7369D">
        <w:rPr>
          <w:rFonts w:ascii="Times New Roman" w:hAnsi="Times New Roman"/>
          <w:sz w:val="24"/>
        </w:rPr>
        <w:t>tulebki seda teha</w:t>
      </w:r>
      <w:r w:rsidR="007E68CD">
        <w:rPr>
          <w:rFonts w:ascii="Times New Roman" w:hAnsi="Times New Roman"/>
          <w:sz w:val="24"/>
        </w:rPr>
        <w:t>,</w:t>
      </w:r>
      <w:r w:rsidRPr="59BFDDB2">
        <w:rPr>
          <w:rFonts w:ascii="Times New Roman" w:hAnsi="Times New Roman"/>
          <w:sz w:val="24"/>
        </w:rPr>
        <w:t xml:space="preserve"> et tagada inimesele parim ravi.</w:t>
      </w:r>
    </w:p>
    <w:p w14:paraId="3CAA6F62" w14:textId="293839BE" w:rsidR="59BFDDB2" w:rsidRDefault="59BFDDB2" w:rsidP="0016210D">
      <w:pPr>
        <w:rPr>
          <w:rFonts w:ascii="Times New Roman" w:hAnsi="Times New Roman"/>
          <w:sz w:val="24"/>
        </w:rPr>
      </w:pPr>
    </w:p>
    <w:p w14:paraId="4C6750C2" w14:textId="3F291226" w:rsidR="0BBC9198" w:rsidRDefault="3F06B88F" w:rsidP="25373572">
      <w:pPr>
        <w:rPr>
          <w:rFonts w:ascii="Times New Roman" w:hAnsi="Times New Roman"/>
          <w:sz w:val="24"/>
        </w:rPr>
      </w:pPr>
      <w:r w:rsidRPr="75CF7F17">
        <w:rPr>
          <w:rFonts w:ascii="Times New Roman" w:hAnsi="Times New Roman"/>
          <w:sz w:val="24"/>
        </w:rPr>
        <w:lastRenderedPageBreak/>
        <w:t xml:space="preserve">Vajalik on patsiendi </w:t>
      </w:r>
      <w:r w:rsidR="00D17F53">
        <w:rPr>
          <w:rFonts w:ascii="Times New Roman" w:hAnsi="Times New Roman"/>
          <w:sz w:val="24"/>
        </w:rPr>
        <w:t>tagasi</w:t>
      </w:r>
      <w:r w:rsidRPr="75CF7F17">
        <w:rPr>
          <w:rFonts w:ascii="Times New Roman" w:hAnsi="Times New Roman"/>
          <w:sz w:val="24"/>
        </w:rPr>
        <w:t xml:space="preserve">kutsumine analüüsi </w:t>
      </w:r>
      <w:r w:rsidR="00D17F53">
        <w:rPr>
          <w:rFonts w:ascii="Times New Roman" w:hAnsi="Times New Roman"/>
          <w:sz w:val="24"/>
        </w:rPr>
        <w:t>üle</w:t>
      </w:r>
      <w:r w:rsidRPr="75CF7F17">
        <w:rPr>
          <w:rFonts w:ascii="Times New Roman" w:hAnsi="Times New Roman"/>
          <w:sz w:val="24"/>
        </w:rPr>
        <w:t xml:space="preserve">vaatamiseks, nt </w:t>
      </w:r>
      <w:proofErr w:type="spellStart"/>
      <w:r w:rsidRPr="75CF7F17">
        <w:rPr>
          <w:rFonts w:ascii="Times New Roman" w:hAnsi="Times New Roman"/>
          <w:sz w:val="24"/>
        </w:rPr>
        <w:t>onkogeneetikas</w:t>
      </w:r>
      <w:proofErr w:type="spellEnd"/>
      <w:r w:rsidRPr="75CF7F17">
        <w:rPr>
          <w:rFonts w:ascii="Times New Roman" w:hAnsi="Times New Roman"/>
          <w:sz w:val="24"/>
        </w:rPr>
        <w:t xml:space="preserve"> on kliiniliselt ebaselge muutus ning patsient tahab teada</w:t>
      </w:r>
      <w:r w:rsidR="00FF1960">
        <w:rPr>
          <w:rFonts w:ascii="Times New Roman" w:hAnsi="Times New Roman"/>
          <w:sz w:val="24"/>
        </w:rPr>
        <w:t xml:space="preserve">, kas viie või kümne </w:t>
      </w:r>
      <w:r w:rsidR="00FF1960" w:rsidRPr="75CF7F17">
        <w:rPr>
          <w:rFonts w:ascii="Times New Roman" w:hAnsi="Times New Roman"/>
          <w:sz w:val="24"/>
        </w:rPr>
        <w:t>aasta jooksul</w:t>
      </w:r>
      <w:r w:rsidRPr="75CF7F17">
        <w:rPr>
          <w:rFonts w:ascii="Times New Roman" w:hAnsi="Times New Roman"/>
          <w:sz w:val="24"/>
        </w:rPr>
        <w:t xml:space="preserve"> on </w:t>
      </w:r>
      <w:r w:rsidR="008E721B">
        <w:rPr>
          <w:rFonts w:ascii="Times New Roman" w:hAnsi="Times New Roman"/>
          <w:sz w:val="24"/>
        </w:rPr>
        <w:t xml:space="preserve">tekkinud </w:t>
      </w:r>
      <w:r w:rsidRPr="75CF7F17">
        <w:rPr>
          <w:rFonts w:ascii="Times New Roman" w:hAnsi="Times New Roman"/>
          <w:sz w:val="24"/>
        </w:rPr>
        <w:t>uusi teadmisi</w:t>
      </w:r>
      <w:r w:rsidR="008E721B">
        <w:rPr>
          <w:rFonts w:ascii="Times New Roman" w:hAnsi="Times New Roman"/>
          <w:sz w:val="24"/>
        </w:rPr>
        <w:t>, st tehtud</w:t>
      </w:r>
      <w:r w:rsidRPr="75CF7F17">
        <w:rPr>
          <w:rFonts w:ascii="Times New Roman" w:hAnsi="Times New Roman"/>
          <w:sz w:val="24"/>
        </w:rPr>
        <w:t xml:space="preserve"> analüüs vaadatakse uue info valguses</w:t>
      </w:r>
      <w:r w:rsidR="00D65625">
        <w:rPr>
          <w:rFonts w:ascii="Times New Roman" w:hAnsi="Times New Roman"/>
          <w:sz w:val="24"/>
        </w:rPr>
        <w:t xml:space="preserve"> </w:t>
      </w:r>
      <w:r w:rsidR="00D65625" w:rsidRPr="75CF7F17">
        <w:rPr>
          <w:rFonts w:ascii="Times New Roman" w:hAnsi="Times New Roman"/>
          <w:sz w:val="24"/>
        </w:rPr>
        <w:t>üle</w:t>
      </w:r>
      <w:r w:rsidRPr="75CF7F17">
        <w:rPr>
          <w:rFonts w:ascii="Times New Roman" w:hAnsi="Times New Roman"/>
          <w:sz w:val="24"/>
        </w:rPr>
        <w:t>. N</w:t>
      </w:r>
      <w:r w:rsidR="00D65625">
        <w:rPr>
          <w:rFonts w:ascii="Times New Roman" w:hAnsi="Times New Roman"/>
          <w:sz w:val="24"/>
        </w:rPr>
        <w:t>äiteks</w:t>
      </w:r>
      <w:r w:rsidRPr="75CF7F17">
        <w:rPr>
          <w:rFonts w:ascii="Times New Roman" w:hAnsi="Times New Roman"/>
          <w:sz w:val="24"/>
        </w:rPr>
        <w:t xml:space="preserve"> võib algne test olla tehtud </w:t>
      </w:r>
      <w:r w:rsidR="00D65625">
        <w:rPr>
          <w:rFonts w:ascii="Times New Roman" w:hAnsi="Times New Roman"/>
          <w:sz w:val="24"/>
        </w:rPr>
        <w:t>20-</w:t>
      </w:r>
      <w:r w:rsidRPr="75CF7F17">
        <w:rPr>
          <w:rFonts w:ascii="Times New Roman" w:hAnsi="Times New Roman"/>
          <w:sz w:val="24"/>
        </w:rPr>
        <w:t xml:space="preserve">aastasele ja ta tahab </w:t>
      </w:r>
      <w:r w:rsidR="00D65625">
        <w:rPr>
          <w:rFonts w:ascii="Times New Roman" w:hAnsi="Times New Roman"/>
          <w:sz w:val="24"/>
        </w:rPr>
        <w:t>35-</w:t>
      </w:r>
      <w:r w:rsidRPr="75CF7F17">
        <w:rPr>
          <w:rFonts w:ascii="Times New Roman" w:hAnsi="Times New Roman"/>
          <w:sz w:val="24"/>
        </w:rPr>
        <w:t>aastaselt teada oma kasvaja arengu</w:t>
      </w:r>
      <w:r w:rsidR="006721CE">
        <w:rPr>
          <w:rFonts w:ascii="Times New Roman" w:hAnsi="Times New Roman"/>
          <w:sz w:val="24"/>
        </w:rPr>
        <w:t xml:space="preserve"> </w:t>
      </w:r>
      <w:r w:rsidR="006721CE" w:rsidRPr="75CF7F17">
        <w:rPr>
          <w:rFonts w:ascii="Times New Roman" w:hAnsi="Times New Roman"/>
          <w:sz w:val="24"/>
        </w:rPr>
        <w:t>riski</w:t>
      </w:r>
      <w:r w:rsidR="006721CE">
        <w:rPr>
          <w:rFonts w:ascii="Times New Roman" w:hAnsi="Times New Roman"/>
          <w:sz w:val="24"/>
        </w:rPr>
        <w:t>.</w:t>
      </w:r>
      <w:r w:rsidRPr="75CF7F17">
        <w:rPr>
          <w:rFonts w:ascii="Times New Roman" w:hAnsi="Times New Roman"/>
          <w:sz w:val="24"/>
        </w:rPr>
        <w:t xml:space="preserve"> </w:t>
      </w:r>
      <w:r w:rsidR="0BBC9198" w:rsidRPr="25373572">
        <w:rPr>
          <w:rFonts w:ascii="Times New Roman" w:hAnsi="Times New Roman"/>
          <w:sz w:val="24"/>
        </w:rPr>
        <w:t xml:space="preserve">Kui andmed on hävitatud, peab kogu protsess algama nullist ja analüüs </w:t>
      </w:r>
      <w:r w:rsidR="00C858E5" w:rsidRPr="25373572">
        <w:rPr>
          <w:rFonts w:ascii="Times New Roman" w:hAnsi="Times New Roman"/>
          <w:sz w:val="24"/>
        </w:rPr>
        <w:t xml:space="preserve">tehakse </w:t>
      </w:r>
      <w:r w:rsidR="0BBC9198" w:rsidRPr="25373572">
        <w:rPr>
          <w:rFonts w:ascii="Times New Roman" w:hAnsi="Times New Roman"/>
          <w:sz w:val="24"/>
        </w:rPr>
        <w:t xml:space="preserve">uuesti, võetakse veri, tehakse analüüs ja interpretatsioon, mis on kulukas. Seega </w:t>
      </w:r>
      <w:r w:rsidR="00D80F97" w:rsidRPr="25373572">
        <w:rPr>
          <w:rFonts w:ascii="Times New Roman" w:hAnsi="Times New Roman"/>
          <w:sz w:val="24"/>
        </w:rPr>
        <w:t xml:space="preserve">võib </w:t>
      </w:r>
      <w:r w:rsidR="0BBC9198" w:rsidRPr="25373572">
        <w:rPr>
          <w:rFonts w:ascii="Times New Roman" w:hAnsi="Times New Roman"/>
          <w:sz w:val="24"/>
        </w:rPr>
        <w:t>taoline andmete uuesti kasutamine olla kliinilise geneetika praktikas ääretult oluline ja elumuutev</w:t>
      </w:r>
      <w:r w:rsidR="3EC9B653" w:rsidRPr="25373572">
        <w:rPr>
          <w:rFonts w:ascii="Times New Roman" w:hAnsi="Times New Roman"/>
          <w:sz w:val="24"/>
        </w:rPr>
        <w:t>.</w:t>
      </w:r>
    </w:p>
    <w:p w14:paraId="4DDA41B6" w14:textId="26E4571E" w:rsidR="59BFDDB2" w:rsidRDefault="59BFDDB2" w:rsidP="0016210D">
      <w:pPr>
        <w:rPr>
          <w:rFonts w:ascii="Times New Roman" w:hAnsi="Times New Roman"/>
          <w:sz w:val="24"/>
        </w:rPr>
      </w:pPr>
    </w:p>
    <w:p w14:paraId="646B74BE" w14:textId="55FCEC50" w:rsidR="0BBC9198" w:rsidRDefault="0BBC9198" w:rsidP="0016210D">
      <w:r w:rsidRPr="59BFDDB2">
        <w:rPr>
          <w:rFonts w:ascii="Times New Roman" w:hAnsi="Times New Roman"/>
          <w:sz w:val="24"/>
        </w:rPr>
        <w:t>Samuti on just kasvajaliste haiguste puhul vaja võrdlust eelnevate proovidega ja ideaalis ka haiguseelse DNA prooviga (seda muidugi alati ei ole). N</w:t>
      </w:r>
      <w:r w:rsidR="00B440AD">
        <w:rPr>
          <w:rFonts w:ascii="Times New Roman" w:hAnsi="Times New Roman"/>
          <w:sz w:val="24"/>
        </w:rPr>
        <w:t>äiteks on</w:t>
      </w:r>
      <w:r w:rsidRPr="59BFDDB2">
        <w:rPr>
          <w:rFonts w:ascii="Times New Roman" w:hAnsi="Times New Roman"/>
          <w:sz w:val="24"/>
        </w:rPr>
        <w:t xml:space="preserve"> leukeemiate progressiooni hindamiseks vaja näha, millised muutused on uued</w:t>
      </w:r>
      <w:r w:rsidR="00E32C1A">
        <w:rPr>
          <w:rFonts w:ascii="Times New Roman" w:hAnsi="Times New Roman"/>
          <w:sz w:val="24"/>
        </w:rPr>
        <w:t xml:space="preserve"> ja</w:t>
      </w:r>
      <w:r w:rsidRPr="59BFDDB2">
        <w:rPr>
          <w:rFonts w:ascii="Times New Roman" w:hAnsi="Times New Roman"/>
          <w:sz w:val="24"/>
        </w:rPr>
        <w:t xml:space="preserve"> millised vanad. Selle järgi hinnatakse uut haigust ja tema potentsiaalset ravitundlikkust.</w:t>
      </w:r>
    </w:p>
    <w:p w14:paraId="505F515E" w14:textId="14FACBBC" w:rsidR="59BFDDB2" w:rsidRDefault="59BFDDB2" w:rsidP="0016210D">
      <w:pPr>
        <w:rPr>
          <w:rFonts w:ascii="Times New Roman" w:hAnsi="Times New Roman"/>
          <w:sz w:val="24"/>
        </w:rPr>
      </w:pPr>
    </w:p>
    <w:p w14:paraId="0BEFC90B" w14:textId="74B166DA" w:rsidR="002103A0" w:rsidRPr="002103A0" w:rsidRDefault="5F315E79" w:rsidP="25373572">
      <w:pPr>
        <w:rPr>
          <w:rFonts w:ascii="Times New Roman" w:hAnsi="Times New Roman"/>
          <w:sz w:val="24"/>
        </w:rPr>
      </w:pPr>
      <w:r w:rsidRPr="01E08069">
        <w:rPr>
          <w:rFonts w:ascii="Times New Roman" w:hAnsi="Times New Roman"/>
          <w:sz w:val="24"/>
        </w:rPr>
        <w:t xml:space="preserve">Samuti on riive õigustatud teadusuuringute </w:t>
      </w:r>
      <w:r w:rsidR="684D9393" w:rsidRPr="01E08069">
        <w:rPr>
          <w:rFonts w:ascii="Times New Roman" w:hAnsi="Times New Roman"/>
          <w:sz w:val="24"/>
        </w:rPr>
        <w:t xml:space="preserve">tegemise </w:t>
      </w:r>
      <w:r w:rsidRPr="01E08069">
        <w:rPr>
          <w:rFonts w:ascii="Times New Roman" w:hAnsi="Times New Roman"/>
          <w:sz w:val="24"/>
        </w:rPr>
        <w:t>eesmärgil, mille olulisust IKÜM samuti</w:t>
      </w:r>
      <w:r w:rsidR="062249BD" w:rsidRPr="01E08069">
        <w:rPr>
          <w:rFonts w:ascii="Times New Roman" w:hAnsi="Times New Roman"/>
          <w:sz w:val="24"/>
        </w:rPr>
        <w:t xml:space="preserve"> rõhutab</w:t>
      </w:r>
      <w:r w:rsidRPr="01E08069">
        <w:rPr>
          <w:rFonts w:ascii="Times New Roman" w:hAnsi="Times New Roman"/>
          <w:sz w:val="24"/>
        </w:rPr>
        <w:t>.</w:t>
      </w:r>
      <w:r w:rsidR="002103A0" w:rsidRPr="01E08069">
        <w:rPr>
          <w:rStyle w:val="Allmrkuseviide"/>
          <w:rFonts w:ascii="Times New Roman" w:hAnsi="Times New Roman"/>
          <w:sz w:val="24"/>
        </w:rPr>
        <w:footnoteReference w:id="232"/>
      </w:r>
      <w:r w:rsidRPr="01E08069">
        <w:rPr>
          <w:rFonts w:ascii="Times New Roman" w:hAnsi="Times New Roman"/>
          <w:sz w:val="24"/>
        </w:rPr>
        <w:t xml:space="preserve"> Loomulikult tuleb igal juhul arvestada ka sellega, et kui eesmärk on saavutatav ilma isikustatud andmete väljastamiseta (nt statistilise tulemi vastus või anonüümitud kujul), tuleks kaitsvaid meetmeid kindlasti kohaldada ja täita eesmärk vähem riivaval moel.</w:t>
      </w:r>
      <w:r w:rsidR="006978AB">
        <w:rPr>
          <w:rFonts w:ascii="Times New Roman" w:hAnsi="Times New Roman"/>
          <w:sz w:val="24"/>
        </w:rPr>
        <w:t xml:space="preserve"> </w:t>
      </w:r>
      <w:r w:rsidR="3D421245" w:rsidRPr="25373572">
        <w:rPr>
          <w:rFonts w:ascii="Times New Roman" w:hAnsi="Times New Roman"/>
          <w:sz w:val="24"/>
        </w:rPr>
        <w:t>Kiirelt arenevad andmetöötlustehnoloogiad ja erinevad avaandmete töötl</w:t>
      </w:r>
      <w:r w:rsidR="00B30910" w:rsidRPr="25373572">
        <w:rPr>
          <w:rFonts w:ascii="Times New Roman" w:hAnsi="Times New Roman"/>
          <w:sz w:val="24"/>
        </w:rPr>
        <w:t>emise viisid</w:t>
      </w:r>
      <w:r w:rsidR="00E36582" w:rsidRPr="25373572">
        <w:rPr>
          <w:rFonts w:ascii="Times New Roman" w:hAnsi="Times New Roman"/>
          <w:sz w:val="24"/>
        </w:rPr>
        <w:t xml:space="preserve"> on</w:t>
      </w:r>
      <w:r w:rsidR="3D421245" w:rsidRPr="25373572">
        <w:rPr>
          <w:rFonts w:ascii="Times New Roman" w:hAnsi="Times New Roman"/>
          <w:sz w:val="24"/>
        </w:rPr>
        <w:t xml:space="preserve"> võimelised töötlema ja ühildama erinevaid andmeid ning tuletama ka esmapilgul isikustamata näivatest andmetest teatud seoseid ja mustreid, mis võib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w:t>
      </w:r>
      <w:r w:rsidR="210814D6" w:rsidRPr="25373572">
        <w:rPr>
          <w:rFonts w:ascii="Times New Roman" w:hAnsi="Times New Roman"/>
          <w:sz w:val="24"/>
        </w:rPr>
        <w:t xml:space="preserve"> Just selle tarvis on eelnõus sätestatud nii geenivaramu kui ka </w:t>
      </w:r>
      <w:proofErr w:type="spellStart"/>
      <w:r w:rsidR="210814D6" w:rsidRPr="25373572">
        <w:rPr>
          <w:rFonts w:ascii="Times New Roman" w:hAnsi="Times New Roman"/>
          <w:sz w:val="24"/>
        </w:rPr>
        <w:t>TIS-i</w:t>
      </w:r>
      <w:proofErr w:type="spellEnd"/>
      <w:r w:rsidR="210814D6" w:rsidRPr="25373572">
        <w:rPr>
          <w:rFonts w:ascii="Times New Roman" w:hAnsi="Times New Roman"/>
          <w:sz w:val="24"/>
        </w:rPr>
        <w:t xml:space="preserve"> juurde andmetöötluskeskkondade sätted, mis võimaldavad teavet väljastada sobival viisil ja kujul.</w:t>
      </w:r>
    </w:p>
    <w:p w14:paraId="74DC8A3A" w14:textId="52013E28" w:rsidR="002103A0" w:rsidRPr="002103A0" w:rsidRDefault="002103A0" w:rsidP="0003270C">
      <w:pPr>
        <w:rPr>
          <w:rFonts w:ascii="Times New Roman" w:hAnsi="Times New Roman"/>
          <w:sz w:val="24"/>
        </w:rPr>
      </w:pPr>
    </w:p>
    <w:p w14:paraId="2411CA67" w14:textId="6B11B61C" w:rsidR="3C3C681F" w:rsidRDefault="3C3C681F" w:rsidP="0003270C">
      <w:pPr>
        <w:rPr>
          <w:rFonts w:ascii="Times New Roman" w:hAnsi="Times New Roman"/>
          <w:b/>
          <w:bCs/>
          <w:sz w:val="24"/>
        </w:rPr>
      </w:pPr>
      <w:r w:rsidRPr="59BFDDB2">
        <w:rPr>
          <w:rFonts w:ascii="Times New Roman" w:hAnsi="Times New Roman"/>
          <w:b/>
          <w:bCs/>
          <w:sz w:val="24"/>
        </w:rPr>
        <w:t>Töötlemise õiguslikud tagatised</w:t>
      </w:r>
    </w:p>
    <w:p w14:paraId="0CAB506B" w14:textId="14B8D1A4" w:rsidR="3C3C681F" w:rsidRDefault="3C3C681F" w:rsidP="0003270C">
      <w:r w:rsidRPr="59BFDDB2">
        <w:rPr>
          <w:rFonts w:ascii="Times New Roman" w:hAnsi="Times New Roman"/>
          <w:sz w:val="24"/>
        </w:rPr>
        <w:t xml:space="preserve"> </w:t>
      </w:r>
    </w:p>
    <w:p w14:paraId="685B7848" w14:textId="28DA4F12" w:rsidR="3C3C681F" w:rsidRDefault="3C3C681F" w:rsidP="0003270C">
      <w:pPr>
        <w:rPr>
          <w:rFonts w:ascii="Times New Roman" w:hAnsi="Times New Roman"/>
          <w:sz w:val="24"/>
        </w:rPr>
      </w:pPr>
      <w:r w:rsidRPr="1471AA26">
        <w:rPr>
          <w:rFonts w:ascii="Times New Roman" w:hAnsi="Times New Roman"/>
          <w:sz w:val="24"/>
        </w:rPr>
        <w:t xml:space="preserve">Isikuandmete töötlemise eesmärk on </w:t>
      </w:r>
      <w:r w:rsidR="00D60B18">
        <w:rPr>
          <w:rFonts w:ascii="Times New Roman" w:hAnsi="Times New Roman"/>
          <w:sz w:val="24"/>
        </w:rPr>
        <w:t xml:space="preserve">osutada </w:t>
      </w:r>
      <w:r w:rsidRPr="1471AA26">
        <w:rPr>
          <w:rFonts w:ascii="Times New Roman" w:hAnsi="Times New Roman"/>
          <w:sz w:val="24"/>
        </w:rPr>
        <w:t>isikule meditsiiniteenus</w:t>
      </w:r>
      <w:r w:rsidR="00D60B18">
        <w:rPr>
          <w:rFonts w:ascii="Times New Roman" w:hAnsi="Times New Roman"/>
          <w:sz w:val="24"/>
        </w:rPr>
        <w:t>t</w:t>
      </w:r>
      <w:r w:rsidRPr="1471AA26">
        <w:rPr>
          <w:rFonts w:ascii="Times New Roman" w:hAnsi="Times New Roman"/>
          <w:sz w:val="24"/>
        </w:rPr>
        <w:t xml:space="preserve"> vastavalt tema personaalsetele</w:t>
      </w:r>
      <w:r w:rsidR="00CB1E75">
        <w:rPr>
          <w:rFonts w:ascii="Times New Roman" w:hAnsi="Times New Roman"/>
          <w:sz w:val="24"/>
        </w:rPr>
        <w:t xml:space="preserve">, </w:t>
      </w:r>
      <w:r w:rsidRPr="1471AA26">
        <w:rPr>
          <w:rFonts w:ascii="Times New Roman" w:hAnsi="Times New Roman"/>
          <w:sz w:val="24"/>
        </w:rPr>
        <w:t>geneetilisel profiilil tugi</w:t>
      </w:r>
      <w:r w:rsidR="547A45C3" w:rsidRPr="1471AA26">
        <w:rPr>
          <w:rFonts w:ascii="Times New Roman" w:hAnsi="Times New Roman"/>
          <w:sz w:val="24"/>
        </w:rPr>
        <w:t>nevatele</w:t>
      </w:r>
      <w:r w:rsidRPr="1471AA26">
        <w:rPr>
          <w:rFonts w:ascii="Times New Roman" w:hAnsi="Times New Roman"/>
          <w:sz w:val="24"/>
        </w:rPr>
        <w:t xml:space="preserve"> vajadustele.</w:t>
      </w:r>
    </w:p>
    <w:p w14:paraId="04D9F3E4" w14:textId="63299EE8" w:rsidR="1471AA26" w:rsidRDefault="1471AA26" w:rsidP="0003270C">
      <w:pPr>
        <w:rPr>
          <w:rFonts w:ascii="Times New Roman" w:hAnsi="Times New Roman"/>
          <w:sz w:val="24"/>
        </w:rPr>
      </w:pPr>
    </w:p>
    <w:p w14:paraId="28EDF3BB" w14:textId="07E32F58" w:rsidR="3C3C681F" w:rsidRDefault="3C3C681F" w:rsidP="25373572">
      <w:pPr>
        <w:rPr>
          <w:rFonts w:ascii="Times New Roman" w:hAnsi="Times New Roman"/>
          <w:sz w:val="24"/>
        </w:rPr>
      </w:pPr>
      <w:r w:rsidRPr="25373572">
        <w:rPr>
          <w:rFonts w:ascii="Times New Roman" w:hAnsi="Times New Roman"/>
          <w:sz w:val="24"/>
        </w:rPr>
        <w:t xml:space="preserve">Töötlemise aluseks </w:t>
      </w:r>
      <w:r w:rsidR="00EE2879" w:rsidRPr="25373572">
        <w:rPr>
          <w:rFonts w:ascii="Times New Roman" w:hAnsi="Times New Roman"/>
          <w:sz w:val="24"/>
        </w:rPr>
        <w:t>on</w:t>
      </w:r>
      <w:r w:rsidRPr="25373572">
        <w:rPr>
          <w:rFonts w:ascii="Times New Roman" w:hAnsi="Times New Roman"/>
          <w:sz w:val="24"/>
        </w:rPr>
        <w:t xml:space="preserve"> </w:t>
      </w:r>
      <w:r w:rsidR="08D688D2" w:rsidRPr="25373572">
        <w:rPr>
          <w:rFonts w:ascii="Times New Roman" w:hAnsi="Times New Roman"/>
          <w:sz w:val="24"/>
        </w:rPr>
        <w:t xml:space="preserve">eelkõige </w:t>
      </w:r>
      <w:r w:rsidRPr="25373572">
        <w:rPr>
          <w:rFonts w:ascii="Times New Roman" w:hAnsi="Times New Roman"/>
          <w:sz w:val="24"/>
        </w:rPr>
        <w:t>IKÜM artik</w:t>
      </w:r>
      <w:r w:rsidR="00EE2879" w:rsidRPr="25373572">
        <w:rPr>
          <w:rFonts w:ascii="Times New Roman" w:hAnsi="Times New Roman"/>
          <w:sz w:val="24"/>
        </w:rPr>
        <w:t>li</w:t>
      </w:r>
      <w:r w:rsidRPr="25373572">
        <w:rPr>
          <w:rFonts w:ascii="Times New Roman" w:hAnsi="Times New Roman"/>
          <w:sz w:val="24"/>
        </w:rPr>
        <w:t xml:space="preserve"> 9 lõike 2 punktid</w:t>
      </w:r>
      <w:r w:rsidR="00077C5D" w:rsidRPr="25373572">
        <w:rPr>
          <w:rFonts w:ascii="Times New Roman" w:hAnsi="Times New Roman"/>
          <w:sz w:val="24"/>
        </w:rPr>
        <w:t xml:space="preserve"> h ja </w:t>
      </w:r>
      <w:r w:rsidR="0035629B" w:rsidRPr="25373572">
        <w:rPr>
          <w:rFonts w:ascii="Times New Roman" w:hAnsi="Times New Roman"/>
          <w:sz w:val="24"/>
        </w:rPr>
        <w:t>i</w:t>
      </w:r>
      <w:r w:rsidR="349EF181" w:rsidRPr="25373572">
        <w:rPr>
          <w:rFonts w:ascii="Times New Roman" w:hAnsi="Times New Roman"/>
          <w:sz w:val="24"/>
        </w:rPr>
        <w:t>:</w:t>
      </w:r>
    </w:p>
    <w:p w14:paraId="58318974" w14:textId="6C4550E7" w:rsidR="3C3C681F" w:rsidRDefault="272229F3" w:rsidP="25373572">
      <w:pPr>
        <w:rPr>
          <w:rFonts w:ascii="Times New Roman" w:hAnsi="Times New Roman"/>
          <w:sz w:val="24"/>
        </w:rPr>
      </w:pPr>
      <w:r w:rsidRPr="25373572">
        <w:rPr>
          <w:rFonts w:ascii="Times New Roman" w:hAnsi="Times New Roman"/>
          <w:sz w:val="24"/>
        </w:rPr>
        <w:t xml:space="preserve">- </w:t>
      </w:r>
      <w:r w:rsidR="3C3C681F" w:rsidRPr="25373572">
        <w:rPr>
          <w:rFonts w:ascii="Times New Roman" w:hAnsi="Times New Roman"/>
          <w:sz w:val="24"/>
        </w:rPr>
        <w:t>h) töötlemine on vajalik ennetava meditsiini või töömeditsiiniga seotud põhjustel, töötaja töövõime hindamiseks, meditsiinilise diagnoosi panemiseks, tervishoiuteenuste või sotsiaalhoolekande või ravi võimaldamiseks või tervishoiu- või sotsiaalhoolekandesüsteemi ja -teenuste korraldamiseks, tuginedes liidu või liikmesriigi õigusele või tervishoiutöötajaga sõlmitud lepingule ja eeldusel, et lõikes 3 osutatud tingimused on täidetud ja kaitsemeetmed kehtestatud</w:t>
      </w:r>
      <w:r w:rsidR="00E440C8" w:rsidRPr="25373572">
        <w:rPr>
          <w:rFonts w:ascii="Times New Roman" w:hAnsi="Times New Roman"/>
          <w:sz w:val="24"/>
        </w:rPr>
        <w:t>;</w:t>
      </w:r>
    </w:p>
    <w:p w14:paraId="0CABE00E" w14:textId="1E4FC5EC" w:rsidR="3C3C681F" w:rsidRDefault="675CA2F5" w:rsidP="25373572">
      <w:pPr>
        <w:rPr>
          <w:rFonts w:ascii="Times New Roman" w:hAnsi="Times New Roman"/>
          <w:sz w:val="24"/>
        </w:rPr>
      </w:pPr>
      <w:r w:rsidRPr="25373572">
        <w:rPr>
          <w:rFonts w:ascii="Times New Roman" w:hAnsi="Times New Roman"/>
          <w:sz w:val="24"/>
        </w:rPr>
        <w:t xml:space="preserve">- </w:t>
      </w:r>
      <w:r w:rsidR="3C3C681F" w:rsidRPr="25373572">
        <w:rPr>
          <w:rFonts w:ascii="Times New Roman" w:hAnsi="Times New Roman"/>
          <w:sz w:val="24"/>
        </w:rPr>
        <w:t>i) töötlemine on vajalik rahvatervis</w:t>
      </w:r>
      <w:r w:rsidR="00220522" w:rsidRPr="25373572">
        <w:rPr>
          <w:rFonts w:ascii="Times New Roman" w:hAnsi="Times New Roman"/>
          <w:sz w:val="24"/>
        </w:rPr>
        <w:t>hoiu</w:t>
      </w:r>
      <w:r w:rsidR="3C3C681F" w:rsidRPr="25373572">
        <w:rPr>
          <w:rFonts w:ascii="Times New Roman" w:hAnsi="Times New Roman"/>
          <w:sz w:val="24"/>
        </w:rPr>
        <w:t xml:space="preserve"> valdkonna avalikes huvides, nagu kaitse suure piiriülese terviseohu korral või </w:t>
      </w:r>
      <w:r w:rsidR="00220522" w:rsidRPr="25373572">
        <w:rPr>
          <w:rFonts w:ascii="Times New Roman" w:hAnsi="Times New Roman"/>
          <w:sz w:val="24"/>
        </w:rPr>
        <w:t>rangete</w:t>
      </w:r>
      <w:r w:rsidR="3C3C681F" w:rsidRPr="25373572">
        <w:rPr>
          <w:rFonts w:ascii="Times New Roman" w:hAnsi="Times New Roman"/>
          <w:sz w:val="24"/>
        </w:rPr>
        <w:t xml:space="preserve"> kvaliteedi- ja ohutusnõuete tagamine ravimite või meditsiiniseadmete </w:t>
      </w:r>
      <w:r w:rsidR="3C3C681F" w:rsidRPr="25373572">
        <w:rPr>
          <w:rFonts w:ascii="Times New Roman" w:hAnsi="Times New Roman"/>
          <w:sz w:val="24"/>
        </w:rPr>
        <w:lastRenderedPageBreak/>
        <w:t>puhul, tuginedes liidu või liikmesriigi õigusele, millega nähakse ette sobivad ja konkreetsed meetmed andmesubjekti õiguste ja vabaduste kaitseks, eelkõige ametisaladuse hoidmine.</w:t>
      </w:r>
    </w:p>
    <w:p w14:paraId="6256E5BA" w14:textId="23A5A7A0" w:rsidR="25373572" w:rsidRDefault="25373572" w:rsidP="25373572">
      <w:pPr>
        <w:rPr>
          <w:rFonts w:ascii="Times New Roman" w:hAnsi="Times New Roman"/>
          <w:sz w:val="24"/>
        </w:rPr>
      </w:pPr>
    </w:p>
    <w:p w14:paraId="654C75CF" w14:textId="17FD7E65" w:rsidR="0D028123" w:rsidRDefault="0D028123" w:rsidP="25373572">
      <w:pPr>
        <w:rPr>
          <w:rFonts w:ascii="Times New Roman" w:hAnsi="Times New Roman"/>
          <w:sz w:val="24"/>
        </w:rPr>
      </w:pPr>
      <w:r w:rsidRPr="25373572">
        <w:rPr>
          <w:rFonts w:ascii="Times New Roman" w:hAnsi="Times New Roman"/>
          <w:sz w:val="24"/>
        </w:rPr>
        <w:t xml:space="preserve">Eelneva kõrval võivad teatud tegevused seostuda </w:t>
      </w:r>
      <w:proofErr w:type="spellStart"/>
      <w:r w:rsidRPr="25373572">
        <w:rPr>
          <w:rFonts w:ascii="Times New Roman" w:hAnsi="Times New Roman"/>
          <w:sz w:val="24"/>
        </w:rPr>
        <w:t>TIS-is</w:t>
      </w:r>
      <w:proofErr w:type="spellEnd"/>
      <w:r w:rsidRPr="25373572">
        <w:rPr>
          <w:rFonts w:ascii="Times New Roman" w:hAnsi="Times New Roman"/>
          <w:sz w:val="24"/>
        </w:rPr>
        <w:t xml:space="preserve"> ka teiste alustega (nt vastutava või volitatud töötleja </w:t>
      </w:r>
      <w:r w:rsidR="6DC3DD1C" w:rsidRPr="25373572">
        <w:rPr>
          <w:rFonts w:ascii="Times New Roman" w:hAnsi="Times New Roman"/>
          <w:sz w:val="24"/>
        </w:rPr>
        <w:t>kohustused</w:t>
      </w:r>
      <w:r w:rsidRPr="25373572">
        <w:rPr>
          <w:rFonts w:ascii="Times New Roman" w:hAnsi="Times New Roman"/>
          <w:sz w:val="24"/>
        </w:rPr>
        <w:t xml:space="preserve"> m</w:t>
      </w:r>
      <w:r w:rsidR="5DE30E51" w:rsidRPr="25373572">
        <w:rPr>
          <w:rFonts w:ascii="Times New Roman" w:hAnsi="Times New Roman"/>
          <w:sz w:val="24"/>
        </w:rPr>
        <w:t>is</w:t>
      </w:r>
      <w:r w:rsidRPr="25373572">
        <w:rPr>
          <w:rFonts w:ascii="Times New Roman" w:hAnsi="Times New Roman"/>
          <w:sz w:val="24"/>
        </w:rPr>
        <w:t xml:space="preserve"> tuleneva</w:t>
      </w:r>
      <w:r w:rsidR="5A5F3B9E" w:rsidRPr="25373572">
        <w:rPr>
          <w:rFonts w:ascii="Times New Roman" w:hAnsi="Times New Roman"/>
          <w:sz w:val="24"/>
        </w:rPr>
        <w:t>d</w:t>
      </w:r>
      <w:r w:rsidRPr="25373572">
        <w:rPr>
          <w:rFonts w:ascii="Times New Roman" w:hAnsi="Times New Roman"/>
          <w:sz w:val="24"/>
        </w:rPr>
        <w:t xml:space="preserve"> turbenõuetest </w:t>
      </w:r>
      <w:proofErr w:type="spellStart"/>
      <w:r w:rsidRPr="25373572">
        <w:rPr>
          <w:rFonts w:ascii="Times New Roman" w:hAnsi="Times New Roman"/>
          <w:sz w:val="24"/>
        </w:rPr>
        <w:t>KüTS</w:t>
      </w:r>
      <w:r w:rsidR="0B12E3B2" w:rsidRPr="25373572">
        <w:rPr>
          <w:rFonts w:ascii="Times New Roman" w:hAnsi="Times New Roman"/>
          <w:sz w:val="24"/>
        </w:rPr>
        <w:t>-</w:t>
      </w:r>
      <w:r w:rsidRPr="25373572">
        <w:rPr>
          <w:rFonts w:ascii="Times New Roman" w:hAnsi="Times New Roman"/>
          <w:sz w:val="24"/>
        </w:rPr>
        <w:t>is</w:t>
      </w:r>
      <w:proofErr w:type="spellEnd"/>
      <w:r w:rsidRPr="25373572">
        <w:rPr>
          <w:rFonts w:ascii="Times New Roman" w:hAnsi="Times New Roman"/>
          <w:sz w:val="24"/>
        </w:rPr>
        <w:t xml:space="preserve"> või isiku nõusolek, mille alusel pakutakse samuti erinvaid teenuseid – nt andmete </w:t>
      </w:r>
      <w:r w:rsidR="25F3E0C6" w:rsidRPr="25373572">
        <w:rPr>
          <w:rFonts w:ascii="Times New Roman" w:hAnsi="Times New Roman"/>
          <w:sz w:val="24"/>
        </w:rPr>
        <w:t>edastamine vms).</w:t>
      </w:r>
    </w:p>
    <w:p w14:paraId="3E65FA5D" w14:textId="6F786E64" w:rsidR="3C3C681F" w:rsidRDefault="3C3C681F" w:rsidP="0003270C">
      <w:r w:rsidRPr="59BFDDB2">
        <w:rPr>
          <w:rFonts w:ascii="Times New Roman" w:hAnsi="Times New Roman"/>
          <w:sz w:val="24"/>
        </w:rPr>
        <w:t xml:space="preserve"> </w:t>
      </w:r>
    </w:p>
    <w:p w14:paraId="452AA397" w14:textId="6D20035B" w:rsidR="3C3C681F" w:rsidRDefault="3C3C681F" w:rsidP="25373572">
      <w:pPr>
        <w:rPr>
          <w:rFonts w:ascii="Times New Roman" w:hAnsi="Times New Roman"/>
          <w:sz w:val="24"/>
        </w:rPr>
      </w:pPr>
      <w:r w:rsidRPr="25373572">
        <w:rPr>
          <w:rFonts w:ascii="Times New Roman" w:hAnsi="Times New Roman"/>
          <w:sz w:val="24"/>
        </w:rPr>
        <w:t>Geeniandmete kasutamise õiguslikuks tagatiseks on IGUS</w:t>
      </w:r>
      <w:r w:rsidR="00DC0A47" w:rsidRPr="25373572">
        <w:rPr>
          <w:rFonts w:ascii="Times New Roman" w:hAnsi="Times New Roman"/>
          <w:sz w:val="24"/>
        </w:rPr>
        <w:t>-i</w:t>
      </w:r>
      <w:r w:rsidRPr="25373572">
        <w:rPr>
          <w:rFonts w:ascii="Times New Roman" w:hAnsi="Times New Roman"/>
          <w:sz w:val="24"/>
        </w:rPr>
        <w:t xml:space="preserve"> </w:t>
      </w:r>
      <w:r w:rsidR="028C886D" w:rsidRPr="25373572">
        <w:rPr>
          <w:rFonts w:ascii="Times New Roman" w:hAnsi="Times New Roman"/>
          <w:sz w:val="24"/>
        </w:rPr>
        <w:t>eesmärgipiirang</w:t>
      </w:r>
      <w:r w:rsidR="3290FC3E" w:rsidRPr="25373572">
        <w:rPr>
          <w:rFonts w:ascii="Times New Roman" w:hAnsi="Times New Roman"/>
          <w:sz w:val="24"/>
        </w:rPr>
        <w:t>.</w:t>
      </w:r>
      <w:r w:rsidRPr="25373572">
        <w:rPr>
          <w:rFonts w:ascii="Times New Roman" w:hAnsi="Times New Roman"/>
          <w:sz w:val="24"/>
        </w:rPr>
        <w:t xml:space="preserve"> Geenivaramu kasutamine muul otstarbel, eriti tsiviil- või kriminaalprotsessis tõendite kogumiseks või jälitustegevuseks, on keelatud.</w:t>
      </w:r>
      <w:r w:rsidR="6FEA8FD4" w:rsidRPr="25373572">
        <w:rPr>
          <w:rFonts w:ascii="Times New Roman" w:hAnsi="Times New Roman"/>
          <w:sz w:val="24"/>
        </w:rPr>
        <w:t xml:space="preserve"> See oli kehtivas õiguses ja säilitatakse ka uues terviktekstist.</w:t>
      </w:r>
    </w:p>
    <w:p w14:paraId="4ED77BCA" w14:textId="3D1078AD" w:rsidR="59BFDDB2" w:rsidRDefault="59BFDDB2" w:rsidP="0003270C">
      <w:pPr>
        <w:rPr>
          <w:rFonts w:ascii="Times New Roman" w:hAnsi="Times New Roman"/>
          <w:sz w:val="24"/>
        </w:rPr>
      </w:pPr>
    </w:p>
    <w:p w14:paraId="04B467FC" w14:textId="3CB18FB6" w:rsidR="3C3C681F" w:rsidRDefault="00A1727C" w:rsidP="0003270C">
      <w:r>
        <w:rPr>
          <w:rFonts w:ascii="Times New Roman" w:hAnsi="Times New Roman"/>
          <w:sz w:val="24"/>
        </w:rPr>
        <w:t>Riigisise</w:t>
      </w:r>
      <w:r w:rsidR="00DC6F35">
        <w:rPr>
          <w:rFonts w:ascii="Times New Roman" w:hAnsi="Times New Roman"/>
          <w:sz w:val="24"/>
        </w:rPr>
        <w:t>seks</w:t>
      </w:r>
      <w:r w:rsidR="3C3C681F" w:rsidRPr="59BFDDB2">
        <w:rPr>
          <w:rFonts w:ascii="Times New Roman" w:hAnsi="Times New Roman"/>
          <w:sz w:val="24"/>
        </w:rPr>
        <w:t xml:space="preserve"> seaduseks, mis näeb ette isikuandmete töötlemise, </w:t>
      </w:r>
      <w:r w:rsidR="00DC6F35">
        <w:rPr>
          <w:rFonts w:ascii="Times New Roman" w:hAnsi="Times New Roman"/>
          <w:sz w:val="24"/>
        </w:rPr>
        <w:t>sealhulgas</w:t>
      </w:r>
      <w:r w:rsidR="3C3C681F" w:rsidRPr="59BFDDB2">
        <w:rPr>
          <w:rFonts w:ascii="Times New Roman" w:hAnsi="Times New Roman"/>
          <w:sz w:val="24"/>
        </w:rPr>
        <w:t xml:space="preserve"> personaalmeditsiini</w:t>
      </w:r>
      <w:r w:rsidR="1F2AB91B" w:rsidRPr="59BFDDB2">
        <w:rPr>
          <w:rFonts w:ascii="Times New Roman" w:hAnsi="Times New Roman"/>
          <w:sz w:val="24"/>
        </w:rPr>
        <w:t>s pakutavate</w:t>
      </w:r>
      <w:r w:rsidR="3C3C681F" w:rsidRPr="59BFDDB2">
        <w:rPr>
          <w:rFonts w:ascii="Times New Roman" w:hAnsi="Times New Roman"/>
          <w:sz w:val="24"/>
        </w:rPr>
        <w:t xml:space="preserve"> teenuse osutamisel, on </w:t>
      </w:r>
      <w:r w:rsidR="00DC6F35">
        <w:rPr>
          <w:rFonts w:ascii="Times New Roman" w:hAnsi="Times New Roman"/>
          <w:sz w:val="24"/>
        </w:rPr>
        <w:t>TTKS.</w:t>
      </w:r>
      <w:r w:rsidR="3C3C681F" w:rsidRPr="59BFDDB2">
        <w:rPr>
          <w:rFonts w:ascii="Times New Roman" w:hAnsi="Times New Roman"/>
          <w:sz w:val="24"/>
        </w:rPr>
        <w:t xml:space="preserve"> TTKS § 4</w:t>
      </w:r>
      <w:r w:rsidR="3C3C681F" w:rsidRPr="59BFDDB2">
        <w:rPr>
          <w:rFonts w:ascii="Times New Roman" w:hAnsi="Times New Roman"/>
          <w:sz w:val="24"/>
          <w:vertAlign w:val="superscript"/>
        </w:rPr>
        <w:t>1</w:t>
      </w:r>
      <w:r w:rsidR="3C3C681F" w:rsidRPr="59BFDDB2">
        <w:rPr>
          <w:rFonts w:ascii="Times New Roman" w:hAnsi="Times New Roman"/>
          <w:sz w:val="24"/>
        </w:rPr>
        <w:t xml:space="preserve"> lõi</w:t>
      </w:r>
      <w:r w:rsidR="00815112">
        <w:rPr>
          <w:rFonts w:ascii="Times New Roman" w:hAnsi="Times New Roman"/>
          <w:sz w:val="24"/>
        </w:rPr>
        <w:t>ke 1 kohaselt on t</w:t>
      </w:r>
      <w:r w:rsidR="3C3C681F" w:rsidRPr="59BFDDB2">
        <w:rPr>
          <w:rFonts w:ascii="Times New Roman" w:hAnsi="Times New Roman"/>
          <w:sz w:val="24"/>
        </w:rPr>
        <w:t xml:space="preserve">ervishoiuteenuse osutajal, kellel on seadusest tulenev </w:t>
      </w:r>
      <w:r w:rsidR="3C3C681F" w:rsidRPr="00DC29D0">
        <w:rPr>
          <w:rFonts w:ascii="Times New Roman" w:hAnsi="Times New Roman"/>
          <w:sz w:val="24"/>
        </w:rPr>
        <w:t>saladuse hoidmise kohustus</w:t>
      </w:r>
      <w:r w:rsidR="3C3C681F" w:rsidRPr="59BFDDB2">
        <w:rPr>
          <w:rFonts w:ascii="Times New Roman" w:hAnsi="Times New Roman"/>
          <w:sz w:val="24"/>
        </w:rPr>
        <w:t>, õigus andmesubjekti nõusolekuta töödelda tervishoiuteenuse osutamiseks vajalikke isikuandmeid, sealhulgas eriliiki isikuandmeid.</w:t>
      </w:r>
    </w:p>
    <w:p w14:paraId="7FDFC71E" w14:textId="3C45490F" w:rsidR="3C3C681F" w:rsidRDefault="3C3C681F" w:rsidP="0003270C">
      <w:r w:rsidRPr="59BFDDB2">
        <w:rPr>
          <w:rFonts w:ascii="Times New Roman" w:hAnsi="Times New Roman"/>
          <w:sz w:val="24"/>
        </w:rPr>
        <w:t xml:space="preserve"> </w:t>
      </w:r>
    </w:p>
    <w:p w14:paraId="4386FB0C" w14:textId="77777777" w:rsidR="006978AB" w:rsidRDefault="5B444777" w:rsidP="0003270C">
      <w:pPr>
        <w:rPr>
          <w:rFonts w:ascii="Times New Roman" w:hAnsi="Times New Roman"/>
          <w:sz w:val="24"/>
        </w:rPr>
      </w:pPr>
      <w:r w:rsidRPr="25373572">
        <w:rPr>
          <w:rFonts w:ascii="Times New Roman" w:hAnsi="Times New Roman"/>
          <w:sz w:val="24"/>
        </w:rPr>
        <w:t>Õiguslikuks andmevahetuse</w:t>
      </w:r>
      <w:r w:rsidR="004711C1" w:rsidRPr="25373572">
        <w:rPr>
          <w:rFonts w:ascii="Times New Roman" w:hAnsi="Times New Roman"/>
          <w:sz w:val="24"/>
        </w:rPr>
        <w:t xml:space="preserve"> aluse</w:t>
      </w:r>
      <w:r w:rsidRPr="25373572">
        <w:rPr>
          <w:rFonts w:ascii="Times New Roman" w:hAnsi="Times New Roman"/>
          <w:sz w:val="24"/>
        </w:rPr>
        <w:t>ks IGUS-</w:t>
      </w:r>
      <w:r w:rsidR="00A10A3A" w:rsidRPr="25373572">
        <w:rPr>
          <w:rFonts w:ascii="Times New Roman" w:hAnsi="Times New Roman"/>
          <w:sz w:val="24"/>
        </w:rPr>
        <w:t>i</w:t>
      </w:r>
      <w:r w:rsidRPr="25373572">
        <w:rPr>
          <w:rFonts w:ascii="Times New Roman" w:hAnsi="Times New Roman"/>
          <w:sz w:val="24"/>
        </w:rPr>
        <w:t xml:space="preserve"> ja tervishoiuteenuse osutaja vahel on </w:t>
      </w:r>
      <w:r w:rsidR="4EED907C" w:rsidRPr="25373572">
        <w:rPr>
          <w:rFonts w:ascii="Times New Roman" w:hAnsi="Times New Roman"/>
          <w:sz w:val="24"/>
        </w:rPr>
        <w:t xml:space="preserve">täiendavalt ka </w:t>
      </w:r>
      <w:proofErr w:type="spellStart"/>
      <w:r w:rsidR="4EED907C" w:rsidRPr="25373572">
        <w:rPr>
          <w:rFonts w:ascii="Times New Roman" w:hAnsi="Times New Roman"/>
          <w:sz w:val="24"/>
        </w:rPr>
        <w:t>TI</w:t>
      </w:r>
      <w:r w:rsidR="00613810" w:rsidRPr="25373572">
        <w:rPr>
          <w:rFonts w:ascii="Times New Roman" w:hAnsi="Times New Roman"/>
          <w:sz w:val="24"/>
        </w:rPr>
        <w:t>S-i</w:t>
      </w:r>
      <w:proofErr w:type="spellEnd"/>
      <w:r w:rsidR="4EED907C" w:rsidRPr="25373572">
        <w:rPr>
          <w:rFonts w:ascii="Times New Roman" w:hAnsi="Times New Roman"/>
          <w:sz w:val="24"/>
        </w:rPr>
        <w:t xml:space="preserve"> pidamise eesmärk, mis on sätestatud </w:t>
      </w:r>
      <w:r w:rsidRPr="25373572">
        <w:rPr>
          <w:rStyle w:val="Hperlink"/>
          <w:rFonts w:ascii="Times New Roman" w:hAnsi="Times New Roman"/>
          <w:sz w:val="24"/>
        </w:rPr>
        <w:t>TTKS § 59</w:t>
      </w:r>
      <w:r w:rsidRPr="25373572">
        <w:rPr>
          <w:rStyle w:val="Hperlink"/>
          <w:rFonts w:ascii="Times New Roman" w:hAnsi="Times New Roman"/>
          <w:sz w:val="24"/>
          <w:vertAlign w:val="superscript"/>
        </w:rPr>
        <w:t>1</w:t>
      </w:r>
      <w:r w:rsidRPr="25373572">
        <w:rPr>
          <w:rStyle w:val="Hperlink"/>
          <w:rFonts w:ascii="Times New Roman" w:hAnsi="Times New Roman"/>
          <w:sz w:val="24"/>
        </w:rPr>
        <w:t xml:space="preserve"> l</w:t>
      </w:r>
      <w:r w:rsidR="53F6370E" w:rsidRPr="25373572">
        <w:rPr>
          <w:rStyle w:val="Hperlink"/>
          <w:rFonts w:ascii="Times New Roman" w:hAnsi="Times New Roman"/>
          <w:sz w:val="24"/>
        </w:rPr>
        <w:t>õikes</w:t>
      </w:r>
      <w:r w:rsidRPr="25373572">
        <w:rPr>
          <w:rStyle w:val="Hperlink"/>
          <w:rFonts w:ascii="Times New Roman" w:hAnsi="Times New Roman"/>
          <w:sz w:val="24"/>
        </w:rPr>
        <w:t xml:space="preserve"> 1,</w:t>
      </w:r>
      <w:r w:rsidRPr="25373572">
        <w:rPr>
          <w:rFonts w:ascii="Times New Roman" w:hAnsi="Times New Roman"/>
          <w:sz w:val="24"/>
        </w:rPr>
        <w:t xml:space="preserve"> mille kohaselt </w:t>
      </w:r>
      <w:r w:rsidR="00613810" w:rsidRPr="25373572">
        <w:rPr>
          <w:rFonts w:ascii="Times New Roman" w:hAnsi="Times New Roman"/>
          <w:sz w:val="24"/>
        </w:rPr>
        <w:t xml:space="preserve">töödeldakse </w:t>
      </w:r>
      <w:proofErr w:type="spellStart"/>
      <w:r w:rsidR="00613810" w:rsidRPr="25373572">
        <w:rPr>
          <w:rFonts w:ascii="Times New Roman" w:hAnsi="Times New Roman"/>
          <w:sz w:val="24"/>
        </w:rPr>
        <w:t>TIS-is</w:t>
      </w:r>
      <w:proofErr w:type="spellEnd"/>
      <w:r w:rsidRPr="25373572">
        <w:rPr>
          <w:rFonts w:ascii="Times New Roman" w:hAnsi="Times New Roman"/>
          <w:sz w:val="24"/>
        </w:rPr>
        <w:t xml:space="preserve"> tervishoiuvaldkonnaga seotud andmeid tervishoiuteenuse osutamise lepingu sõlmimiseks ja täitmiseks, tervishoiuteenuste kvaliteedi ja patsiendi õiguste tagamiseks ning rahva tervise kaitseks, sealhulgas terviseseisundit kajastavate registrite pidamiseks, tervisestatistika tegemiseks ja tervishoiu juhtimiseks.</w:t>
      </w:r>
      <w:r w:rsidR="006978AB">
        <w:rPr>
          <w:rFonts w:ascii="Times New Roman" w:hAnsi="Times New Roman"/>
          <w:sz w:val="24"/>
        </w:rPr>
        <w:t xml:space="preserve"> </w:t>
      </w:r>
    </w:p>
    <w:p w14:paraId="0DC4F229" w14:textId="77777777" w:rsidR="006978AB" w:rsidRDefault="006978AB" w:rsidP="0003270C">
      <w:pPr>
        <w:rPr>
          <w:rFonts w:ascii="Times New Roman" w:hAnsi="Times New Roman"/>
          <w:sz w:val="24"/>
        </w:rPr>
      </w:pPr>
    </w:p>
    <w:p w14:paraId="42682863" w14:textId="257A9EA0" w:rsidR="621D4916" w:rsidRDefault="61F80836" w:rsidP="0003270C">
      <w:pPr>
        <w:rPr>
          <w:rFonts w:ascii="Times New Roman" w:hAnsi="Times New Roman"/>
          <w:sz w:val="24"/>
        </w:rPr>
      </w:pPr>
      <w:r w:rsidRPr="25373572">
        <w:rPr>
          <w:rFonts w:ascii="Times New Roman" w:hAnsi="Times New Roman"/>
          <w:sz w:val="24"/>
        </w:rPr>
        <w:t>Isikuandmete töötlejal lasub aga kohustus tõendada, et töödeldavaid isikuandmeid kasutati tervishoiuteenuse osutamiseks.</w:t>
      </w:r>
      <w:r w:rsidR="006978AB">
        <w:rPr>
          <w:rFonts w:ascii="Times New Roman" w:hAnsi="Times New Roman"/>
          <w:sz w:val="24"/>
        </w:rPr>
        <w:t xml:space="preserve"> </w:t>
      </w:r>
      <w:r w:rsidR="0D7C0286" w:rsidRPr="75CF7F17">
        <w:rPr>
          <w:rFonts w:ascii="Times New Roman" w:hAnsi="Times New Roman"/>
          <w:sz w:val="24"/>
        </w:rPr>
        <w:t xml:space="preserve">Geeniandmete töötlemisel on selleks eesmärgiks koeproovi uurimisel saadud andmete sidumine konkreetse geenidoonoriga. Ilma koeproovi uurimisel saadud andmete sidumiseta geenidoonoriga kaotaks inimgenoomi uuring suures osas oma mõtte </w:t>
      </w:r>
      <w:r w:rsidR="00173A5F">
        <w:rPr>
          <w:rFonts w:ascii="Times New Roman" w:hAnsi="Times New Roman"/>
          <w:sz w:val="24"/>
        </w:rPr>
        <w:t>ning alles</w:t>
      </w:r>
      <w:r w:rsidR="0D7C0286" w:rsidRPr="75CF7F17">
        <w:rPr>
          <w:rFonts w:ascii="Times New Roman" w:hAnsi="Times New Roman"/>
          <w:sz w:val="24"/>
        </w:rPr>
        <w:t xml:space="preserve"> jääks ainult statistika </w:t>
      </w:r>
      <w:r w:rsidR="00173A5F">
        <w:rPr>
          <w:rFonts w:ascii="Times New Roman" w:hAnsi="Times New Roman"/>
          <w:sz w:val="24"/>
        </w:rPr>
        <w:t>ja</w:t>
      </w:r>
      <w:r w:rsidR="0D7C0286" w:rsidRPr="75CF7F17">
        <w:rPr>
          <w:rFonts w:ascii="Times New Roman" w:hAnsi="Times New Roman"/>
          <w:sz w:val="24"/>
        </w:rPr>
        <w:t xml:space="preserve"> üldistused, mida oleks väga ebaefektiivne või isegi võimatu kasutada ühe isiku hüvanguks. Samuti oleks võimatu geeniuuringu tulemuse</w:t>
      </w:r>
      <w:r w:rsidR="004C733B">
        <w:rPr>
          <w:rFonts w:ascii="Times New Roman" w:hAnsi="Times New Roman"/>
          <w:sz w:val="24"/>
        </w:rPr>
        <w:t>na</w:t>
      </w:r>
      <w:r w:rsidR="0D7C0286" w:rsidRPr="75CF7F17">
        <w:rPr>
          <w:rFonts w:ascii="Times New Roman" w:hAnsi="Times New Roman"/>
          <w:sz w:val="24"/>
        </w:rPr>
        <w:t xml:space="preserve"> saadud andme</w:t>
      </w:r>
      <w:r w:rsidR="00247851">
        <w:rPr>
          <w:rFonts w:ascii="Times New Roman" w:hAnsi="Times New Roman"/>
          <w:sz w:val="24"/>
        </w:rPr>
        <w:t>id</w:t>
      </w:r>
      <w:r w:rsidR="0D7C0286" w:rsidRPr="75CF7F17">
        <w:rPr>
          <w:rFonts w:ascii="Times New Roman" w:hAnsi="Times New Roman"/>
          <w:sz w:val="24"/>
        </w:rPr>
        <w:t xml:space="preserve"> kasuta</w:t>
      </w:r>
      <w:r w:rsidR="00247851">
        <w:rPr>
          <w:rFonts w:ascii="Times New Roman" w:hAnsi="Times New Roman"/>
          <w:sz w:val="24"/>
        </w:rPr>
        <w:t>da</w:t>
      </w:r>
      <w:r w:rsidR="0D7C0286" w:rsidRPr="75CF7F17">
        <w:rPr>
          <w:rFonts w:ascii="Times New Roman" w:hAnsi="Times New Roman"/>
          <w:sz w:val="24"/>
        </w:rPr>
        <w:t xml:space="preserve"> personaalmeditsiinis, sest jällegi puudub võimalus siduda geeniuuringute andmeid konkreetse isikuga.</w:t>
      </w:r>
      <w:r w:rsidR="006978AB">
        <w:rPr>
          <w:rFonts w:ascii="Times New Roman" w:hAnsi="Times New Roman"/>
          <w:sz w:val="24"/>
        </w:rPr>
        <w:t xml:space="preserve"> </w:t>
      </w:r>
      <w:r w:rsidR="621D4916" w:rsidRPr="6018E984">
        <w:rPr>
          <w:rFonts w:ascii="Times New Roman" w:hAnsi="Times New Roman"/>
          <w:sz w:val="24"/>
        </w:rPr>
        <w:t xml:space="preserve">Personaalmeditsiinis teenuse osutamine on ilmselgelt osa tervishoiuteenuse osutamist, mis võib sisaldada teenuse paremat kavandamist, diagnoosi panemist ja ravi võimaldamist. Vastavalt </w:t>
      </w:r>
      <w:r w:rsidR="00461466">
        <w:rPr>
          <w:rFonts w:ascii="Times New Roman" w:hAnsi="Times New Roman"/>
          <w:sz w:val="24"/>
        </w:rPr>
        <w:t>TTKS § </w:t>
      </w:r>
      <w:r w:rsidR="621D4916" w:rsidRPr="6018E984">
        <w:rPr>
          <w:rFonts w:ascii="Times New Roman" w:hAnsi="Times New Roman"/>
          <w:sz w:val="24"/>
        </w:rPr>
        <w:t>4</w:t>
      </w:r>
      <w:r w:rsidR="621D4916" w:rsidRPr="6018E984">
        <w:rPr>
          <w:rFonts w:ascii="Times New Roman" w:hAnsi="Times New Roman"/>
          <w:sz w:val="24"/>
          <w:vertAlign w:val="superscript"/>
        </w:rPr>
        <w:t>1</w:t>
      </w:r>
      <w:r w:rsidR="621D4916" w:rsidRPr="6018E984">
        <w:rPr>
          <w:rFonts w:ascii="Times New Roman" w:hAnsi="Times New Roman"/>
          <w:sz w:val="24"/>
        </w:rPr>
        <w:t xml:space="preserve"> </w:t>
      </w:r>
      <w:r w:rsidR="00461466">
        <w:rPr>
          <w:rFonts w:ascii="Times New Roman" w:hAnsi="Times New Roman"/>
          <w:sz w:val="24"/>
        </w:rPr>
        <w:t>lõikele 1</w:t>
      </w:r>
      <w:r w:rsidR="621D4916" w:rsidRPr="6018E984">
        <w:rPr>
          <w:rFonts w:ascii="Times New Roman" w:hAnsi="Times New Roman"/>
          <w:sz w:val="24"/>
        </w:rPr>
        <w:t xml:space="preserve"> on tervishoiu</w:t>
      </w:r>
      <w:r w:rsidR="006848CF">
        <w:rPr>
          <w:rFonts w:ascii="Times New Roman" w:hAnsi="Times New Roman"/>
          <w:sz w:val="24"/>
        </w:rPr>
        <w:t>teenuse</w:t>
      </w:r>
      <w:r w:rsidR="621D4916" w:rsidRPr="6018E984">
        <w:rPr>
          <w:rFonts w:ascii="Times New Roman" w:hAnsi="Times New Roman"/>
          <w:sz w:val="24"/>
        </w:rPr>
        <w:t xml:space="preserve"> osutajal õigus töödelda tervishoiuteenuse osutamiseks vajalikke isikuandmeid, </w:t>
      </w:r>
      <w:r w:rsidR="006848CF">
        <w:rPr>
          <w:rFonts w:ascii="Times New Roman" w:hAnsi="Times New Roman"/>
          <w:sz w:val="24"/>
        </w:rPr>
        <w:t>sealhulgas</w:t>
      </w:r>
      <w:r w:rsidR="621D4916" w:rsidRPr="6018E984">
        <w:rPr>
          <w:rFonts w:ascii="Times New Roman" w:hAnsi="Times New Roman"/>
          <w:sz w:val="24"/>
        </w:rPr>
        <w:t xml:space="preserve"> eriliiki isikuandmeid, ilma andmesubjekti nõusolekuta. </w:t>
      </w:r>
    </w:p>
    <w:p w14:paraId="22B9A8A4" w14:textId="282836C8" w:rsidR="6018E984" w:rsidRDefault="6018E984" w:rsidP="0003270C">
      <w:pPr>
        <w:rPr>
          <w:rFonts w:ascii="Times New Roman" w:hAnsi="Times New Roman"/>
          <w:sz w:val="24"/>
        </w:rPr>
      </w:pPr>
    </w:p>
    <w:p w14:paraId="70DD1858" w14:textId="3B7929B4" w:rsidR="3C3C681F" w:rsidRDefault="39C3987B" w:rsidP="006978AB">
      <w:pPr>
        <w:rPr>
          <w:rFonts w:ascii="Times New Roman" w:hAnsi="Times New Roman"/>
          <w:sz w:val="24"/>
        </w:rPr>
      </w:pPr>
      <w:r w:rsidRPr="6018E984">
        <w:rPr>
          <w:rFonts w:ascii="Times New Roman" w:hAnsi="Times New Roman"/>
          <w:sz w:val="24"/>
        </w:rPr>
        <w:t>Isikuandmete töötlemine on IKÜM art</w:t>
      </w:r>
      <w:r w:rsidR="006848CF">
        <w:rPr>
          <w:rFonts w:ascii="Times New Roman" w:hAnsi="Times New Roman"/>
          <w:sz w:val="24"/>
        </w:rPr>
        <w:t>ikli</w:t>
      </w:r>
      <w:r w:rsidRPr="6018E984">
        <w:rPr>
          <w:rFonts w:ascii="Times New Roman" w:hAnsi="Times New Roman"/>
          <w:sz w:val="24"/>
        </w:rPr>
        <w:t xml:space="preserve"> 4 punkti 2 kohaselt isikuandmete või nende kogumitega tehtav automatiseeritud või automatiseerimata toiming või toimingute kogum</w:t>
      </w:r>
      <w:r w:rsidR="006978AB">
        <w:rPr>
          <w:rFonts w:ascii="Times New Roman" w:hAnsi="Times New Roman"/>
          <w:sz w:val="24"/>
        </w:rPr>
        <w:t xml:space="preserve">. </w:t>
      </w:r>
      <w:r w:rsidR="61F80836" w:rsidRPr="25373572">
        <w:rPr>
          <w:rFonts w:ascii="Times New Roman" w:hAnsi="Times New Roman"/>
          <w:sz w:val="24"/>
        </w:rPr>
        <w:t>Personaalmeditsiini teenuse osutamiseks ei hakata koguma rohkem või vähem andmeid, kui seda tehakse</w:t>
      </w:r>
      <w:r w:rsidR="003A2AB9" w:rsidRPr="25373572">
        <w:rPr>
          <w:rFonts w:ascii="Times New Roman" w:hAnsi="Times New Roman"/>
          <w:sz w:val="24"/>
        </w:rPr>
        <w:t xml:space="preserve"> praegu</w:t>
      </w:r>
      <w:r w:rsidR="61F80836" w:rsidRPr="25373572">
        <w:rPr>
          <w:rFonts w:ascii="Times New Roman" w:hAnsi="Times New Roman"/>
          <w:sz w:val="24"/>
        </w:rPr>
        <w:t xml:space="preserve">. Tulevikus hakatakse geenidoonorite geneetilisi algandmeid </w:t>
      </w:r>
      <w:r w:rsidR="48118352" w:rsidRPr="25373572">
        <w:rPr>
          <w:rFonts w:ascii="Times New Roman" w:hAnsi="Times New Roman"/>
          <w:sz w:val="24"/>
        </w:rPr>
        <w:t>töötlema</w:t>
      </w:r>
      <w:r w:rsidR="61F80836" w:rsidRPr="25373572">
        <w:rPr>
          <w:rFonts w:ascii="Times New Roman" w:hAnsi="Times New Roman"/>
          <w:sz w:val="24"/>
        </w:rPr>
        <w:t xml:space="preserve"> persona</w:t>
      </w:r>
      <w:r w:rsidR="490C349C" w:rsidRPr="25373572">
        <w:rPr>
          <w:rFonts w:ascii="Times New Roman" w:hAnsi="Times New Roman"/>
          <w:sz w:val="24"/>
        </w:rPr>
        <w:t>almeditsiinis</w:t>
      </w:r>
      <w:r w:rsidR="61F80836" w:rsidRPr="25373572">
        <w:rPr>
          <w:rFonts w:ascii="Times New Roman" w:hAnsi="Times New Roman"/>
          <w:sz w:val="24"/>
        </w:rPr>
        <w:t xml:space="preserve"> uuringutele kutsete edastamiseks </w:t>
      </w:r>
      <w:r w:rsidR="001E7191" w:rsidRPr="25373572">
        <w:rPr>
          <w:rFonts w:ascii="Times New Roman" w:hAnsi="Times New Roman"/>
          <w:sz w:val="24"/>
        </w:rPr>
        <w:t>ja</w:t>
      </w:r>
      <w:r w:rsidR="61F80836" w:rsidRPr="25373572">
        <w:rPr>
          <w:rFonts w:ascii="Times New Roman" w:hAnsi="Times New Roman"/>
          <w:sz w:val="24"/>
        </w:rPr>
        <w:t xml:space="preserve"> teenuste osutamiseks. </w:t>
      </w:r>
      <w:r w:rsidR="502D88D0" w:rsidRPr="25373572">
        <w:rPr>
          <w:rFonts w:ascii="Times New Roman" w:hAnsi="Times New Roman"/>
          <w:sz w:val="24"/>
        </w:rPr>
        <w:t>Isikul on õigus valida, kas ta neid teenuseid soovib.</w:t>
      </w:r>
    </w:p>
    <w:p w14:paraId="3B84357F" w14:textId="14DE49A9" w:rsidR="25373572" w:rsidRDefault="25373572" w:rsidP="25373572">
      <w:pPr>
        <w:rPr>
          <w:rFonts w:ascii="Times New Roman" w:hAnsi="Times New Roman"/>
          <w:sz w:val="24"/>
        </w:rPr>
      </w:pPr>
    </w:p>
    <w:p w14:paraId="2FCD8429" w14:textId="1C3BC5F7" w:rsidR="1F5B6A3F" w:rsidRDefault="1F5B6A3F" w:rsidP="25373572">
      <w:pPr>
        <w:rPr>
          <w:rFonts w:ascii="Times New Roman" w:hAnsi="Times New Roman"/>
          <w:sz w:val="24"/>
        </w:rPr>
      </w:pPr>
      <w:r w:rsidRPr="25373572">
        <w:rPr>
          <w:rFonts w:ascii="Times New Roman" w:hAnsi="Times New Roman"/>
          <w:sz w:val="24"/>
        </w:rPr>
        <w:t>Isikul on õigus saada teda puudutavaid isikuandmeid. Kõiki neid andmeid on geenidoonoril õigus saada ka IKÜM artikli 15 lõike 3 alusel.</w:t>
      </w:r>
    </w:p>
    <w:p w14:paraId="0FE196AC" w14:textId="1E4997D1" w:rsidR="25373572" w:rsidRDefault="25373572" w:rsidP="25373572">
      <w:pPr>
        <w:rPr>
          <w:rFonts w:ascii="Times New Roman" w:hAnsi="Times New Roman"/>
          <w:sz w:val="24"/>
        </w:rPr>
      </w:pPr>
    </w:p>
    <w:p w14:paraId="58E9E85A" w14:textId="77777777" w:rsidR="00BD6516" w:rsidRDefault="00BD6516" w:rsidP="0003270C">
      <w:pPr>
        <w:rPr>
          <w:rFonts w:ascii="Times New Roman" w:hAnsi="Times New Roman"/>
          <w:sz w:val="24"/>
        </w:rPr>
      </w:pPr>
    </w:p>
    <w:p w14:paraId="4D4A6CCE" w14:textId="6F3501A3" w:rsidR="3C3C681F" w:rsidRDefault="3C3C681F" w:rsidP="0003270C">
      <w:pPr>
        <w:rPr>
          <w:rFonts w:ascii="Times New Roman" w:hAnsi="Times New Roman"/>
          <w:b/>
          <w:bCs/>
          <w:sz w:val="24"/>
        </w:rPr>
      </w:pPr>
      <w:r w:rsidRPr="59BFDDB2">
        <w:rPr>
          <w:rFonts w:ascii="Times New Roman" w:hAnsi="Times New Roman"/>
          <w:b/>
          <w:bCs/>
          <w:sz w:val="24"/>
        </w:rPr>
        <w:t>Isikuandmete töötlemise ohud</w:t>
      </w:r>
    </w:p>
    <w:p w14:paraId="3E597D82" w14:textId="716B65D4" w:rsidR="3C3C681F" w:rsidRDefault="3C3C681F" w:rsidP="0003270C">
      <w:r w:rsidRPr="59BFDDB2">
        <w:rPr>
          <w:rFonts w:ascii="Times New Roman" w:hAnsi="Times New Roman"/>
          <w:sz w:val="24"/>
        </w:rPr>
        <w:t xml:space="preserve"> </w:t>
      </w:r>
    </w:p>
    <w:p w14:paraId="71B97847" w14:textId="527D6182" w:rsidR="3C3C681F" w:rsidRDefault="3C3C681F" w:rsidP="0003270C">
      <w:r w:rsidRPr="59BFDDB2">
        <w:rPr>
          <w:rFonts w:ascii="Times New Roman" w:hAnsi="Times New Roman"/>
          <w:sz w:val="24"/>
        </w:rPr>
        <w:t xml:space="preserve">Ohtude kategoriseerimisel kõrge ja keskmise riskitasemega ohtudeks on aluseks võetud ohu esinemise eeldatav sagedus (realiseerumise tõenäosus) </w:t>
      </w:r>
      <w:r w:rsidR="003A6E07">
        <w:rPr>
          <w:rFonts w:ascii="Times New Roman" w:hAnsi="Times New Roman"/>
          <w:sz w:val="24"/>
        </w:rPr>
        <w:t>ja</w:t>
      </w:r>
      <w:r w:rsidRPr="59BFDDB2">
        <w:rPr>
          <w:rFonts w:ascii="Times New Roman" w:hAnsi="Times New Roman"/>
          <w:sz w:val="24"/>
        </w:rPr>
        <w:t xml:space="preserve"> ohust tulenev mõju (tagajärg)</w:t>
      </w:r>
      <w:r w:rsidR="00704D50">
        <w:rPr>
          <w:rFonts w:ascii="Times New Roman" w:hAnsi="Times New Roman"/>
          <w:sz w:val="24"/>
        </w:rPr>
        <w:t>,</w:t>
      </w:r>
      <w:r w:rsidRPr="59BFDDB2">
        <w:rPr>
          <w:rFonts w:ascii="Times New Roman" w:hAnsi="Times New Roman"/>
          <w:sz w:val="24"/>
        </w:rPr>
        <w:t xml:space="preserve"> kui </w:t>
      </w:r>
      <w:r w:rsidRPr="59BFDDB2">
        <w:rPr>
          <w:rFonts w:ascii="Times New Roman" w:hAnsi="Times New Roman"/>
          <w:sz w:val="24"/>
        </w:rPr>
        <w:lastRenderedPageBreak/>
        <w:t>(isiku)andme</w:t>
      </w:r>
      <w:r w:rsidR="003A6E07">
        <w:rPr>
          <w:rFonts w:ascii="Times New Roman" w:hAnsi="Times New Roman"/>
          <w:sz w:val="24"/>
        </w:rPr>
        <w:t>d</w:t>
      </w:r>
      <w:r w:rsidRPr="59BFDDB2">
        <w:rPr>
          <w:rFonts w:ascii="Times New Roman" w:hAnsi="Times New Roman"/>
          <w:sz w:val="24"/>
        </w:rPr>
        <w:t xml:space="preserve"> peaksid lekkima. Ohtude hindamisel on arvesse võetud nende esinemis</w:t>
      </w:r>
      <w:r w:rsidR="000A2642">
        <w:rPr>
          <w:rFonts w:ascii="Times New Roman" w:hAnsi="Times New Roman"/>
          <w:sz w:val="24"/>
        </w:rPr>
        <w:t>e</w:t>
      </w:r>
      <w:r w:rsidRPr="59BFDDB2">
        <w:rPr>
          <w:rFonts w:ascii="Times New Roman" w:hAnsi="Times New Roman"/>
          <w:sz w:val="24"/>
        </w:rPr>
        <w:t xml:space="preserve"> statistikat </w:t>
      </w:r>
      <w:r w:rsidR="000A2642">
        <w:rPr>
          <w:rFonts w:ascii="Times New Roman" w:hAnsi="Times New Roman"/>
          <w:sz w:val="24"/>
        </w:rPr>
        <w:t xml:space="preserve">nii </w:t>
      </w:r>
      <w:r w:rsidRPr="59BFDDB2">
        <w:rPr>
          <w:rFonts w:ascii="Times New Roman" w:hAnsi="Times New Roman"/>
          <w:sz w:val="24"/>
        </w:rPr>
        <w:t>Eestis kui ka teistes riikides.</w:t>
      </w:r>
    </w:p>
    <w:p w14:paraId="0E7EDC11" w14:textId="2E9625E2" w:rsidR="3C3C681F" w:rsidRDefault="3C3C681F" w:rsidP="0003270C">
      <w:r w:rsidRPr="59BFDDB2">
        <w:rPr>
          <w:rFonts w:ascii="Times New Roman" w:hAnsi="Times New Roman"/>
          <w:sz w:val="24"/>
        </w:rPr>
        <w:t xml:space="preserve"> </w:t>
      </w:r>
    </w:p>
    <w:p w14:paraId="7BA3741D" w14:textId="0BAAE9BB" w:rsidR="00FD6E02" w:rsidRDefault="3C3C681F" w:rsidP="0003270C">
      <w:r w:rsidRPr="59BFDDB2">
        <w:rPr>
          <w:rFonts w:ascii="Times New Roman" w:hAnsi="Times New Roman"/>
          <w:sz w:val="24"/>
        </w:rPr>
        <w:t>Võimalikud ohud on</w:t>
      </w:r>
      <w:r w:rsidR="00532B2F">
        <w:rPr>
          <w:rFonts w:ascii="Times New Roman" w:hAnsi="Times New Roman"/>
          <w:sz w:val="24"/>
        </w:rPr>
        <w:t xml:space="preserve"> järgmised</w:t>
      </w:r>
      <w:r w:rsidRPr="59BFDDB2">
        <w:rPr>
          <w:rFonts w:ascii="Times New Roman" w:hAnsi="Times New Roman"/>
          <w:sz w:val="24"/>
        </w:rPr>
        <w:t>:</w:t>
      </w:r>
    </w:p>
    <w:p w14:paraId="7DAE9CDB" w14:textId="77777777" w:rsidR="00FD6E02"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andmete konfidentsiaalsuse või tervikluse kadu kasutaja vea tõttu, mis on maandatud pääsuõiguste haldamise</w:t>
      </w:r>
      <w:r w:rsidR="008D26C8" w:rsidRPr="001C3C78">
        <w:rPr>
          <w:rFonts w:ascii="Times New Roman" w:hAnsi="Times New Roman"/>
          <w:sz w:val="24"/>
        </w:rPr>
        <w:t>,</w:t>
      </w:r>
      <w:r w:rsidRPr="001C3C78">
        <w:rPr>
          <w:rFonts w:ascii="Times New Roman" w:hAnsi="Times New Roman"/>
          <w:sz w:val="24"/>
        </w:rPr>
        <w:t xml:space="preserve"> perioodilise pääsuõiguste läbivaat</w:t>
      </w:r>
      <w:r w:rsidR="003C0EB1" w:rsidRPr="001C3C78">
        <w:rPr>
          <w:rFonts w:ascii="Times New Roman" w:hAnsi="Times New Roman"/>
          <w:sz w:val="24"/>
        </w:rPr>
        <w:t>amise</w:t>
      </w:r>
      <w:r w:rsidR="008D26C8" w:rsidRPr="001C3C78">
        <w:rPr>
          <w:rFonts w:ascii="Times New Roman" w:hAnsi="Times New Roman"/>
          <w:sz w:val="24"/>
        </w:rPr>
        <w:t>,</w:t>
      </w:r>
      <w:r w:rsidRPr="001C3C78">
        <w:rPr>
          <w:rFonts w:ascii="Times New Roman" w:hAnsi="Times New Roman"/>
          <w:sz w:val="24"/>
        </w:rPr>
        <w:t xml:space="preserve"> personali koolit</w:t>
      </w:r>
      <w:r w:rsidR="008D26C8" w:rsidRPr="001C3C78">
        <w:rPr>
          <w:rFonts w:ascii="Times New Roman" w:hAnsi="Times New Roman"/>
          <w:sz w:val="24"/>
        </w:rPr>
        <w:t>amise,</w:t>
      </w:r>
      <w:r w:rsidRPr="001C3C78">
        <w:rPr>
          <w:rFonts w:ascii="Times New Roman" w:hAnsi="Times New Roman"/>
          <w:sz w:val="24"/>
        </w:rPr>
        <w:t xml:space="preserve"> andmete varundamise ning logide hald</w:t>
      </w:r>
      <w:r w:rsidR="00F65C3A" w:rsidRPr="001C3C78">
        <w:rPr>
          <w:rFonts w:ascii="Times New Roman" w:hAnsi="Times New Roman"/>
          <w:sz w:val="24"/>
        </w:rPr>
        <w:t>amise</w:t>
      </w:r>
      <w:r w:rsidRPr="001C3C78">
        <w:rPr>
          <w:rFonts w:ascii="Times New Roman" w:hAnsi="Times New Roman"/>
          <w:sz w:val="24"/>
        </w:rPr>
        <w:t xml:space="preserve"> ja monitooringuga;</w:t>
      </w:r>
    </w:p>
    <w:p w14:paraId="6513A669" w14:textId="77777777" w:rsidR="00FD6E02"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kompetentse töötaja lahkumine või töölt kõrvalejäämine, mis on maandatud võtmetöötajatele asendajate määramisega, kes on võimelised töö üle võtma</w:t>
      </w:r>
      <w:r w:rsidR="00D07662" w:rsidRPr="001C3C78">
        <w:rPr>
          <w:rFonts w:ascii="Times New Roman" w:hAnsi="Times New Roman"/>
          <w:sz w:val="24"/>
        </w:rPr>
        <w:t>,</w:t>
      </w:r>
      <w:r w:rsidRPr="001C3C78">
        <w:rPr>
          <w:rFonts w:ascii="Times New Roman" w:hAnsi="Times New Roman"/>
          <w:sz w:val="24"/>
        </w:rPr>
        <w:t xml:space="preserve"> ja </w:t>
      </w:r>
      <w:r w:rsidR="00BC4D8A" w:rsidRPr="001C3C78">
        <w:rPr>
          <w:rFonts w:ascii="Times New Roman" w:hAnsi="Times New Roman"/>
          <w:sz w:val="24"/>
        </w:rPr>
        <w:t xml:space="preserve">asjaomastele isikutele kättesaadavaks tehtud </w:t>
      </w:r>
      <w:r w:rsidRPr="001C3C78">
        <w:rPr>
          <w:rFonts w:ascii="Times New Roman" w:hAnsi="Times New Roman"/>
          <w:sz w:val="24"/>
        </w:rPr>
        <w:t>tööks vajalik</w:t>
      </w:r>
      <w:r w:rsidR="00D736B9" w:rsidRPr="001C3C78">
        <w:rPr>
          <w:rFonts w:ascii="Times New Roman" w:hAnsi="Times New Roman"/>
          <w:sz w:val="24"/>
        </w:rPr>
        <w:t>u</w:t>
      </w:r>
      <w:r w:rsidRPr="001C3C78">
        <w:rPr>
          <w:rFonts w:ascii="Times New Roman" w:hAnsi="Times New Roman"/>
          <w:sz w:val="24"/>
        </w:rPr>
        <w:t xml:space="preserve"> teabe dokumenteerimi</w:t>
      </w:r>
      <w:r w:rsidR="00D736B9" w:rsidRPr="001C3C78">
        <w:rPr>
          <w:rFonts w:ascii="Times New Roman" w:hAnsi="Times New Roman"/>
          <w:sz w:val="24"/>
        </w:rPr>
        <w:t>ne</w:t>
      </w:r>
      <w:r w:rsidRPr="001C3C78">
        <w:rPr>
          <w:rFonts w:ascii="Times New Roman" w:hAnsi="Times New Roman"/>
          <w:sz w:val="24"/>
        </w:rPr>
        <w:t>;</w:t>
      </w:r>
    </w:p>
    <w:p w14:paraId="749A146D" w14:textId="3F9227F5" w:rsidR="3C3C681F" w:rsidRPr="001C3C78" w:rsidRDefault="3C3C681F" w:rsidP="001C3C78">
      <w:pPr>
        <w:pStyle w:val="Loendilik"/>
        <w:numPr>
          <w:ilvl w:val="0"/>
          <w:numId w:val="44"/>
        </w:numPr>
        <w:ind w:left="567"/>
        <w:rPr>
          <w:rFonts w:ascii="Times New Roman" w:hAnsi="Times New Roman"/>
          <w:szCs w:val="22"/>
        </w:rPr>
      </w:pPr>
      <w:r w:rsidRPr="001C3C78">
        <w:rPr>
          <w:rFonts w:ascii="Times New Roman" w:hAnsi="Times New Roman"/>
          <w:sz w:val="24"/>
        </w:rPr>
        <w:t>isikuandmete töötlemise nõuete rikkumine, mis on maandatud vastutava personali koolitamise</w:t>
      </w:r>
      <w:r w:rsidR="00770B71" w:rsidRPr="001C3C78">
        <w:rPr>
          <w:rFonts w:ascii="Times New Roman" w:hAnsi="Times New Roman"/>
          <w:sz w:val="24"/>
        </w:rPr>
        <w:t>,</w:t>
      </w:r>
      <w:r w:rsidRPr="001C3C78">
        <w:rPr>
          <w:rFonts w:ascii="Times New Roman" w:hAnsi="Times New Roman"/>
          <w:sz w:val="24"/>
        </w:rPr>
        <w:t xml:space="preserve"> kasutajate süsteemi sisselogimise</w:t>
      </w:r>
      <w:r w:rsidR="00770B71" w:rsidRPr="001C3C78">
        <w:rPr>
          <w:rFonts w:ascii="Times New Roman" w:hAnsi="Times New Roman"/>
          <w:sz w:val="24"/>
        </w:rPr>
        <w:t>,</w:t>
      </w:r>
      <w:r w:rsidRPr="001C3C78">
        <w:rPr>
          <w:rFonts w:ascii="Times New Roman" w:hAnsi="Times New Roman"/>
          <w:sz w:val="24"/>
        </w:rPr>
        <w:t xml:space="preserve"> andmete krüpteerimise</w:t>
      </w:r>
      <w:r w:rsidR="00CA25F8" w:rsidRPr="001C3C78">
        <w:rPr>
          <w:rFonts w:ascii="Times New Roman" w:hAnsi="Times New Roman"/>
          <w:sz w:val="24"/>
        </w:rPr>
        <w:t>,</w:t>
      </w:r>
      <w:r w:rsidRPr="001C3C78">
        <w:rPr>
          <w:rFonts w:ascii="Times New Roman" w:hAnsi="Times New Roman"/>
          <w:sz w:val="24"/>
        </w:rPr>
        <w:t xml:space="preserve"> sisekontrolli</w:t>
      </w:r>
      <w:r w:rsidR="00CA25F8" w:rsidRPr="001C3C78">
        <w:rPr>
          <w:rFonts w:ascii="Times New Roman" w:hAnsi="Times New Roman"/>
          <w:sz w:val="24"/>
        </w:rPr>
        <w:t xml:space="preserve"> tegemise ja</w:t>
      </w:r>
      <w:r w:rsidRPr="001C3C78">
        <w:rPr>
          <w:rFonts w:ascii="Times New Roman" w:hAnsi="Times New Roman"/>
          <w:sz w:val="24"/>
        </w:rPr>
        <w:t xml:space="preserve"> andmete varundamisega.</w:t>
      </w:r>
    </w:p>
    <w:p w14:paraId="7BAEF923" w14:textId="2E4E544E" w:rsidR="3C3C681F" w:rsidRDefault="3C3C681F" w:rsidP="0003270C">
      <w:r w:rsidRPr="59BFDDB2">
        <w:rPr>
          <w:rFonts w:ascii="Times New Roman" w:hAnsi="Times New Roman"/>
          <w:sz w:val="24"/>
        </w:rPr>
        <w:t xml:space="preserve"> </w:t>
      </w:r>
    </w:p>
    <w:p w14:paraId="612B7ED2" w14:textId="77B2CC8E" w:rsidR="3C3C681F" w:rsidRDefault="3C3C681F" w:rsidP="25373572">
      <w:pPr>
        <w:rPr>
          <w:rFonts w:ascii="Times New Roman" w:hAnsi="Times New Roman"/>
          <w:sz w:val="24"/>
        </w:rPr>
      </w:pPr>
      <w:r w:rsidRPr="25373572">
        <w:rPr>
          <w:rFonts w:ascii="Times New Roman" w:hAnsi="Times New Roman"/>
          <w:sz w:val="24"/>
        </w:rPr>
        <w:t>Infosüsteemile on määratud ISKE turvaklass</w:t>
      </w:r>
      <w:r w:rsidR="35AA43C0" w:rsidRPr="25373572">
        <w:rPr>
          <w:rFonts w:ascii="Times New Roman" w:hAnsi="Times New Roman"/>
          <w:sz w:val="24"/>
        </w:rPr>
        <w:t xml:space="preserve"> </w:t>
      </w:r>
      <w:r w:rsidRPr="25373572">
        <w:rPr>
          <w:rFonts w:ascii="Times New Roman" w:hAnsi="Times New Roman"/>
          <w:sz w:val="24"/>
        </w:rPr>
        <w:t>K2T3S2</w:t>
      </w:r>
      <w:r w:rsidR="00761502" w:rsidRPr="25373572">
        <w:rPr>
          <w:rFonts w:ascii="Times New Roman" w:hAnsi="Times New Roman"/>
          <w:sz w:val="24"/>
        </w:rPr>
        <w:t>. S</w:t>
      </w:r>
      <w:r w:rsidRPr="25373572">
        <w:rPr>
          <w:rFonts w:ascii="Times New Roman" w:hAnsi="Times New Roman"/>
          <w:sz w:val="24"/>
        </w:rPr>
        <w:t xml:space="preserve">ellega tagatakse süsteemile vajalik käideldavuse tase </w:t>
      </w:r>
      <w:r w:rsidR="0025524E" w:rsidRPr="25373572">
        <w:rPr>
          <w:rFonts w:ascii="Times New Roman" w:hAnsi="Times New Roman"/>
          <w:sz w:val="24"/>
        </w:rPr>
        <w:t>ja</w:t>
      </w:r>
      <w:r w:rsidRPr="25373572">
        <w:rPr>
          <w:rFonts w:ascii="Times New Roman" w:hAnsi="Times New Roman"/>
          <w:sz w:val="24"/>
        </w:rPr>
        <w:t xml:space="preserve"> nõuded.</w:t>
      </w:r>
      <w:r w:rsidR="4F86B170" w:rsidRPr="25373572">
        <w:rPr>
          <w:rFonts w:ascii="Times New Roman" w:hAnsi="Times New Roman"/>
          <w:sz w:val="24"/>
        </w:rPr>
        <w:t xml:space="preserve"> Samuti on </w:t>
      </w:r>
      <w:proofErr w:type="spellStart"/>
      <w:r w:rsidR="4F86B170" w:rsidRPr="25373572">
        <w:rPr>
          <w:rFonts w:ascii="Times New Roman" w:hAnsi="Times New Roman"/>
          <w:sz w:val="24"/>
        </w:rPr>
        <w:t>TIS-i</w:t>
      </w:r>
      <w:proofErr w:type="spellEnd"/>
      <w:r w:rsidR="4F86B170" w:rsidRPr="25373572">
        <w:rPr>
          <w:rFonts w:ascii="Times New Roman" w:hAnsi="Times New Roman"/>
          <w:sz w:val="24"/>
        </w:rPr>
        <w:t xml:space="preserve"> põhimääruses sätestatud volitatud töötlejale ehk </w:t>
      </w:r>
      <w:proofErr w:type="spellStart"/>
      <w:r w:rsidR="4F86B170" w:rsidRPr="25373572">
        <w:rPr>
          <w:rFonts w:ascii="Times New Roman" w:hAnsi="Times New Roman"/>
          <w:sz w:val="24"/>
        </w:rPr>
        <w:t>TEHIK-ule</w:t>
      </w:r>
      <w:proofErr w:type="spellEnd"/>
      <w:r w:rsidR="4F86B170" w:rsidRPr="25373572">
        <w:rPr>
          <w:rFonts w:ascii="Times New Roman" w:hAnsi="Times New Roman"/>
          <w:sz w:val="24"/>
        </w:rPr>
        <w:t xml:space="preserve"> mitmeid nõuded (TIS põhimäärus § 4 lg 4) - nagu </w:t>
      </w:r>
      <w:r w:rsidR="7B7D41D3" w:rsidRPr="25373572">
        <w:rPr>
          <w:rFonts w:ascii="Times New Roman" w:hAnsi="Times New Roman"/>
          <w:sz w:val="24"/>
        </w:rPr>
        <w:t xml:space="preserve">turbealase info pidev analüüsimine ja turvariskide väljaselgitamine, kogutud ja väljastatud andmete üle arvestuse pidamine, intsidentide käsitlemine, </w:t>
      </w:r>
      <w:r w:rsidR="32550D29" w:rsidRPr="25373572">
        <w:rPr>
          <w:rFonts w:ascii="Times New Roman" w:hAnsi="Times New Roman"/>
          <w:sz w:val="24"/>
        </w:rPr>
        <w:t>arendus- ja hooldustööde tegemine, olles hinnanud isikuandmete töötlemise eesmärke, vajadust ja riske jne.</w:t>
      </w:r>
    </w:p>
    <w:p w14:paraId="1918AF66" w14:textId="5D336A73" w:rsidR="3C3C681F" w:rsidRDefault="3C3C681F" w:rsidP="0003270C">
      <w:r w:rsidRPr="59BFDDB2">
        <w:rPr>
          <w:rFonts w:ascii="Times New Roman" w:hAnsi="Times New Roman"/>
          <w:sz w:val="24"/>
        </w:rPr>
        <w:t xml:space="preserve"> </w:t>
      </w:r>
    </w:p>
    <w:p w14:paraId="58E21C00" w14:textId="0B66421A" w:rsidR="3C3C681F" w:rsidRDefault="3C3C681F" w:rsidP="0003270C">
      <w:pPr>
        <w:rPr>
          <w:rFonts w:ascii="Times New Roman" w:hAnsi="Times New Roman"/>
          <w:b/>
          <w:bCs/>
          <w:sz w:val="24"/>
        </w:rPr>
      </w:pPr>
      <w:r w:rsidRPr="59BFDDB2">
        <w:rPr>
          <w:rFonts w:ascii="Times New Roman" w:hAnsi="Times New Roman"/>
          <w:b/>
          <w:bCs/>
          <w:sz w:val="24"/>
        </w:rPr>
        <w:t>Isiku õiguste tagamine</w:t>
      </w:r>
    </w:p>
    <w:p w14:paraId="0B13A053" w14:textId="6B5EA793" w:rsidR="3C3C681F" w:rsidRDefault="3C3C681F" w:rsidP="0003270C">
      <w:r w:rsidRPr="59BFDDB2">
        <w:rPr>
          <w:rFonts w:ascii="Times New Roman" w:hAnsi="Times New Roman"/>
          <w:sz w:val="24"/>
        </w:rPr>
        <w:t xml:space="preserve"> </w:t>
      </w:r>
    </w:p>
    <w:p w14:paraId="5C8998FF" w14:textId="5ED9E7AA" w:rsidR="3C3C681F" w:rsidRDefault="13E5FEEA" w:rsidP="0003270C">
      <w:r w:rsidRPr="01E08069">
        <w:rPr>
          <w:rFonts w:ascii="Times New Roman" w:hAnsi="Times New Roman"/>
          <w:sz w:val="24"/>
        </w:rPr>
        <w:t>IGUS</w:t>
      </w:r>
      <w:r w:rsidR="081A37FF" w:rsidRPr="01E08069">
        <w:rPr>
          <w:rFonts w:ascii="Times New Roman" w:hAnsi="Times New Roman"/>
          <w:sz w:val="24"/>
        </w:rPr>
        <w:t>-i</w:t>
      </w:r>
      <w:r w:rsidRPr="01E08069">
        <w:rPr>
          <w:rFonts w:ascii="Times New Roman" w:hAnsi="Times New Roman"/>
          <w:sz w:val="24"/>
        </w:rPr>
        <w:t xml:space="preserve"> </w:t>
      </w:r>
      <w:r w:rsidR="22D5BAD9" w:rsidRPr="01E08069">
        <w:rPr>
          <w:rFonts w:ascii="Times New Roman" w:hAnsi="Times New Roman"/>
          <w:sz w:val="24"/>
        </w:rPr>
        <w:t xml:space="preserve">kohaselt </w:t>
      </w:r>
      <w:r w:rsidR="3E313709" w:rsidRPr="01E08069">
        <w:rPr>
          <w:rFonts w:ascii="Times New Roman" w:hAnsi="Times New Roman"/>
          <w:sz w:val="24"/>
        </w:rPr>
        <w:t xml:space="preserve">on isiku tahteavalduse alusel võimalik </w:t>
      </w:r>
      <w:r w:rsidR="2EF087C2" w:rsidRPr="01E08069">
        <w:rPr>
          <w:rFonts w:ascii="Times New Roman" w:hAnsi="Times New Roman"/>
          <w:sz w:val="24"/>
        </w:rPr>
        <w:t xml:space="preserve">väljastada </w:t>
      </w:r>
      <w:r w:rsidR="3E313709" w:rsidRPr="01E08069">
        <w:rPr>
          <w:rFonts w:ascii="Times New Roman" w:hAnsi="Times New Roman"/>
          <w:sz w:val="24"/>
        </w:rPr>
        <w:t>andme</w:t>
      </w:r>
      <w:r w:rsidR="2EF087C2" w:rsidRPr="01E08069">
        <w:rPr>
          <w:rFonts w:ascii="Times New Roman" w:hAnsi="Times New Roman"/>
          <w:sz w:val="24"/>
        </w:rPr>
        <w:t>id</w:t>
      </w:r>
      <w:r w:rsidR="3E313709" w:rsidRPr="01E08069">
        <w:rPr>
          <w:rFonts w:ascii="Times New Roman" w:hAnsi="Times New Roman"/>
          <w:sz w:val="24"/>
        </w:rPr>
        <w:t xml:space="preserve"> Eesti </w:t>
      </w:r>
      <w:r w:rsidR="48C58AA0" w:rsidRPr="01E08069">
        <w:rPr>
          <w:rFonts w:ascii="Times New Roman" w:hAnsi="Times New Roman"/>
          <w:sz w:val="24"/>
        </w:rPr>
        <w:t>g</w:t>
      </w:r>
      <w:r w:rsidR="3E313709" w:rsidRPr="01E08069">
        <w:rPr>
          <w:rFonts w:ascii="Times New Roman" w:hAnsi="Times New Roman"/>
          <w:sz w:val="24"/>
        </w:rPr>
        <w:t>eenivaramust. Andme</w:t>
      </w:r>
      <w:r w:rsidR="2869C394" w:rsidRPr="01E08069">
        <w:rPr>
          <w:rFonts w:ascii="Times New Roman" w:hAnsi="Times New Roman"/>
          <w:sz w:val="24"/>
        </w:rPr>
        <w:t xml:space="preserve">te </w:t>
      </w:r>
      <w:proofErr w:type="spellStart"/>
      <w:r w:rsidR="2869C394" w:rsidRPr="01E08069">
        <w:rPr>
          <w:rFonts w:ascii="Times New Roman" w:hAnsi="Times New Roman"/>
          <w:sz w:val="24"/>
        </w:rPr>
        <w:t>TIS-i</w:t>
      </w:r>
      <w:proofErr w:type="spellEnd"/>
      <w:r w:rsidR="2869C394" w:rsidRPr="01E08069">
        <w:rPr>
          <w:rFonts w:ascii="Times New Roman" w:hAnsi="Times New Roman"/>
          <w:sz w:val="24"/>
        </w:rPr>
        <w:t xml:space="preserve"> väljastamise</w:t>
      </w:r>
      <w:r w:rsidR="3E313709" w:rsidRPr="01E08069">
        <w:rPr>
          <w:rFonts w:ascii="Times New Roman" w:hAnsi="Times New Roman"/>
          <w:sz w:val="24"/>
        </w:rPr>
        <w:t xml:space="preserve"> aluseks on samuti inimese kehtiv tahteavaldus, mis edastatakse</w:t>
      </w:r>
      <w:r w:rsidR="1770C59E" w:rsidRPr="01E08069">
        <w:rPr>
          <w:rFonts w:ascii="Times New Roman" w:hAnsi="Times New Roman"/>
          <w:sz w:val="24"/>
        </w:rPr>
        <w:t xml:space="preserve"> Eesti </w:t>
      </w:r>
      <w:r w:rsidR="48C58AA0" w:rsidRPr="01E08069">
        <w:rPr>
          <w:rFonts w:ascii="Times New Roman" w:hAnsi="Times New Roman"/>
          <w:sz w:val="24"/>
        </w:rPr>
        <w:t>g</w:t>
      </w:r>
      <w:r w:rsidR="1770C59E" w:rsidRPr="01E08069">
        <w:rPr>
          <w:rFonts w:ascii="Times New Roman" w:hAnsi="Times New Roman"/>
          <w:sz w:val="24"/>
        </w:rPr>
        <w:t>eenivaramu andmekogusse turvalisi andmeedastuskanaleid kasutades</w:t>
      </w:r>
      <w:r w:rsidR="00AB29B4" w:rsidRPr="01E08069">
        <w:rPr>
          <w:rFonts w:ascii="Times New Roman" w:hAnsi="Times New Roman"/>
          <w:sz w:val="24"/>
        </w:rPr>
        <w:t xml:space="preserve"> (X-tee)</w:t>
      </w:r>
      <w:r w:rsidR="1770C59E" w:rsidRPr="01E08069">
        <w:rPr>
          <w:rFonts w:ascii="Times New Roman" w:hAnsi="Times New Roman"/>
          <w:sz w:val="24"/>
        </w:rPr>
        <w:t>.</w:t>
      </w:r>
      <w:r w:rsidRPr="01E08069">
        <w:rPr>
          <w:rFonts w:ascii="Times New Roman" w:hAnsi="Times New Roman"/>
          <w:sz w:val="24"/>
        </w:rPr>
        <w:t xml:space="preserve"> </w:t>
      </w:r>
    </w:p>
    <w:p w14:paraId="5124E44D" w14:textId="0404C88A" w:rsidR="3C3C681F" w:rsidRDefault="3C3C681F" w:rsidP="0003270C"/>
    <w:p w14:paraId="287306C0" w14:textId="6B9212A5" w:rsidR="3C3C681F" w:rsidRDefault="3C3C681F" w:rsidP="0003270C">
      <w:r w:rsidRPr="59BFDDB2">
        <w:rPr>
          <w:rFonts w:ascii="Times New Roman" w:hAnsi="Times New Roman"/>
          <w:sz w:val="24"/>
        </w:rPr>
        <w:t xml:space="preserve">Seaduse alusel isikuandmete töötlemine on </w:t>
      </w:r>
      <w:r w:rsidR="002334EA">
        <w:rPr>
          <w:rFonts w:ascii="Times New Roman" w:hAnsi="Times New Roman"/>
          <w:sz w:val="24"/>
        </w:rPr>
        <w:t>par</w:t>
      </w:r>
      <w:r w:rsidR="00C92F21">
        <w:rPr>
          <w:rFonts w:ascii="Times New Roman" w:hAnsi="Times New Roman"/>
          <w:sz w:val="24"/>
        </w:rPr>
        <w:t>im</w:t>
      </w:r>
      <w:r w:rsidRPr="59BFDDB2">
        <w:rPr>
          <w:rFonts w:ascii="Times New Roman" w:hAnsi="Times New Roman"/>
          <w:sz w:val="24"/>
        </w:rPr>
        <w:t xml:space="preserve"> isikule</w:t>
      </w:r>
      <w:r w:rsidR="00C92F21">
        <w:rPr>
          <w:rFonts w:ascii="Times New Roman" w:hAnsi="Times New Roman"/>
          <w:sz w:val="24"/>
        </w:rPr>
        <w:t xml:space="preserve"> antud tagatis</w:t>
      </w:r>
      <w:r w:rsidRPr="59BFDDB2">
        <w:rPr>
          <w:rFonts w:ascii="Times New Roman" w:hAnsi="Times New Roman"/>
          <w:sz w:val="24"/>
        </w:rPr>
        <w:t>. Õigusnormiga on selgelt määratletud isikuandmete töötlemise eesmärgid ja tingimused. Lisaks sellel</w:t>
      </w:r>
      <w:r w:rsidR="617B7F25" w:rsidRPr="59BFDDB2">
        <w:rPr>
          <w:rFonts w:ascii="Times New Roman" w:hAnsi="Times New Roman"/>
          <w:sz w:val="24"/>
        </w:rPr>
        <w:t>e</w:t>
      </w:r>
      <w:r w:rsidRPr="59BFDDB2">
        <w:rPr>
          <w:rFonts w:ascii="Times New Roman" w:hAnsi="Times New Roman"/>
          <w:sz w:val="24"/>
        </w:rPr>
        <w:t xml:space="preserve"> ei saa eriliiki isikuandmete töötlemise puhul aluseks olla õigustatud huvi, mis omakorda piirab andmetöötleja võimaliku omavoli </w:t>
      </w:r>
      <w:r w:rsidR="00E73AB3">
        <w:rPr>
          <w:rFonts w:ascii="Times New Roman" w:hAnsi="Times New Roman"/>
          <w:sz w:val="24"/>
        </w:rPr>
        <w:t xml:space="preserve">ja nn </w:t>
      </w:r>
      <w:r w:rsidRPr="59BFDDB2">
        <w:rPr>
          <w:rFonts w:ascii="Times New Roman" w:hAnsi="Times New Roman"/>
          <w:sz w:val="24"/>
        </w:rPr>
        <w:t>loomingulis</w:t>
      </w:r>
      <w:r w:rsidR="00E73AB3">
        <w:rPr>
          <w:rFonts w:ascii="Times New Roman" w:hAnsi="Times New Roman"/>
          <w:sz w:val="24"/>
        </w:rPr>
        <w:t>t</w:t>
      </w:r>
      <w:r w:rsidRPr="59BFDDB2">
        <w:rPr>
          <w:rFonts w:ascii="Times New Roman" w:hAnsi="Times New Roman"/>
          <w:sz w:val="24"/>
        </w:rPr>
        <w:t xml:space="preserve"> lähenemis</w:t>
      </w:r>
      <w:r w:rsidR="00E73AB3">
        <w:rPr>
          <w:rFonts w:ascii="Times New Roman" w:hAnsi="Times New Roman"/>
          <w:sz w:val="24"/>
        </w:rPr>
        <w:t>t</w:t>
      </w:r>
      <w:r w:rsidRPr="59BFDDB2">
        <w:rPr>
          <w:rFonts w:ascii="Times New Roman" w:hAnsi="Times New Roman"/>
          <w:sz w:val="24"/>
        </w:rPr>
        <w:t xml:space="preserve"> isikuandmete töötlemise nõuetele.</w:t>
      </w:r>
    </w:p>
    <w:p w14:paraId="75D684A7" w14:textId="10539E4C" w:rsidR="3C3C681F" w:rsidRDefault="3C3C681F" w:rsidP="0003270C"/>
    <w:p w14:paraId="4307E3C5" w14:textId="5DC28224" w:rsidR="3C3C681F" w:rsidRDefault="3C3C681F" w:rsidP="00C04E77">
      <w:pPr>
        <w:spacing w:line="259" w:lineRule="auto"/>
      </w:pPr>
      <w:r w:rsidRPr="25373572">
        <w:rPr>
          <w:rFonts w:ascii="Times New Roman" w:hAnsi="Times New Roman"/>
          <w:sz w:val="24"/>
        </w:rPr>
        <w:t>Eelnõu</w:t>
      </w:r>
      <w:r w:rsidR="001C3C78">
        <w:rPr>
          <w:rFonts w:ascii="Times New Roman" w:hAnsi="Times New Roman"/>
          <w:sz w:val="24"/>
        </w:rPr>
        <w:t xml:space="preserve">s </w:t>
      </w:r>
      <w:r w:rsidR="009C13CC" w:rsidRPr="25373572">
        <w:rPr>
          <w:rFonts w:ascii="Times New Roman" w:hAnsi="Times New Roman"/>
          <w:sz w:val="24"/>
        </w:rPr>
        <w:t>täiendatakse</w:t>
      </w:r>
      <w:r w:rsidRPr="25373572">
        <w:rPr>
          <w:rFonts w:ascii="Times New Roman" w:hAnsi="Times New Roman"/>
          <w:sz w:val="24"/>
        </w:rPr>
        <w:t xml:space="preserve"> TTKS § 59</w:t>
      </w:r>
      <w:r w:rsidRPr="25373572">
        <w:rPr>
          <w:rFonts w:ascii="Times New Roman" w:hAnsi="Times New Roman"/>
          <w:sz w:val="24"/>
          <w:vertAlign w:val="superscript"/>
        </w:rPr>
        <w:t>2</w:t>
      </w:r>
      <w:r w:rsidRPr="25373572">
        <w:rPr>
          <w:rFonts w:ascii="Times New Roman" w:hAnsi="Times New Roman"/>
          <w:sz w:val="24"/>
        </w:rPr>
        <w:t xml:space="preserve"> lõ</w:t>
      </w:r>
      <w:r w:rsidR="009C13CC" w:rsidRPr="25373572">
        <w:rPr>
          <w:rFonts w:ascii="Times New Roman" w:hAnsi="Times New Roman"/>
          <w:sz w:val="24"/>
        </w:rPr>
        <w:t>i</w:t>
      </w:r>
      <w:r w:rsidR="001C3C78">
        <w:rPr>
          <w:rFonts w:ascii="Times New Roman" w:hAnsi="Times New Roman"/>
          <w:sz w:val="24"/>
        </w:rPr>
        <w:t>kega</w:t>
      </w:r>
      <w:r w:rsidR="00EA62C4" w:rsidRPr="25373572">
        <w:rPr>
          <w:rFonts w:ascii="Times New Roman" w:hAnsi="Times New Roman"/>
          <w:sz w:val="24"/>
        </w:rPr>
        <w:t xml:space="preserve"> 1</w:t>
      </w:r>
      <w:r w:rsidR="00EA62C4" w:rsidRPr="25373572">
        <w:rPr>
          <w:rFonts w:ascii="Times New Roman" w:hAnsi="Times New Roman"/>
          <w:sz w:val="24"/>
          <w:vertAlign w:val="superscript"/>
        </w:rPr>
        <w:t>4</w:t>
      </w:r>
      <w:r w:rsidRPr="25373572">
        <w:rPr>
          <w:rFonts w:ascii="Times New Roman" w:hAnsi="Times New Roman"/>
          <w:sz w:val="24"/>
        </w:rPr>
        <w:t xml:space="preserve"> </w:t>
      </w:r>
      <w:r w:rsidR="001C3C78">
        <w:rPr>
          <w:rFonts w:ascii="Times New Roman" w:hAnsi="Times New Roman"/>
          <w:sz w:val="24"/>
        </w:rPr>
        <w:t xml:space="preserve">ehk lisatakse </w:t>
      </w:r>
      <w:r w:rsidRPr="25373572">
        <w:rPr>
          <w:rFonts w:ascii="Times New Roman" w:hAnsi="Times New Roman"/>
          <w:sz w:val="24"/>
        </w:rPr>
        <w:t>geenidoonori õigus</w:t>
      </w:r>
      <w:r w:rsidR="005F653D" w:rsidRPr="25373572">
        <w:rPr>
          <w:rFonts w:ascii="Times New Roman" w:hAnsi="Times New Roman"/>
          <w:sz w:val="24"/>
        </w:rPr>
        <w:t xml:space="preserve"> edastada</w:t>
      </w:r>
      <w:r w:rsidR="006804AA" w:rsidRPr="25373572">
        <w:rPr>
          <w:rFonts w:ascii="Times New Roman" w:hAnsi="Times New Roman"/>
          <w:sz w:val="24"/>
        </w:rPr>
        <w:t xml:space="preserve"> tema</w:t>
      </w:r>
      <w:r w:rsidRPr="25373572">
        <w:rPr>
          <w:rFonts w:ascii="Times New Roman" w:hAnsi="Times New Roman"/>
          <w:sz w:val="24"/>
        </w:rPr>
        <w:t xml:space="preserve"> geneetilis</w:t>
      </w:r>
      <w:r w:rsidR="006804AA" w:rsidRPr="25373572">
        <w:rPr>
          <w:rFonts w:ascii="Times New Roman" w:hAnsi="Times New Roman"/>
          <w:sz w:val="24"/>
        </w:rPr>
        <w:t>ed</w:t>
      </w:r>
      <w:r w:rsidRPr="25373572">
        <w:rPr>
          <w:rFonts w:ascii="Times New Roman" w:hAnsi="Times New Roman"/>
          <w:sz w:val="24"/>
        </w:rPr>
        <w:t xml:space="preserve"> andme</w:t>
      </w:r>
      <w:r w:rsidR="006804AA" w:rsidRPr="25373572">
        <w:rPr>
          <w:rFonts w:ascii="Times New Roman" w:hAnsi="Times New Roman"/>
          <w:sz w:val="24"/>
        </w:rPr>
        <w:t>d</w:t>
      </w:r>
      <w:r w:rsidRPr="25373572">
        <w:rPr>
          <w:rFonts w:ascii="Times New Roman" w:hAnsi="Times New Roman"/>
          <w:sz w:val="24"/>
        </w:rPr>
        <w:t xml:space="preserve"> geenivaramust</w:t>
      </w:r>
      <w:r w:rsidR="006804AA" w:rsidRPr="25373572">
        <w:rPr>
          <w:rFonts w:ascii="Times New Roman" w:hAnsi="Times New Roman"/>
          <w:sz w:val="24"/>
        </w:rPr>
        <w:t xml:space="preserve"> </w:t>
      </w:r>
      <w:proofErr w:type="spellStart"/>
      <w:r w:rsidR="00597204" w:rsidRPr="25373572">
        <w:rPr>
          <w:rFonts w:ascii="Times New Roman" w:hAnsi="Times New Roman"/>
          <w:sz w:val="24"/>
        </w:rPr>
        <w:t>TIS</w:t>
      </w:r>
      <w:r w:rsidR="006804AA" w:rsidRPr="25373572">
        <w:rPr>
          <w:rFonts w:ascii="Times New Roman" w:hAnsi="Times New Roman"/>
          <w:sz w:val="24"/>
        </w:rPr>
        <w:t>-</w:t>
      </w:r>
      <w:r w:rsidR="00597204" w:rsidRPr="25373572">
        <w:rPr>
          <w:rFonts w:ascii="Times New Roman" w:hAnsi="Times New Roman"/>
          <w:sz w:val="24"/>
        </w:rPr>
        <w:t>i</w:t>
      </w:r>
      <w:proofErr w:type="spellEnd"/>
      <w:r w:rsidRPr="25373572">
        <w:rPr>
          <w:rFonts w:ascii="Times New Roman" w:hAnsi="Times New Roman"/>
          <w:sz w:val="24"/>
        </w:rPr>
        <w:t xml:space="preserve">. </w:t>
      </w:r>
      <w:r w:rsidR="23726AD3" w:rsidRPr="25373572">
        <w:rPr>
          <w:rFonts w:ascii="Times New Roman" w:hAnsi="Times New Roman"/>
          <w:sz w:val="24"/>
        </w:rPr>
        <w:t xml:space="preserve">Seda saavad </w:t>
      </w:r>
      <w:r w:rsidRPr="25373572">
        <w:rPr>
          <w:rFonts w:ascii="Times New Roman" w:hAnsi="Times New Roman"/>
          <w:sz w:val="24"/>
        </w:rPr>
        <w:t>realiseerida patsiendid, kes on sama</w:t>
      </w:r>
      <w:r w:rsidR="0084133B" w:rsidRPr="25373572">
        <w:rPr>
          <w:rFonts w:ascii="Times New Roman" w:hAnsi="Times New Roman"/>
          <w:sz w:val="24"/>
        </w:rPr>
        <w:t>l ajal</w:t>
      </w:r>
      <w:r w:rsidRPr="25373572">
        <w:rPr>
          <w:rFonts w:ascii="Times New Roman" w:hAnsi="Times New Roman"/>
          <w:sz w:val="24"/>
        </w:rPr>
        <w:t xml:space="preserve"> geenidoonorid ja kelle andmed on geenivaramus olemas. </w:t>
      </w:r>
    </w:p>
    <w:p w14:paraId="66BFD64C" w14:textId="18E4C6B5" w:rsidR="3C3C681F" w:rsidRDefault="3C3C681F" w:rsidP="0003270C">
      <w:pPr>
        <w:rPr>
          <w:rFonts w:ascii="Times New Roman" w:hAnsi="Times New Roman"/>
          <w:sz w:val="24"/>
        </w:rPr>
      </w:pPr>
    </w:p>
    <w:p w14:paraId="0573F12D" w14:textId="7DB348A6" w:rsidR="3C3C681F" w:rsidRDefault="5B444777" w:rsidP="0003270C">
      <w:r w:rsidRPr="75CF7F17">
        <w:rPr>
          <w:rFonts w:ascii="Times New Roman" w:hAnsi="Times New Roman"/>
          <w:sz w:val="24"/>
        </w:rPr>
        <w:t>Inimeste kohta, kes ei ole geenidoonorid (st nende kohta ei ole selliseid andmeid geenivaramus olemas), kuid kes on persona</w:t>
      </w:r>
      <w:r w:rsidR="0816C9FA" w:rsidRPr="75CF7F17">
        <w:rPr>
          <w:rFonts w:ascii="Times New Roman" w:hAnsi="Times New Roman"/>
          <w:sz w:val="24"/>
        </w:rPr>
        <w:t>almeditsiinis pakutava</w:t>
      </w:r>
      <w:r w:rsidRPr="75CF7F17">
        <w:rPr>
          <w:rFonts w:ascii="Times New Roman" w:hAnsi="Times New Roman"/>
          <w:sz w:val="24"/>
        </w:rPr>
        <w:t xml:space="preserve"> teenuse sihtrühmas, </w:t>
      </w:r>
      <w:r w:rsidR="7E9DC3FE" w:rsidRPr="75CF7F17">
        <w:rPr>
          <w:rFonts w:ascii="Times New Roman" w:hAnsi="Times New Roman"/>
          <w:sz w:val="24"/>
        </w:rPr>
        <w:t>tuuakse</w:t>
      </w:r>
      <w:r w:rsidRPr="75CF7F17">
        <w:rPr>
          <w:rFonts w:ascii="Times New Roman" w:hAnsi="Times New Roman"/>
          <w:sz w:val="24"/>
        </w:rPr>
        <w:t xml:space="preserve"> geneetilisi algandmeid </w:t>
      </w:r>
      <w:proofErr w:type="spellStart"/>
      <w:r w:rsidRPr="75CF7F17">
        <w:rPr>
          <w:rFonts w:ascii="Times New Roman" w:hAnsi="Times New Roman"/>
          <w:sz w:val="24"/>
        </w:rPr>
        <w:t>TIS-i</w:t>
      </w:r>
      <w:proofErr w:type="spellEnd"/>
      <w:r w:rsidRPr="75CF7F17">
        <w:rPr>
          <w:rFonts w:ascii="Times New Roman" w:hAnsi="Times New Roman"/>
          <w:sz w:val="24"/>
        </w:rPr>
        <w:t xml:space="preserve"> meditsiinilabori kaudu (neile väljastatakse </w:t>
      </w:r>
      <w:r w:rsidR="2DF02A89" w:rsidRPr="75CF7F17">
        <w:rPr>
          <w:rFonts w:ascii="Times New Roman" w:hAnsi="Times New Roman"/>
          <w:sz w:val="24"/>
        </w:rPr>
        <w:t>tervise</w:t>
      </w:r>
      <w:r w:rsidRPr="75CF7F17">
        <w:rPr>
          <w:rFonts w:ascii="Times New Roman" w:hAnsi="Times New Roman"/>
          <w:sz w:val="24"/>
        </w:rPr>
        <w:t xml:space="preserve">portaali kaudu kutse vereproovi andmiseks ja geneetiliste algandmete tootmiseks). Seega on </w:t>
      </w:r>
      <w:r w:rsidR="0044679B">
        <w:rPr>
          <w:rFonts w:ascii="Times New Roman" w:hAnsi="Times New Roman"/>
          <w:sz w:val="24"/>
        </w:rPr>
        <w:t xml:space="preserve">inimesel </w:t>
      </w:r>
      <w:r w:rsidRPr="75CF7F17">
        <w:rPr>
          <w:rFonts w:ascii="Times New Roman" w:hAnsi="Times New Roman"/>
          <w:sz w:val="24"/>
        </w:rPr>
        <w:t xml:space="preserve">mõlemal juhul otsustusvabadus, kas ta soovib enda geneetilised andmed </w:t>
      </w:r>
      <w:proofErr w:type="spellStart"/>
      <w:r w:rsidRPr="75CF7F17">
        <w:rPr>
          <w:rFonts w:ascii="Times New Roman" w:hAnsi="Times New Roman"/>
          <w:sz w:val="24"/>
        </w:rPr>
        <w:t>TIS-i</w:t>
      </w:r>
      <w:proofErr w:type="spellEnd"/>
      <w:r w:rsidRPr="75CF7F17">
        <w:rPr>
          <w:rFonts w:ascii="Times New Roman" w:hAnsi="Times New Roman"/>
          <w:sz w:val="24"/>
        </w:rPr>
        <w:t xml:space="preserve"> tuua ja persona</w:t>
      </w:r>
      <w:r w:rsidR="4081BF0B" w:rsidRPr="75CF7F17">
        <w:rPr>
          <w:rFonts w:ascii="Times New Roman" w:hAnsi="Times New Roman"/>
          <w:sz w:val="24"/>
        </w:rPr>
        <w:t>almeditsiini</w:t>
      </w:r>
      <w:r w:rsidRPr="75CF7F17">
        <w:rPr>
          <w:rFonts w:ascii="Times New Roman" w:hAnsi="Times New Roman"/>
          <w:sz w:val="24"/>
        </w:rPr>
        <w:t xml:space="preserve"> teenuseid saada või mitte.</w:t>
      </w:r>
    </w:p>
    <w:p w14:paraId="3A2DEF8A" w14:textId="3F8F8892" w:rsidR="3C3C681F" w:rsidRDefault="3C3C681F" w:rsidP="0003270C"/>
    <w:p w14:paraId="2053D52C" w14:textId="2CFE9C6F" w:rsidR="3C3C681F" w:rsidRDefault="5B444777" w:rsidP="25373572">
      <w:pPr>
        <w:rPr>
          <w:rFonts w:ascii="Times New Roman" w:hAnsi="Times New Roman"/>
          <w:sz w:val="24"/>
        </w:rPr>
      </w:pPr>
      <w:r w:rsidRPr="25373572">
        <w:rPr>
          <w:rFonts w:ascii="Times New Roman" w:hAnsi="Times New Roman"/>
          <w:sz w:val="24"/>
        </w:rPr>
        <w:t xml:space="preserve">Uute uuringute puhul teavitatakse isikut ja talle jääb alati võimalus </w:t>
      </w:r>
      <w:r w:rsidR="3F7E8990" w:rsidRPr="25373572">
        <w:rPr>
          <w:rFonts w:ascii="Times New Roman" w:hAnsi="Times New Roman"/>
          <w:sz w:val="24"/>
        </w:rPr>
        <w:t xml:space="preserve">midagi lubada või keelata, seega </w:t>
      </w:r>
      <w:r w:rsidRPr="25373572">
        <w:rPr>
          <w:rFonts w:ascii="Times New Roman" w:hAnsi="Times New Roman"/>
          <w:sz w:val="24"/>
        </w:rPr>
        <w:t xml:space="preserve"> saab isik piirata oma andmete kasutamist personaal</w:t>
      </w:r>
      <w:r w:rsidR="7E5064F1" w:rsidRPr="25373572">
        <w:rPr>
          <w:rFonts w:ascii="Times New Roman" w:hAnsi="Times New Roman"/>
          <w:sz w:val="24"/>
        </w:rPr>
        <w:t>meditsiini</w:t>
      </w:r>
      <w:r w:rsidRPr="25373572">
        <w:rPr>
          <w:rFonts w:ascii="Times New Roman" w:hAnsi="Times New Roman"/>
          <w:sz w:val="24"/>
        </w:rPr>
        <w:t>teenuse osutamisel</w:t>
      </w:r>
      <w:r w:rsidR="03CBCB0E" w:rsidRPr="25373572">
        <w:rPr>
          <w:rFonts w:ascii="Times New Roman" w:hAnsi="Times New Roman"/>
          <w:sz w:val="24"/>
        </w:rPr>
        <w:t>, samuti säilib senine õigus keelata terviseandmete töötlemine tervisho</w:t>
      </w:r>
      <w:r w:rsidR="00647612">
        <w:rPr>
          <w:rFonts w:ascii="Times New Roman" w:hAnsi="Times New Roman"/>
          <w:sz w:val="24"/>
        </w:rPr>
        <w:t>i</w:t>
      </w:r>
      <w:r w:rsidR="03CBCB0E" w:rsidRPr="25373572">
        <w:rPr>
          <w:rFonts w:ascii="Times New Roman" w:hAnsi="Times New Roman"/>
          <w:sz w:val="24"/>
        </w:rPr>
        <w:t>uteenuse osutaja poolt.</w:t>
      </w:r>
      <w:r w:rsidR="00517906">
        <w:rPr>
          <w:rFonts w:ascii="Times New Roman" w:hAnsi="Times New Roman"/>
          <w:sz w:val="24"/>
        </w:rPr>
        <w:t xml:space="preserve"> </w:t>
      </w:r>
      <w:proofErr w:type="spellStart"/>
      <w:r w:rsidRPr="25373572">
        <w:rPr>
          <w:rFonts w:ascii="Times New Roman" w:hAnsi="Times New Roman"/>
          <w:sz w:val="24"/>
        </w:rPr>
        <w:t>TIS-i</w:t>
      </w:r>
      <w:r w:rsidR="64C8E47B" w:rsidRPr="25373572">
        <w:rPr>
          <w:rFonts w:ascii="Times New Roman" w:hAnsi="Times New Roman"/>
          <w:sz w:val="24"/>
        </w:rPr>
        <w:t>s</w:t>
      </w:r>
      <w:proofErr w:type="spellEnd"/>
      <w:r w:rsidR="64C8E47B" w:rsidRPr="25373572">
        <w:rPr>
          <w:rFonts w:ascii="Times New Roman" w:hAnsi="Times New Roman"/>
          <w:sz w:val="24"/>
        </w:rPr>
        <w:t xml:space="preserve"> töödeldakse teenuse raames</w:t>
      </w:r>
      <w:r w:rsidRPr="25373572">
        <w:rPr>
          <w:rFonts w:ascii="Times New Roman" w:hAnsi="Times New Roman"/>
          <w:sz w:val="24"/>
        </w:rPr>
        <w:t xml:space="preserve"> </w:t>
      </w:r>
      <w:r w:rsidR="4D31C6AB" w:rsidRPr="25373572">
        <w:rPr>
          <w:rFonts w:ascii="Times New Roman" w:hAnsi="Times New Roman"/>
          <w:sz w:val="24"/>
        </w:rPr>
        <w:t xml:space="preserve"> neid</w:t>
      </w:r>
      <w:r w:rsidRPr="25373572">
        <w:rPr>
          <w:rFonts w:ascii="Times New Roman" w:hAnsi="Times New Roman"/>
          <w:sz w:val="24"/>
        </w:rPr>
        <w:t xml:space="preserve"> andme</w:t>
      </w:r>
      <w:r w:rsidR="0095530A" w:rsidRPr="25373572">
        <w:rPr>
          <w:rFonts w:ascii="Times New Roman" w:hAnsi="Times New Roman"/>
          <w:sz w:val="24"/>
        </w:rPr>
        <w:t>i</w:t>
      </w:r>
      <w:r w:rsidRPr="25373572">
        <w:rPr>
          <w:rFonts w:ascii="Times New Roman" w:hAnsi="Times New Roman"/>
          <w:sz w:val="24"/>
        </w:rPr>
        <w:t>d, mis on vajalikud uuringuks või persona</w:t>
      </w:r>
      <w:r w:rsidR="1F5AFB35" w:rsidRPr="25373572">
        <w:rPr>
          <w:rFonts w:ascii="Times New Roman" w:hAnsi="Times New Roman"/>
          <w:sz w:val="24"/>
        </w:rPr>
        <w:t>al</w:t>
      </w:r>
      <w:r w:rsidRPr="25373572">
        <w:rPr>
          <w:rFonts w:ascii="Times New Roman" w:hAnsi="Times New Roman"/>
          <w:sz w:val="24"/>
        </w:rPr>
        <w:t xml:space="preserve">meditsiini teenuse osutamiseks </w:t>
      </w:r>
      <w:r w:rsidR="00D7634E" w:rsidRPr="25373572">
        <w:rPr>
          <w:rFonts w:ascii="Times New Roman" w:hAnsi="Times New Roman"/>
          <w:sz w:val="24"/>
        </w:rPr>
        <w:t>(</w:t>
      </w:r>
      <w:r w:rsidRPr="25373572">
        <w:rPr>
          <w:rFonts w:ascii="Times New Roman" w:hAnsi="Times New Roman"/>
          <w:sz w:val="24"/>
        </w:rPr>
        <w:t>sh teenuse osutamiseks vajalike meditsiiniseadmete tööks</w:t>
      </w:r>
      <w:r w:rsidR="00D7634E" w:rsidRPr="25373572">
        <w:rPr>
          <w:rFonts w:ascii="Times New Roman" w:hAnsi="Times New Roman"/>
          <w:sz w:val="24"/>
        </w:rPr>
        <w:t xml:space="preserve"> vajalikud andmed)</w:t>
      </w:r>
      <w:r w:rsidRPr="25373572">
        <w:rPr>
          <w:rFonts w:ascii="Times New Roman" w:hAnsi="Times New Roman"/>
          <w:sz w:val="24"/>
        </w:rPr>
        <w:t xml:space="preserve">. Sellega tagatakse isikuandmete töötlemise minimaalsuse põhimõte. Arvutuskeskkonnas toimub ainult ajutine andmetöötlus ja selles ei säilitata andmeid isikustatud kujul ega arhiveerita andmetöötluse tulemusi. </w:t>
      </w:r>
    </w:p>
    <w:p w14:paraId="346BA890" w14:textId="797E8B88" w:rsidR="3C3C681F" w:rsidRDefault="3C3C681F" w:rsidP="0003270C"/>
    <w:p w14:paraId="37129DC3" w14:textId="2F0B20B2" w:rsidR="5D623940" w:rsidRDefault="6446AAAE" w:rsidP="0003270C">
      <w:pPr>
        <w:rPr>
          <w:rFonts w:ascii="Times New Roman" w:hAnsi="Times New Roman"/>
          <w:sz w:val="24"/>
        </w:rPr>
      </w:pPr>
      <w:r w:rsidRPr="01E08069">
        <w:rPr>
          <w:rFonts w:ascii="Times New Roman" w:hAnsi="Times New Roman"/>
          <w:sz w:val="24"/>
        </w:rPr>
        <w:t>Süsteemisiseselt rakenduvad geneetiliste andmete arvutuseks olevatele alusandmetele täiendavad  tehnilised j</w:t>
      </w:r>
      <w:r w:rsidR="13E5FEEA" w:rsidRPr="01E08069">
        <w:rPr>
          <w:rFonts w:ascii="Times New Roman" w:hAnsi="Times New Roman"/>
          <w:sz w:val="24"/>
        </w:rPr>
        <w:t xml:space="preserve">uurdepääsupiirangud </w:t>
      </w:r>
      <w:r w:rsidR="6568401B" w:rsidRPr="01E08069">
        <w:rPr>
          <w:rFonts w:ascii="Times New Roman" w:hAnsi="Times New Roman"/>
          <w:sz w:val="24"/>
        </w:rPr>
        <w:t>ning</w:t>
      </w:r>
      <w:r w:rsidR="13E5FEEA" w:rsidRPr="01E08069">
        <w:rPr>
          <w:rFonts w:ascii="Times New Roman" w:hAnsi="Times New Roman"/>
          <w:sz w:val="24"/>
        </w:rPr>
        <w:t xml:space="preserve"> </w:t>
      </w:r>
      <w:r w:rsidR="742CE978" w:rsidRPr="01E08069">
        <w:rPr>
          <w:rFonts w:ascii="Times New Roman" w:hAnsi="Times New Roman"/>
          <w:sz w:val="24"/>
        </w:rPr>
        <w:t xml:space="preserve">vastavad </w:t>
      </w:r>
      <w:r w:rsidR="13E5FEEA" w:rsidRPr="01E08069">
        <w:rPr>
          <w:rFonts w:ascii="Times New Roman" w:hAnsi="Times New Roman"/>
          <w:sz w:val="24"/>
        </w:rPr>
        <w:t xml:space="preserve">turvastandardid </w:t>
      </w:r>
      <w:r w:rsidR="6568401B" w:rsidRPr="01E08069">
        <w:rPr>
          <w:rFonts w:ascii="Times New Roman" w:hAnsi="Times New Roman"/>
          <w:sz w:val="24"/>
        </w:rPr>
        <w:t>ja</w:t>
      </w:r>
      <w:r w:rsidR="13E5FEEA" w:rsidRPr="01E08069">
        <w:rPr>
          <w:rFonts w:ascii="Times New Roman" w:hAnsi="Times New Roman"/>
          <w:sz w:val="24"/>
        </w:rPr>
        <w:t xml:space="preserve"> nõuded</w:t>
      </w:r>
      <w:r w:rsidR="6568401B" w:rsidRPr="01E08069">
        <w:rPr>
          <w:rFonts w:ascii="Times New Roman" w:hAnsi="Times New Roman"/>
          <w:sz w:val="24"/>
        </w:rPr>
        <w:t>, mis tagavad</w:t>
      </w:r>
      <w:r w:rsidR="621357B4" w:rsidRPr="01E08069">
        <w:rPr>
          <w:rFonts w:ascii="Times New Roman" w:hAnsi="Times New Roman"/>
          <w:sz w:val="24"/>
        </w:rPr>
        <w:t xml:space="preserve"> </w:t>
      </w:r>
      <w:r w:rsidR="13E5FEEA" w:rsidRPr="01E08069">
        <w:rPr>
          <w:rFonts w:ascii="Times New Roman" w:hAnsi="Times New Roman"/>
          <w:sz w:val="24"/>
        </w:rPr>
        <w:t xml:space="preserve">süsteemi turvalisuse (sh nõuded logimisele ja monitooringule, võrguturvalisusele, süsteemi uuendustele, muudatuste haldusele, arendustele, intsidendi käsitlusele, kasutajate haldusele, andmete käitlusele ja edastamisele, turvatestide </w:t>
      </w:r>
      <w:r w:rsidR="03C25AFC" w:rsidRPr="01E08069">
        <w:rPr>
          <w:rFonts w:ascii="Times New Roman" w:hAnsi="Times New Roman"/>
          <w:sz w:val="24"/>
        </w:rPr>
        <w:t>tegemise</w:t>
      </w:r>
      <w:r w:rsidR="02E76BC3" w:rsidRPr="01E08069">
        <w:rPr>
          <w:rFonts w:ascii="Times New Roman" w:hAnsi="Times New Roman"/>
          <w:sz w:val="24"/>
        </w:rPr>
        <w:t xml:space="preserve"> ja</w:t>
      </w:r>
      <w:r w:rsidR="13E5FEEA" w:rsidRPr="01E08069">
        <w:rPr>
          <w:rFonts w:ascii="Times New Roman" w:hAnsi="Times New Roman"/>
          <w:sz w:val="24"/>
        </w:rPr>
        <w:t xml:space="preserve"> süsteemide auditeerimise kohustus jt), mis </w:t>
      </w:r>
      <w:r w:rsidR="6812BB8C" w:rsidRPr="01E08069">
        <w:rPr>
          <w:rFonts w:ascii="Times New Roman" w:hAnsi="Times New Roman"/>
          <w:sz w:val="24"/>
        </w:rPr>
        <w:t xml:space="preserve">tagavad analüüsis ja auditis tõhusaks hinnatud kaitse </w:t>
      </w:r>
      <w:proofErr w:type="spellStart"/>
      <w:r w:rsidR="13E5FEEA" w:rsidRPr="01E08069">
        <w:rPr>
          <w:rFonts w:ascii="Times New Roman" w:hAnsi="Times New Roman"/>
          <w:sz w:val="24"/>
        </w:rPr>
        <w:t>TIS</w:t>
      </w:r>
      <w:r w:rsidR="1A066C72" w:rsidRPr="01E08069">
        <w:rPr>
          <w:rFonts w:ascii="Times New Roman" w:hAnsi="Times New Roman"/>
          <w:sz w:val="24"/>
        </w:rPr>
        <w:t>-i</w:t>
      </w:r>
      <w:proofErr w:type="spellEnd"/>
      <w:r w:rsidR="13E5FEEA" w:rsidRPr="01E08069">
        <w:rPr>
          <w:rFonts w:ascii="Times New Roman" w:hAnsi="Times New Roman"/>
          <w:sz w:val="24"/>
        </w:rPr>
        <w:t xml:space="preserve"> andmekogule/süsteemile</w:t>
      </w:r>
      <w:r w:rsidR="4135EC94" w:rsidRPr="01E08069">
        <w:rPr>
          <w:rFonts w:ascii="Times New Roman" w:hAnsi="Times New Roman"/>
          <w:sz w:val="24"/>
        </w:rPr>
        <w:t>.</w:t>
      </w:r>
      <w:r w:rsidR="5D623940" w:rsidRPr="01E08069">
        <w:rPr>
          <w:rStyle w:val="Allmrkuseviide"/>
          <w:rFonts w:ascii="Times New Roman" w:hAnsi="Times New Roman"/>
          <w:sz w:val="24"/>
        </w:rPr>
        <w:footnoteReference w:id="233"/>
      </w:r>
    </w:p>
    <w:p w14:paraId="4F228F1E" w14:textId="38AC5784" w:rsidR="59BFDDB2" w:rsidRDefault="59BFDDB2" w:rsidP="0003270C">
      <w:pPr>
        <w:rPr>
          <w:rFonts w:ascii="Times New Roman" w:hAnsi="Times New Roman"/>
          <w:sz w:val="24"/>
        </w:rPr>
      </w:pPr>
    </w:p>
    <w:p w14:paraId="7574A40D" w14:textId="0B9E655C" w:rsidR="002103A0" w:rsidRDefault="3D421245" w:rsidP="0003270C">
      <w:pPr>
        <w:rPr>
          <w:rFonts w:ascii="Times New Roman" w:hAnsi="Times New Roman"/>
          <w:sz w:val="24"/>
        </w:rPr>
      </w:pPr>
      <w:r w:rsidRPr="00415B78">
        <w:rPr>
          <w:rFonts w:ascii="Times New Roman" w:hAnsi="Times New Roman"/>
          <w:sz w:val="24"/>
        </w:rPr>
        <w:t>Seetõttu on oluline ja põhimõtteline, et isikute eraelu kaitsta</w:t>
      </w:r>
      <w:r w:rsidR="00A7D05C" w:rsidRPr="00415B78">
        <w:rPr>
          <w:rFonts w:ascii="Times New Roman" w:hAnsi="Times New Roman"/>
          <w:sz w:val="24"/>
        </w:rPr>
        <w:t>kse</w:t>
      </w:r>
      <w:r w:rsidRPr="00415B78">
        <w:rPr>
          <w:rFonts w:ascii="Times New Roman" w:hAnsi="Times New Roman"/>
          <w:sz w:val="24"/>
        </w:rPr>
        <w:t xml:space="preserve"> ning juba eos </w:t>
      </w:r>
      <w:r w:rsidR="005E24ED" w:rsidRPr="009F28F0">
        <w:rPr>
          <w:rFonts w:ascii="Times New Roman" w:hAnsi="Times New Roman"/>
          <w:sz w:val="24"/>
        </w:rPr>
        <w:t xml:space="preserve">võimaldatakse </w:t>
      </w:r>
      <w:r w:rsidR="00ED3D93" w:rsidRPr="009F28F0">
        <w:rPr>
          <w:rFonts w:ascii="Times New Roman" w:hAnsi="Times New Roman"/>
          <w:sz w:val="24"/>
        </w:rPr>
        <w:t xml:space="preserve">arvestada </w:t>
      </w:r>
      <w:r w:rsidRPr="00415B78">
        <w:rPr>
          <w:rFonts w:ascii="Times New Roman" w:hAnsi="Times New Roman"/>
          <w:sz w:val="24"/>
        </w:rPr>
        <w:t>võimalikke innovaatilisi lahendusi tulevikus</w:t>
      </w:r>
      <w:r w:rsidR="3FB4DEF8" w:rsidRPr="00415B78">
        <w:rPr>
          <w:rFonts w:ascii="Times New Roman" w:hAnsi="Times New Roman"/>
          <w:sz w:val="24"/>
        </w:rPr>
        <w:t>, et tagada andmesubjektide pidev kaitse ning võimaldada j</w:t>
      </w:r>
      <w:r w:rsidR="54959EC0" w:rsidRPr="00415B78">
        <w:rPr>
          <w:rFonts w:ascii="Times New Roman" w:hAnsi="Times New Roman"/>
          <w:sz w:val="24"/>
        </w:rPr>
        <w:t xml:space="preserve">a luua eeldused </w:t>
      </w:r>
      <w:r w:rsidR="3FB4DEF8" w:rsidRPr="00415B78">
        <w:rPr>
          <w:rFonts w:ascii="Times New Roman" w:hAnsi="Times New Roman"/>
          <w:sz w:val="24"/>
        </w:rPr>
        <w:t>teaduse</w:t>
      </w:r>
      <w:r w:rsidR="091D7057" w:rsidRPr="00415B78">
        <w:rPr>
          <w:rFonts w:ascii="Times New Roman" w:hAnsi="Times New Roman"/>
          <w:sz w:val="24"/>
        </w:rPr>
        <w:t>,</w:t>
      </w:r>
      <w:r w:rsidR="3FB4DEF8" w:rsidRPr="00415B78">
        <w:rPr>
          <w:rFonts w:ascii="Times New Roman" w:hAnsi="Times New Roman"/>
          <w:sz w:val="24"/>
        </w:rPr>
        <w:t xml:space="preserve"> innovatsiooni </w:t>
      </w:r>
      <w:r w:rsidR="7CFAB780" w:rsidRPr="00415B78">
        <w:rPr>
          <w:rFonts w:ascii="Times New Roman" w:hAnsi="Times New Roman"/>
          <w:sz w:val="24"/>
        </w:rPr>
        <w:t>ja</w:t>
      </w:r>
      <w:r w:rsidR="7BF7F3D6" w:rsidRPr="00415B78">
        <w:rPr>
          <w:rFonts w:ascii="Times New Roman" w:hAnsi="Times New Roman"/>
          <w:sz w:val="24"/>
        </w:rPr>
        <w:t xml:space="preserve"> personaalmeditsiini </w:t>
      </w:r>
      <w:r w:rsidR="75AA5F3E" w:rsidRPr="00415B78">
        <w:rPr>
          <w:rFonts w:ascii="Times New Roman" w:hAnsi="Times New Roman"/>
          <w:sz w:val="24"/>
        </w:rPr>
        <w:t>arenguks</w:t>
      </w:r>
      <w:r w:rsidR="3FB4DEF8" w:rsidRPr="00415B78">
        <w:rPr>
          <w:rFonts w:ascii="Times New Roman" w:hAnsi="Times New Roman"/>
          <w:sz w:val="24"/>
        </w:rPr>
        <w:t>.</w:t>
      </w:r>
      <w:r w:rsidRPr="00415B78">
        <w:rPr>
          <w:rFonts w:ascii="Times New Roman" w:hAnsi="Times New Roman"/>
          <w:sz w:val="24"/>
        </w:rPr>
        <w:t xml:space="preserve"> </w:t>
      </w:r>
    </w:p>
    <w:p w14:paraId="01747C6A" w14:textId="77777777" w:rsidR="00517906" w:rsidRDefault="00517906" w:rsidP="0003270C">
      <w:pPr>
        <w:rPr>
          <w:rFonts w:ascii="Times New Roman" w:hAnsi="Times New Roman"/>
          <w:sz w:val="24"/>
        </w:rPr>
      </w:pPr>
    </w:p>
    <w:p w14:paraId="5B1E6D6F" w14:textId="54B55353" w:rsidR="00517906" w:rsidRPr="00415B78" w:rsidRDefault="00517906" w:rsidP="0003270C">
      <w:pPr>
        <w:rPr>
          <w:rFonts w:ascii="Times New Roman" w:hAnsi="Times New Roman"/>
          <w:sz w:val="24"/>
        </w:rPr>
      </w:pPr>
      <w:r>
        <w:rPr>
          <w:rFonts w:ascii="Times New Roman" w:hAnsi="Times New Roman"/>
          <w:sz w:val="24"/>
        </w:rPr>
        <w:t xml:space="preserve">Kokkuvõttes võib tõdeda, et muudatustega ei kaasne olulist mõju, mis võiks kuidagi eriti negatiivselt </w:t>
      </w:r>
      <w:r w:rsidR="00871536">
        <w:rPr>
          <w:rFonts w:ascii="Times New Roman" w:hAnsi="Times New Roman"/>
          <w:sz w:val="24"/>
        </w:rPr>
        <w:t>andmesubjekti õigusi kahjustada</w:t>
      </w:r>
      <w:r>
        <w:rPr>
          <w:rFonts w:ascii="Times New Roman" w:hAnsi="Times New Roman"/>
          <w:sz w:val="24"/>
        </w:rPr>
        <w:t>.</w:t>
      </w:r>
    </w:p>
    <w:p w14:paraId="6F04D720" w14:textId="5006E11E" w:rsidR="002103A0" w:rsidRPr="002103A0" w:rsidRDefault="002103A0" w:rsidP="0003270C">
      <w:pPr>
        <w:rPr>
          <w:rFonts w:ascii="Times New Roman" w:hAnsi="Times New Roman"/>
          <w:sz w:val="24"/>
        </w:rPr>
      </w:pPr>
    </w:p>
    <w:p w14:paraId="7F22CA51" w14:textId="77777777" w:rsidR="00E54969" w:rsidRDefault="00E54969" w:rsidP="0003270C">
      <w:pPr>
        <w:rPr>
          <w:rFonts w:ascii="Times New Roman" w:hAnsi="Times New Roman"/>
          <w:sz w:val="24"/>
        </w:rPr>
        <w:sectPr w:rsidR="00E54969">
          <w:headerReference w:type="default" r:id="rId81"/>
          <w:type w:val="continuous"/>
          <w:pgSz w:w="11906" w:h="16838"/>
          <w:pgMar w:top="1418" w:right="680" w:bottom="1418" w:left="1701" w:header="680" w:footer="680" w:gutter="0"/>
          <w:cols w:space="708"/>
          <w:formProt w:val="0"/>
          <w:docGrid w:linePitch="360"/>
        </w:sectPr>
      </w:pPr>
    </w:p>
    <w:p w14:paraId="74B87358" w14:textId="77777777" w:rsidR="001B0C66" w:rsidRDefault="001B0C66" w:rsidP="0003270C">
      <w:pPr>
        <w:rPr>
          <w:rFonts w:ascii="Times New Roman" w:hAnsi="Times New Roman"/>
          <w:sz w:val="24"/>
        </w:rPr>
      </w:pPr>
    </w:p>
    <w:p w14:paraId="632DE2CA" w14:textId="77777777" w:rsidR="001339A9" w:rsidRDefault="00BC618B" w:rsidP="00721EB3">
      <w:pPr>
        <w:pStyle w:val="Loendilik"/>
        <w:numPr>
          <w:ilvl w:val="0"/>
          <w:numId w:val="9"/>
        </w:numPr>
        <w:rPr>
          <w:rFonts w:ascii="Times New Roman" w:hAnsi="Times New Roman"/>
          <w:b/>
          <w:sz w:val="24"/>
        </w:rPr>
      </w:pPr>
      <w:r w:rsidRPr="00076EA4">
        <w:rPr>
          <w:rFonts w:ascii="Times New Roman" w:hAnsi="Times New Roman"/>
          <w:b/>
          <w:sz w:val="24"/>
        </w:rPr>
        <w:t>Seaduse rakendamisega seotud riigi ja kohaliku omavalitsuse tegevused, eeldatavad kulud ja tulud</w:t>
      </w:r>
    </w:p>
    <w:p w14:paraId="726247E8" w14:textId="77777777" w:rsidR="001B0C66" w:rsidRPr="001B0C66" w:rsidRDefault="001B0C66" w:rsidP="0003270C">
      <w:pPr>
        <w:rPr>
          <w:rFonts w:ascii="Times New Roman" w:hAnsi="Times New Roman"/>
          <w:b/>
          <w:sz w:val="24"/>
        </w:rPr>
      </w:pPr>
    </w:p>
    <w:p w14:paraId="3F6D7808" w14:textId="77777777" w:rsidR="00DF4EF9" w:rsidRDefault="00DF4EF9" w:rsidP="0003270C">
      <w:pPr>
        <w:rPr>
          <w:rFonts w:ascii="Times New Roman" w:hAnsi="Times New Roman"/>
          <w:bCs/>
          <w:sz w:val="24"/>
        </w:rPr>
        <w:sectPr w:rsidR="00DF4EF9">
          <w:headerReference w:type="default" r:id="rId82"/>
          <w:type w:val="continuous"/>
          <w:pgSz w:w="11906" w:h="16838"/>
          <w:pgMar w:top="1418" w:right="680" w:bottom="1418" w:left="1701" w:header="680" w:footer="680" w:gutter="0"/>
          <w:cols w:space="708"/>
          <w:docGrid w:linePitch="360"/>
        </w:sectPr>
      </w:pPr>
    </w:p>
    <w:p w14:paraId="44785260" w14:textId="153A43EF" w:rsidR="0052374D" w:rsidRDefault="5C7537CA" w:rsidP="0003270C">
      <w:pPr>
        <w:rPr>
          <w:rFonts w:ascii="Times New Roman" w:hAnsi="Times New Roman"/>
          <w:sz w:val="24"/>
        </w:rPr>
      </w:pPr>
      <w:r w:rsidRPr="672799D4">
        <w:rPr>
          <w:rFonts w:ascii="Times New Roman" w:hAnsi="Times New Roman"/>
          <w:sz w:val="24"/>
        </w:rPr>
        <w:t xml:space="preserve">Kuigi mitme muudatuse tõttu võib eeldada positiivset mõju inimeste ja rahvastiku tervisele tervikuna, on nende mõjude kvantifitseerimine keeruline ning pole võimalik välja tuua, kui palju tervena elatud eluaastaid ja raha eelnõu jõustumise tõttu säästetakse. </w:t>
      </w:r>
    </w:p>
    <w:p w14:paraId="4B35B566" w14:textId="36C2AE3F" w:rsidR="0052374D" w:rsidRDefault="0052374D" w:rsidP="0003270C">
      <w:pPr>
        <w:rPr>
          <w:rFonts w:ascii="Times New Roman" w:hAnsi="Times New Roman"/>
          <w:b/>
          <w:bCs/>
          <w:sz w:val="24"/>
        </w:rPr>
      </w:pPr>
    </w:p>
    <w:p w14:paraId="2BDFEAC1" w14:textId="0AC33021" w:rsidR="0052374D" w:rsidRPr="00B60C93" w:rsidRDefault="7F4B179A" w:rsidP="0003270C">
      <w:pPr>
        <w:rPr>
          <w:rFonts w:ascii="Times New Roman" w:hAnsi="Times New Roman"/>
          <w:sz w:val="24"/>
        </w:rPr>
      </w:pPr>
      <w:r w:rsidRPr="01E08069">
        <w:rPr>
          <w:rFonts w:ascii="Times New Roman" w:hAnsi="Times New Roman"/>
          <w:sz w:val="24"/>
        </w:rPr>
        <w:t xml:space="preserve">Personaalmeditsiini ja personaliseeritud ennetusteenuste rahastamisele eelneb kulutõhususe analüüside </w:t>
      </w:r>
      <w:r w:rsidR="22687A0A" w:rsidRPr="01E08069">
        <w:rPr>
          <w:rFonts w:ascii="Times New Roman" w:hAnsi="Times New Roman"/>
          <w:sz w:val="24"/>
        </w:rPr>
        <w:t>tege</w:t>
      </w:r>
      <w:r w:rsidRPr="01E08069">
        <w:rPr>
          <w:rFonts w:ascii="Times New Roman" w:hAnsi="Times New Roman"/>
          <w:sz w:val="24"/>
        </w:rPr>
        <w:t>mine</w:t>
      </w:r>
      <w:r w:rsidR="22687A0A" w:rsidRPr="01E08069">
        <w:rPr>
          <w:rFonts w:ascii="Times New Roman" w:hAnsi="Times New Roman"/>
          <w:sz w:val="24"/>
        </w:rPr>
        <w:t>.</w:t>
      </w:r>
      <w:r w:rsidR="004A6781" w:rsidRPr="01E08069">
        <w:rPr>
          <w:rStyle w:val="Allmrkuseviide"/>
          <w:rFonts w:ascii="Times New Roman" w:hAnsi="Times New Roman"/>
          <w:sz w:val="24"/>
        </w:rPr>
        <w:footnoteReference w:id="234"/>
      </w:r>
    </w:p>
    <w:p w14:paraId="225D702E" w14:textId="5F179DA3" w:rsidR="1471AA26" w:rsidRDefault="1471AA26" w:rsidP="0003270C">
      <w:pPr>
        <w:rPr>
          <w:rFonts w:ascii="Times New Roman" w:hAnsi="Times New Roman"/>
          <w:sz w:val="24"/>
        </w:rPr>
      </w:pPr>
    </w:p>
    <w:p w14:paraId="11FB093D" w14:textId="082E870C" w:rsidR="009B3175" w:rsidRDefault="64EF26EC" w:rsidP="0003270C">
      <w:pPr>
        <w:rPr>
          <w:rFonts w:ascii="Times New Roman" w:hAnsi="Times New Roman"/>
          <w:sz w:val="24"/>
        </w:rPr>
      </w:pPr>
      <w:r w:rsidRPr="01E08069">
        <w:rPr>
          <w:rFonts w:ascii="Times New Roman" w:hAnsi="Times New Roman"/>
          <w:sz w:val="24"/>
        </w:rPr>
        <w:t xml:space="preserve">Rakendusuuringute planeerimise etapis tuleks korraldada kavandatavate personaalmeditsiini teenuste kulutõhususe analüüsid. Kulutõhususe analüüsi eesmärk on hinnata personaalmeditsiini teenusemudeli kulutõhusust võrreldes </w:t>
      </w:r>
      <w:r w:rsidR="5211D8C7" w:rsidRPr="01E08069">
        <w:rPr>
          <w:rFonts w:ascii="Times New Roman" w:hAnsi="Times New Roman"/>
          <w:sz w:val="24"/>
        </w:rPr>
        <w:t xml:space="preserve">tervishoiuteenuste osutamise </w:t>
      </w:r>
      <w:r w:rsidRPr="01E08069">
        <w:rPr>
          <w:rFonts w:ascii="Times New Roman" w:hAnsi="Times New Roman"/>
          <w:sz w:val="24"/>
        </w:rPr>
        <w:t>tavapraktika</w:t>
      </w:r>
      <w:r w:rsidR="5211D8C7" w:rsidRPr="01E08069">
        <w:rPr>
          <w:rFonts w:ascii="Times New Roman" w:hAnsi="Times New Roman"/>
          <w:sz w:val="24"/>
        </w:rPr>
        <w:t xml:space="preserve"> kulutõhususe</w:t>
      </w:r>
      <w:r w:rsidRPr="01E08069">
        <w:rPr>
          <w:rFonts w:ascii="Times New Roman" w:hAnsi="Times New Roman"/>
          <w:sz w:val="24"/>
        </w:rPr>
        <w:t>ga Eestis. Näiteks on kulutõhususe analüüs var</w:t>
      </w:r>
      <w:r w:rsidR="3926D97A" w:rsidRPr="01E08069">
        <w:rPr>
          <w:rFonts w:ascii="Times New Roman" w:hAnsi="Times New Roman"/>
          <w:sz w:val="24"/>
        </w:rPr>
        <w:t>em tehtud</w:t>
      </w:r>
      <w:r w:rsidRPr="01E08069">
        <w:rPr>
          <w:rFonts w:ascii="Times New Roman" w:hAnsi="Times New Roman"/>
          <w:sz w:val="24"/>
        </w:rPr>
        <w:t xml:space="preserve"> rinnavähi ja südame-veresoonkonnahaiguste personaalmeditsiini ennetuse teenusemudeli kulutõhususe hindamiseks.</w:t>
      </w:r>
      <w:r w:rsidR="0052374D" w:rsidRPr="01E08069">
        <w:rPr>
          <w:rStyle w:val="Allmrkuseviide"/>
          <w:rFonts w:ascii="Times New Roman" w:hAnsi="Times New Roman"/>
          <w:sz w:val="24"/>
        </w:rPr>
        <w:footnoteReference w:id="235"/>
      </w:r>
      <w:r w:rsidR="5211D8C7" w:rsidRPr="01E08069">
        <w:rPr>
          <w:rFonts w:ascii="Times New Roman" w:hAnsi="Times New Roman"/>
          <w:sz w:val="24"/>
        </w:rPr>
        <w:t xml:space="preserve"> </w:t>
      </w:r>
      <w:r w:rsidR="474C2C0C" w:rsidRPr="01E08069">
        <w:rPr>
          <w:rFonts w:ascii="Times New Roman" w:hAnsi="Times New Roman"/>
          <w:sz w:val="24"/>
        </w:rPr>
        <w:t>Tervisetehnoloogiate hindamine</w:t>
      </w:r>
      <w:r w:rsidR="00DB1CDC" w:rsidRPr="01E08069">
        <w:rPr>
          <w:rStyle w:val="Allmrkuseviide"/>
          <w:rFonts w:ascii="Times New Roman" w:hAnsi="Times New Roman"/>
          <w:sz w:val="24"/>
        </w:rPr>
        <w:footnoteReference w:id="236"/>
      </w:r>
      <w:r w:rsidR="323A9B0C" w:rsidRPr="01E08069">
        <w:rPr>
          <w:rFonts w:ascii="Times New Roman" w:hAnsi="Times New Roman"/>
          <w:sz w:val="24"/>
        </w:rPr>
        <w:t xml:space="preserve"> on oluline etapp personaalmeditsiini lahenduste ar</w:t>
      </w:r>
      <w:r w:rsidR="2534F8AF" w:rsidRPr="01E08069">
        <w:rPr>
          <w:rFonts w:ascii="Times New Roman" w:hAnsi="Times New Roman"/>
          <w:sz w:val="24"/>
        </w:rPr>
        <w:t>e</w:t>
      </w:r>
      <w:r w:rsidR="323A9B0C" w:rsidRPr="01E08069">
        <w:rPr>
          <w:rFonts w:ascii="Times New Roman" w:hAnsi="Times New Roman"/>
          <w:sz w:val="24"/>
        </w:rPr>
        <w:t xml:space="preserve">nduses ja turule lubamises. </w:t>
      </w:r>
      <w:r w:rsidR="5F45D6F8" w:rsidRPr="01E08069">
        <w:rPr>
          <w:rFonts w:ascii="Times New Roman" w:hAnsi="Times New Roman"/>
          <w:sz w:val="24"/>
        </w:rPr>
        <w:t xml:space="preserve">Personaalmeditsiini valdkonnas on </w:t>
      </w:r>
      <w:r w:rsidR="6A46F184" w:rsidRPr="01E08069">
        <w:rPr>
          <w:rFonts w:ascii="Times New Roman" w:hAnsi="Times New Roman"/>
          <w:sz w:val="24"/>
        </w:rPr>
        <w:t>tehtud</w:t>
      </w:r>
      <w:r w:rsidR="5F45D6F8" w:rsidRPr="01E08069">
        <w:rPr>
          <w:rFonts w:ascii="Times New Roman" w:hAnsi="Times New Roman"/>
          <w:sz w:val="24"/>
        </w:rPr>
        <w:t xml:space="preserve"> kaks tervisetehnoloogia hindamist. Lisaks </w:t>
      </w:r>
      <w:proofErr w:type="spellStart"/>
      <w:r w:rsidR="4EE58E23" w:rsidRPr="01E08069">
        <w:rPr>
          <w:rFonts w:ascii="Times New Roman" w:hAnsi="Times New Roman"/>
          <w:sz w:val="24"/>
        </w:rPr>
        <w:t>farmakogeneetika</w:t>
      </w:r>
      <w:proofErr w:type="spellEnd"/>
      <w:r w:rsidR="657249FB" w:rsidRPr="01E08069">
        <w:rPr>
          <w:rStyle w:val="Allmrkuseviide"/>
          <w:rFonts w:ascii="Times New Roman" w:hAnsi="Times New Roman"/>
          <w:sz w:val="24"/>
        </w:rPr>
        <w:footnoteReference w:id="237"/>
      </w:r>
      <w:r w:rsidR="42689123" w:rsidRPr="01E08069">
        <w:rPr>
          <w:rFonts w:ascii="Times New Roman" w:hAnsi="Times New Roman"/>
          <w:sz w:val="24"/>
          <w:vertAlign w:val="superscript"/>
        </w:rPr>
        <w:t xml:space="preserve">, </w:t>
      </w:r>
      <w:r w:rsidR="657249FB" w:rsidRPr="01E08069">
        <w:rPr>
          <w:rStyle w:val="Allmrkuseviide"/>
          <w:rFonts w:ascii="Times New Roman" w:hAnsi="Times New Roman"/>
          <w:sz w:val="24"/>
        </w:rPr>
        <w:footnoteReference w:id="238"/>
      </w:r>
      <w:r w:rsidR="4EE58E23" w:rsidRPr="01E08069">
        <w:rPr>
          <w:rFonts w:ascii="Times New Roman" w:hAnsi="Times New Roman"/>
          <w:sz w:val="24"/>
        </w:rPr>
        <w:t xml:space="preserve"> teenustele on hinnatud ka</w:t>
      </w:r>
      <w:r w:rsidR="5F45D6F8" w:rsidRPr="01E08069">
        <w:rPr>
          <w:rFonts w:ascii="Times New Roman" w:hAnsi="Times New Roman"/>
          <w:sz w:val="24"/>
        </w:rPr>
        <w:t xml:space="preserve"> rinnavähi polügeense riski põhise sõeluuringu kulutõhus</w:t>
      </w:r>
      <w:r w:rsidR="1614F945" w:rsidRPr="01E08069">
        <w:rPr>
          <w:rFonts w:ascii="Times New Roman" w:hAnsi="Times New Roman"/>
          <w:sz w:val="24"/>
        </w:rPr>
        <w:t xml:space="preserve">ust </w:t>
      </w:r>
      <w:r w:rsidR="758E24ED" w:rsidRPr="01E08069">
        <w:rPr>
          <w:rFonts w:ascii="Times New Roman" w:hAnsi="Times New Roman"/>
          <w:sz w:val="24"/>
        </w:rPr>
        <w:t>kahe kliinilise</w:t>
      </w:r>
      <w:r w:rsidR="1614F945" w:rsidRPr="01E08069">
        <w:rPr>
          <w:rFonts w:ascii="Times New Roman" w:hAnsi="Times New Roman"/>
          <w:sz w:val="24"/>
        </w:rPr>
        <w:t xml:space="preserve"> </w:t>
      </w:r>
      <w:r w:rsidR="78580521" w:rsidRPr="01E08069">
        <w:rPr>
          <w:rFonts w:ascii="Times New Roman" w:hAnsi="Times New Roman"/>
          <w:sz w:val="24"/>
        </w:rPr>
        <w:t>juhtprojekti</w:t>
      </w:r>
      <w:r w:rsidR="1614F945" w:rsidRPr="01E08069">
        <w:rPr>
          <w:rFonts w:ascii="Times New Roman" w:hAnsi="Times New Roman"/>
          <w:sz w:val="24"/>
        </w:rPr>
        <w:t xml:space="preserve"> raames. Kõigil juhtudel saab </w:t>
      </w:r>
      <w:r w:rsidR="1F03BC11" w:rsidRPr="01E08069">
        <w:rPr>
          <w:rFonts w:ascii="Times New Roman" w:hAnsi="Times New Roman"/>
          <w:sz w:val="24"/>
        </w:rPr>
        <w:t xml:space="preserve">pidada </w:t>
      </w:r>
      <w:r w:rsidR="1614F945" w:rsidRPr="01E08069">
        <w:rPr>
          <w:rFonts w:ascii="Times New Roman" w:hAnsi="Times New Roman"/>
          <w:sz w:val="24"/>
        </w:rPr>
        <w:t>viidatud dokumentides kirjeldatud tingimustel personaalmeditsiini teenuseid kulutõhusaks sekkumiseks.</w:t>
      </w:r>
      <w:r w:rsidR="1695B26B" w:rsidRPr="01E08069">
        <w:rPr>
          <w:rFonts w:ascii="Times New Roman" w:hAnsi="Times New Roman"/>
          <w:sz w:val="24"/>
        </w:rPr>
        <w:t xml:space="preserve"> </w:t>
      </w:r>
      <w:r w:rsidR="5048C17B" w:rsidRPr="01E08069">
        <w:rPr>
          <w:rFonts w:ascii="Times New Roman" w:hAnsi="Times New Roman"/>
          <w:sz w:val="24"/>
        </w:rPr>
        <w:t xml:space="preserve">Soomes on </w:t>
      </w:r>
      <w:proofErr w:type="spellStart"/>
      <w:r w:rsidR="5048C17B" w:rsidRPr="01E08069">
        <w:rPr>
          <w:rFonts w:ascii="Times New Roman" w:hAnsi="Times New Roman"/>
          <w:sz w:val="24"/>
        </w:rPr>
        <w:t>farmakogeneetika</w:t>
      </w:r>
      <w:proofErr w:type="spellEnd"/>
      <w:r w:rsidR="5048C17B" w:rsidRPr="01E08069">
        <w:rPr>
          <w:rFonts w:ascii="Times New Roman" w:hAnsi="Times New Roman"/>
          <w:sz w:val="24"/>
        </w:rPr>
        <w:t xml:space="preserve"> teenuse kulutõhusus</w:t>
      </w:r>
      <w:r w:rsidR="3C77C996" w:rsidRPr="01E08069">
        <w:rPr>
          <w:rFonts w:ascii="Times New Roman" w:hAnsi="Times New Roman"/>
          <w:sz w:val="24"/>
        </w:rPr>
        <w:t>t</w:t>
      </w:r>
      <w:r w:rsidR="5048C17B" w:rsidRPr="01E08069">
        <w:rPr>
          <w:rFonts w:ascii="Times New Roman" w:hAnsi="Times New Roman"/>
          <w:sz w:val="24"/>
        </w:rPr>
        <w:t xml:space="preserve"> laiemalt uuritud </w:t>
      </w:r>
      <w:r w:rsidR="259F2260" w:rsidRPr="01E08069">
        <w:rPr>
          <w:rFonts w:ascii="Times New Roman" w:hAnsi="Times New Roman"/>
          <w:sz w:val="24"/>
        </w:rPr>
        <w:t>ning leitud, et</w:t>
      </w:r>
      <w:r w:rsidR="3358E9AE" w:rsidRPr="01E08069">
        <w:rPr>
          <w:rFonts w:ascii="Times New Roman" w:hAnsi="Times New Roman"/>
          <w:sz w:val="24"/>
        </w:rPr>
        <w:t xml:space="preserve"> </w:t>
      </w:r>
      <w:r w:rsidR="6269ECBC" w:rsidRPr="01E08069">
        <w:rPr>
          <w:rFonts w:ascii="Times New Roman" w:hAnsi="Times New Roman"/>
          <w:sz w:val="24"/>
        </w:rPr>
        <w:t xml:space="preserve">tõenduspõhine </w:t>
      </w:r>
      <w:r w:rsidR="3358E9AE" w:rsidRPr="01E08069">
        <w:rPr>
          <w:rFonts w:ascii="Times New Roman" w:hAnsi="Times New Roman"/>
          <w:sz w:val="24"/>
        </w:rPr>
        <w:t>siht</w:t>
      </w:r>
      <w:r w:rsidR="26D1D748" w:rsidRPr="01E08069">
        <w:rPr>
          <w:rFonts w:ascii="Times New Roman" w:hAnsi="Times New Roman"/>
          <w:sz w:val="24"/>
        </w:rPr>
        <w:t>rühmadele</w:t>
      </w:r>
      <w:r w:rsidR="3358E9AE" w:rsidRPr="01E08069">
        <w:rPr>
          <w:rFonts w:ascii="Times New Roman" w:hAnsi="Times New Roman"/>
          <w:sz w:val="24"/>
        </w:rPr>
        <w:t xml:space="preserve"> rakendatav testimine</w:t>
      </w:r>
      <w:r w:rsidR="748F9F2C" w:rsidRPr="01E08069">
        <w:rPr>
          <w:rFonts w:ascii="Times New Roman" w:hAnsi="Times New Roman"/>
          <w:sz w:val="24"/>
        </w:rPr>
        <w:t xml:space="preserve"> ja ennetus on </w:t>
      </w:r>
      <w:r w:rsidR="3C77C996" w:rsidRPr="01E08069">
        <w:rPr>
          <w:rFonts w:ascii="Times New Roman" w:hAnsi="Times New Roman"/>
          <w:sz w:val="24"/>
        </w:rPr>
        <w:t>tõhus.</w:t>
      </w:r>
      <w:r w:rsidR="002127F9" w:rsidRPr="01E08069">
        <w:rPr>
          <w:rStyle w:val="Allmrkuseviide"/>
          <w:rFonts w:ascii="Times New Roman" w:hAnsi="Times New Roman"/>
          <w:sz w:val="24"/>
        </w:rPr>
        <w:footnoteReference w:id="239"/>
      </w:r>
    </w:p>
    <w:p w14:paraId="1825DBE7" w14:textId="56BBE202" w:rsidR="009B3175" w:rsidRDefault="009B3175" w:rsidP="0003270C">
      <w:pPr>
        <w:rPr>
          <w:rFonts w:ascii="Times New Roman" w:hAnsi="Times New Roman"/>
          <w:sz w:val="24"/>
        </w:rPr>
      </w:pPr>
    </w:p>
    <w:p w14:paraId="4E89EEE0" w14:textId="3416C1C4" w:rsidR="76369CDC" w:rsidRDefault="37B21E69" w:rsidP="0003270C">
      <w:pPr>
        <w:rPr>
          <w:rFonts w:ascii="Times New Roman" w:hAnsi="Times New Roman"/>
          <w:sz w:val="24"/>
        </w:rPr>
      </w:pPr>
      <w:r w:rsidRPr="0DA75C41">
        <w:rPr>
          <w:rFonts w:ascii="Times New Roman" w:hAnsi="Times New Roman"/>
          <w:sz w:val="24"/>
        </w:rPr>
        <w:lastRenderedPageBreak/>
        <w:t>Geneetiliste andmete kliinilisse kasutusse võtmi</w:t>
      </w:r>
      <w:r w:rsidR="009E61BF">
        <w:rPr>
          <w:rFonts w:ascii="Times New Roman" w:hAnsi="Times New Roman"/>
          <w:sz w:val="24"/>
        </w:rPr>
        <w:t>s</w:t>
      </w:r>
      <w:r w:rsidRPr="0DA75C41">
        <w:rPr>
          <w:rFonts w:ascii="Times New Roman" w:hAnsi="Times New Roman"/>
          <w:sz w:val="24"/>
        </w:rPr>
        <w:t xml:space="preserve">e ja ka riigi poolt </w:t>
      </w:r>
      <w:r w:rsidR="009E61BF" w:rsidRPr="0DA75C41">
        <w:rPr>
          <w:rFonts w:ascii="Times New Roman" w:hAnsi="Times New Roman"/>
          <w:sz w:val="24"/>
        </w:rPr>
        <w:t xml:space="preserve">personaalmeditsiinis </w:t>
      </w:r>
      <w:r w:rsidRPr="0DA75C41">
        <w:rPr>
          <w:rFonts w:ascii="Times New Roman" w:hAnsi="Times New Roman"/>
          <w:sz w:val="24"/>
        </w:rPr>
        <w:t>täiendavate teenuste pakkumi</w:t>
      </w:r>
      <w:r w:rsidR="009E61BF">
        <w:rPr>
          <w:rFonts w:ascii="Times New Roman" w:hAnsi="Times New Roman"/>
          <w:sz w:val="24"/>
        </w:rPr>
        <w:t>s</w:t>
      </w:r>
      <w:r w:rsidRPr="0DA75C41">
        <w:rPr>
          <w:rFonts w:ascii="Times New Roman" w:hAnsi="Times New Roman"/>
          <w:sz w:val="24"/>
        </w:rPr>
        <w:t xml:space="preserve">e </w:t>
      </w:r>
      <w:r w:rsidR="009E61BF">
        <w:rPr>
          <w:rFonts w:ascii="Times New Roman" w:hAnsi="Times New Roman"/>
          <w:sz w:val="24"/>
        </w:rPr>
        <w:t xml:space="preserve">kulud kaetakse </w:t>
      </w:r>
      <w:r w:rsidRPr="0DA75C41">
        <w:rPr>
          <w:rFonts w:ascii="Times New Roman" w:hAnsi="Times New Roman"/>
          <w:sz w:val="24"/>
        </w:rPr>
        <w:t>Tervisekassa eelarves</w:t>
      </w:r>
      <w:r w:rsidR="009E61BF">
        <w:rPr>
          <w:rFonts w:ascii="Times New Roman" w:hAnsi="Times New Roman"/>
          <w:sz w:val="24"/>
        </w:rPr>
        <w:t>t</w:t>
      </w:r>
      <w:r w:rsidRPr="0DA75C41">
        <w:rPr>
          <w:rFonts w:ascii="Times New Roman" w:hAnsi="Times New Roman"/>
          <w:sz w:val="24"/>
        </w:rPr>
        <w:t xml:space="preserve">. </w:t>
      </w:r>
      <w:r w:rsidR="4D84F161" w:rsidRPr="0DA75C41">
        <w:rPr>
          <w:rFonts w:ascii="Times New Roman" w:hAnsi="Times New Roman"/>
          <w:sz w:val="24"/>
        </w:rPr>
        <w:t>T</w:t>
      </w:r>
      <w:r w:rsidR="70F0FCA1" w:rsidRPr="0DA75C41">
        <w:rPr>
          <w:rFonts w:ascii="Times New Roman" w:hAnsi="Times New Roman"/>
          <w:sz w:val="24"/>
        </w:rPr>
        <w:t>ervisekassa rakendatava</w:t>
      </w:r>
      <w:r w:rsidR="4D84F161" w:rsidRPr="0DA75C41">
        <w:rPr>
          <w:rFonts w:ascii="Times New Roman" w:hAnsi="Times New Roman"/>
          <w:sz w:val="24"/>
        </w:rPr>
        <w:t xml:space="preserve"> </w:t>
      </w:r>
      <w:r w:rsidR="00B43AF7">
        <w:rPr>
          <w:rFonts w:ascii="Times New Roman" w:hAnsi="Times New Roman"/>
          <w:sz w:val="24"/>
        </w:rPr>
        <w:t>rinnavähi polügeense riskiskoori</w:t>
      </w:r>
      <w:r w:rsidR="009B1D1D">
        <w:rPr>
          <w:rFonts w:ascii="Times New Roman" w:hAnsi="Times New Roman"/>
          <w:sz w:val="24"/>
        </w:rPr>
        <w:t xml:space="preserve"> </w:t>
      </w:r>
      <w:r w:rsidR="4D84F161" w:rsidRPr="0DA75C41">
        <w:rPr>
          <w:rFonts w:ascii="Times New Roman" w:hAnsi="Times New Roman"/>
          <w:sz w:val="24"/>
        </w:rPr>
        <w:t xml:space="preserve">teenusega seotud kulud kaetakse </w:t>
      </w:r>
      <w:r w:rsidR="009B1D1D">
        <w:rPr>
          <w:rFonts w:ascii="Times New Roman" w:hAnsi="Times New Roman"/>
          <w:sz w:val="24"/>
        </w:rPr>
        <w:t>2026</w:t>
      </w:r>
      <w:r w:rsidR="007B7D50">
        <w:rPr>
          <w:rFonts w:ascii="Times New Roman" w:hAnsi="Times New Roman"/>
          <w:sz w:val="24"/>
        </w:rPr>
        <w:t>. aastal</w:t>
      </w:r>
      <w:r w:rsidR="009B1D1D">
        <w:rPr>
          <w:rFonts w:ascii="Times New Roman" w:hAnsi="Times New Roman"/>
          <w:sz w:val="24"/>
        </w:rPr>
        <w:t xml:space="preserve"> </w:t>
      </w:r>
      <w:r w:rsidR="4D84F161" w:rsidRPr="0DA75C41">
        <w:rPr>
          <w:rFonts w:ascii="Times New Roman" w:hAnsi="Times New Roman"/>
          <w:sz w:val="24"/>
        </w:rPr>
        <w:t>rakendatava teenusega seonduvalt T</w:t>
      </w:r>
      <w:r w:rsidR="4D48B2F9" w:rsidRPr="0DA75C41">
        <w:rPr>
          <w:rFonts w:ascii="Times New Roman" w:hAnsi="Times New Roman"/>
          <w:sz w:val="24"/>
        </w:rPr>
        <w:t xml:space="preserve">ervisekassa </w:t>
      </w:r>
      <w:r w:rsidR="4D84F161" w:rsidRPr="0DA75C41">
        <w:rPr>
          <w:rFonts w:ascii="Times New Roman" w:hAnsi="Times New Roman"/>
          <w:sz w:val="24"/>
        </w:rPr>
        <w:t>olemasolevast eelarvest</w:t>
      </w:r>
      <w:r w:rsidR="6B01142C" w:rsidRPr="0DA75C41">
        <w:rPr>
          <w:rFonts w:ascii="Times New Roman" w:hAnsi="Times New Roman"/>
          <w:sz w:val="24"/>
        </w:rPr>
        <w:t xml:space="preserve"> (kõikide kulude aluseks on mahuprognoos, et teenus</w:t>
      </w:r>
      <w:r w:rsidR="007B7D50">
        <w:rPr>
          <w:rFonts w:ascii="Times New Roman" w:hAnsi="Times New Roman"/>
          <w:sz w:val="24"/>
        </w:rPr>
        <w:t>t saab</w:t>
      </w:r>
      <w:r w:rsidR="6B01142C" w:rsidRPr="0DA75C41">
        <w:rPr>
          <w:rFonts w:ascii="Times New Roman" w:hAnsi="Times New Roman"/>
          <w:sz w:val="24"/>
        </w:rPr>
        <w:t xml:space="preserve"> umbes 5000 naist aastas</w:t>
      </w:r>
      <w:r w:rsidR="5A88DB2C" w:rsidRPr="0DA75C41">
        <w:rPr>
          <w:rFonts w:ascii="Times New Roman" w:hAnsi="Times New Roman"/>
          <w:sz w:val="24"/>
        </w:rPr>
        <w:t>, kellest umbes 30% on geenidoonorid</w:t>
      </w:r>
      <w:r w:rsidR="6B01142C" w:rsidRPr="0DA75C41">
        <w:rPr>
          <w:rFonts w:ascii="Times New Roman" w:hAnsi="Times New Roman"/>
          <w:sz w:val="24"/>
        </w:rPr>
        <w:t xml:space="preserve">. </w:t>
      </w:r>
    </w:p>
    <w:p w14:paraId="71E4DEC5" w14:textId="77777777" w:rsidR="00B6163A" w:rsidRDefault="00B6163A" w:rsidP="0003270C">
      <w:pPr>
        <w:rPr>
          <w:rFonts w:ascii="Times New Roman" w:hAnsi="Times New Roman"/>
          <w:sz w:val="24"/>
        </w:rPr>
      </w:pPr>
    </w:p>
    <w:p w14:paraId="2FF682D5" w14:textId="78B32271" w:rsidR="76369CDC" w:rsidRPr="00211923" w:rsidRDefault="0070644D" w:rsidP="0003270C">
      <w:pPr>
        <w:rPr>
          <w:rFonts w:ascii="Times New Roman" w:hAnsi="Times New Roman"/>
          <w:sz w:val="24"/>
        </w:rPr>
      </w:pPr>
      <w:r w:rsidRPr="00211923">
        <w:rPr>
          <w:rFonts w:ascii="Times New Roman" w:hAnsi="Times New Roman"/>
          <w:sz w:val="24"/>
        </w:rPr>
        <w:t xml:space="preserve">Personaalmeditsiinis </w:t>
      </w:r>
      <w:r w:rsidR="00D24746" w:rsidRPr="00211923">
        <w:rPr>
          <w:rFonts w:ascii="Times New Roman" w:hAnsi="Times New Roman"/>
          <w:sz w:val="24"/>
        </w:rPr>
        <w:t>esimese pakutava teenuse rakendamine toob kaasa kulud, mis kaetakse Tervisekassa eelarvest:</w:t>
      </w:r>
    </w:p>
    <w:p w14:paraId="34EDCF43" w14:textId="44507B79" w:rsidR="353EB331" w:rsidRPr="00697C12" w:rsidRDefault="4BB2BE47" w:rsidP="00697C12">
      <w:pPr>
        <w:pStyle w:val="Loendilik"/>
        <w:numPr>
          <w:ilvl w:val="3"/>
          <w:numId w:val="43"/>
        </w:numPr>
        <w:ind w:left="426"/>
        <w:rPr>
          <w:rFonts w:ascii="Times New Roman" w:hAnsi="Times New Roman"/>
          <w:sz w:val="24"/>
        </w:rPr>
      </w:pPr>
      <w:r w:rsidRPr="00697C12">
        <w:rPr>
          <w:rFonts w:ascii="Times New Roman" w:hAnsi="Times New Roman"/>
          <w:sz w:val="24"/>
        </w:rPr>
        <w:t>Ü</w:t>
      </w:r>
      <w:r w:rsidR="4D84F161" w:rsidRPr="00697C12">
        <w:rPr>
          <w:rFonts w:ascii="Times New Roman" w:hAnsi="Times New Roman"/>
          <w:sz w:val="24"/>
        </w:rPr>
        <w:t xml:space="preserve">hekordsed </w:t>
      </w:r>
      <w:proofErr w:type="spellStart"/>
      <w:r w:rsidR="00B6163A" w:rsidRPr="00697C12">
        <w:rPr>
          <w:rFonts w:ascii="Times New Roman" w:hAnsi="Times New Roman"/>
          <w:sz w:val="24"/>
        </w:rPr>
        <w:t>TIS-i</w:t>
      </w:r>
      <w:proofErr w:type="spellEnd"/>
      <w:r w:rsidR="00B566B4" w:rsidRPr="00697C12">
        <w:rPr>
          <w:rFonts w:ascii="Times New Roman" w:hAnsi="Times New Roman"/>
          <w:sz w:val="24"/>
        </w:rPr>
        <w:t xml:space="preserve"> </w:t>
      </w:r>
      <w:r w:rsidR="4D84F161" w:rsidRPr="00697C12">
        <w:rPr>
          <w:rFonts w:ascii="Times New Roman" w:hAnsi="Times New Roman"/>
          <w:sz w:val="24"/>
        </w:rPr>
        <w:t xml:space="preserve">taristu arenduskulud </w:t>
      </w:r>
      <w:r w:rsidR="0B355502" w:rsidRPr="00697C12">
        <w:rPr>
          <w:rFonts w:ascii="Times New Roman" w:hAnsi="Times New Roman"/>
          <w:sz w:val="24"/>
        </w:rPr>
        <w:t>150 000</w:t>
      </w:r>
      <w:r w:rsidR="4D84F161" w:rsidRPr="00697C12">
        <w:rPr>
          <w:rFonts w:ascii="Times New Roman" w:hAnsi="Times New Roman"/>
          <w:sz w:val="24"/>
        </w:rPr>
        <w:t xml:space="preserve"> eurot</w:t>
      </w:r>
    </w:p>
    <w:p w14:paraId="10D20F61" w14:textId="7D3758EB" w:rsidR="353EB331" w:rsidRPr="00697C12" w:rsidRDefault="0A08E7B1" w:rsidP="00697C12">
      <w:pPr>
        <w:pStyle w:val="Loendilik"/>
        <w:numPr>
          <w:ilvl w:val="3"/>
          <w:numId w:val="43"/>
        </w:numPr>
        <w:ind w:left="426"/>
        <w:rPr>
          <w:rFonts w:ascii="Times New Roman" w:hAnsi="Times New Roman"/>
          <w:sz w:val="24"/>
        </w:rPr>
      </w:pPr>
      <w:proofErr w:type="spellStart"/>
      <w:r w:rsidRPr="00697C12">
        <w:rPr>
          <w:rFonts w:ascii="Times New Roman" w:hAnsi="Times New Roman"/>
          <w:sz w:val="24"/>
        </w:rPr>
        <w:t>T</w:t>
      </w:r>
      <w:r w:rsidR="00121CF4" w:rsidRPr="00697C12">
        <w:rPr>
          <w:rFonts w:ascii="Times New Roman" w:hAnsi="Times New Roman"/>
          <w:sz w:val="24"/>
        </w:rPr>
        <w:t>EHIKu</w:t>
      </w:r>
      <w:proofErr w:type="spellEnd"/>
      <w:r w:rsidR="00121CF4" w:rsidRPr="00697C12">
        <w:rPr>
          <w:rFonts w:ascii="Times New Roman" w:hAnsi="Times New Roman"/>
          <w:sz w:val="24"/>
        </w:rPr>
        <w:t xml:space="preserve"> t</w:t>
      </w:r>
      <w:r w:rsidRPr="00697C12">
        <w:rPr>
          <w:rFonts w:ascii="Times New Roman" w:hAnsi="Times New Roman"/>
          <w:sz w:val="24"/>
        </w:rPr>
        <w:t>eenus</w:t>
      </w:r>
      <w:r w:rsidR="005027E8" w:rsidRPr="00697C12">
        <w:rPr>
          <w:rFonts w:ascii="Times New Roman" w:hAnsi="Times New Roman"/>
          <w:sz w:val="24"/>
        </w:rPr>
        <w:t>e</w:t>
      </w:r>
      <w:r w:rsidRPr="00697C12">
        <w:rPr>
          <w:rFonts w:ascii="Times New Roman" w:hAnsi="Times New Roman"/>
          <w:sz w:val="24"/>
        </w:rPr>
        <w:t xml:space="preserve">taseme </w:t>
      </w:r>
      <w:r w:rsidR="653F41F2" w:rsidRPr="00697C12">
        <w:rPr>
          <w:rFonts w:ascii="Times New Roman" w:hAnsi="Times New Roman"/>
          <w:sz w:val="24"/>
        </w:rPr>
        <w:t>(</w:t>
      </w:r>
      <w:r w:rsidRPr="00697C12">
        <w:rPr>
          <w:rFonts w:ascii="Times New Roman" w:hAnsi="Times New Roman"/>
          <w:sz w:val="24"/>
        </w:rPr>
        <w:t>SLA</w:t>
      </w:r>
      <w:r w:rsidR="690BECC3" w:rsidRPr="00697C12">
        <w:rPr>
          <w:rFonts w:ascii="Times New Roman" w:hAnsi="Times New Roman"/>
          <w:sz w:val="24"/>
        </w:rPr>
        <w:t>) tagamise</w:t>
      </w:r>
      <w:r w:rsidR="00E23765" w:rsidRPr="00697C12">
        <w:rPr>
          <w:rFonts w:ascii="Times New Roman" w:hAnsi="Times New Roman"/>
          <w:sz w:val="24"/>
        </w:rPr>
        <w:t xml:space="preserve"> kulud</w:t>
      </w:r>
      <w:r w:rsidR="00DD3BA3" w:rsidRPr="00697C12">
        <w:rPr>
          <w:rFonts w:ascii="Times New Roman" w:hAnsi="Times New Roman"/>
          <w:sz w:val="24"/>
        </w:rPr>
        <w:t xml:space="preserve"> </w:t>
      </w:r>
      <w:r w:rsidRPr="00697C12">
        <w:rPr>
          <w:rFonts w:ascii="Times New Roman" w:hAnsi="Times New Roman"/>
          <w:i/>
          <w:iCs/>
          <w:sz w:val="24"/>
        </w:rPr>
        <w:t>ca</w:t>
      </w:r>
      <w:r w:rsidRPr="00697C12">
        <w:rPr>
          <w:rFonts w:ascii="Times New Roman" w:hAnsi="Times New Roman"/>
          <w:sz w:val="24"/>
        </w:rPr>
        <w:t xml:space="preserve"> 2</w:t>
      </w:r>
      <w:r w:rsidR="00BB0618" w:rsidRPr="00697C12">
        <w:rPr>
          <w:rFonts w:ascii="Times New Roman" w:hAnsi="Times New Roman"/>
          <w:sz w:val="24"/>
        </w:rPr>
        <w:t>8</w:t>
      </w:r>
      <w:r w:rsidRPr="00697C12">
        <w:rPr>
          <w:rFonts w:ascii="Times New Roman" w:hAnsi="Times New Roman"/>
          <w:sz w:val="24"/>
        </w:rPr>
        <w:t>0 000 eurot</w:t>
      </w:r>
      <w:r w:rsidR="0319E255" w:rsidRPr="00697C12">
        <w:rPr>
          <w:rFonts w:ascii="Times New Roman" w:hAnsi="Times New Roman"/>
          <w:sz w:val="24"/>
        </w:rPr>
        <w:t xml:space="preserve"> aastas</w:t>
      </w:r>
      <w:r w:rsidR="747E0158" w:rsidRPr="00697C12">
        <w:rPr>
          <w:rFonts w:ascii="Times New Roman" w:hAnsi="Times New Roman"/>
          <w:sz w:val="24"/>
        </w:rPr>
        <w:t>.</w:t>
      </w:r>
    </w:p>
    <w:p w14:paraId="1D106EDD" w14:textId="0D877B05" w:rsidR="59C75595" w:rsidRPr="00697C12" w:rsidRDefault="001F1540" w:rsidP="00697C12">
      <w:pPr>
        <w:pStyle w:val="Loendilik"/>
        <w:numPr>
          <w:ilvl w:val="3"/>
          <w:numId w:val="43"/>
        </w:numPr>
        <w:ind w:left="426"/>
        <w:rPr>
          <w:rFonts w:ascii="Times New Roman" w:hAnsi="Times New Roman"/>
          <w:sz w:val="24"/>
          <w:lang w:val="en-US"/>
        </w:rPr>
      </w:pPr>
      <w:r w:rsidRPr="00697C12">
        <w:rPr>
          <w:rFonts w:ascii="Times New Roman" w:hAnsi="Times New Roman"/>
          <w:sz w:val="24"/>
        </w:rPr>
        <w:t>Tervisekassa poolt g</w:t>
      </w:r>
      <w:r w:rsidR="000C4FAC" w:rsidRPr="00697C12">
        <w:rPr>
          <w:rFonts w:ascii="Times New Roman" w:hAnsi="Times New Roman"/>
          <w:sz w:val="24"/>
        </w:rPr>
        <w:t xml:space="preserve">eenivaramuga sõlmitava lepingu kohaselt on ühekordsed arenduskulud 112 000 eurot. Alates 2026. aastast on püsikulud </w:t>
      </w:r>
      <w:r w:rsidR="000C4FAC" w:rsidRPr="00697C12">
        <w:rPr>
          <w:rFonts w:ascii="Times New Roman" w:hAnsi="Times New Roman"/>
          <w:i/>
          <w:iCs/>
          <w:sz w:val="24"/>
        </w:rPr>
        <w:t xml:space="preserve">ca </w:t>
      </w:r>
      <w:r w:rsidR="000C4FAC" w:rsidRPr="00697C12">
        <w:rPr>
          <w:rFonts w:ascii="Times New Roman" w:hAnsi="Times New Roman"/>
          <w:sz w:val="24"/>
        </w:rPr>
        <w:t>50 000 eurot aastas.</w:t>
      </w:r>
    </w:p>
    <w:p w14:paraId="6C4AD8FF" w14:textId="70442C7F" w:rsidR="353EB331" w:rsidRPr="00697C12" w:rsidRDefault="4EE9BBF8" w:rsidP="00697C12">
      <w:pPr>
        <w:pStyle w:val="Loendilik"/>
        <w:numPr>
          <w:ilvl w:val="3"/>
          <w:numId w:val="43"/>
        </w:numPr>
        <w:ind w:left="426"/>
        <w:rPr>
          <w:rFonts w:ascii="Times New Roman" w:hAnsi="Times New Roman"/>
          <w:sz w:val="24"/>
        </w:rPr>
      </w:pPr>
      <w:r w:rsidRPr="00697C12">
        <w:rPr>
          <w:rFonts w:ascii="Times New Roman" w:hAnsi="Times New Roman"/>
          <w:sz w:val="24"/>
        </w:rPr>
        <w:t xml:space="preserve">Tervishoiuteenuste loetelu alusel </w:t>
      </w:r>
      <w:r w:rsidR="0093281F" w:rsidRPr="00697C12">
        <w:rPr>
          <w:rFonts w:ascii="Times New Roman" w:hAnsi="Times New Roman"/>
          <w:sz w:val="24"/>
        </w:rPr>
        <w:t>rinnavähi polügeense</w:t>
      </w:r>
      <w:r w:rsidR="00885E9F" w:rsidRPr="00697C12">
        <w:rPr>
          <w:rFonts w:ascii="Times New Roman" w:hAnsi="Times New Roman"/>
          <w:sz w:val="24"/>
        </w:rPr>
        <w:t>t</w:t>
      </w:r>
      <w:r w:rsidR="0093281F" w:rsidRPr="00697C12">
        <w:rPr>
          <w:rFonts w:ascii="Times New Roman" w:hAnsi="Times New Roman"/>
          <w:sz w:val="24"/>
        </w:rPr>
        <w:t xml:space="preserve"> riskiskoori</w:t>
      </w:r>
      <w:r w:rsidR="00885E9F" w:rsidRPr="00697C12">
        <w:rPr>
          <w:rFonts w:ascii="Times New Roman" w:hAnsi="Times New Roman"/>
          <w:sz w:val="24"/>
        </w:rPr>
        <w:t xml:space="preserve"> sisaldava </w:t>
      </w:r>
      <w:r w:rsidRPr="00697C12">
        <w:rPr>
          <w:rFonts w:ascii="Times New Roman" w:hAnsi="Times New Roman"/>
          <w:sz w:val="24"/>
        </w:rPr>
        <w:t xml:space="preserve">tervishoiuteenuse </w:t>
      </w:r>
      <w:r w:rsidR="47C99229" w:rsidRPr="00697C12">
        <w:rPr>
          <w:rFonts w:ascii="Times New Roman" w:hAnsi="Times New Roman"/>
          <w:sz w:val="24"/>
        </w:rPr>
        <w:t xml:space="preserve">osutamise eest </w:t>
      </w:r>
      <w:r w:rsidR="00D32FA5" w:rsidRPr="00697C12">
        <w:rPr>
          <w:rFonts w:ascii="Times New Roman" w:hAnsi="Times New Roman"/>
          <w:sz w:val="24"/>
        </w:rPr>
        <w:t>tasub Tervisekassa</w:t>
      </w:r>
      <w:r w:rsidR="4C8FD80A" w:rsidRPr="00697C12">
        <w:rPr>
          <w:rFonts w:ascii="Times New Roman" w:hAnsi="Times New Roman"/>
          <w:sz w:val="24"/>
        </w:rPr>
        <w:t xml:space="preserve"> </w:t>
      </w:r>
      <w:r w:rsidR="4C8FD80A" w:rsidRPr="00697C12">
        <w:rPr>
          <w:rFonts w:ascii="Times New Roman" w:hAnsi="Times New Roman"/>
          <w:i/>
          <w:iCs/>
          <w:sz w:val="24"/>
        </w:rPr>
        <w:t>ca</w:t>
      </w:r>
      <w:r w:rsidR="4C8FD80A" w:rsidRPr="00697C12">
        <w:rPr>
          <w:rFonts w:ascii="Times New Roman" w:hAnsi="Times New Roman"/>
          <w:sz w:val="24"/>
        </w:rPr>
        <w:t xml:space="preserve"> </w:t>
      </w:r>
      <w:r w:rsidR="4DADB5BF" w:rsidRPr="00697C12">
        <w:rPr>
          <w:rFonts w:ascii="Times New Roman" w:hAnsi="Times New Roman"/>
          <w:sz w:val="24"/>
        </w:rPr>
        <w:t>780 000 eurot</w:t>
      </w:r>
      <w:r w:rsidR="4C8FD80A" w:rsidRPr="00697C12">
        <w:rPr>
          <w:rFonts w:ascii="Times New Roman" w:hAnsi="Times New Roman"/>
          <w:sz w:val="24"/>
        </w:rPr>
        <w:t xml:space="preserve"> aastas</w:t>
      </w:r>
      <w:r w:rsidR="00702426" w:rsidRPr="00697C12">
        <w:rPr>
          <w:rFonts w:ascii="Times New Roman" w:hAnsi="Times New Roman"/>
          <w:sz w:val="24"/>
        </w:rPr>
        <w:t>.</w:t>
      </w:r>
      <w:r w:rsidR="5B5C2C5C" w:rsidRPr="00697C12">
        <w:rPr>
          <w:rFonts w:ascii="Times New Roman" w:hAnsi="Times New Roman"/>
          <w:sz w:val="24"/>
        </w:rPr>
        <w:t xml:space="preserve"> </w:t>
      </w:r>
      <w:r w:rsidR="25C9B8B8" w:rsidRPr="00697C12">
        <w:rPr>
          <w:rFonts w:ascii="Times New Roman" w:hAnsi="Times New Roman"/>
          <w:sz w:val="24"/>
        </w:rPr>
        <w:t xml:space="preserve">Need teenused hõlmavad polügeense riskiskoori arvutamist koos </w:t>
      </w:r>
      <w:proofErr w:type="spellStart"/>
      <w:r w:rsidR="25C9B8B8" w:rsidRPr="00697C12">
        <w:rPr>
          <w:rFonts w:ascii="Times New Roman" w:hAnsi="Times New Roman"/>
          <w:sz w:val="24"/>
        </w:rPr>
        <w:t>genotüpiseerimisega</w:t>
      </w:r>
      <w:proofErr w:type="spellEnd"/>
      <w:r w:rsidR="25C9B8B8" w:rsidRPr="00697C12">
        <w:rPr>
          <w:rFonts w:ascii="Times New Roman" w:hAnsi="Times New Roman"/>
          <w:sz w:val="24"/>
        </w:rPr>
        <w:t xml:space="preserve"> või olemasolevatelt geeniandmetelt ja ämmaemanda 60-minutilist </w:t>
      </w:r>
      <w:r w:rsidR="04EBE486" w:rsidRPr="00697C12">
        <w:rPr>
          <w:rFonts w:ascii="Times New Roman" w:hAnsi="Times New Roman"/>
          <w:sz w:val="24"/>
        </w:rPr>
        <w:t>geneetilise testi järgset nõustamist, mida pakutakse inimestele vajaduspõhiselt (st kui naine ei soovi nõustamist, siis seda talle ei pakuta).</w:t>
      </w:r>
    </w:p>
    <w:p w14:paraId="05625BE8" w14:textId="00C7C80E" w:rsidR="1471AA26" w:rsidRDefault="1471AA26" w:rsidP="0003270C">
      <w:pPr>
        <w:rPr>
          <w:rFonts w:ascii="Times New Roman" w:hAnsi="Times New Roman"/>
          <w:b/>
          <w:bCs/>
          <w:sz w:val="24"/>
        </w:rPr>
      </w:pPr>
    </w:p>
    <w:p w14:paraId="204217CF" w14:textId="16742871" w:rsidR="00CD5B67" w:rsidRDefault="00585AE2" w:rsidP="0003270C">
      <w:pPr>
        <w:rPr>
          <w:rFonts w:ascii="Times New Roman" w:hAnsi="Times New Roman"/>
          <w:sz w:val="24"/>
        </w:rPr>
      </w:pPr>
      <w:r>
        <w:rPr>
          <w:rFonts w:ascii="Times New Roman" w:hAnsi="Times New Roman"/>
          <w:sz w:val="24"/>
        </w:rPr>
        <w:t xml:space="preserve">Eelnõuga kehtestatavad andmeväljastustasud (IGUS ja TTKS) on kulupõhised ning katavad osaliselt </w:t>
      </w:r>
      <w:r w:rsidR="00CD5B67">
        <w:rPr>
          <w:rFonts w:ascii="Times New Roman" w:hAnsi="Times New Roman"/>
          <w:sz w:val="24"/>
        </w:rPr>
        <w:t xml:space="preserve">geenivaramu ja </w:t>
      </w:r>
      <w:proofErr w:type="spellStart"/>
      <w:r w:rsidR="00CD5B67">
        <w:rPr>
          <w:rFonts w:ascii="Times New Roman" w:hAnsi="Times New Roman"/>
          <w:sz w:val="24"/>
        </w:rPr>
        <w:t>TEHIKu</w:t>
      </w:r>
      <w:proofErr w:type="spellEnd"/>
      <w:r w:rsidR="00CD5B67">
        <w:rPr>
          <w:rFonts w:ascii="Times New Roman" w:hAnsi="Times New Roman"/>
          <w:sz w:val="24"/>
        </w:rPr>
        <w:t xml:space="preserve"> </w:t>
      </w:r>
      <w:r>
        <w:rPr>
          <w:rFonts w:ascii="Times New Roman" w:hAnsi="Times New Roman"/>
          <w:sz w:val="24"/>
        </w:rPr>
        <w:t xml:space="preserve">andmete väljastamisega seotud kulud. </w:t>
      </w:r>
    </w:p>
    <w:p w14:paraId="16E0BA52" w14:textId="77777777" w:rsidR="00CD5B67" w:rsidRDefault="00CD5B67" w:rsidP="0003270C">
      <w:pPr>
        <w:rPr>
          <w:rFonts w:ascii="Times New Roman" w:hAnsi="Times New Roman"/>
          <w:sz w:val="24"/>
        </w:rPr>
      </w:pPr>
    </w:p>
    <w:p w14:paraId="7358CA6F" w14:textId="2B7732B3" w:rsidR="00585AE2" w:rsidRPr="00585AE2" w:rsidRDefault="00585AE2" w:rsidP="0003270C">
      <w:pPr>
        <w:rPr>
          <w:rFonts w:ascii="Times New Roman" w:hAnsi="Times New Roman"/>
          <w:sz w:val="24"/>
        </w:rPr>
      </w:pPr>
      <w:r>
        <w:rPr>
          <w:rFonts w:ascii="Times New Roman" w:hAnsi="Times New Roman"/>
          <w:sz w:val="24"/>
        </w:rPr>
        <w:t>Samuti on teadus</w:t>
      </w:r>
      <w:r w:rsidRPr="00585AE2">
        <w:rPr>
          <w:rFonts w:ascii="Times New Roman" w:hAnsi="Times New Roman"/>
          <w:sz w:val="24"/>
        </w:rPr>
        <w:t xml:space="preserve">uuringutaotluse </w:t>
      </w:r>
      <w:r>
        <w:rPr>
          <w:rFonts w:ascii="Times New Roman" w:hAnsi="Times New Roman"/>
          <w:sz w:val="24"/>
        </w:rPr>
        <w:t xml:space="preserve">eetikakomitee </w:t>
      </w:r>
      <w:r w:rsidRPr="00585AE2">
        <w:rPr>
          <w:rFonts w:ascii="Times New Roman" w:hAnsi="Times New Roman"/>
          <w:sz w:val="24"/>
        </w:rPr>
        <w:t>läbivaatamise tasu maksimummäär 1000 eurot. Ettenähtud tasu tasub taotleja Sotsiaalministeeriumile, kelle eelarve kaudu uuringueetika komiteed rahastatakse ning kulusid kaetakse. Tasu maksimaalse määra seab seadusandja, kuid täpsemad tasumäärad täpsustatakse komitee tööd reguleerivas määruses. Tänased ja kavandatud tasud jäävad sellele küll alla, võimaldades arvestada võimalikke muutusi ajas (kulude muutused)</w:t>
      </w:r>
      <w:r>
        <w:rPr>
          <w:rFonts w:ascii="Times New Roman" w:hAnsi="Times New Roman"/>
          <w:sz w:val="24"/>
        </w:rPr>
        <w:t xml:space="preserve"> ning kattes osaliselt kulud</w:t>
      </w:r>
      <w:r w:rsidRPr="00585AE2">
        <w:rPr>
          <w:rFonts w:ascii="Times New Roman" w:hAnsi="Times New Roman"/>
          <w:sz w:val="24"/>
        </w:rPr>
        <w:t>.</w:t>
      </w:r>
      <w:r>
        <w:rPr>
          <w:rFonts w:ascii="Times New Roman" w:hAnsi="Times New Roman"/>
          <w:sz w:val="24"/>
        </w:rPr>
        <w:t xml:space="preserve"> Pikemalt on mõjusid kirjeldatud mõjude peatükis ja sisumuudatuste all.</w:t>
      </w:r>
    </w:p>
    <w:p w14:paraId="57206289" w14:textId="77777777" w:rsidR="00585AE2" w:rsidRDefault="00585AE2" w:rsidP="0003270C">
      <w:pPr>
        <w:rPr>
          <w:rFonts w:ascii="Times New Roman" w:hAnsi="Times New Roman"/>
          <w:b/>
          <w:bCs/>
          <w:sz w:val="24"/>
        </w:rPr>
      </w:pPr>
    </w:p>
    <w:p w14:paraId="371A385B" w14:textId="723823DE" w:rsidR="1D34B7EF" w:rsidRDefault="1D34B7EF" w:rsidP="25373572">
      <w:pPr>
        <w:rPr>
          <w:rFonts w:ascii="Times New Roman" w:hAnsi="Times New Roman"/>
          <w:b/>
          <w:bCs/>
          <w:sz w:val="24"/>
        </w:rPr>
      </w:pPr>
      <w:r w:rsidRPr="25373572">
        <w:rPr>
          <w:rFonts w:ascii="Times New Roman" w:hAnsi="Times New Roman"/>
          <w:b/>
          <w:bCs/>
          <w:sz w:val="24"/>
        </w:rPr>
        <w:t>Muudatuste koondmõju ettevõtete ja kodanike halduskoormusele</w:t>
      </w:r>
    </w:p>
    <w:p w14:paraId="0DDD744A" w14:textId="7D85C416" w:rsidR="3515F81D" w:rsidRDefault="3515F81D" w:rsidP="0003270C">
      <w:pPr>
        <w:rPr>
          <w:rFonts w:ascii="Times New Roman" w:hAnsi="Times New Roman"/>
          <w:b/>
          <w:bCs/>
          <w:sz w:val="24"/>
        </w:rPr>
      </w:pPr>
    </w:p>
    <w:p w14:paraId="2FA141CF" w14:textId="22660362" w:rsidR="1D34B7EF" w:rsidRDefault="1D34B7EF" w:rsidP="0003270C">
      <w:pPr>
        <w:rPr>
          <w:rFonts w:ascii="Times New Roman" w:hAnsi="Times New Roman"/>
          <w:sz w:val="24"/>
        </w:rPr>
      </w:pPr>
      <w:r w:rsidRPr="3515F81D">
        <w:rPr>
          <w:rFonts w:ascii="Times New Roman" w:hAnsi="Times New Roman"/>
          <w:sz w:val="24"/>
        </w:rPr>
        <w:t>Halduskoormus kodanikele ei muutu.</w:t>
      </w:r>
    </w:p>
    <w:p w14:paraId="51190CB5" w14:textId="6B2BC86E" w:rsidR="3515F81D" w:rsidRDefault="3515F81D" w:rsidP="0003270C">
      <w:pPr>
        <w:rPr>
          <w:rFonts w:ascii="Times New Roman" w:hAnsi="Times New Roman"/>
          <w:sz w:val="24"/>
        </w:rPr>
      </w:pPr>
    </w:p>
    <w:p w14:paraId="68828543" w14:textId="413B17DB" w:rsidR="1D34B7EF" w:rsidRDefault="6D69723D" w:rsidP="0003270C">
      <w:pPr>
        <w:rPr>
          <w:rFonts w:ascii="Times New Roman" w:hAnsi="Times New Roman"/>
          <w:sz w:val="24"/>
        </w:rPr>
      </w:pPr>
      <w:r w:rsidRPr="01E08069">
        <w:rPr>
          <w:rFonts w:ascii="Times New Roman" w:hAnsi="Times New Roman"/>
          <w:sz w:val="24"/>
        </w:rPr>
        <w:t>Halduskoormus ettevõtetele võib muutuda seose</w:t>
      </w:r>
      <w:r w:rsidR="2072C68F" w:rsidRPr="01E08069">
        <w:rPr>
          <w:rFonts w:ascii="Times New Roman" w:hAnsi="Times New Roman"/>
          <w:sz w:val="24"/>
        </w:rPr>
        <w:t xml:space="preserve">s teadusuuringutes geneetilisi andmeid </w:t>
      </w:r>
      <w:r w:rsidR="562E3CA8" w:rsidRPr="01E08069">
        <w:rPr>
          <w:rFonts w:ascii="Times New Roman" w:hAnsi="Times New Roman"/>
          <w:sz w:val="24"/>
        </w:rPr>
        <w:t>töötleva</w:t>
      </w:r>
      <w:r w:rsidR="2072C68F" w:rsidRPr="01E08069">
        <w:rPr>
          <w:rFonts w:ascii="Times New Roman" w:hAnsi="Times New Roman"/>
          <w:sz w:val="24"/>
        </w:rPr>
        <w:t xml:space="preserve"> ettevõtja</w:t>
      </w:r>
      <w:r w:rsidR="024695F2" w:rsidRPr="01E08069">
        <w:rPr>
          <w:rFonts w:ascii="Times New Roman" w:hAnsi="Times New Roman"/>
          <w:sz w:val="24"/>
        </w:rPr>
        <w:t xml:space="preserve"> kohustusega esitada</w:t>
      </w:r>
      <w:r w:rsidRPr="01E08069">
        <w:rPr>
          <w:rFonts w:ascii="Times New Roman" w:hAnsi="Times New Roman"/>
          <w:sz w:val="24"/>
        </w:rPr>
        <w:t xml:space="preserve"> majandustegevustea</w:t>
      </w:r>
      <w:r w:rsidR="562E3CA8" w:rsidRPr="01E08069">
        <w:rPr>
          <w:rFonts w:ascii="Times New Roman" w:hAnsi="Times New Roman"/>
          <w:sz w:val="24"/>
        </w:rPr>
        <w:t>de</w:t>
      </w:r>
      <w:r w:rsidR="6FD55C0D" w:rsidRPr="01E08069">
        <w:rPr>
          <w:rFonts w:ascii="Times New Roman" w:hAnsi="Times New Roman"/>
          <w:sz w:val="24"/>
        </w:rPr>
        <w:t xml:space="preserve">, kuna eelnõu kohaselt täpsustuks juba olemasoleva </w:t>
      </w:r>
      <w:r w:rsidR="7670CBEE" w:rsidRPr="01E08069">
        <w:rPr>
          <w:rFonts w:ascii="Times New Roman" w:hAnsi="Times New Roman"/>
          <w:sz w:val="24"/>
        </w:rPr>
        <w:t>tegevus</w:t>
      </w:r>
      <w:r w:rsidR="6FD55C0D" w:rsidRPr="01E08069">
        <w:rPr>
          <w:rFonts w:ascii="Times New Roman" w:hAnsi="Times New Roman"/>
          <w:sz w:val="24"/>
        </w:rPr>
        <w:t>koodi all teadusuuringu eesmärgil geneetiliste andmete töötlemise</w:t>
      </w:r>
      <w:r w:rsidR="20859271" w:rsidRPr="01E08069">
        <w:rPr>
          <w:rFonts w:ascii="Times New Roman" w:hAnsi="Times New Roman"/>
          <w:sz w:val="24"/>
        </w:rPr>
        <w:t>ga</w:t>
      </w:r>
      <w:r w:rsidR="668D0D63" w:rsidRPr="01E08069">
        <w:rPr>
          <w:rFonts w:ascii="Times New Roman" w:hAnsi="Times New Roman"/>
          <w:sz w:val="24"/>
        </w:rPr>
        <w:t xml:space="preserve"> vajadus esitada MTR</w:t>
      </w:r>
      <w:r w:rsidR="562E3CA8" w:rsidRPr="01E08069">
        <w:rPr>
          <w:rFonts w:ascii="Times New Roman" w:hAnsi="Times New Roman"/>
          <w:sz w:val="24"/>
        </w:rPr>
        <w:t>-</w:t>
      </w:r>
      <w:r w:rsidR="668D0D63" w:rsidRPr="01E08069">
        <w:rPr>
          <w:rFonts w:ascii="Times New Roman" w:hAnsi="Times New Roman"/>
          <w:sz w:val="24"/>
        </w:rPr>
        <w:t>i majandustegevusteade</w:t>
      </w:r>
      <w:r w:rsidR="5BD14BC2" w:rsidRPr="01E08069">
        <w:rPr>
          <w:rFonts w:ascii="Times New Roman" w:hAnsi="Times New Roman"/>
          <w:sz w:val="24"/>
        </w:rPr>
        <w:t>.</w:t>
      </w:r>
      <w:r w:rsidRPr="01E08069">
        <w:rPr>
          <w:rFonts w:ascii="Times New Roman" w:hAnsi="Times New Roman"/>
          <w:sz w:val="24"/>
        </w:rPr>
        <w:t xml:space="preserve"> Siiski on oluline välja tuua, et kohustus </w:t>
      </w:r>
      <w:r w:rsidR="36FAE516" w:rsidRPr="01E08069">
        <w:rPr>
          <w:rFonts w:ascii="Times New Roman" w:hAnsi="Times New Roman"/>
          <w:sz w:val="24"/>
        </w:rPr>
        <w:t xml:space="preserve">valida </w:t>
      </w:r>
      <w:r w:rsidR="71CCA8C7" w:rsidRPr="01E08069">
        <w:rPr>
          <w:rFonts w:ascii="Times New Roman" w:hAnsi="Times New Roman"/>
          <w:sz w:val="24"/>
        </w:rPr>
        <w:t xml:space="preserve">tegevuse klassifikaator on </w:t>
      </w:r>
      <w:r w:rsidR="2E916CE2" w:rsidRPr="01E08069">
        <w:rPr>
          <w:rFonts w:ascii="Times New Roman" w:hAnsi="Times New Roman"/>
          <w:sz w:val="24"/>
        </w:rPr>
        <w:t xml:space="preserve">ettevõtjatel </w:t>
      </w:r>
      <w:r w:rsidR="71CCA8C7" w:rsidRPr="01E08069">
        <w:rPr>
          <w:rFonts w:ascii="Times New Roman" w:hAnsi="Times New Roman"/>
          <w:sz w:val="24"/>
        </w:rPr>
        <w:t>olnud ka</w:t>
      </w:r>
      <w:r w:rsidRPr="01E08069">
        <w:rPr>
          <w:rFonts w:ascii="Times New Roman" w:hAnsi="Times New Roman"/>
          <w:sz w:val="24"/>
        </w:rPr>
        <w:t xml:space="preserve"> </w:t>
      </w:r>
      <w:r w:rsidR="74207917" w:rsidRPr="01E08069">
        <w:rPr>
          <w:rFonts w:ascii="Times New Roman" w:hAnsi="Times New Roman"/>
          <w:sz w:val="24"/>
        </w:rPr>
        <w:t xml:space="preserve">kuni 1. jaanuarini 2025 kehtinud </w:t>
      </w:r>
      <w:r w:rsidRPr="01E08069">
        <w:rPr>
          <w:rFonts w:ascii="Times New Roman" w:hAnsi="Times New Roman"/>
          <w:sz w:val="24"/>
        </w:rPr>
        <w:t>EMTAK</w:t>
      </w:r>
      <w:r w:rsidR="4CF07742" w:rsidRPr="01E08069">
        <w:rPr>
          <w:rFonts w:ascii="Times New Roman" w:hAnsi="Times New Roman"/>
          <w:sz w:val="24"/>
        </w:rPr>
        <w:t>-i koodi</w:t>
      </w:r>
      <w:r w:rsidRPr="01E08069">
        <w:rPr>
          <w:rFonts w:ascii="Times New Roman" w:hAnsi="Times New Roman"/>
          <w:sz w:val="24"/>
        </w:rPr>
        <w:t xml:space="preserve"> </w:t>
      </w:r>
      <w:r w:rsidR="65D19161" w:rsidRPr="01E08069">
        <w:rPr>
          <w:rFonts w:ascii="Times New Roman" w:hAnsi="Times New Roman"/>
          <w:sz w:val="24"/>
        </w:rPr>
        <w:t xml:space="preserve">72 111 </w:t>
      </w:r>
      <w:r w:rsidR="488A1BD1" w:rsidRPr="01E08069">
        <w:rPr>
          <w:rFonts w:ascii="Times New Roman" w:hAnsi="Times New Roman"/>
          <w:sz w:val="24"/>
        </w:rPr>
        <w:t>„</w:t>
      </w:r>
      <w:r w:rsidR="65D19161" w:rsidRPr="01E08069">
        <w:rPr>
          <w:rFonts w:ascii="Times New Roman" w:hAnsi="Times New Roman"/>
          <w:sz w:val="24"/>
        </w:rPr>
        <w:t>Teadus- ja arendustegevus biotehnoloogia vallas</w:t>
      </w:r>
      <w:r w:rsidR="488A1BD1" w:rsidRPr="01E08069">
        <w:rPr>
          <w:rFonts w:ascii="Times New Roman" w:hAnsi="Times New Roman"/>
          <w:sz w:val="24"/>
        </w:rPr>
        <w:t>“</w:t>
      </w:r>
      <w:r w:rsidRPr="01E08069">
        <w:rPr>
          <w:rFonts w:ascii="Times New Roman" w:hAnsi="Times New Roman"/>
          <w:sz w:val="24"/>
        </w:rPr>
        <w:t xml:space="preserve"> alt</w:t>
      </w:r>
      <w:r w:rsidR="3AFCDBD5" w:rsidRPr="01E08069">
        <w:rPr>
          <w:rFonts w:ascii="Times New Roman" w:hAnsi="Times New Roman"/>
          <w:sz w:val="24"/>
        </w:rPr>
        <w:t>,</w:t>
      </w:r>
      <w:r w:rsidR="01A05696" w:rsidRPr="01E08069">
        <w:rPr>
          <w:rFonts w:ascii="Times New Roman" w:hAnsi="Times New Roman"/>
          <w:sz w:val="24"/>
        </w:rPr>
        <w:t xml:space="preserve"> kuid võrreldes </w:t>
      </w:r>
      <w:r w:rsidR="6CF139ED" w:rsidRPr="01E08069">
        <w:rPr>
          <w:rFonts w:ascii="Times New Roman" w:hAnsi="Times New Roman"/>
          <w:sz w:val="24"/>
        </w:rPr>
        <w:t>praegusega</w:t>
      </w:r>
      <w:r w:rsidR="01A05696" w:rsidRPr="01E08069">
        <w:rPr>
          <w:rFonts w:ascii="Times New Roman" w:hAnsi="Times New Roman"/>
          <w:sz w:val="24"/>
        </w:rPr>
        <w:t xml:space="preserve"> lisandub </w:t>
      </w:r>
      <w:r w:rsidR="0A295205" w:rsidRPr="01E08069">
        <w:rPr>
          <w:rFonts w:ascii="Times New Roman" w:hAnsi="Times New Roman"/>
          <w:sz w:val="24"/>
        </w:rPr>
        <w:t>võimalus selgemalt</w:t>
      </w:r>
      <w:r w:rsidR="01A05696" w:rsidRPr="01E08069">
        <w:rPr>
          <w:rFonts w:ascii="Times New Roman" w:hAnsi="Times New Roman"/>
          <w:sz w:val="24"/>
        </w:rPr>
        <w:t xml:space="preserve"> eristada ettevõtjaid, kes töötlevad </w:t>
      </w:r>
      <w:r w:rsidR="3FAA0E52" w:rsidRPr="01E08069">
        <w:rPr>
          <w:rFonts w:ascii="Times New Roman" w:hAnsi="Times New Roman"/>
          <w:sz w:val="24"/>
        </w:rPr>
        <w:t xml:space="preserve">geneetilisi andmeid </w:t>
      </w:r>
      <w:r w:rsidR="01A05696" w:rsidRPr="01E08069">
        <w:rPr>
          <w:rFonts w:ascii="Times New Roman" w:hAnsi="Times New Roman"/>
          <w:sz w:val="24"/>
        </w:rPr>
        <w:t xml:space="preserve">teadusuuringutes </w:t>
      </w:r>
      <w:r w:rsidR="5453F000" w:rsidRPr="01E08069">
        <w:rPr>
          <w:rFonts w:ascii="Times New Roman" w:hAnsi="Times New Roman"/>
          <w:sz w:val="24"/>
        </w:rPr>
        <w:t>ja</w:t>
      </w:r>
      <w:r w:rsidR="01A05696" w:rsidRPr="01E08069">
        <w:rPr>
          <w:rFonts w:ascii="Times New Roman" w:hAnsi="Times New Roman"/>
          <w:sz w:val="24"/>
        </w:rPr>
        <w:t xml:space="preserve"> innovatsiooni eesmärgil.</w:t>
      </w:r>
      <w:r w:rsidR="472CBD5F" w:rsidRPr="01E08069">
        <w:rPr>
          <w:rFonts w:ascii="Times New Roman" w:hAnsi="Times New Roman"/>
          <w:sz w:val="24"/>
        </w:rPr>
        <w:t xml:space="preserve"> </w:t>
      </w:r>
      <w:r w:rsidR="73F79039" w:rsidRPr="01E08069">
        <w:rPr>
          <w:rFonts w:ascii="Times New Roman" w:hAnsi="Times New Roman"/>
          <w:sz w:val="24"/>
        </w:rPr>
        <w:t xml:space="preserve">Koodiga 86991 </w:t>
      </w:r>
      <w:r w:rsidR="42A80AA0" w:rsidRPr="01E08069">
        <w:rPr>
          <w:rFonts w:ascii="Times New Roman" w:hAnsi="Times New Roman"/>
          <w:sz w:val="24"/>
        </w:rPr>
        <w:t>tähistatud „</w:t>
      </w:r>
      <w:r w:rsidR="73F79039" w:rsidRPr="01E08069">
        <w:rPr>
          <w:rFonts w:ascii="Times New Roman" w:hAnsi="Times New Roman"/>
          <w:sz w:val="24"/>
        </w:rPr>
        <w:t>Vere-, sperma- jms pankade tegevus</w:t>
      </w:r>
      <w:r w:rsidR="79679466" w:rsidRPr="01E08069">
        <w:rPr>
          <w:rFonts w:ascii="Times New Roman" w:hAnsi="Times New Roman"/>
          <w:sz w:val="24"/>
        </w:rPr>
        <w:t>“</w:t>
      </w:r>
      <w:r w:rsidR="73F79039" w:rsidRPr="01E08069">
        <w:rPr>
          <w:rFonts w:ascii="Times New Roman" w:hAnsi="Times New Roman"/>
          <w:sz w:val="24"/>
        </w:rPr>
        <w:t xml:space="preserve"> (EMTAK 2025</w:t>
      </w:r>
      <w:r w:rsidR="1D34B7EF" w:rsidRPr="01E08069">
        <w:rPr>
          <w:rStyle w:val="Allmrkuseviide"/>
          <w:rFonts w:ascii="Times New Roman" w:hAnsi="Times New Roman"/>
          <w:sz w:val="24"/>
        </w:rPr>
        <w:footnoteReference w:id="240"/>
      </w:r>
      <w:r w:rsidR="73F79039" w:rsidRPr="01E08069">
        <w:rPr>
          <w:rFonts w:ascii="Times New Roman" w:hAnsi="Times New Roman"/>
          <w:sz w:val="24"/>
        </w:rPr>
        <w:t>) klassi kuulub</w:t>
      </w:r>
      <w:r w:rsidR="280C1933" w:rsidRPr="01E08069">
        <w:rPr>
          <w:rFonts w:ascii="Times New Roman" w:hAnsi="Times New Roman"/>
          <w:sz w:val="24"/>
        </w:rPr>
        <w:t xml:space="preserve"> vere-, koe-, spermapankade, doonorelundite pankade, </w:t>
      </w:r>
      <w:proofErr w:type="spellStart"/>
      <w:r w:rsidR="280C1933" w:rsidRPr="01E08069">
        <w:rPr>
          <w:rFonts w:ascii="Times New Roman" w:hAnsi="Times New Roman"/>
          <w:sz w:val="24"/>
        </w:rPr>
        <w:t>biopankade</w:t>
      </w:r>
      <w:proofErr w:type="spellEnd"/>
      <w:r w:rsidR="280C1933" w:rsidRPr="01E08069">
        <w:rPr>
          <w:rFonts w:ascii="Times New Roman" w:hAnsi="Times New Roman"/>
          <w:sz w:val="24"/>
        </w:rPr>
        <w:t>, geenivaramute jne tegevus, k.a kogumine, töötlemine, säilitamine ja saatmine ning luuüdi doonoriregistrite tegevus</w:t>
      </w:r>
      <w:r w:rsidR="607921E6" w:rsidRPr="01E08069">
        <w:rPr>
          <w:rFonts w:ascii="Times New Roman" w:hAnsi="Times New Roman"/>
          <w:sz w:val="24"/>
        </w:rPr>
        <w:t xml:space="preserve">. </w:t>
      </w:r>
      <w:r w:rsidR="7AE8DB57" w:rsidRPr="01E08069">
        <w:rPr>
          <w:rFonts w:ascii="Times New Roman" w:hAnsi="Times New Roman"/>
          <w:sz w:val="24"/>
        </w:rPr>
        <w:t xml:space="preserve">Alates 1. jaanuarist 2025 </w:t>
      </w:r>
      <w:r w:rsidR="6BB34118" w:rsidRPr="01E08069">
        <w:rPr>
          <w:rFonts w:ascii="Times New Roman" w:hAnsi="Times New Roman"/>
          <w:sz w:val="24"/>
        </w:rPr>
        <w:t xml:space="preserve">kuulub </w:t>
      </w:r>
      <w:r w:rsidR="7AE8DB57" w:rsidRPr="01E08069">
        <w:rPr>
          <w:rFonts w:ascii="Times New Roman" w:hAnsi="Times New Roman"/>
          <w:sz w:val="24"/>
        </w:rPr>
        <w:t>EMTAK k</w:t>
      </w:r>
      <w:r w:rsidR="607921E6" w:rsidRPr="01E08069">
        <w:rPr>
          <w:rFonts w:ascii="Times New Roman" w:hAnsi="Times New Roman"/>
          <w:sz w:val="24"/>
        </w:rPr>
        <w:t xml:space="preserve">oodiga </w:t>
      </w:r>
      <w:r w:rsidR="36C2435A" w:rsidRPr="01E08069">
        <w:rPr>
          <w:rFonts w:ascii="Times New Roman" w:hAnsi="Times New Roman"/>
          <w:sz w:val="24"/>
        </w:rPr>
        <w:t>72101</w:t>
      </w:r>
      <w:r w:rsidR="1D34B7EF" w:rsidRPr="01E08069">
        <w:rPr>
          <w:rStyle w:val="Allmrkuseviide"/>
          <w:rFonts w:ascii="Times New Roman" w:hAnsi="Times New Roman"/>
          <w:sz w:val="24"/>
        </w:rPr>
        <w:footnoteReference w:id="241"/>
      </w:r>
      <w:r w:rsidR="36C2435A" w:rsidRPr="01E08069">
        <w:rPr>
          <w:rFonts w:ascii="Times New Roman" w:hAnsi="Times New Roman"/>
          <w:sz w:val="24"/>
        </w:rPr>
        <w:t xml:space="preserve"> </w:t>
      </w:r>
      <w:r w:rsidR="79679466" w:rsidRPr="01E08069">
        <w:rPr>
          <w:rFonts w:ascii="Times New Roman" w:hAnsi="Times New Roman"/>
          <w:sz w:val="24"/>
        </w:rPr>
        <w:t>tähistatud „</w:t>
      </w:r>
      <w:r w:rsidR="36C2435A" w:rsidRPr="01E08069">
        <w:rPr>
          <w:rFonts w:ascii="Times New Roman" w:hAnsi="Times New Roman"/>
          <w:sz w:val="24"/>
        </w:rPr>
        <w:t>Teadus- ja arendustegevus loodus- ja tehnikateaduste vallas</w:t>
      </w:r>
      <w:r w:rsidR="79679466" w:rsidRPr="01E08069">
        <w:rPr>
          <w:rFonts w:ascii="Times New Roman" w:hAnsi="Times New Roman"/>
          <w:sz w:val="24"/>
        </w:rPr>
        <w:t>“</w:t>
      </w:r>
      <w:r w:rsidR="36C2435A" w:rsidRPr="01E08069">
        <w:rPr>
          <w:rFonts w:ascii="Times New Roman" w:hAnsi="Times New Roman"/>
          <w:sz w:val="24"/>
        </w:rPr>
        <w:t xml:space="preserve"> (EMTAK 2025) klassi ka</w:t>
      </w:r>
      <w:r w:rsidR="784A1C13" w:rsidRPr="01E08069">
        <w:rPr>
          <w:rFonts w:ascii="Times New Roman" w:hAnsi="Times New Roman"/>
          <w:sz w:val="24"/>
        </w:rPr>
        <w:t xml:space="preserve"> </w:t>
      </w:r>
      <w:r w:rsidR="36C2435A" w:rsidRPr="01E08069">
        <w:rPr>
          <w:rFonts w:ascii="Times New Roman" w:hAnsi="Times New Roman"/>
          <w:sz w:val="24"/>
        </w:rPr>
        <w:t>D</w:t>
      </w:r>
      <w:r w:rsidR="358866AD" w:rsidRPr="01E08069">
        <w:rPr>
          <w:rFonts w:ascii="Times New Roman" w:hAnsi="Times New Roman"/>
          <w:sz w:val="24"/>
        </w:rPr>
        <w:t>NA</w:t>
      </w:r>
      <w:r w:rsidR="36C2435A" w:rsidRPr="01E08069">
        <w:rPr>
          <w:rFonts w:ascii="Times New Roman" w:hAnsi="Times New Roman"/>
          <w:sz w:val="24"/>
        </w:rPr>
        <w:t xml:space="preserve"> </w:t>
      </w:r>
      <w:proofErr w:type="spellStart"/>
      <w:r w:rsidR="36C2435A" w:rsidRPr="01E08069">
        <w:rPr>
          <w:rFonts w:ascii="Times New Roman" w:hAnsi="Times New Roman"/>
          <w:sz w:val="24"/>
        </w:rPr>
        <w:t>sekveneerimine</w:t>
      </w:r>
      <w:proofErr w:type="spellEnd"/>
      <w:r w:rsidR="36C2435A" w:rsidRPr="01E08069">
        <w:rPr>
          <w:rFonts w:ascii="Times New Roman" w:hAnsi="Times New Roman"/>
          <w:sz w:val="24"/>
        </w:rPr>
        <w:t xml:space="preserve"> bioloogiliste protsesside alusuuringuteks</w:t>
      </w:r>
      <w:r w:rsidR="20068480" w:rsidRPr="01E08069">
        <w:rPr>
          <w:rFonts w:ascii="Times New Roman" w:hAnsi="Times New Roman"/>
          <w:sz w:val="24"/>
        </w:rPr>
        <w:t>, kuid</w:t>
      </w:r>
      <w:r w:rsidR="36C2435A" w:rsidRPr="01E08069">
        <w:rPr>
          <w:rFonts w:ascii="Times New Roman" w:hAnsi="Times New Roman"/>
          <w:sz w:val="24"/>
        </w:rPr>
        <w:t xml:space="preserve"> </w:t>
      </w:r>
      <w:r w:rsidR="49C018E3" w:rsidRPr="01E08069">
        <w:rPr>
          <w:rFonts w:ascii="Times New Roman" w:hAnsi="Times New Roman"/>
          <w:sz w:val="24"/>
        </w:rPr>
        <w:t xml:space="preserve">selle koodi alla </w:t>
      </w:r>
      <w:r w:rsidR="36C2435A" w:rsidRPr="01E08069">
        <w:rPr>
          <w:rFonts w:ascii="Times New Roman" w:hAnsi="Times New Roman"/>
          <w:sz w:val="24"/>
        </w:rPr>
        <w:t>ei kuulu D</w:t>
      </w:r>
      <w:r w:rsidR="3D46A6A5" w:rsidRPr="01E08069">
        <w:rPr>
          <w:rFonts w:ascii="Times New Roman" w:hAnsi="Times New Roman"/>
          <w:sz w:val="24"/>
        </w:rPr>
        <w:t>NA</w:t>
      </w:r>
      <w:r w:rsidR="36C2435A" w:rsidRPr="01E08069">
        <w:rPr>
          <w:rFonts w:ascii="Times New Roman" w:hAnsi="Times New Roman"/>
          <w:sz w:val="24"/>
        </w:rPr>
        <w:t xml:space="preserve"> </w:t>
      </w:r>
      <w:proofErr w:type="spellStart"/>
      <w:r w:rsidR="36C2435A" w:rsidRPr="01E08069">
        <w:rPr>
          <w:rFonts w:ascii="Times New Roman" w:hAnsi="Times New Roman"/>
          <w:sz w:val="24"/>
        </w:rPr>
        <w:t>sekveneerimine</w:t>
      </w:r>
      <w:proofErr w:type="spellEnd"/>
      <w:r w:rsidR="36C2435A" w:rsidRPr="01E08069">
        <w:rPr>
          <w:rFonts w:ascii="Times New Roman" w:hAnsi="Times New Roman"/>
          <w:sz w:val="24"/>
        </w:rPr>
        <w:t xml:space="preserve"> konkreetse haiguse </w:t>
      </w:r>
      <w:r w:rsidR="36C2435A" w:rsidRPr="01E08069">
        <w:rPr>
          <w:rFonts w:ascii="Times New Roman" w:hAnsi="Times New Roman"/>
          <w:sz w:val="24"/>
        </w:rPr>
        <w:lastRenderedPageBreak/>
        <w:t xml:space="preserve">välistamiseks või ravimiseks </w:t>
      </w:r>
      <w:r w:rsidR="0EEE365B" w:rsidRPr="01E08069">
        <w:rPr>
          <w:rFonts w:ascii="Times New Roman" w:hAnsi="Times New Roman"/>
          <w:sz w:val="24"/>
        </w:rPr>
        <w:t>(</w:t>
      </w:r>
      <w:r w:rsidR="36C2435A" w:rsidRPr="01E08069">
        <w:rPr>
          <w:rFonts w:ascii="Times New Roman" w:hAnsi="Times New Roman"/>
          <w:sz w:val="24"/>
        </w:rPr>
        <w:t>vt 86911</w:t>
      </w:r>
      <w:r w:rsidR="1D34B7EF" w:rsidRPr="01E08069">
        <w:rPr>
          <w:rStyle w:val="Allmrkuseviide"/>
          <w:rFonts w:ascii="Times New Roman" w:hAnsi="Times New Roman"/>
          <w:sz w:val="24"/>
        </w:rPr>
        <w:footnoteReference w:id="242"/>
      </w:r>
      <w:r w:rsidR="0EEE365B" w:rsidRPr="01E08069">
        <w:rPr>
          <w:rFonts w:ascii="Times New Roman" w:hAnsi="Times New Roman"/>
          <w:sz w:val="24"/>
        </w:rPr>
        <w:t>)</w:t>
      </w:r>
      <w:r w:rsidR="557CF97D" w:rsidRPr="01E08069">
        <w:rPr>
          <w:rStyle w:val="Allmrkuseviide"/>
          <w:rFonts w:ascii="Times New Roman" w:hAnsi="Times New Roman"/>
          <w:sz w:val="24"/>
        </w:rPr>
        <w:t xml:space="preserve"> </w:t>
      </w:r>
      <w:r w:rsidR="557CF97D" w:rsidRPr="01E08069">
        <w:rPr>
          <w:rStyle w:val="Allmrkuseviide"/>
          <w:rFonts w:ascii="Times New Roman" w:hAnsi="Times New Roman"/>
          <w:sz w:val="24"/>
          <w:vertAlign w:val="baseline"/>
        </w:rPr>
        <w:t>(tegevusala kood on mõeldud tervishoiuteenuse osutajatele). Kui</w:t>
      </w:r>
      <w:r w:rsidR="0EEE365B" w:rsidRPr="01E08069">
        <w:rPr>
          <w:rFonts w:ascii="Times New Roman" w:hAnsi="Times New Roman"/>
          <w:sz w:val="24"/>
        </w:rPr>
        <w:t xml:space="preserve"> aga</w:t>
      </w:r>
      <w:r w:rsidR="5BAFA9AB" w:rsidRPr="01E08069">
        <w:rPr>
          <w:rFonts w:ascii="Times New Roman" w:hAnsi="Times New Roman"/>
          <w:sz w:val="24"/>
        </w:rPr>
        <w:t xml:space="preserve"> on</w:t>
      </w:r>
      <w:r w:rsidR="557CF97D" w:rsidRPr="01E08069">
        <w:rPr>
          <w:rStyle w:val="Allmrkuseviide"/>
          <w:rFonts w:ascii="Times New Roman" w:hAnsi="Times New Roman"/>
          <w:sz w:val="24"/>
          <w:vertAlign w:val="baseline"/>
        </w:rPr>
        <w:t xml:space="preserve"> tegemist teadusuuringuga, tuleb </w:t>
      </w:r>
      <w:r w:rsidR="17E7637D" w:rsidRPr="01E08069">
        <w:rPr>
          <w:rStyle w:val="Allmrkuseviide"/>
          <w:rFonts w:ascii="Times New Roman" w:hAnsi="Times New Roman"/>
          <w:sz w:val="24"/>
          <w:vertAlign w:val="baseline"/>
        </w:rPr>
        <w:t xml:space="preserve">klassifikaatori koodina </w:t>
      </w:r>
      <w:r w:rsidR="36AC79CE" w:rsidRPr="01E08069">
        <w:rPr>
          <w:rStyle w:val="Allmrkuseviide"/>
          <w:rFonts w:ascii="Times New Roman" w:hAnsi="Times New Roman"/>
          <w:sz w:val="24"/>
          <w:vertAlign w:val="baseline"/>
        </w:rPr>
        <w:t>lähtuda EMATK viiendal tasemel</w:t>
      </w:r>
      <w:r w:rsidR="1D34B7EF" w:rsidRPr="01E08069">
        <w:rPr>
          <w:rStyle w:val="Allmrkuseviide"/>
          <w:rFonts w:ascii="Times New Roman" w:hAnsi="Times New Roman"/>
          <w:sz w:val="24"/>
        </w:rPr>
        <w:footnoteReference w:id="243"/>
      </w:r>
      <w:r w:rsidR="36AC79CE" w:rsidRPr="01E08069">
        <w:rPr>
          <w:rStyle w:val="Allmrkuseviide"/>
          <w:rFonts w:ascii="Times New Roman" w:hAnsi="Times New Roman"/>
          <w:sz w:val="24"/>
          <w:vertAlign w:val="baseline"/>
        </w:rPr>
        <w:t xml:space="preserve"> märgitud </w:t>
      </w:r>
      <w:r w:rsidR="11FC739A" w:rsidRPr="01E08069">
        <w:rPr>
          <w:rStyle w:val="Allmrkuseviide"/>
          <w:rFonts w:ascii="Times New Roman" w:hAnsi="Times New Roman"/>
          <w:sz w:val="24"/>
          <w:vertAlign w:val="baseline"/>
        </w:rPr>
        <w:t xml:space="preserve">jaotisest </w:t>
      </w:r>
      <w:r w:rsidR="17E7637D" w:rsidRPr="01E08069">
        <w:rPr>
          <w:rStyle w:val="Allmrkuseviide"/>
          <w:rFonts w:ascii="Times New Roman" w:hAnsi="Times New Roman"/>
          <w:sz w:val="24"/>
          <w:vertAlign w:val="baseline"/>
        </w:rPr>
        <w:t>72101</w:t>
      </w:r>
      <w:r w:rsidR="5BC013D5" w:rsidRPr="01E08069">
        <w:rPr>
          <w:rFonts w:ascii="Times New Roman" w:hAnsi="Times New Roman"/>
          <w:sz w:val="24"/>
        </w:rPr>
        <w:t>.</w:t>
      </w:r>
      <w:r w:rsidR="4CB3B93B" w:rsidRPr="01E08069">
        <w:rPr>
          <w:rFonts w:ascii="Times New Roman" w:hAnsi="Times New Roman"/>
          <w:sz w:val="24"/>
        </w:rPr>
        <w:t xml:space="preserve"> Teates märgitakse ära tegevuse klassifikaator, </w:t>
      </w:r>
      <w:r w:rsidR="36C52370" w:rsidRPr="01E08069">
        <w:rPr>
          <w:rFonts w:ascii="Times New Roman" w:hAnsi="Times New Roman"/>
          <w:sz w:val="24"/>
        </w:rPr>
        <w:t xml:space="preserve">andmekaitse ja küberturvalisuse eest vastutava isiku </w:t>
      </w:r>
      <w:r w:rsidR="4CB3B93B" w:rsidRPr="01E08069">
        <w:rPr>
          <w:rFonts w:ascii="Times New Roman" w:hAnsi="Times New Roman"/>
          <w:sz w:val="24"/>
        </w:rPr>
        <w:t xml:space="preserve">olemasolu </w:t>
      </w:r>
      <w:r w:rsidR="11FC739A" w:rsidRPr="01E08069">
        <w:rPr>
          <w:rFonts w:ascii="Times New Roman" w:hAnsi="Times New Roman"/>
          <w:sz w:val="24"/>
        </w:rPr>
        <w:t>ja</w:t>
      </w:r>
      <w:r w:rsidR="4CB3B93B" w:rsidRPr="01E08069">
        <w:rPr>
          <w:rFonts w:ascii="Times New Roman" w:hAnsi="Times New Roman"/>
          <w:sz w:val="24"/>
        </w:rPr>
        <w:t xml:space="preserve"> kontaktaadress. Seega </w:t>
      </w:r>
      <w:r w:rsidR="7CD7265D" w:rsidRPr="01E08069">
        <w:rPr>
          <w:rFonts w:ascii="Times New Roman" w:hAnsi="Times New Roman"/>
          <w:sz w:val="24"/>
        </w:rPr>
        <w:t xml:space="preserve">ei ole </w:t>
      </w:r>
      <w:r w:rsidR="4CB3B93B" w:rsidRPr="01E08069">
        <w:rPr>
          <w:rFonts w:ascii="Times New Roman" w:hAnsi="Times New Roman"/>
          <w:sz w:val="24"/>
        </w:rPr>
        <w:t>koormus teate esitamisel ülemäärane</w:t>
      </w:r>
      <w:r w:rsidR="66DDD711" w:rsidRPr="01E08069">
        <w:rPr>
          <w:rFonts w:ascii="Times New Roman" w:hAnsi="Times New Roman"/>
          <w:sz w:val="24"/>
        </w:rPr>
        <w:t>.</w:t>
      </w:r>
    </w:p>
    <w:p w14:paraId="35EEF6EB" w14:textId="0EAB9DC4" w:rsidR="1D34B7EF" w:rsidRDefault="1D34B7EF" w:rsidP="0003270C">
      <w:pPr>
        <w:rPr>
          <w:rFonts w:ascii="Times New Roman" w:hAnsi="Times New Roman"/>
          <w:sz w:val="24"/>
        </w:rPr>
      </w:pPr>
    </w:p>
    <w:p w14:paraId="0EF05F14" w14:textId="77F613E4" w:rsidR="1D34B7EF" w:rsidRDefault="26A01E71" w:rsidP="0003270C">
      <w:pPr>
        <w:rPr>
          <w:rFonts w:ascii="Times New Roman" w:hAnsi="Times New Roman"/>
          <w:sz w:val="24"/>
        </w:rPr>
      </w:pPr>
      <w:r w:rsidRPr="75CF7F17">
        <w:rPr>
          <w:rFonts w:ascii="Times New Roman" w:hAnsi="Times New Roman"/>
          <w:sz w:val="24"/>
        </w:rPr>
        <w:t xml:space="preserve">Muudatus on oluline </w:t>
      </w:r>
      <w:r w:rsidR="00091E7C">
        <w:rPr>
          <w:rFonts w:ascii="Times New Roman" w:hAnsi="Times New Roman"/>
          <w:sz w:val="24"/>
        </w:rPr>
        <w:t xml:space="preserve">eespool </w:t>
      </w:r>
      <w:r w:rsidRPr="75CF7F17">
        <w:rPr>
          <w:rFonts w:ascii="Times New Roman" w:hAnsi="Times New Roman"/>
          <w:sz w:val="24"/>
        </w:rPr>
        <w:t>kirjeldatud õiguste ja eesmärkide tagamiseks. Majandustegevusteat</w:t>
      </w:r>
      <w:r w:rsidR="00091E7C">
        <w:rPr>
          <w:rFonts w:ascii="Times New Roman" w:hAnsi="Times New Roman"/>
          <w:sz w:val="24"/>
        </w:rPr>
        <w:t>e</w:t>
      </w:r>
      <w:r w:rsidRPr="75CF7F17">
        <w:rPr>
          <w:rFonts w:ascii="Times New Roman" w:hAnsi="Times New Roman"/>
          <w:sz w:val="24"/>
        </w:rPr>
        <w:t xml:space="preserve"> esitamise kohustusega ei kaasne täiendavat kohustust või kulu ettevõtjatel</w:t>
      </w:r>
      <w:r w:rsidR="136CD91B" w:rsidRPr="75CF7F17">
        <w:rPr>
          <w:rFonts w:ascii="Times New Roman" w:hAnsi="Times New Roman"/>
          <w:sz w:val="24"/>
        </w:rPr>
        <w:t>e.</w:t>
      </w:r>
      <w:r w:rsidR="38464E96" w:rsidRPr="75CF7F17">
        <w:rPr>
          <w:rFonts w:ascii="Times New Roman" w:hAnsi="Times New Roman"/>
          <w:sz w:val="24"/>
        </w:rPr>
        <w:t xml:space="preserve"> Majandustegevus</w:t>
      </w:r>
      <w:r w:rsidR="00091E7C">
        <w:rPr>
          <w:rFonts w:ascii="Times New Roman" w:hAnsi="Times New Roman"/>
          <w:sz w:val="24"/>
        </w:rPr>
        <w:t>teat</w:t>
      </w:r>
      <w:r w:rsidR="38464E96" w:rsidRPr="75CF7F17">
        <w:rPr>
          <w:rFonts w:ascii="Times New Roman" w:hAnsi="Times New Roman"/>
          <w:sz w:val="24"/>
        </w:rPr>
        <w:t xml:space="preserve">e esitamise kohustus ei piira olulisel määral inimeste ettevõtlusvabadust, kuid põhiõiguse piiramise põhjuseks on </w:t>
      </w:r>
      <w:proofErr w:type="spellStart"/>
      <w:r w:rsidR="38464E96" w:rsidRPr="75CF7F17">
        <w:rPr>
          <w:rFonts w:ascii="Times New Roman" w:hAnsi="Times New Roman"/>
          <w:sz w:val="24"/>
        </w:rPr>
        <w:t>PS-ist</w:t>
      </w:r>
      <w:proofErr w:type="spellEnd"/>
      <w:r w:rsidR="38464E96" w:rsidRPr="75CF7F17">
        <w:rPr>
          <w:rFonts w:ascii="Times New Roman" w:hAnsi="Times New Roman"/>
          <w:sz w:val="24"/>
        </w:rPr>
        <w:t xml:space="preserve"> tulenev isikute elu ja tervise kaitsmine</w:t>
      </w:r>
      <w:r w:rsidR="17DFEBE0" w:rsidRPr="75CF7F17">
        <w:rPr>
          <w:rFonts w:ascii="Times New Roman" w:hAnsi="Times New Roman"/>
          <w:sz w:val="24"/>
        </w:rPr>
        <w:t xml:space="preserve"> ning kohustus töödelda isikuandmeid ja geneetilisi andmeid privaatsuskaitset tagaval viisil.</w:t>
      </w:r>
      <w:r w:rsidR="38464E96" w:rsidRPr="75CF7F17">
        <w:rPr>
          <w:rFonts w:ascii="Times New Roman" w:hAnsi="Times New Roman"/>
          <w:sz w:val="24"/>
        </w:rPr>
        <w:t xml:space="preserve"> </w:t>
      </w:r>
    </w:p>
    <w:p w14:paraId="6150EA5B" w14:textId="6BFE46B6" w:rsidR="1D34B7EF" w:rsidRDefault="1D34B7EF" w:rsidP="25373572">
      <w:pPr>
        <w:rPr>
          <w:rFonts w:ascii="Times New Roman" w:hAnsi="Times New Roman"/>
          <w:sz w:val="24"/>
        </w:rPr>
      </w:pPr>
    </w:p>
    <w:p w14:paraId="5BDA838F" w14:textId="73E03AFC" w:rsidR="0655A376" w:rsidRDefault="0655A376" w:rsidP="25373572">
      <w:pPr>
        <w:rPr>
          <w:rFonts w:ascii="Times New Roman" w:hAnsi="Times New Roman"/>
          <w:sz w:val="24"/>
        </w:rPr>
      </w:pPr>
      <w:r w:rsidRPr="25373572">
        <w:rPr>
          <w:rFonts w:ascii="Times New Roman" w:hAnsi="Times New Roman"/>
          <w:sz w:val="24"/>
        </w:rPr>
        <w:t>Ettevõtlusvabadus annab isikule õiguse, et avalik võim ei sekkuks ülemääraselt tema ettevõtlusesse, kuid samas on geneetiliste andmete kasutus teadusuuringutes jälgitav ning riigil on olemas ülevaade nende ettevõtete koha, kes oma tegevuses inimeste geneetilisi andmeid uuringutes kasutavad, samuti selle kohta kas ettevõtjal on geneetiliste andmete teadusuuringutes töötlemisel olemas isikud, kes tagavad andmekaitse ja küberturvalisuse nõuete järgimise.</w:t>
      </w:r>
    </w:p>
    <w:p w14:paraId="076D3A88" w14:textId="77777777" w:rsidR="00B03D6E" w:rsidRDefault="00B03D6E" w:rsidP="0003270C">
      <w:pPr>
        <w:rPr>
          <w:rFonts w:ascii="Times New Roman" w:hAnsi="Times New Roman"/>
          <w:sz w:val="24"/>
        </w:rPr>
      </w:pPr>
    </w:p>
    <w:p w14:paraId="747CE383" w14:textId="7AB7ACDC" w:rsidR="4F44167A" w:rsidRDefault="002F4A1E" w:rsidP="0003270C">
      <w:pPr>
        <w:rPr>
          <w:rFonts w:ascii="Times New Roman" w:hAnsi="Times New Roman"/>
          <w:b/>
          <w:bCs/>
          <w:sz w:val="24"/>
        </w:rPr>
      </w:pPr>
      <w:r>
        <w:rPr>
          <w:rFonts w:ascii="Times New Roman" w:hAnsi="Times New Roman"/>
          <w:b/>
          <w:bCs/>
          <w:sz w:val="24"/>
        </w:rPr>
        <w:t>A</w:t>
      </w:r>
      <w:r w:rsidR="4F44167A" w:rsidRPr="524E2CFF">
        <w:rPr>
          <w:rFonts w:ascii="Times New Roman" w:hAnsi="Times New Roman"/>
          <w:b/>
          <w:bCs/>
          <w:sz w:val="24"/>
        </w:rPr>
        <w:t>valiku sektori</w:t>
      </w:r>
      <w:r>
        <w:rPr>
          <w:rFonts w:ascii="Times New Roman" w:hAnsi="Times New Roman"/>
          <w:b/>
          <w:bCs/>
          <w:sz w:val="24"/>
        </w:rPr>
        <w:t xml:space="preserve"> töökoormus</w:t>
      </w:r>
      <w:r w:rsidR="4F44167A" w:rsidRPr="524E2CFF">
        <w:rPr>
          <w:rFonts w:ascii="Times New Roman" w:hAnsi="Times New Roman"/>
          <w:b/>
          <w:bCs/>
          <w:sz w:val="24"/>
        </w:rPr>
        <w:t xml:space="preserve"> </w:t>
      </w:r>
      <w:r w:rsidR="00B03D6E">
        <w:rPr>
          <w:rFonts w:ascii="Times New Roman" w:hAnsi="Times New Roman"/>
          <w:b/>
          <w:bCs/>
          <w:sz w:val="24"/>
        </w:rPr>
        <w:t xml:space="preserve">oluliselt </w:t>
      </w:r>
      <w:r w:rsidR="4F44167A" w:rsidRPr="524E2CFF">
        <w:rPr>
          <w:rFonts w:ascii="Times New Roman" w:hAnsi="Times New Roman"/>
          <w:b/>
          <w:bCs/>
          <w:sz w:val="24"/>
        </w:rPr>
        <w:t>ei muutu.</w:t>
      </w:r>
    </w:p>
    <w:p w14:paraId="66B40816" w14:textId="22E730EC" w:rsidR="1A55DDD6" w:rsidRDefault="1A55DDD6" w:rsidP="0003270C">
      <w:pPr>
        <w:rPr>
          <w:rFonts w:ascii="Times New Roman" w:hAnsi="Times New Roman"/>
          <w:b/>
          <w:bCs/>
          <w:sz w:val="24"/>
        </w:rPr>
      </w:pPr>
    </w:p>
    <w:p w14:paraId="4B435970" w14:textId="560E4089" w:rsidR="2B3D692C" w:rsidRDefault="2B3D692C" w:rsidP="0003270C">
      <w:pPr>
        <w:rPr>
          <w:rFonts w:ascii="Times New Roman" w:hAnsi="Times New Roman"/>
          <w:b/>
          <w:bCs/>
          <w:sz w:val="24"/>
        </w:rPr>
      </w:pPr>
      <w:r w:rsidRPr="1A55DDD6">
        <w:rPr>
          <w:rFonts w:ascii="Times New Roman" w:hAnsi="Times New Roman"/>
          <w:b/>
          <w:bCs/>
          <w:sz w:val="24"/>
        </w:rPr>
        <w:t>Mõju riigiasutuste korraldusele</w:t>
      </w:r>
    </w:p>
    <w:p w14:paraId="30BB371D" w14:textId="02AEC6EF" w:rsidR="1A55DDD6" w:rsidRDefault="1A55DDD6" w:rsidP="0003270C">
      <w:pPr>
        <w:rPr>
          <w:rFonts w:ascii="Times New Roman" w:hAnsi="Times New Roman"/>
          <w:b/>
          <w:bCs/>
          <w:sz w:val="24"/>
        </w:rPr>
      </w:pPr>
    </w:p>
    <w:p w14:paraId="3C462E46" w14:textId="577A4F6D" w:rsidR="2B3D692C" w:rsidRDefault="2B3D692C" w:rsidP="0003270C">
      <w:pPr>
        <w:rPr>
          <w:rFonts w:ascii="Times New Roman" w:hAnsi="Times New Roman"/>
          <w:sz w:val="24"/>
        </w:rPr>
      </w:pPr>
      <w:r w:rsidRPr="1A55DDD6">
        <w:rPr>
          <w:rFonts w:ascii="Times New Roman" w:hAnsi="Times New Roman"/>
          <w:sz w:val="24"/>
        </w:rPr>
        <w:t xml:space="preserve">Loodavate teenustega seotud protsessid on </w:t>
      </w:r>
      <w:proofErr w:type="spellStart"/>
      <w:r w:rsidR="00A23651">
        <w:rPr>
          <w:rFonts w:ascii="Times New Roman" w:hAnsi="Times New Roman"/>
          <w:sz w:val="24"/>
        </w:rPr>
        <w:t>TIS-is</w:t>
      </w:r>
      <w:proofErr w:type="spellEnd"/>
      <w:r w:rsidRPr="1A55DDD6">
        <w:rPr>
          <w:rFonts w:ascii="Times New Roman" w:hAnsi="Times New Roman"/>
          <w:sz w:val="24"/>
        </w:rPr>
        <w:t xml:space="preserve"> automatiseeritud ning täiendavat töökoormust nende rakendamiseks kutsete loomisega ei kaasne</w:t>
      </w:r>
      <w:r w:rsidR="32BBF4EB" w:rsidRPr="1A55DDD6">
        <w:rPr>
          <w:rFonts w:ascii="Times New Roman" w:hAnsi="Times New Roman"/>
          <w:sz w:val="24"/>
        </w:rPr>
        <w:t>.</w:t>
      </w:r>
    </w:p>
    <w:p w14:paraId="555579A1" w14:textId="169B7794" w:rsidR="1A55DDD6" w:rsidRDefault="1A55DDD6" w:rsidP="0003270C">
      <w:pPr>
        <w:rPr>
          <w:rFonts w:ascii="Times New Roman" w:hAnsi="Times New Roman"/>
          <w:sz w:val="24"/>
        </w:rPr>
      </w:pPr>
    </w:p>
    <w:p w14:paraId="38A94345" w14:textId="2833D432" w:rsidR="00DF4EF9" w:rsidRDefault="00720E47" w:rsidP="0003270C">
      <w:pPr>
        <w:rPr>
          <w:rFonts w:ascii="Times New Roman" w:hAnsi="Times New Roman"/>
          <w:sz w:val="24"/>
        </w:rPr>
      </w:pPr>
      <w:r>
        <w:rPr>
          <w:rFonts w:ascii="Times New Roman" w:hAnsi="Times New Roman"/>
          <w:sz w:val="24"/>
        </w:rPr>
        <w:t>S</w:t>
      </w:r>
      <w:r w:rsidR="33DBDCA8" w:rsidRPr="3515F81D">
        <w:rPr>
          <w:rFonts w:ascii="Times New Roman" w:hAnsi="Times New Roman"/>
          <w:sz w:val="24"/>
        </w:rPr>
        <w:t xml:space="preserve">eaduse rakendamisega  </w:t>
      </w:r>
      <w:r w:rsidR="004E232B">
        <w:rPr>
          <w:rFonts w:ascii="Times New Roman" w:hAnsi="Times New Roman"/>
          <w:sz w:val="24"/>
        </w:rPr>
        <w:t xml:space="preserve">ei kaasne </w:t>
      </w:r>
      <w:r w:rsidR="33DBDCA8" w:rsidRPr="3515F81D">
        <w:rPr>
          <w:rFonts w:ascii="Times New Roman" w:hAnsi="Times New Roman"/>
          <w:sz w:val="24"/>
        </w:rPr>
        <w:t xml:space="preserve">kulusid </w:t>
      </w:r>
      <w:r>
        <w:rPr>
          <w:rFonts w:ascii="Times New Roman" w:hAnsi="Times New Roman"/>
          <w:sz w:val="24"/>
        </w:rPr>
        <w:t>ega</w:t>
      </w:r>
      <w:r w:rsidR="33DBDCA8" w:rsidRPr="3515F81D">
        <w:rPr>
          <w:rFonts w:ascii="Times New Roman" w:hAnsi="Times New Roman"/>
          <w:sz w:val="24"/>
        </w:rPr>
        <w:t xml:space="preserve"> tegevusi kohalikele omavalitsustele</w:t>
      </w:r>
      <w:r w:rsidR="004E232B">
        <w:rPr>
          <w:rFonts w:ascii="Times New Roman" w:hAnsi="Times New Roman"/>
          <w:sz w:val="24"/>
        </w:rPr>
        <w:t>, samuti</w:t>
      </w:r>
      <w:r w:rsidR="33DBDCA8" w:rsidRPr="3515F81D">
        <w:rPr>
          <w:rFonts w:ascii="Times New Roman" w:hAnsi="Times New Roman"/>
          <w:sz w:val="24"/>
        </w:rPr>
        <w:t xml:space="preserve"> puudub vajadus ulatuslikeks ümberkorraldusteks ning täienda</w:t>
      </w:r>
      <w:r w:rsidR="41D1921F" w:rsidRPr="3515F81D">
        <w:rPr>
          <w:rFonts w:ascii="Times New Roman" w:hAnsi="Times New Roman"/>
          <w:sz w:val="24"/>
        </w:rPr>
        <w:t xml:space="preserve">vateks kulutusteks või halduskoormuse </w:t>
      </w:r>
      <w:r w:rsidR="00D20626">
        <w:rPr>
          <w:rFonts w:ascii="Times New Roman" w:hAnsi="Times New Roman"/>
          <w:sz w:val="24"/>
        </w:rPr>
        <w:t>kasvu</w:t>
      </w:r>
      <w:r w:rsidR="41D1921F" w:rsidRPr="3515F81D">
        <w:rPr>
          <w:rFonts w:ascii="Times New Roman" w:hAnsi="Times New Roman"/>
          <w:sz w:val="24"/>
        </w:rPr>
        <w:t>ks</w:t>
      </w:r>
      <w:r w:rsidR="33DBDCA8" w:rsidRPr="3515F81D">
        <w:rPr>
          <w:rFonts w:ascii="Times New Roman" w:hAnsi="Times New Roman"/>
          <w:sz w:val="24"/>
        </w:rPr>
        <w:t>.</w:t>
      </w:r>
    </w:p>
    <w:p w14:paraId="5E32A0ED" w14:textId="77777777" w:rsidR="0050640A" w:rsidRDefault="0050640A" w:rsidP="0003270C">
      <w:pPr>
        <w:rPr>
          <w:rFonts w:ascii="Times New Roman" w:hAnsi="Times New Roman"/>
          <w:sz w:val="24"/>
        </w:rPr>
      </w:pPr>
    </w:p>
    <w:p w14:paraId="1028AB73" w14:textId="75B8E268" w:rsidR="00B03D6E" w:rsidRPr="00B03D6E" w:rsidRDefault="00B03D6E" w:rsidP="0003270C">
      <w:pPr>
        <w:rPr>
          <w:rFonts w:ascii="Times New Roman" w:hAnsi="Times New Roman"/>
          <w:sz w:val="24"/>
        </w:rPr>
      </w:pPr>
      <w:r w:rsidRPr="00960DDE">
        <w:rPr>
          <w:rFonts w:ascii="Times New Roman" w:hAnsi="Times New Roman"/>
          <w:sz w:val="24"/>
        </w:rPr>
        <w:t xml:space="preserve">Andmekaitse Inspektsioonil tekib järelevalves parem ülevaade geneetilistel andmetel </w:t>
      </w:r>
      <w:r w:rsidR="004C4872" w:rsidRPr="00960DDE">
        <w:rPr>
          <w:rFonts w:ascii="Times New Roman" w:hAnsi="Times New Roman"/>
          <w:sz w:val="24"/>
        </w:rPr>
        <w:t xml:space="preserve">põhinevate </w:t>
      </w:r>
      <w:r w:rsidRPr="00960DDE">
        <w:rPr>
          <w:rFonts w:ascii="Times New Roman" w:hAnsi="Times New Roman"/>
          <w:sz w:val="24"/>
        </w:rPr>
        <w:t xml:space="preserve">teadusuuringute </w:t>
      </w:r>
      <w:r w:rsidR="004C4872" w:rsidRPr="00960DDE">
        <w:rPr>
          <w:rFonts w:ascii="Times New Roman" w:hAnsi="Times New Roman"/>
          <w:sz w:val="24"/>
        </w:rPr>
        <w:t>tegijate</w:t>
      </w:r>
      <w:r w:rsidRPr="00960DDE">
        <w:rPr>
          <w:rFonts w:ascii="Times New Roman" w:hAnsi="Times New Roman"/>
          <w:sz w:val="24"/>
        </w:rPr>
        <w:t xml:space="preserve"> üle ning majandustegevusteat</w:t>
      </w:r>
      <w:r w:rsidR="0093534B" w:rsidRPr="00960DDE">
        <w:rPr>
          <w:rFonts w:ascii="Times New Roman" w:hAnsi="Times New Roman"/>
          <w:sz w:val="24"/>
        </w:rPr>
        <w:t>e esitamise</w:t>
      </w:r>
      <w:r w:rsidRPr="00960DDE">
        <w:rPr>
          <w:rFonts w:ascii="Times New Roman" w:hAnsi="Times New Roman"/>
          <w:sz w:val="24"/>
        </w:rPr>
        <w:t xml:space="preserve"> kohustuse täitmise </w:t>
      </w:r>
      <w:r w:rsidR="0093534B" w:rsidRPr="00960DDE">
        <w:rPr>
          <w:rFonts w:ascii="Times New Roman" w:hAnsi="Times New Roman"/>
          <w:sz w:val="24"/>
        </w:rPr>
        <w:t xml:space="preserve">üle </w:t>
      </w:r>
      <w:r w:rsidRPr="00960DDE">
        <w:rPr>
          <w:rFonts w:ascii="Times New Roman" w:hAnsi="Times New Roman"/>
          <w:sz w:val="24"/>
        </w:rPr>
        <w:t>järelevalve te</w:t>
      </w:r>
      <w:r w:rsidR="0093534B" w:rsidRPr="00960DDE">
        <w:rPr>
          <w:rFonts w:ascii="Times New Roman" w:hAnsi="Times New Roman"/>
          <w:sz w:val="24"/>
        </w:rPr>
        <w:t>gemisel</w:t>
      </w:r>
      <w:r w:rsidRPr="00960DDE">
        <w:rPr>
          <w:rFonts w:ascii="Times New Roman" w:hAnsi="Times New Roman"/>
          <w:sz w:val="24"/>
        </w:rPr>
        <w:t xml:space="preserve"> vähene mõju töökoormusele.</w:t>
      </w:r>
    </w:p>
    <w:p w14:paraId="03461C32" w14:textId="77777777" w:rsidR="00B03D6E" w:rsidRPr="00B03D6E" w:rsidRDefault="00B03D6E" w:rsidP="0003270C">
      <w:pPr>
        <w:rPr>
          <w:rFonts w:ascii="Times New Roman" w:hAnsi="Times New Roman"/>
          <w:sz w:val="24"/>
        </w:rPr>
      </w:pPr>
    </w:p>
    <w:p w14:paraId="33B44D3B" w14:textId="57616BF4" w:rsidR="00B03D6E" w:rsidRPr="00B03D6E" w:rsidRDefault="00B03D6E" w:rsidP="0003270C">
      <w:pPr>
        <w:rPr>
          <w:rFonts w:ascii="Times New Roman" w:hAnsi="Times New Roman"/>
          <w:sz w:val="24"/>
        </w:rPr>
      </w:pPr>
      <w:r w:rsidRPr="00B03D6E">
        <w:rPr>
          <w:rFonts w:ascii="Times New Roman" w:hAnsi="Times New Roman"/>
          <w:sz w:val="24"/>
        </w:rPr>
        <w:t xml:space="preserve">Diskrimineerimise keelu viimisega </w:t>
      </w:r>
      <w:proofErr w:type="spellStart"/>
      <w:r w:rsidRPr="00D91C86">
        <w:rPr>
          <w:rFonts w:ascii="Times New Roman" w:hAnsi="Times New Roman"/>
          <w:sz w:val="24"/>
        </w:rPr>
        <w:t>Võr</w:t>
      </w:r>
      <w:r w:rsidR="00800F4A">
        <w:rPr>
          <w:rFonts w:ascii="Times New Roman" w:hAnsi="Times New Roman"/>
          <w:sz w:val="24"/>
        </w:rPr>
        <w:t>dKS</w:t>
      </w:r>
      <w:proofErr w:type="spellEnd"/>
      <w:r w:rsidR="00800F4A">
        <w:rPr>
          <w:rFonts w:ascii="Times New Roman" w:hAnsi="Times New Roman"/>
          <w:sz w:val="24"/>
        </w:rPr>
        <w:t>-i</w:t>
      </w:r>
      <w:r w:rsidRPr="00B03D6E">
        <w:rPr>
          <w:rFonts w:ascii="Times New Roman" w:hAnsi="Times New Roman"/>
          <w:sz w:val="24"/>
        </w:rPr>
        <w:t xml:space="preserve"> kaitsealasse võib teoreetiliselt suureneda voliniku ja õiguskantsleri töökoormus. Seni ei ole teadaolevalt geneetiliste omaduste, DNA ülesehituse ja pärilikkuse riskide tunnuse alusel diskrimineerimisjuhtudega kehtivas IGUS</w:t>
      </w:r>
      <w:r w:rsidR="00F655F2">
        <w:rPr>
          <w:rFonts w:ascii="Times New Roman" w:hAnsi="Times New Roman"/>
          <w:sz w:val="24"/>
        </w:rPr>
        <w:t>-</w:t>
      </w:r>
      <w:proofErr w:type="spellStart"/>
      <w:r w:rsidR="00F655F2">
        <w:rPr>
          <w:rFonts w:ascii="Times New Roman" w:hAnsi="Times New Roman"/>
          <w:sz w:val="24"/>
        </w:rPr>
        <w:t>is</w:t>
      </w:r>
      <w:proofErr w:type="spellEnd"/>
      <w:r w:rsidRPr="00B03D6E">
        <w:rPr>
          <w:rFonts w:ascii="Times New Roman" w:hAnsi="Times New Roman"/>
          <w:sz w:val="24"/>
        </w:rPr>
        <w:t xml:space="preserve"> nimetatud asutuste poole pöördutud. Seega lisanduv võimalik töökoormus volinikule ja õiguskantslerile geneetiliste omadusena  DNA ülesehituse ja pärilikkuse riskidena tunnuse lisamisel </w:t>
      </w:r>
      <w:proofErr w:type="spellStart"/>
      <w:r w:rsidRPr="00800F4A">
        <w:rPr>
          <w:rFonts w:ascii="Times New Roman" w:hAnsi="Times New Roman"/>
          <w:sz w:val="24"/>
        </w:rPr>
        <w:t>Võr</w:t>
      </w:r>
      <w:r w:rsidR="00C15027" w:rsidRPr="00800F4A">
        <w:rPr>
          <w:rFonts w:ascii="Times New Roman" w:hAnsi="Times New Roman"/>
          <w:sz w:val="24"/>
        </w:rPr>
        <w:t>d</w:t>
      </w:r>
      <w:r w:rsidR="00800F4A">
        <w:rPr>
          <w:rFonts w:ascii="Times New Roman" w:hAnsi="Times New Roman"/>
          <w:sz w:val="24"/>
        </w:rPr>
        <w:t>KS</w:t>
      </w:r>
      <w:proofErr w:type="spellEnd"/>
      <w:r w:rsidR="00800F4A">
        <w:rPr>
          <w:rFonts w:ascii="Times New Roman" w:hAnsi="Times New Roman"/>
          <w:sz w:val="24"/>
        </w:rPr>
        <w:t>-i</w:t>
      </w:r>
      <w:r w:rsidRPr="00B03D6E">
        <w:rPr>
          <w:rFonts w:ascii="Times New Roman" w:hAnsi="Times New Roman"/>
          <w:sz w:val="24"/>
        </w:rPr>
        <w:t xml:space="preserve"> kaitsealasse ei tohiks olla ülemäärane. </w:t>
      </w:r>
    </w:p>
    <w:p w14:paraId="2B3B0933" w14:textId="77777777" w:rsidR="001B0C66" w:rsidRDefault="001B0C66" w:rsidP="0003270C">
      <w:pPr>
        <w:rPr>
          <w:rFonts w:ascii="Times New Roman" w:hAnsi="Times New Roman"/>
          <w:bCs/>
          <w:sz w:val="24"/>
        </w:rPr>
      </w:pPr>
    </w:p>
    <w:p w14:paraId="12DCAD57" w14:textId="77777777" w:rsidR="001339A9" w:rsidRPr="00076EA4" w:rsidRDefault="001339A9" w:rsidP="00721EB3">
      <w:pPr>
        <w:pStyle w:val="Loendilik"/>
        <w:numPr>
          <w:ilvl w:val="0"/>
          <w:numId w:val="9"/>
        </w:numPr>
        <w:rPr>
          <w:rFonts w:ascii="Times New Roman" w:hAnsi="Times New Roman"/>
          <w:b/>
          <w:sz w:val="24"/>
        </w:rPr>
      </w:pPr>
      <w:r w:rsidRPr="00076EA4">
        <w:rPr>
          <w:rFonts w:ascii="Times New Roman" w:hAnsi="Times New Roman"/>
          <w:b/>
          <w:sz w:val="24"/>
        </w:rPr>
        <w:t>Rakendusaktid</w:t>
      </w:r>
    </w:p>
    <w:p w14:paraId="36F2A4D8" w14:textId="77777777" w:rsidR="001B0C66" w:rsidRDefault="001B0C66" w:rsidP="0003270C">
      <w:pPr>
        <w:rPr>
          <w:rFonts w:ascii="Times New Roman" w:hAnsi="Times New Roman"/>
          <w:sz w:val="24"/>
          <w:lang w:eastAsia="et-EE"/>
        </w:rPr>
      </w:pPr>
    </w:p>
    <w:p w14:paraId="1521D958" w14:textId="76A4B08E" w:rsidR="00DF4EF9" w:rsidRDefault="4DBBF5F1" w:rsidP="0003270C">
      <w:pPr>
        <w:rPr>
          <w:rFonts w:ascii="Times New Roman" w:hAnsi="Times New Roman"/>
          <w:color w:val="000000" w:themeColor="text1"/>
          <w:sz w:val="24"/>
        </w:rPr>
      </w:pPr>
      <w:r w:rsidRPr="3515F81D">
        <w:rPr>
          <w:rFonts w:ascii="Times New Roman" w:hAnsi="Times New Roman"/>
          <w:color w:val="000000" w:themeColor="text1"/>
          <w:sz w:val="24"/>
        </w:rPr>
        <w:t>Seaduse rakendamiseks tuleb kehtestada järgmised ministri määrused, mille rakendusaktide kavandid on seletuskirjale lisatud (lisa 1)</w:t>
      </w:r>
      <w:r w:rsidR="009B5158">
        <w:rPr>
          <w:rFonts w:ascii="Times New Roman" w:hAnsi="Times New Roman"/>
          <w:color w:val="000000" w:themeColor="text1"/>
          <w:sz w:val="24"/>
        </w:rPr>
        <w:t xml:space="preserve">. </w:t>
      </w:r>
      <w:r w:rsidR="1730A3CD" w:rsidRPr="3515F81D">
        <w:rPr>
          <w:rFonts w:ascii="Times New Roman" w:hAnsi="Times New Roman"/>
          <w:color w:val="000000" w:themeColor="text1"/>
          <w:sz w:val="24"/>
        </w:rPr>
        <w:t xml:space="preserve">Uue määrusena kehtestatakse valdkonna eest vastutava ministri poolt terviseministri määrusena Eesti </w:t>
      </w:r>
      <w:r w:rsidR="00394B15">
        <w:rPr>
          <w:rFonts w:ascii="Times New Roman" w:hAnsi="Times New Roman"/>
          <w:color w:val="000000" w:themeColor="text1"/>
          <w:sz w:val="24"/>
        </w:rPr>
        <w:t>g</w:t>
      </w:r>
      <w:r w:rsidR="1730A3CD" w:rsidRPr="3515F81D">
        <w:rPr>
          <w:rFonts w:ascii="Times New Roman" w:hAnsi="Times New Roman"/>
          <w:color w:val="000000" w:themeColor="text1"/>
          <w:sz w:val="24"/>
        </w:rPr>
        <w:t>eenivaramu põhimäärus.</w:t>
      </w:r>
    </w:p>
    <w:p w14:paraId="342C843A" w14:textId="3E71B74F" w:rsidR="00DF4EF9" w:rsidRDefault="00DF4EF9" w:rsidP="0003270C">
      <w:pPr>
        <w:rPr>
          <w:rFonts w:ascii="Times New Roman" w:hAnsi="Times New Roman"/>
          <w:b/>
          <w:bCs/>
          <w:color w:val="000000" w:themeColor="text1"/>
          <w:sz w:val="24"/>
        </w:rPr>
      </w:pPr>
    </w:p>
    <w:p w14:paraId="26CCE5DE" w14:textId="49BEF6D1" w:rsidR="00DF4EF9" w:rsidRDefault="1730A3CD" w:rsidP="0003270C">
      <w:pPr>
        <w:rPr>
          <w:rFonts w:ascii="Times New Roman" w:hAnsi="Times New Roman"/>
          <w:color w:val="000000" w:themeColor="text1"/>
          <w:sz w:val="24"/>
        </w:rPr>
      </w:pPr>
      <w:r w:rsidRPr="3515F81D">
        <w:rPr>
          <w:rFonts w:ascii="Times New Roman" w:hAnsi="Times New Roman"/>
          <w:color w:val="000000" w:themeColor="text1"/>
          <w:sz w:val="24"/>
        </w:rPr>
        <w:t>Muudetakse</w:t>
      </w:r>
      <w:r w:rsidR="4DBBF5F1" w:rsidRPr="3515F81D">
        <w:rPr>
          <w:rFonts w:ascii="Times New Roman" w:hAnsi="Times New Roman"/>
          <w:color w:val="000000" w:themeColor="text1"/>
          <w:sz w:val="24"/>
        </w:rPr>
        <w:t xml:space="preserve"> </w:t>
      </w:r>
      <w:r w:rsidR="002325F3">
        <w:rPr>
          <w:rFonts w:ascii="Times New Roman" w:hAnsi="Times New Roman"/>
          <w:color w:val="000000" w:themeColor="text1"/>
          <w:sz w:val="24"/>
        </w:rPr>
        <w:t>järgmisi</w:t>
      </w:r>
      <w:r w:rsidR="4DBBF5F1" w:rsidRPr="3515F81D">
        <w:rPr>
          <w:rFonts w:ascii="Times New Roman" w:hAnsi="Times New Roman"/>
          <w:color w:val="000000" w:themeColor="text1"/>
          <w:sz w:val="24"/>
        </w:rPr>
        <w:t xml:space="preserve"> määrusi:</w:t>
      </w:r>
    </w:p>
    <w:p w14:paraId="3576519D" w14:textId="729B1939" w:rsidR="004C3EE3" w:rsidRPr="004C3EE3" w:rsidRDefault="6B88651E" w:rsidP="00721EB3">
      <w:pPr>
        <w:pStyle w:val="Loendilik"/>
        <w:numPr>
          <w:ilvl w:val="0"/>
          <w:numId w:val="6"/>
        </w:numPr>
        <w:ind w:left="360"/>
        <w:rPr>
          <w:rFonts w:ascii="Times New Roman" w:hAnsi="Times New Roman"/>
          <w:color w:val="000000" w:themeColor="text1"/>
          <w:sz w:val="24"/>
        </w:rPr>
      </w:pPr>
      <w:hyperlink r:id="rId83">
        <w:r w:rsidRPr="01E08069">
          <w:rPr>
            <w:rStyle w:val="Hperlink"/>
            <w:rFonts w:ascii="Times New Roman" w:hAnsi="Times New Roman"/>
            <w:sz w:val="24"/>
          </w:rPr>
          <w:t>t</w:t>
        </w:r>
        <w:r w:rsidR="2D1F96DE" w:rsidRPr="01E08069">
          <w:rPr>
            <w:rStyle w:val="Hperlink"/>
            <w:rFonts w:ascii="Times New Roman" w:hAnsi="Times New Roman"/>
            <w:sz w:val="24"/>
          </w:rPr>
          <w:t>ervise- ja tööministri 17. detsembri 2018. a määrus nr 60 „Ravikindlustusega hõlmamata isikule osutatavate rahvatervise kaitsega seotud tervishoiuteenuste loetelu“</w:t>
        </w:r>
      </w:hyperlink>
    </w:p>
    <w:p w14:paraId="5762FE9F" w14:textId="77777777" w:rsidR="00962356" w:rsidRPr="004C3EE3" w:rsidRDefault="00962356" w:rsidP="00962356">
      <w:pPr>
        <w:pStyle w:val="Loendilik"/>
        <w:numPr>
          <w:ilvl w:val="0"/>
          <w:numId w:val="6"/>
        </w:numPr>
        <w:ind w:left="360"/>
        <w:rPr>
          <w:rFonts w:ascii="Times New Roman" w:hAnsi="Times New Roman"/>
          <w:color w:val="000000" w:themeColor="text1"/>
          <w:sz w:val="24"/>
        </w:rPr>
      </w:pPr>
      <w:hyperlink r:id="rId84">
        <w:r w:rsidRPr="01E08069">
          <w:rPr>
            <w:rStyle w:val="Hperlink"/>
            <w:rFonts w:ascii="Times New Roman" w:hAnsi="Times New Roman"/>
            <w:sz w:val="24"/>
          </w:rPr>
          <w:t>sotsiaalministri 17. septembri 2008. a määrus nr 53 „Tervise infosüsteemi andmekoosseisud ja nende esitamise tingimused“</w:t>
        </w:r>
      </w:hyperlink>
    </w:p>
    <w:p w14:paraId="452432C2" w14:textId="77777777" w:rsidR="00962356" w:rsidRDefault="00962356" w:rsidP="00962356">
      <w:pPr>
        <w:pStyle w:val="Loendilik"/>
        <w:numPr>
          <w:ilvl w:val="0"/>
          <w:numId w:val="6"/>
        </w:numPr>
        <w:ind w:left="360"/>
        <w:rPr>
          <w:rFonts w:ascii="Times New Roman" w:hAnsi="Times New Roman"/>
          <w:color w:val="000000" w:themeColor="text1"/>
          <w:sz w:val="24"/>
        </w:rPr>
      </w:pPr>
      <w:hyperlink r:id="rId85">
        <w:r w:rsidRPr="01E08069">
          <w:rPr>
            <w:rStyle w:val="Hperlink"/>
            <w:rFonts w:ascii="Times New Roman" w:hAnsi="Times New Roman"/>
            <w:sz w:val="24"/>
          </w:rPr>
          <w:t>Vabariigi Valitsuse 1. detsembri 2016. a määrus nr 138 „Tervise infosüsteemi põhimäärus“</w:t>
        </w:r>
      </w:hyperlink>
    </w:p>
    <w:p w14:paraId="34EACE85" w14:textId="77777777" w:rsidR="00962356" w:rsidRDefault="00962356" w:rsidP="00962356">
      <w:pPr>
        <w:pStyle w:val="Loendilik"/>
        <w:numPr>
          <w:ilvl w:val="0"/>
          <w:numId w:val="6"/>
        </w:numPr>
        <w:ind w:left="360"/>
        <w:rPr>
          <w:rFonts w:ascii="Times New Roman" w:hAnsi="Times New Roman"/>
          <w:color w:val="000000" w:themeColor="text1"/>
          <w:sz w:val="24"/>
        </w:rPr>
      </w:pPr>
      <w:hyperlink r:id="rId86">
        <w:r w:rsidRPr="01E08069">
          <w:rPr>
            <w:rStyle w:val="Hperlink"/>
            <w:rFonts w:ascii="Times New Roman" w:hAnsi="Times New Roman"/>
            <w:sz w:val="24"/>
          </w:rPr>
          <w:t>Vabariigi Valitsuse 19. detsembri 2024. a määrus nr 91 „Tervisekassa tervishoiuteenuste loetelu“</w:t>
        </w:r>
      </w:hyperlink>
    </w:p>
    <w:p w14:paraId="5BBDE860" w14:textId="77777777" w:rsidR="00962356" w:rsidRDefault="00962356" w:rsidP="00962356">
      <w:pPr>
        <w:pStyle w:val="Loendilik"/>
        <w:numPr>
          <w:ilvl w:val="0"/>
          <w:numId w:val="6"/>
        </w:numPr>
        <w:ind w:left="360"/>
        <w:rPr>
          <w:rFonts w:ascii="Times New Roman" w:hAnsi="Times New Roman"/>
          <w:sz w:val="24"/>
        </w:rPr>
      </w:pPr>
      <w:hyperlink r:id="rId87">
        <w:r w:rsidRPr="01E08069">
          <w:rPr>
            <w:rStyle w:val="Hperlink"/>
            <w:rFonts w:ascii="Times New Roman" w:hAnsi="Times New Roman"/>
            <w:sz w:val="24"/>
          </w:rPr>
          <w:t>tervise- ja tööministri 15. märtsi 2019. a määrus nr 27 „Tervishoiuteenuse osutamisel osalevad isikud ja tervise infosüsteemile juurdepääsu ulatus”</w:t>
        </w:r>
      </w:hyperlink>
    </w:p>
    <w:p w14:paraId="59C549A3" w14:textId="4453B216" w:rsidR="004C3EE3" w:rsidRDefault="7F62DC6B" w:rsidP="00721EB3">
      <w:pPr>
        <w:pStyle w:val="Loendilik"/>
        <w:numPr>
          <w:ilvl w:val="0"/>
          <w:numId w:val="6"/>
        </w:numPr>
        <w:ind w:left="360"/>
        <w:rPr>
          <w:rFonts w:ascii="Times New Roman" w:hAnsi="Times New Roman"/>
          <w:sz w:val="24"/>
        </w:rPr>
      </w:pPr>
      <w:hyperlink r:id="rId88">
        <w:r w:rsidRPr="01E08069">
          <w:rPr>
            <w:rStyle w:val="Hperlink"/>
            <w:rFonts w:ascii="Times New Roman" w:hAnsi="Times New Roman"/>
            <w:sz w:val="24"/>
          </w:rPr>
          <w:t>s</w:t>
        </w:r>
        <w:r w:rsidR="2D1F96DE" w:rsidRPr="01E08069">
          <w:rPr>
            <w:rStyle w:val="Hperlink"/>
            <w:rFonts w:ascii="Times New Roman" w:hAnsi="Times New Roman"/>
            <w:sz w:val="24"/>
          </w:rPr>
          <w:t>otsiaalministri 24.</w:t>
        </w:r>
        <w:r w:rsidR="4087DF7E" w:rsidRPr="01E08069">
          <w:rPr>
            <w:rStyle w:val="Hperlink"/>
            <w:rFonts w:ascii="Times New Roman" w:hAnsi="Times New Roman"/>
            <w:sz w:val="24"/>
          </w:rPr>
          <w:t xml:space="preserve"> septembri </w:t>
        </w:r>
        <w:r w:rsidR="2D1F96DE" w:rsidRPr="01E08069">
          <w:rPr>
            <w:rStyle w:val="Hperlink"/>
            <w:rFonts w:ascii="Times New Roman" w:hAnsi="Times New Roman"/>
            <w:sz w:val="24"/>
          </w:rPr>
          <w:t>2019</w:t>
        </w:r>
        <w:r w:rsidR="4087DF7E" w:rsidRPr="01E08069">
          <w:rPr>
            <w:rStyle w:val="Hperlink"/>
            <w:rFonts w:ascii="Times New Roman" w:hAnsi="Times New Roman"/>
            <w:sz w:val="24"/>
          </w:rPr>
          <w:t>. a</w:t>
        </w:r>
        <w:r w:rsidR="2D1F96DE" w:rsidRPr="01E08069">
          <w:rPr>
            <w:rStyle w:val="Hperlink"/>
            <w:rFonts w:ascii="Times New Roman" w:hAnsi="Times New Roman"/>
            <w:sz w:val="24"/>
          </w:rPr>
          <w:t xml:space="preserve"> määrus nr 60 „Uuringueetika komitee moodustamine, selle töökord, liikmete arv ja määramise kord ning uuringu taotluse läbivaatamise tasumäärad</w:t>
        </w:r>
      </w:hyperlink>
    </w:p>
    <w:p w14:paraId="11F2671A" w14:textId="60D5C2A5" w:rsidR="00DF4EF9" w:rsidRPr="00B919EE" w:rsidRDefault="43FE234F" w:rsidP="00721EB3">
      <w:pPr>
        <w:pStyle w:val="Loendilik"/>
        <w:numPr>
          <w:ilvl w:val="0"/>
          <w:numId w:val="6"/>
        </w:numPr>
        <w:ind w:left="360"/>
        <w:rPr>
          <w:rFonts w:ascii="Times New Roman" w:hAnsi="Times New Roman"/>
          <w:color w:val="000000" w:themeColor="text1"/>
          <w:sz w:val="24"/>
        </w:rPr>
      </w:pPr>
      <w:hyperlink r:id="rId89">
        <w:r w:rsidRPr="01E08069">
          <w:rPr>
            <w:rStyle w:val="Hperlink"/>
            <w:rFonts w:ascii="Times New Roman" w:hAnsi="Times New Roman"/>
            <w:sz w:val="24"/>
          </w:rPr>
          <w:t>t</w:t>
        </w:r>
        <w:r w:rsidR="1A6C0B60" w:rsidRPr="01E08069">
          <w:rPr>
            <w:rStyle w:val="Hperlink"/>
            <w:rFonts w:ascii="Times New Roman" w:hAnsi="Times New Roman"/>
            <w:sz w:val="24"/>
          </w:rPr>
          <w:t>ervise-</w:t>
        </w:r>
        <w:r w:rsidR="2F6B47BD" w:rsidRPr="01E08069">
          <w:rPr>
            <w:rStyle w:val="Hperlink"/>
            <w:rFonts w:ascii="Times New Roman" w:hAnsi="Times New Roman"/>
            <w:sz w:val="24"/>
          </w:rPr>
          <w:t xml:space="preserve"> ja</w:t>
        </w:r>
        <w:r w:rsidR="1A6C0B60" w:rsidRPr="01E08069">
          <w:rPr>
            <w:rStyle w:val="Hperlink"/>
            <w:rFonts w:ascii="Times New Roman" w:hAnsi="Times New Roman"/>
            <w:sz w:val="24"/>
          </w:rPr>
          <w:t xml:space="preserve"> tööministri 7.</w:t>
        </w:r>
        <w:r w:rsidRPr="01E08069">
          <w:rPr>
            <w:rStyle w:val="Hperlink"/>
            <w:rFonts w:ascii="Times New Roman" w:hAnsi="Times New Roman"/>
            <w:sz w:val="24"/>
          </w:rPr>
          <w:t xml:space="preserve"> märtsi </w:t>
        </w:r>
        <w:r w:rsidR="1A6C0B60" w:rsidRPr="01E08069">
          <w:rPr>
            <w:rStyle w:val="Hperlink"/>
            <w:rFonts w:ascii="Times New Roman" w:hAnsi="Times New Roman"/>
            <w:sz w:val="24"/>
          </w:rPr>
          <w:t>2019</w:t>
        </w:r>
        <w:r w:rsidRPr="01E08069">
          <w:rPr>
            <w:rStyle w:val="Hperlink"/>
            <w:rFonts w:ascii="Times New Roman" w:hAnsi="Times New Roman"/>
            <w:sz w:val="24"/>
          </w:rPr>
          <w:t>. a</w:t>
        </w:r>
        <w:r w:rsidR="1A6C0B60" w:rsidRPr="01E08069">
          <w:rPr>
            <w:rStyle w:val="Hperlink"/>
            <w:rFonts w:ascii="Times New Roman" w:hAnsi="Times New Roman"/>
            <w:sz w:val="24"/>
          </w:rPr>
          <w:t xml:space="preserve"> määrus nr 19 „Vähi sõeluuringute registri põhimäärus“</w:t>
        </w:r>
      </w:hyperlink>
    </w:p>
    <w:p w14:paraId="693D984D" w14:textId="28567E85" w:rsidR="00DF4EF9" w:rsidRDefault="00DF4EF9" w:rsidP="0003270C">
      <w:pPr>
        <w:rPr>
          <w:rFonts w:ascii="Times New Roman" w:hAnsi="Times New Roman"/>
          <w:sz w:val="24"/>
        </w:rPr>
      </w:pPr>
    </w:p>
    <w:p w14:paraId="717112D8" w14:textId="63601796" w:rsidR="00DF4EF9" w:rsidRDefault="4DBBF5F1" w:rsidP="0003270C">
      <w:pPr>
        <w:rPr>
          <w:rFonts w:ascii="Times New Roman" w:hAnsi="Times New Roman"/>
          <w:color w:val="000000" w:themeColor="text1"/>
          <w:sz w:val="24"/>
        </w:rPr>
      </w:pPr>
      <w:r w:rsidRPr="3515F81D">
        <w:rPr>
          <w:rFonts w:ascii="Times New Roman" w:hAnsi="Times New Roman"/>
          <w:color w:val="000000" w:themeColor="text1"/>
          <w:sz w:val="24"/>
        </w:rPr>
        <w:t>Kehtetuks tunnistatakse järg</w:t>
      </w:r>
      <w:r w:rsidR="00F204FA">
        <w:rPr>
          <w:rFonts w:ascii="Times New Roman" w:hAnsi="Times New Roman"/>
          <w:color w:val="000000" w:themeColor="text1"/>
          <w:sz w:val="24"/>
        </w:rPr>
        <w:t>mised</w:t>
      </w:r>
      <w:r w:rsidRPr="3515F81D">
        <w:rPr>
          <w:rFonts w:ascii="Times New Roman" w:hAnsi="Times New Roman"/>
          <w:color w:val="000000" w:themeColor="text1"/>
          <w:sz w:val="24"/>
        </w:rPr>
        <w:t xml:space="preserve"> määrused:</w:t>
      </w:r>
    </w:p>
    <w:p w14:paraId="7E96126C" w14:textId="220B9F52" w:rsidR="00DF4EF9" w:rsidRDefault="06C4A950" w:rsidP="00721EB3">
      <w:pPr>
        <w:pStyle w:val="Loendilik"/>
        <w:numPr>
          <w:ilvl w:val="0"/>
          <w:numId w:val="7"/>
        </w:numPr>
        <w:ind w:left="360"/>
        <w:rPr>
          <w:rFonts w:ascii="Times New Roman" w:hAnsi="Times New Roman"/>
          <w:color w:val="000000" w:themeColor="text1"/>
          <w:sz w:val="24"/>
        </w:rPr>
      </w:pPr>
      <w:hyperlink r:id="rId90">
        <w:r w:rsidRPr="01E08069">
          <w:rPr>
            <w:rStyle w:val="Hperlink"/>
            <w:rFonts w:ascii="Times New Roman" w:hAnsi="Times New Roman"/>
            <w:sz w:val="24"/>
          </w:rPr>
          <w:t>t</w:t>
        </w:r>
        <w:r w:rsidR="68001832" w:rsidRPr="01E08069">
          <w:rPr>
            <w:rStyle w:val="Hperlink"/>
            <w:rFonts w:ascii="Times New Roman" w:hAnsi="Times New Roman"/>
            <w:sz w:val="24"/>
          </w:rPr>
          <w:t>ervise- ja tööministri 8. märtsi 2019. a määrus nr 22 „Geenivaramu volitatud töötlejale esitatavad nõuded“</w:t>
        </w:r>
      </w:hyperlink>
    </w:p>
    <w:p w14:paraId="0B0D3013" w14:textId="1D0476CB" w:rsidR="00DF4EF9" w:rsidRDefault="06C4A950" w:rsidP="00721EB3">
      <w:pPr>
        <w:pStyle w:val="Loendilik"/>
        <w:numPr>
          <w:ilvl w:val="0"/>
          <w:numId w:val="7"/>
        </w:numPr>
        <w:ind w:left="360"/>
        <w:rPr>
          <w:rFonts w:ascii="Times New Roman" w:hAnsi="Times New Roman"/>
          <w:color w:val="000000" w:themeColor="text1"/>
          <w:sz w:val="24"/>
        </w:rPr>
      </w:pPr>
      <w:hyperlink r:id="rId91">
        <w:r w:rsidRPr="01E08069">
          <w:rPr>
            <w:rStyle w:val="Hperlink"/>
            <w:rFonts w:ascii="Times New Roman" w:hAnsi="Times New Roman"/>
            <w:sz w:val="24"/>
          </w:rPr>
          <w:t>t</w:t>
        </w:r>
        <w:r w:rsidR="68001832" w:rsidRPr="01E08069">
          <w:rPr>
            <w:rStyle w:val="Hperlink"/>
            <w:rFonts w:ascii="Times New Roman" w:hAnsi="Times New Roman"/>
            <w:sz w:val="24"/>
          </w:rPr>
          <w:t>ervise- ja tööministri 11. aprilli 2019. a määrus nr 39 „Geenidoonoriks saamise nõusoleku vorm“</w:t>
        </w:r>
      </w:hyperlink>
    </w:p>
    <w:p w14:paraId="1059D2FE"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92">
        <w:r w:rsidRPr="01E08069">
          <w:rPr>
            <w:rStyle w:val="Hperlink"/>
            <w:rFonts w:ascii="Times New Roman" w:hAnsi="Times New Roman"/>
            <w:sz w:val="24"/>
          </w:rPr>
          <w:t>sotsiaalministri 17. detsembri 2001. a määrus nr 127 „Geenidoonori pseudonüümitud koeproovi, DNA kirjelduse ja terviseseisundi kirjelduse säilitamise tingimused”</w:t>
        </w:r>
      </w:hyperlink>
    </w:p>
    <w:p w14:paraId="270D72BF"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93">
        <w:r w:rsidRPr="01E08069">
          <w:rPr>
            <w:rStyle w:val="Hperlink"/>
            <w:rFonts w:ascii="Times New Roman" w:hAnsi="Times New Roman"/>
            <w:sz w:val="24"/>
          </w:rPr>
          <w:t xml:space="preserve">sotsiaalministri 17. detsembri 2001. a määrus nr 128 „Geenidoonori koeproovi, DNA kirjelduse, terviseseisundi kirjelduse ja </w:t>
        </w:r>
        <w:proofErr w:type="spellStart"/>
        <w:r w:rsidRPr="01E08069">
          <w:rPr>
            <w:rStyle w:val="Hperlink"/>
            <w:rFonts w:ascii="Times New Roman" w:hAnsi="Times New Roman"/>
            <w:sz w:val="24"/>
          </w:rPr>
          <w:t>depseudonüümimist</w:t>
        </w:r>
        <w:proofErr w:type="spellEnd"/>
        <w:r w:rsidRPr="01E08069">
          <w:rPr>
            <w:rStyle w:val="Hperlink"/>
            <w:rFonts w:ascii="Times New Roman" w:hAnsi="Times New Roman"/>
            <w:sz w:val="24"/>
          </w:rPr>
          <w:t xml:space="preserve"> võimaldavate andmete hävitamise kord”</w:t>
        </w:r>
      </w:hyperlink>
    </w:p>
    <w:p w14:paraId="293C4290" w14:textId="77777777" w:rsidR="00954FD3" w:rsidRDefault="00954FD3" w:rsidP="00954FD3">
      <w:pPr>
        <w:pStyle w:val="Loendilik"/>
        <w:numPr>
          <w:ilvl w:val="0"/>
          <w:numId w:val="7"/>
        </w:numPr>
        <w:ind w:left="360"/>
        <w:rPr>
          <w:rFonts w:ascii="Times New Roman" w:hAnsi="Times New Roman"/>
          <w:color w:val="000000" w:themeColor="text1"/>
          <w:sz w:val="24"/>
        </w:rPr>
      </w:pPr>
      <w:hyperlink r:id="rId94">
        <w:r w:rsidRPr="01E08069">
          <w:rPr>
            <w:rStyle w:val="Hperlink"/>
            <w:rFonts w:ascii="Times New Roman" w:hAnsi="Times New Roman"/>
            <w:sz w:val="24"/>
          </w:rPr>
          <w:t>sotsiaalministri 17. detsembri 2001. a määrus nr 126 „Geenidoonori koeproovi, DNA kirjelduse ja terviseseisundi kirjelduse väljastamise kord”</w:t>
        </w:r>
      </w:hyperlink>
    </w:p>
    <w:p w14:paraId="15AABBD4" w14:textId="657D6A79" w:rsidR="00DF4EF9" w:rsidRDefault="00DF4EF9" w:rsidP="0003270C">
      <w:pPr>
        <w:rPr>
          <w:rFonts w:ascii="Times New Roman" w:hAnsi="Times New Roman"/>
          <w:sz w:val="24"/>
          <w:lang w:eastAsia="et-EE"/>
        </w:rPr>
        <w:sectPr w:rsidR="00DF4EF9">
          <w:headerReference w:type="default" r:id="rId95"/>
          <w:type w:val="continuous"/>
          <w:pgSz w:w="11906" w:h="16838"/>
          <w:pgMar w:top="1418" w:right="680" w:bottom="1418" w:left="1701" w:header="680" w:footer="680" w:gutter="0"/>
          <w:cols w:space="708"/>
          <w:docGrid w:linePitch="360"/>
        </w:sectPr>
      </w:pPr>
    </w:p>
    <w:p w14:paraId="273349F5" w14:textId="77777777" w:rsidR="008D49FD" w:rsidRDefault="008D49FD" w:rsidP="0003270C">
      <w:pPr>
        <w:rPr>
          <w:rFonts w:ascii="Times New Roman" w:hAnsi="Times New Roman"/>
          <w:b/>
          <w:sz w:val="24"/>
        </w:rPr>
        <w:sectPr w:rsidR="008D49FD">
          <w:headerReference w:type="default" r:id="rId96"/>
          <w:type w:val="continuous"/>
          <w:pgSz w:w="11906" w:h="16838"/>
          <w:pgMar w:top="1418" w:right="680" w:bottom="1418" w:left="1701" w:header="680" w:footer="680" w:gutter="0"/>
          <w:cols w:space="708"/>
          <w:formProt w:val="0"/>
          <w:docGrid w:linePitch="360"/>
        </w:sectPr>
      </w:pPr>
    </w:p>
    <w:p w14:paraId="701FCF03" w14:textId="77777777" w:rsidR="001B0C66" w:rsidRPr="00C5774B" w:rsidRDefault="001339A9" w:rsidP="00721EB3">
      <w:pPr>
        <w:pStyle w:val="Loendilik"/>
        <w:numPr>
          <w:ilvl w:val="0"/>
          <w:numId w:val="9"/>
        </w:numPr>
        <w:rPr>
          <w:rFonts w:ascii="Times New Roman" w:hAnsi="Times New Roman"/>
          <w:b/>
          <w:sz w:val="24"/>
        </w:rPr>
      </w:pPr>
      <w:r w:rsidRPr="00C5774B">
        <w:rPr>
          <w:rFonts w:ascii="Times New Roman" w:hAnsi="Times New Roman"/>
          <w:b/>
          <w:sz w:val="24"/>
        </w:rPr>
        <w:t>Seaduse jõustumine</w:t>
      </w:r>
    </w:p>
    <w:p w14:paraId="0F559ECD" w14:textId="77777777" w:rsidR="001D6AFC" w:rsidRDefault="001D6AFC" w:rsidP="0003270C">
      <w:pPr>
        <w:rPr>
          <w:rFonts w:ascii="Times New Roman" w:hAnsi="Times New Roman"/>
          <w:sz w:val="24"/>
          <w:lang w:eastAsia="et-EE"/>
        </w:rPr>
      </w:pPr>
    </w:p>
    <w:p w14:paraId="04FC803B" w14:textId="42E78D7E" w:rsidR="003B4E6C" w:rsidRDefault="00215FF2" w:rsidP="25373572">
      <w:pPr>
        <w:rPr>
          <w:rFonts w:ascii="Times New Roman" w:hAnsi="Times New Roman"/>
          <w:sz w:val="24"/>
          <w:lang w:eastAsia="et-EE"/>
        </w:rPr>
      </w:pPr>
      <w:r w:rsidRPr="00215FF2">
        <w:rPr>
          <w:rFonts w:ascii="Times New Roman" w:hAnsi="Times New Roman"/>
          <w:sz w:val="24"/>
          <w:lang w:eastAsia="et-EE"/>
        </w:rPr>
        <w:t xml:space="preserve">Seadus jõustub </w:t>
      </w:r>
      <w:r w:rsidR="00335686">
        <w:rPr>
          <w:rFonts w:ascii="Times New Roman" w:hAnsi="Times New Roman"/>
          <w:sz w:val="24"/>
          <w:lang w:eastAsia="et-EE"/>
        </w:rPr>
        <w:t>2026. aasta 1. jaanuaril.</w:t>
      </w:r>
      <w:r w:rsidR="003B4E6C">
        <w:rPr>
          <w:rFonts w:ascii="Times New Roman" w:hAnsi="Times New Roman"/>
          <w:sz w:val="24"/>
          <w:lang w:eastAsia="et-EE"/>
        </w:rPr>
        <w:t xml:space="preserve"> J</w:t>
      </w:r>
      <w:r w:rsidR="2AB263AA" w:rsidRPr="1A55DDD6">
        <w:rPr>
          <w:rFonts w:ascii="Times New Roman" w:hAnsi="Times New Roman"/>
          <w:sz w:val="24"/>
          <w:lang w:eastAsia="et-EE"/>
        </w:rPr>
        <w:t>õustumistähtaeg on seatud arvestusega, et enne seaduse jõustumist jääks piisavalt aega, et töötada välja vajalikud rakendusaktid.</w:t>
      </w:r>
      <w:r w:rsidR="2B5B1E7A" w:rsidRPr="1A55DDD6">
        <w:rPr>
          <w:rFonts w:ascii="Times New Roman" w:hAnsi="Times New Roman"/>
          <w:sz w:val="24"/>
          <w:lang w:eastAsia="et-EE"/>
        </w:rPr>
        <w:t xml:space="preserve"> Rakendusaktide kavandid on seletuskirja lisas</w:t>
      </w:r>
      <w:r w:rsidR="00976F7C">
        <w:rPr>
          <w:rFonts w:ascii="Times New Roman" w:hAnsi="Times New Roman"/>
          <w:sz w:val="24"/>
          <w:lang w:eastAsia="et-EE"/>
        </w:rPr>
        <w:t> 1.</w:t>
      </w:r>
      <w:r w:rsidR="009B5158">
        <w:rPr>
          <w:rFonts w:ascii="Times New Roman" w:hAnsi="Times New Roman"/>
          <w:sz w:val="24"/>
          <w:lang w:eastAsia="et-EE"/>
        </w:rPr>
        <w:t xml:space="preserve"> </w:t>
      </w:r>
    </w:p>
    <w:p w14:paraId="58B02414" w14:textId="77777777" w:rsidR="009B5158" w:rsidRDefault="009B5158" w:rsidP="25373572">
      <w:pPr>
        <w:rPr>
          <w:rFonts w:ascii="Times New Roman" w:hAnsi="Times New Roman"/>
          <w:sz w:val="24"/>
          <w:lang w:eastAsia="et-EE"/>
        </w:rPr>
      </w:pPr>
    </w:p>
    <w:p w14:paraId="7FDA7310" w14:textId="77D6C2CF" w:rsidR="009B3175" w:rsidRDefault="5A55B863" w:rsidP="25373572">
      <w:pPr>
        <w:rPr>
          <w:rFonts w:ascii="Times New Roman" w:hAnsi="Times New Roman"/>
          <w:sz w:val="24"/>
          <w:lang w:eastAsia="et-EE"/>
        </w:rPr>
      </w:pPr>
      <w:r w:rsidRPr="00006149">
        <w:rPr>
          <w:rFonts w:ascii="Times New Roman" w:hAnsi="Times New Roman"/>
          <w:sz w:val="24"/>
          <w:lang w:eastAsia="et-EE"/>
        </w:rPr>
        <w:t>Ku</w:t>
      </w:r>
      <w:r w:rsidR="727FF904" w:rsidRPr="00006149">
        <w:rPr>
          <w:rFonts w:ascii="Times New Roman" w:hAnsi="Times New Roman"/>
          <w:sz w:val="24"/>
          <w:lang w:eastAsia="et-EE"/>
        </w:rPr>
        <w:t>igi</w:t>
      </w:r>
      <w:r w:rsidRPr="00006149">
        <w:rPr>
          <w:rFonts w:ascii="Times New Roman" w:hAnsi="Times New Roman"/>
          <w:sz w:val="24"/>
          <w:lang w:eastAsia="et-EE"/>
        </w:rPr>
        <w:t xml:space="preserve"> tegemist on </w:t>
      </w:r>
      <w:r w:rsidR="00F655F2" w:rsidRPr="00006149">
        <w:rPr>
          <w:rFonts w:ascii="Times New Roman" w:hAnsi="Times New Roman"/>
          <w:sz w:val="24"/>
          <w:lang w:eastAsia="et-EE"/>
        </w:rPr>
        <w:t>IGUS-i</w:t>
      </w:r>
      <w:r w:rsidRPr="00006149">
        <w:rPr>
          <w:rFonts w:ascii="Times New Roman" w:hAnsi="Times New Roman"/>
          <w:sz w:val="24"/>
          <w:lang w:eastAsia="et-EE"/>
        </w:rPr>
        <w:t xml:space="preserve"> uue terviktekstiga,</w:t>
      </w:r>
      <w:r w:rsidR="71D3A124" w:rsidRPr="00006149">
        <w:rPr>
          <w:rFonts w:ascii="Times New Roman" w:hAnsi="Times New Roman"/>
          <w:sz w:val="24"/>
          <w:lang w:eastAsia="et-EE"/>
        </w:rPr>
        <w:t xml:space="preserve"> selles toodud sisu</w:t>
      </w:r>
      <w:r w:rsidR="001D47F8" w:rsidRPr="00006149">
        <w:rPr>
          <w:rFonts w:ascii="Times New Roman" w:hAnsi="Times New Roman"/>
          <w:sz w:val="24"/>
          <w:lang w:eastAsia="et-EE"/>
        </w:rPr>
        <w:t>lised nõuded</w:t>
      </w:r>
      <w:r w:rsidR="71D3A124" w:rsidRPr="00006149">
        <w:rPr>
          <w:rFonts w:ascii="Times New Roman" w:hAnsi="Times New Roman"/>
          <w:sz w:val="24"/>
          <w:lang w:eastAsia="et-EE"/>
        </w:rPr>
        <w:t xml:space="preserve"> oluliselt ei muutu</w:t>
      </w:r>
      <w:r w:rsidR="71D3A124" w:rsidRPr="25373572">
        <w:rPr>
          <w:rFonts w:ascii="Times New Roman" w:hAnsi="Times New Roman"/>
          <w:sz w:val="24"/>
          <w:lang w:eastAsia="et-EE"/>
        </w:rPr>
        <w:t xml:space="preserve">. Nõuded, mis puudutavad ettevõtete tegevusi (nt majandustegevuse teatis) </w:t>
      </w:r>
      <w:r w:rsidRPr="25373572">
        <w:rPr>
          <w:rFonts w:ascii="Times New Roman" w:hAnsi="Times New Roman"/>
          <w:sz w:val="24"/>
          <w:lang w:eastAsia="et-EE"/>
        </w:rPr>
        <w:t>on</w:t>
      </w:r>
      <w:r w:rsidR="008D5246" w:rsidRPr="25373572">
        <w:rPr>
          <w:rFonts w:ascii="Times New Roman" w:hAnsi="Times New Roman"/>
          <w:sz w:val="24"/>
          <w:lang w:eastAsia="et-EE"/>
        </w:rPr>
        <w:t xml:space="preserve"> lisatud </w:t>
      </w:r>
      <w:r w:rsidR="48A395D9" w:rsidRPr="25373572">
        <w:rPr>
          <w:rFonts w:ascii="Times New Roman" w:hAnsi="Times New Roman"/>
          <w:sz w:val="24"/>
          <w:lang w:eastAsia="et-EE"/>
        </w:rPr>
        <w:t>üleminekusätted (kohustus muutub rakendatavaks kuus kuud peale seaduse jõustumist)</w:t>
      </w:r>
      <w:r w:rsidR="008D5246" w:rsidRPr="25373572">
        <w:rPr>
          <w:rFonts w:ascii="Times New Roman" w:hAnsi="Times New Roman"/>
          <w:sz w:val="24"/>
          <w:lang w:eastAsia="et-EE"/>
        </w:rPr>
        <w:t xml:space="preserve">. </w:t>
      </w:r>
      <w:r w:rsidRPr="25373572">
        <w:rPr>
          <w:rFonts w:ascii="Times New Roman" w:hAnsi="Times New Roman"/>
          <w:sz w:val="24"/>
          <w:lang w:eastAsia="et-EE"/>
        </w:rPr>
        <w:t>Seaduses seotud tasumäärade jõustumise vah</w:t>
      </w:r>
      <w:r w:rsidR="05700A0A" w:rsidRPr="25373572">
        <w:rPr>
          <w:rFonts w:ascii="Times New Roman" w:hAnsi="Times New Roman"/>
          <w:sz w:val="24"/>
          <w:lang w:eastAsia="et-EE"/>
        </w:rPr>
        <w:t>e</w:t>
      </w:r>
      <w:r w:rsidRPr="25373572">
        <w:rPr>
          <w:rFonts w:ascii="Times New Roman" w:hAnsi="Times New Roman"/>
          <w:sz w:val="24"/>
          <w:lang w:eastAsia="et-EE"/>
        </w:rPr>
        <w:t>le jää</w:t>
      </w:r>
      <w:r w:rsidR="428F7A07" w:rsidRPr="25373572">
        <w:rPr>
          <w:rFonts w:ascii="Times New Roman" w:hAnsi="Times New Roman"/>
          <w:sz w:val="24"/>
          <w:lang w:eastAsia="et-EE"/>
        </w:rPr>
        <w:t>b</w:t>
      </w:r>
      <w:r w:rsidRPr="25373572">
        <w:rPr>
          <w:rFonts w:ascii="Times New Roman" w:hAnsi="Times New Roman"/>
          <w:sz w:val="24"/>
          <w:lang w:eastAsia="et-EE"/>
        </w:rPr>
        <w:t xml:space="preserve"> </w:t>
      </w:r>
      <w:r w:rsidR="19E4EACA" w:rsidRPr="25373572">
        <w:rPr>
          <w:rFonts w:ascii="Times New Roman" w:hAnsi="Times New Roman"/>
          <w:sz w:val="24"/>
          <w:lang w:eastAsia="et-EE"/>
        </w:rPr>
        <w:t xml:space="preserve">samuti </w:t>
      </w:r>
      <w:r w:rsidR="260FE49C" w:rsidRPr="25373572">
        <w:rPr>
          <w:rFonts w:ascii="Times New Roman" w:hAnsi="Times New Roman"/>
          <w:sz w:val="24"/>
          <w:lang w:eastAsia="et-EE"/>
        </w:rPr>
        <w:t xml:space="preserve">jõustumisest </w:t>
      </w:r>
      <w:r w:rsidRPr="25373572">
        <w:rPr>
          <w:rFonts w:ascii="Times New Roman" w:hAnsi="Times New Roman"/>
          <w:sz w:val="24"/>
          <w:lang w:eastAsia="et-EE"/>
        </w:rPr>
        <w:t xml:space="preserve">minimaalselt </w:t>
      </w:r>
      <w:r w:rsidR="5CF51F36" w:rsidRPr="25373572">
        <w:rPr>
          <w:rFonts w:ascii="Times New Roman" w:hAnsi="Times New Roman"/>
          <w:sz w:val="24"/>
          <w:lang w:eastAsia="et-EE"/>
        </w:rPr>
        <w:t>kuus</w:t>
      </w:r>
      <w:r w:rsidRPr="25373572">
        <w:rPr>
          <w:rFonts w:ascii="Times New Roman" w:hAnsi="Times New Roman"/>
          <w:sz w:val="24"/>
          <w:lang w:eastAsia="et-EE"/>
        </w:rPr>
        <w:t xml:space="preserve"> kuud. </w:t>
      </w:r>
    </w:p>
    <w:p w14:paraId="62EA4645" w14:textId="4B3E9E8B" w:rsidR="009B3175" w:rsidRDefault="009B3175" w:rsidP="0003270C">
      <w:pPr>
        <w:rPr>
          <w:rFonts w:ascii="Times New Roman" w:hAnsi="Times New Roman"/>
          <w:sz w:val="24"/>
          <w:lang w:eastAsia="et-EE"/>
        </w:rPr>
      </w:pPr>
    </w:p>
    <w:p w14:paraId="114FFF91" w14:textId="7231F888" w:rsidR="00FD10FE" w:rsidRDefault="00FD10FE" w:rsidP="0003270C">
      <w:pPr>
        <w:rPr>
          <w:rFonts w:ascii="Times New Roman" w:hAnsi="Times New Roman"/>
          <w:sz w:val="24"/>
          <w:lang w:eastAsia="et-EE"/>
        </w:rPr>
        <w:sectPr w:rsidR="00FD10FE">
          <w:headerReference w:type="default" r:id="rId97"/>
          <w:type w:val="continuous"/>
          <w:pgSz w:w="11906" w:h="16838"/>
          <w:pgMar w:top="1418" w:right="680" w:bottom="1418" w:left="1701" w:header="680" w:footer="680" w:gutter="0"/>
          <w:cols w:space="708"/>
          <w:formProt w:val="0"/>
          <w:docGrid w:linePitch="360"/>
        </w:sectPr>
      </w:pPr>
    </w:p>
    <w:p w14:paraId="7E816E3A" w14:textId="77777777" w:rsidR="0097276E" w:rsidRPr="00C62BFB" w:rsidRDefault="005A0CB3" w:rsidP="00721EB3">
      <w:pPr>
        <w:pStyle w:val="Loendilik"/>
        <w:numPr>
          <w:ilvl w:val="0"/>
          <w:numId w:val="9"/>
        </w:numPr>
        <w:rPr>
          <w:rFonts w:ascii="Times New Roman" w:hAnsi="Times New Roman"/>
          <w:b/>
          <w:sz w:val="24"/>
        </w:rPr>
      </w:pPr>
      <w:r w:rsidRPr="00C62BFB">
        <w:rPr>
          <w:rFonts w:ascii="Times New Roman" w:hAnsi="Times New Roman"/>
          <w:b/>
          <w:sz w:val="24"/>
        </w:rPr>
        <w:t>E</w:t>
      </w:r>
      <w:r w:rsidR="001339A9" w:rsidRPr="00C62BFB">
        <w:rPr>
          <w:rFonts w:ascii="Times New Roman" w:hAnsi="Times New Roman"/>
          <w:b/>
          <w:sz w:val="24"/>
        </w:rPr>
        <w:t xml:space="preserve">elnõu </w:t>
      </w:r>
      <w:r w:rsidR="00BC618B" w:rsidRPr="00C62BFB">
        <w:rPr>
          <w:rFonts w:ascii="Times New Roman" w:hAnsi="Times New Roman"/>
          <w:b/>
          <w:sz w:val="24"/>
        </w:rPr>
        <w:t>kooskõlastamine, huvirühmade kaasamine ja avalik konsultatsioon</w:t>
      </w:r>
    </w:p>
    <w:p w14:paraId="466EB12A" w14:textId="77777777" w:rsidR="001B0C66" w:rsidRPr="001B0C66" w:rsidRDefault="001B0C66" w:rsidP="0003270C">
      <w:pPr>
        <w:rPr>
          <w:rFonts w:ascii="Times New Roman" w:hAnsi="Times New Roman"/>
          <w:b/>
          <w:sz w:val="24"/>
        </w:rPr>
      </w:pPr>
    </w:p>
    <w:p w14:paraId="1F8F691C" w14:textId="77777777" w:rsidR="00DF4EF9" w:rsidRDefault="00DF4EF9" w:rsidP="0003270C">
      <w:pPr>
        <w:rPr>
          <w:rFonts w:ascii="Times New Roman" w:hAnsi="Times New Roman"/>
          <w:sz w:val="24"/>
          <w:lang w:eastAsia="et-EE"/>
        </w:rPr>
        <w:sectPr w:rsidR="00DF4EF9">
          <w:headerReference w:type="default" r:id="rId98"/>
          <w:type w:val="continuous"/>
          <w:pgSz w:w="11906" w:h="16838"/>
          <w:pgMar w:top="1418" w:right="680" w:bottom="1418" w:left="1701" w:header="680" w:footer="680" w:gutter="0"/>
          <w:cols w:space="708"/>
          <w:docGrid w:linePitch="360"/>
        </w:sectPr>
      </w:pPr>
    </w:p>
    <w:p w14:paraId="53A595CD" w14:textId="29292AFD" w:rsidR="0083535B" w:rsidRPr="00076EA4" w:rsidRDefault="1F0F19B7" w:rsidP="0003270C">
      <w:pPr>
        <w:rPr>
          <w:rFonts w:ascii="Times New Roman" w:hAnsi="Times New Roman"/>
          <w:sz w:val="24"/>
          <w:lang w:eastAsia="et-EE"/>
        </w:rPr>
      </w:pPr>
      <w:r w:rsidRPr="75CF7F17">
        <w:rPr>
          <w:rFonts w:ascii="Times New Roman" w:hAnsi="Times New Roman"/>
          <w:sz w:val="24"/>
          <w:lang w:eastAsia="et-EE"/>
        </w:rPr>
        <w:t xml:space="preserve">Eelnõu saadetakse kooskõlastamiseks ministeeriumitele </w:t>
      </w:r>
      <w:r w:rsidR="00725666">
        <w:rPr>
          <w:rFonts w:ascii="Times New Roman" w:hAnsi="Times New Roman"/>
          <w:sz w:val="24"/>
          <w:lang w:eastAsia="et-EE"/>
        </w:rPr>
        <w:t>ning</w:t>
      </w:r>
      <w:r w:rsidRPr="75CF7F17">
        <w:rPr>
          <w:rFonts w:ascii="Times New Roman" w:hAnsi="Times New Roman"/>
          <w:sz w:val="24"/>
          <w:lang w:eastAsia="et-EE"/>
        </w:rPr>
        <w:t xml:space="preserve"> arvamuse avaldamiseks Andmekaitse Inspektsioonile,</w:t>
      </w:r>
      <w:r w:rsidR="00BF6D94">
        <w:rPr>
          <w:rFonts w:ascii="Times New Roman" w:hAnsi="Times New Roman"/>
          <w:sz w:val="24"/>
          <w:lang w:eastAsia="et-EE"/>
        </w:rPr>
        <w:t xml:space="preserve"> </w:t>
      </w:r>
      <w:r w:rsidR="00BF6D94" w:rsidRPr="00B765B3">
        <w:rPr>
          <w:rFonts w:ascii="Times New Roman" w:hAnsi="Times New Roman"/>
          <w:sz w:val="24"/>
          <w:lang w:eastAsia="et-EE"/>
        </w:rPr>
        <w:t>Riigi Infosüsteemi A</w:t>
      </w:r>
      <w:r w:rsidR="00BF6D94">
        <w:rPr>
          <w:rFonts w:ascii="Times New Roman" w:hAnsi="Times New Roman"/>
          <w:sz w:val="24"/>
          <w:lang w:eastAsia="et-EE"/>
        </w:rPr>
        <w:t>metile,</w:t>
      </w:r>
      <w:r w:rsidRPr="75CF7F17">
        <w:rPr>
          <w:rFonts w:ascii="Times New Roman" w:hAnsi="Times New Roman"/>
          <w:sz w:val="24"/>
          <w:lang w:eastAsia="et-EE"/>
        </w:rPr>
        <w:t xml:space="preserve"> </w:t>
      </w:r>
      <w:r w:rsidR="009253EC">
        <w:rPr>
          <w:rFonts w:ascii="Times New Roman" w:hAnsi="Times New Roman"/>
          <w:sz w:val="24"/>
          <w:lang w:eastAsia="et-EE"/>
        </w:rPr>
        <w:t xml:space="preserve">Õiguskantsleri </w:t>
      </w:r>
      <w:r w:rsidR="00216269">
        <w:rPr>
          <w:rFonts w:ascii="Times New Roman" w:hAnsi="Times New Roman"/>
          <w:sz w:val="24"/>
          <w:lang w:eastAsia="et-EE"/>
        </w:rPr>
        <w:t xml:space="preserve">Kantseleile, </w:t>
      </w:r>
      <w:r w:rsidR="000E1E37">
        <w:rPr>
          <w:rFonts w:ascii="Times New Roman" w:hAnsi="Times New Roman"/>
          <w:sz w:val="24"/>
          <w:lang w:eastAsia="et-EE"/>
        </w:rPr>
        <w:t>s</w:t>
      </w:r>
      <w:r w:rsidR="00F66613">
        <w:rPr>
          <w:rFonts w:ascii="Times New Roman" w:hAnsi="Times New Roman"/>
          <w:sz w:val="24"/>
          <w:lang w:eastAsia="et-EE"/>
        </w:rPr>
        <w:t>oolise võrdõiguslikkuse ja võrdse kohtlemise voliniku</w:t>
      </w:r>
      <w:r w:rsidR="00F03C70">
        <w:rPr>
          <w:rFonts w:ascii="Times New Roman" w:hAnsi="Times New Roman"/>
          <w:sz w:val="24"/>
          <w:lang w:eastAsia="et-EE"/>
        </w:rPr>
        <w:t xml:space="preserve"> kantselei</w:t>
      </w:r>
      <w:r w:rsidR="00F66613">
        <w:rPr>
          <w:rFonts w:ascii="Times New Roman" w:hAnsi="Times New Roman"/>
          <w:sz w:val="24"/>
          <w:lang w:eastAsia="et-EE"/>
        </w:rPr>
        <w:t xml:space="preserve">le, </w:t>
      </w:r>
      <w:r w:rsidRPr="75CF7F17">
        <w:rPr>
          <w:rFonts w:ascii="Times New Roman" w:hAnsi="Times New Roman"/>
          <w:sz w:val="24"/>
          <w:lang w:eastAsia="et-EE"/>
        </w:rPr>
        <w:t>Tervisekassale, Tervise Arengu Instituudile</w:t>
      </w:r>
      <w:r w:rsidR="000E1E37">
        <w:rPr>
          <w:rFonts w:ascii="Times New Roman" w:hAnsi="Times New Roman"/>
          <w:sz w:val="24"/>
          <w:lang w:eastAsia="et-EE"/>
        </w:rPr>
        <w:t>,</w:t>
      </w:r>
      <w:r w:rsidRPr="75CF7F17">
        <w:rPr>
          <w:rFonts w:ascii="Times New Roman" w:hAnsi="Times New Roman"/>
          <w:sz w:val="24"/>
          <w:lang w:eastAsia="et-EE"/>
        </w:rPr>
        <w:t xml:space="preserve"> Tervise ja Heaolu Infosüsteemide </w:t>
      </w:r>
      <w:r w:rsidR="000E1E37">
        <w:rPr>
          <w:rFonts w:ascii="Times New Roman" w:hAnsi="Times New Roman"/>
          <w:sz w:val="24"/>
          <w:lang w:eastAsia="et-EE"/>
        </w:rPr>
        <w:t>K</w:t>
      </w:r>
      <w:r w:rsidRPr="75CF7F17">
        <w:rPr>
          <w:rFonts w:ascii="Times New Roman" w:hAnsi="Times New Roman"/>
          <w:sz w:val="24"/>
          <w:lang w:eastAsia="et-EE"/>
        </w:rPr>
        <w:t>eskusele</w:t>
      </w:r>
      <w:r w:rsidR="1F269B8D" w:rsidRPr="75CF7F17">
        <w:rPr>
          <w:rFonts w:ascii="Times New Roman" w:hAnsi="Times New Roman"/>
          <w:sz w:val="24"/>
          <w:lang w:eastAsia="et-EE"/>
        </w:rPr>
        <w:t>, Tarbijakaitse ja Tehnilise Järelevalve Ametile</w:t>
      </w:r>
      <w:r w:rsidR="5205EBD9" w:rsidRPr="75CF7F17">
        <w:rPr>
          <w:rFonts w:ascii="Times New Roman" w:hAnsi="Times New Roman"/>
          <w:sz w:val="24"/>
          <w:lang w:eastAsia="et-EE"/>
        </w:rPr>
        <w:t>, Tartu Ülikoolile</w:t>
      </w:r>
      <w:r w:rsidRPr="75CF7F17">
        <w:rPr>
          <w:rFonts w:ascii="Times New Roman" w:hAnsi="Times New Roman"/>
          <w:sz w:val="24"/>
          <w:lang w:eastAsia="et-EE"/>
        </w:rPr>
        <w:t xml:space="preserve"> </w:t>
      </w:r>
      <w:r w:rsidR="1462CF49" w:rsidRPr="75CF7F17">
        <w:rPr>
          <w:rFonts w:ascii="Times New Roman" w:hAnsi="Times New Roman"/>
          <w:sz w:val="24"/>
          <w:lang w:eastAsia="et-EE"/>
        </w:rPr>
        <w:t xml:space="preserve">(Eesti </w:t>
      </w:r>
      <w:r w:rsidR="00AE26A8">
        <w:rPr>
          <w:rFonts w:ascii="Times New Roman" w:hAnsi="Times New Roman"/>
          <w:sz w:val="24"/>
          <w:lang w:eastAsia="et-EE"/>
        </w:rPr>
        <w:t>g</w:t>
      </w:r>
      <w:r w:rsidR="1462CF49" w:rsidRPr="75CF7F17">
        <w:rPr>
          <w:rFonts w:ascii="Times New Roman" w:hAnsi="Times New Roman"/>
          <w:sz w:val="24"/>
          <w:lang w:eastAsia="et-EE"/>
        </w:rPr>
        <w:t>eenivaramu)</w:t>
      </w:r>
      <w:r w:rsidR="002E0E45">
        <w:rPr>
          <w:rFonts w:ascii="Times New Roman" w:hAnsi="Times New Roman"/>
          <w:sz w:val="24"/>
          <w:lang w:eastAsia="et-EE"/>
        </w:rPr>
        <w:t>,</w:t>
      </w:r>
      <w:r w:rsidRPr="75CF7F17">
        <w:rPr>
          <w:rFonts w:ascii="Times New Roman" w:hAnsi="Times New Roman"/>
          <w:sz w:val="24"/>
          <w:lang w:eastAsia="et-EE"/>
        </w:rPr>
        <w:t xml:space="preserve"> Arstide Liidule, Personaalmeditsiini Seltsile</w:t>
      </w:r>
      <w:r w:rsidR="002E0E45">
        <w:rPr>
          <w:rFonts w:ascii="Times New Roman" w:hAnsi="Times New Roman"/>
          <w:sz w:val="24"/>
          <w:lang w:eastAsia="et-EE"/>
        </w:rPr>
        <w:t>,</w:t>
      </w:r>
      <w:r w:rsidRPr="75CF7F17">
        <w:rPr>
          <w:rFonts w:ascii="Times New Roman" w:hAnsi="Times New Roman"/>
          <w:sz w:val="24"/>
          <w:lang w:eastAsia="et-EE"/>
        </w:rPr>
        <w:t xml:space="preserve"> Eesti Meditsiinigeneetika </w:t>
      </w:r>
      <w:r w:rsidR="00D713CA">
        <w:rPr>
          <w:rFonts w:ascii="Times New Roman" w:hAnsi="Times New Roman"/>
          <w:sz w:val="24"/>
          <w:lang w:eastAsia="et-EE"/>
        </w:rPr>
        <w:t>Seltsi</w:t>
      </w:r>
      <w:r w:rsidRPr="75CF7F17">
        <w:rPr>
          <w:rFonts w:ascii="Times New Roman" w:hAnsi="Times New Roman"/>
          <w:sz w:val="24"/>
          <w:lang w:eastAsia="et-EE"/>
        </w:rPr>
        <w:t>le</w:t>
      </w:r>
      <w:r w:rsidR="19FFCB36" w:rsidRPr="75CF7F17">
        <w:rPr>
          <w:rFonts w:ascii="Times New Roman" w:hAnsi="Times New Roman"/>
          <w:sz w:val="24"/>
          <w:lang w:eastAsia="et-EE"/>
        </w:rPr>
        <w:t xml:space="preserve"> ja personaalmeditsiini kompetentsikeskusele </w:t>
      </w:r>
      <w:proofErr w:type="spellStart"/>
      <w:r w:rsidR="19FFCB36" w:rsidRPr="75CF7F17">
        <w:rPr>
          <w:rFonts w:ascii="Times New Roman" w:hAnsi="Times New Roman"/>
          <w:sz w:val="24"/>
          <w:lang w:eastAsia="et-EE"/>
        </w:rPr>
        <w:t>TeamPermed</w:t>
      </w:r>
      <w:proofErr w:type="spellEnd"/>
      <w:r w:rsidR="29B9EA99" w:rsidRPr="75CF7F17">
        <w:rPr>
          <w:rFonts w:ascii="Times New Roman" w:hAnsi="Times New Roman"/>
          <w:sz w:val="24"/>
          <w:lang w:eastAsia="et-EE"/>
        </w:rPr>
        <w:t xml:space="preserve">. </w:t>
      </w:r>
    </w:p>
    <w:p w14:paraId="5BC00A46" w14:textId="09BEC44D" w:rsidR="0083535B" w:rsidRPr="00076EA4" w:rsidRDefault="0083535B" w:rsidP="0003270C">
      <w:pPr>
        <w:rPr>
          <w:rFonts w:ascii="Times New Roman" w:hAnsi="Times New Roman"/>
          <w:sz w:val="24"/>
          <w:lang w:eastAsia="et-EE"/>
        </w:rPr>
      </w:pPr>
    </w:p>
    <w:p w14:paraId="7156F49F" w14:textId="77777777" w:rsidR="00F05D39" w:rsidRPr="00076EA4" w:rsidRDefault="00F05D39" w:rsidP="0003270C">
      <w:pPr>
        <w:keepNext/>
        <w:widowControl w:val="0"/>
        <w:pBdr>
          <w:bottom w:val="single" w:sz="12" w:space="1" w:color="auto"/>
        </w:pBdr>
        <w:tabs>
          <w:tab w:val="left" w:pos="0"/>
          <w:tab w:val="left" w:pos="720"/>
        </w:tabs>
        <w:autoSpaceDE w:val="0"/>
        <w:autoSpaceDN w:val="0"/>
        <w:adjustRightInd w:val="0"/>
        <w:outlineLvl w:val="0"/>
        <w:rPr>
          <w:rFonts w:ascii="Times New Roman" w:hAnsi="Times New Roman"/>
          <w:sz w:val="24"/>
        </w:rPr>
      </w:pPr>
    </w:p>
    <w:p w14:paraId="2FF365C2" w14:textId="3615C6E2" w:rsidR="006E76B7" w:rsidRPr="00076EA4" w:rsidRDefault="006E76B7" w:rsidP="0003270C">
      <w:pPr>
        <w:rPr>
          <w:rFonts w:ascii="Times New Roman" w:hAnsi="Times New Roman"/>
          <w:sz w:val="24"/>
        </w:rPr>
      </w:pPr>
      <w:r w:rsidRPr="00076EA4">
        <w:rPr>
          <w:rFonts w:ascii="Times New Roman" w:hAnsi="Times New Roman"/>
          <w:sz w:val="24"/>
        </w:rPr>
        <w:t>Algatab Vabariigi Valitsus „…“ „…………</w:t>
      </w:r>
      <w:r w:rsidR="00F05D39" w:rsidRPr="00076EA4">
        <w:rPr>
          <w:rFonts w:ascii="Times New Roman" w:hAnsi="Times New Roman"/>
          <w:sz w:val="24"/>
        </w:rPr>
        <w:t>………“ 20</w:t>
      </w:r>
      <w:r w:rsidR="001A1E63">
        <w:rPr>
          <w:rFonts w:ascii="Times New Roman" w:hAnsi="Times New Roman"/>
          <w:sz w:val="24"/>
        </w:rPr>
        <w:t>2</w:t>
      </w:r>
      <w:r w:rsidR="00B70002">
        <w:rPr>
          <w:rFonts w:ascii="Times New Roman" w:hAnsi="Times New Roman"/>
          <w:sz w:val="24"/>
        </w:rPr>
        <w:t>5</w:t>
      </w:r>
      <w:r w:rsidRPr="00076EA4">
        <w:rPr>
          <w:rFonts w:ascii="Times New Roman" w:hAnsi="Times New Roman"/>
          <w:sz w:val="24"/>
        </w:rPr>
        <w:t>. a.</w:t>
      </w:r>
    </w:p>
    <w:p w14:paraId="27938FD5" w14:textId="77777777" w:rsidR="006E76B7" w:rsidRPr="0097276E" w:rsidRDefault="006E76B7" w:rsidP="0003270C">
      <w:pPr>
        <w:rPr>
          <w:rFonts w:ascii="Times New Roman" w:hAnsi="Times New Roman"/>
          <w:sz w:val="24"/>
          <w:lang w:eastAsia="et-EE"/>
        </w:rPr>
      </w:pPr>
    </w:p>
    <w:sectPr w:rsidR="006E76B7" w:rsidRPr="0097276E">
      <w:headerReference w:type="default" r:id="rId99"/>
      <w:type w:val="continuous"/>
      <w:pgSz w:w="11906" w:h="16838"/>
      <w:pgMar w:top="1418" w:right="680" w:bottom="1418" w:left="1701" w:header="680" w:footer="680" w:gutter="0"/>
      <w:cols w:space="708"/>
      <w:formProt w:val="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aria Sults - JUSTDIGI" w:date="2025-08-19T13:14:00Z" w:initials="MS">
    <w:p w14:paraId="3B338EA1" w14:textId="77777777" w:rsidR="00592705" w:rsidRDefault="000627E4" w:rsidP="00592705">
      <w:pPr>
        <w:pStyle w:val="Kommentaaritekst"/>
        <w:jc w:val="left"/>
      </w:pPr>
      <w:r>
        <w:rPr>
          <w:rStyle w:val="Kommentaariviide"/>
        </w:rPr>
        <w:annotationRef/>
      </w:r>
      <w:hyperlink r:id="rId1" w:history="1">
        <w:r w:rsidR="00592705" w:rsidRPr="00DB613A">
          <w:rPr>
            <w:rStyle w:val="Hperlink"/>
          </w:rPr>
          <w:t xml:space="preserve">HÕNTE </w:t>
        </w:r>
      </w:hyperlink>
      <w:r w:rsidR="00592705">
        <w:t>§ 1 lg 4</w:t>
      </w:r>
      <w:r w:rsidR="00592705">
        <w:rPr>
          <w:vertAlign w:val="superscript"/>
        </w:rPr>
        <w:t>1</w:t>
      </w:r>
      <w:r w:rsidR="00592705">
        <w:t xml:space="preserve"> ja § 41 lg 2 p 3 </w:t>
      </w:r>
      <w:r w:rsidR="00592705">
        <w:rPr>
          <w:vertAlign w:val="superscript"/>
        </w:rPr>
        <w:t xml:space="preserve"> </w:t>
      </w:r>
      <w:r w:rsidR="00592705">
        <w:t>tulenevalt tuleks eelnõu seletuskirja sisukokkuvõttes kirjutada, kas eelnõuga kavandatud muudatuste tulemusel halduskoormus suureneb, väheneb või ei muutu. Halduskoormuse kasvamisel tuleks märkida, mis meetmega on kavandatud suurenenud halduskoormust tasakaalustada.</w:t>
      </w:r>
    </w:p>
    <w:p w14:paraId="5886FB70" w14:textId="77777777" w:rsidR="00592705" w:rsidRDefault="00592705" w:rsidP="00592705">
      <w:pPr>
        <w:pStyle w:val="Kommentaaritekst"/>
        <w:jc w:val="left"/>
      </w:pPr>
      <w:r>
        <w:t>Põhjalikumalt tuleb halduskoormuse lisandumist ja vähendamist vajadusel kirjeldada eelnõu seletuskirja 6. osas ,,Seaduse mõju“. Nt võib mõista, et geneetiliste andmete töötlejatele väljaspool geenivaramut kehtestatakse eelnõuga täiendavaid nõudeid, mis vähesel määral sellist koormust kasvatavad (vt seletuskirja osast „Sisukokkuvõte“ p 1.1.). Ühtlasi tuleb mõjuanalüüsis eristada halduskoormust (eraisikutele) riigiasutuste endi töökoormusest. Viimast halduskoormuseks ei loeta.</w:t>
      </w:r>
    </w:p>
  </w:comment>
  <w:comment w:id="4" w:author="Maria Sults - JUSTDIGI" w:date="2025-08-19T13:55:00Z" w:initials="MS">
    <w:p w14:paraId="46B0A810" w14:textId="71844137" w:rsidR="005F34AC" w:rsidRDefault="005F34AC" w:rsidP="005F34AC">
      <w:pPr>
        <w:pStyle w:val="Kommentaaritekst"/>
        <w:jc w:val="left"/>
      </w:pPr>
      <w:r>
        <w:rPr>
          <w:rStyle w:val="Kommentaariviide"/>
        </w:rPr>
        <w:annotationRef/>
      </w:r>
      <w:r>
        <w:t xml:space="preserve">Kas on võimalik ka ebaturvalises töötluskeskkonnas kasutamine? </w:t>
      </w:r>
    </w:p>
  </w:comment>
  <w:comment w:id="7" w:author="Maria Sults - JUSTDIGI" w:date="2025-08-18T17:50:00Z" w:initials="MS">
    <w:p w14:paraId="27558A28" w14:textId="48B8F777" w:rsidR="00036E00" w:rsidRDefault="00EA45F6" w:rsidP="00036E00">
      <w:pPr>
        <w:pStyle w:val="Kommentaaritekst"/>
        <w:jc w:val="left"/>
      </w:pPr>
      <w:r>
        <w:rPr>
          <w:rStyle w:val="Kommentaariviide"/>
        </w:rPr>
        <w:annotationRef/>
      </w:r>
      <w:r w:rsidR="00036E00">
        <w:t>On seotud KüTS muutmise eelnõuga (küberturvalisuse 2. direktiivi ülevõtmine)</w:t>
      </w:r>
    </w:p>
  </w:comment>
  <w:comment w:id="8" w:author="Maria Sults - JUSTDIGI" w:date="2025-08-19T13:16:00Z" w:initials="MS">
    <w:p w14:paraId="0B053015" w14:textId="77777777" w:rsidR="00CC2FD6" w:rsidRDefault="00CC2FD6" w:rsidP="00CC2FD6">
      <w:pPr>
        <w:pStyle w:val="Kommentaaritekst"/>
        <w:jc w:val="left"/>
      </w:pPr>
      <w:r>
        <w:rPr>
          <w:rStyle w:val="Kommentaariviide"/>
        </w:rPr>
        <w:annotationRef/>
      </w:r>
      <w:r>
        <w:t xml:space="preserve">Kirjutage palun juurde redaktsiooni number. </w:t>
      </w:r>
    </w:p>
  </w:comment>
  <w:comment w:id="11" w:author="Joel Kook - JUSTDIGI" w:date="2025-08-19T15:18:00Z" w:initials="JK">
    <w:p w14:paraId="43BE986D" w14:textId="77777777" w:rsidR="00A744FB" w:rsidRDefault="00A744FB" w:rsidP="00A744FB">
      <w:pPr>
        <w:pStyle w:val="Kommentaaritekst"/>
        <w:jc w:val="left"/>
      </w:pPr>
      <w:r>
        <w:rPr>
          <w:rStyle w:val="Kommentaariviide"/>
        </w:rPr>
        <w:annotationRef/>
      </w:r>
      <w:r>
        <w:rPr>
          <w:color w:val="000000"/>
        </w:rPr>
        <w:t xml:space="preserve">Joonealuse märkuse otseviide viib üksnes kavandi peale. Õigem oleks ilmselt viidata kinnitatud dokumendile järgnevalt (sh selles dokumendis vastavalt lk 12 ja 7): </w:t>
      </w:r>
      <w:hyperlink r:id="rId2" w:history="1">
        <w:r w:rsidRPr="00D54F24">
          <w:rPr>
            <w:rStyle w:val="Hperlink"/>
          </w:rPr>
          <w:t>https://www.sm.ee/sites/default/files/documents/2025-01/Inimkeskse%20tervishoiu%20programm%202025-2028.pdf</w:t>
        </w:r>
      </w:hyperlink>
    </w:p>
  </w:comment>
  <w:comment w:id="12" w:author="Joel Kook - JUSTDIGI" w:date="2025-08-19T15:19:00Z" w:initials="JK">
    <w:p w14:paraId="28D8F75C" w14:textId="77777777" w:rsidR="00CB2314" w:rsidRDefault="00CB2314" w:rsidP="00CB2314">
      <w:pPr>
        <w:pStyle w:val="Kommentaaritekst"/>
        <w:jc w:val="left"/>
      </w:pPr>
      <w:r>
        <w:rPr>
          <w:rStyle w:val="Kommentaariviide"/>
        </w:rPr>
        <w:annotationRef/>
      </w:r>
      <w:r>
        <w:rPr>
          <w:color w:val="000000"/>
        </w:rPr>
        <w:t>Joonealuses on ilmselt viidatud eelmise valitsuse tegevusprogrammile. Kas need suunad on esindatud ka käesoleva valitsuse plaanides? Täpsustada.</w:t>
      </w:r>
    </w:p>
  </w:comment>
  <w:comment w:id="13" w:author="Joel Kook - JUSTDIGI" w:date="2025-08-19T15:19:00Z" w:initials="JK">
    <w:p w14:paraId="2EBB4800" w14:textId="77777777" w:rsidR="00236CA4" w:rsidRDefault="00236CA4" w:rsidP="00236CA4">
      <w:pPr>
        <w:pStyle w:val="Kommentaaritekst"/>
        <w:jc w:val="left"/>
      </w:pPr>
      <w:r>
        <w:rPr>
          <w:rStyle w:val="Kommentaariviide"/>
        </w:rPr>
        <w:annotationRef/>
      </w:r>
      <w:r>
        <w:rPr>
          <w:color w:val="000000"/>
        </w:rPr>
        <w:t>Joonealuses on ilmselt viidatud eelmise valitsuse tegevusplaanile. Kas need eesmärgid on esindatud ka käesoleva valitsuse plaanides? Täpsustada.</w:t>
      </w:r>
    </w:p>
  </w:comment>
  <w:comment w:id="14" w:author="Joel Kook - JUSTDIGI" w:date="2025-08-19T15:19:00Z" w:initials="JK">
    <w:p w14:paraId="351D63E0" w14:textId="77777777" w:rsidR="003B3073" w:rsidRDefault="003B3073" w:rsidP="003B3073">
      <w:pPr>
        <w:pStyle w:val="Kommentaaritekst"/>
        <w:jc w:val="left"/>
      </w:pPr>
      <w:r>
        <w:rPr>
          <w:rStyle w:val="Kommentaariviide"/>
        </w:rPr>
        <w:annotationRef/>
      </w:r>
      <w:r>
        <w:rPr>
          <w:color w:val="000000"/>
        </w:rPr>
        <w:t>Palume kontrollida joonealust viidet ja seost toodud infoga.</w:t>
      </w:r>
    </w:p>
  </w:comment>
  <w:comment w:id="16" w:author="Maria Sults - JUSTDIGI" w:date="2025-08-19T14:11:00Z" w:initials="MS">
    <w:p w14:paraId="4CD0D2F7" w14:textId="0065C1E6" w:rsidR="006E4BA8" w:rsidRDefault="006E4BA8" w:rsidP="006E4BA8">
      <w:pPr>
        <w:pStyle w:val="Kommentaaritekst"/>
        <w:jc w:val="left"/>
      </w:pPr>
      <w:r>
        <w:rPr>
          <w:rStyle w:val="Kommentaariviide"/>
        </w:rPr>
        <w:annotationRef/>
      </w:r>
      <w:r>
        <w:t xml:space="preserve">Kas need on sätted, mida kunagi ei rakendatud või neid enam ei rakendata? ...sisaldab sätteid, mida enam ei rakendata. </w:t>
      </w:r>
    </w:p>
  </w:comment>
  <w:comment w:id="21" w:author="Maria Sults - JUSTDIGI" w:date="2025-08-19T14:13:00Z" w:initials="MS">
    <w:p w14:paraId="79BFFC37" w14:textId="77777777" w:rsidR="00061170" w:rsidRDefault="0096467C" w:rsidP="00061170">
      <w:pPr>
        <w:pStyle w:val="Kommentaaritekst"/>
        <w:jc w:val="left"/>
      </w:pPr>
      <w:r>
        <w:rPr>
          <w:rStyle w:val="Kommentaariviide"/>
        </w:rPr>
        <w:annotationRef/>
      </w:r>
      <w:r w:rsidR="00061170">
        <w:t xml:space="preserve">...sh teadlikkusega terviseriskidest või "sõltuvad terviseriskide teadlikkusest", muidu on kummalise sõnastusega lause.  </w:t>
      </w:r>
    </w:p>
  </w:comment>
  <w:comment w:id="23" w:author="Maria Sults - JUSTDIGI" w:date="2025-08-19T14:17:00Z" w:initials="MS">
    <w:p w14:paraId="08CEEA0C" w14:textId="77777777" w:rsidR="009F4DB2" w:rsidRDefault="002C0A3B" w:rsidP="009F4DB2">
      <w:pPr>
        <w:pStyle w:val="Kommentaaritekst"/>
        <w:jc w:val="left"/>
      </w:pPr>
      <w:r>
        <w:rPr>
          <w:rStyle w:val="Kommentaariviide"/>
        </w:rPr>
        <w:annotationRef/>
      </w:r>
      <w:hyperlink r:id="rId3" w:anchor="para15" w:history="1">
        <w:r w:rsidR="009F4DB2" w:rsidRPr="008435BD">
          <w:rPr>
            <w:rStyle w:val="Hperlink"/>
            <w:highlight w:val="white"/>
          </w:rPr>
          <w:t>võrdõiguslikkuse ja võrdse kohtlemise volinik</w:t>
        </w:r>
      </w:hyperlink>
      <w:r w:rsidR="009F4DB2">
        <w:t xml:space="preserve"> on siin mõeldud? </w:t>
      </w:r>
    </w:p>
  </w:comment>
  <w:comment w:id="24" w:author="Joel Kook - JUSTDIGI" w:date="2025-08-19T15:20:00Z" w:initials="JK">
    <w:p w14:paraId="21E5F10F" w14:textId="77777777" w:rsidR="00896439" w:rsidRDefault="00896439" w:rsidP="00896439">
      <w:pPr>
        <w:pStyle w:val="Kommentaaritekst"/>
        <w:jc w:val="left"/>
      </w:pPr>
      <w:r>
        <w:rPr>
          <w:rStyle w:val="Kommentaariviide"/>
        </w:rPr>
        <w:annotationRef/>
      </w:r>
      <w:r>
        <w:rPr>
          <w:color w:val="000000"/>
        </w:rPr>
        <w:t>Täpsustada, kuivõrd toonases VTK-s püstitatud teemad ja lahendused on leidnud kajastamist esitatud eelnõus ehk teisisõnu, kuivõrd toona VTK-s välja pakutud eesmärgid ja lahendused on vastavuses nüüdses eelnõus toodud eesmärkide ja lahendustega.</w:t>
      </w:r>
    </w:p>
  </w:comment>
  <w:comment w:id="25" w:author="Joel Kook - JUSTDIGI" w:date="2025-08-19T15:21:00Z" w:initials="JK">
    <w:p w14:paraId="5011270F" w14:textId="77777777" w:rsidR="000C1BDE" w:rsidRDefault="000C1BDE" w:rsidP="000C1BDE">
      <w:pPr>
        <w:pStyle w:val="Kommentaaritekst"/>
        <w:jc w:val="left"/>
      </w:pPr>
      <w:r>
        <w:rPr>
          <w:rStyle w:val="Kommentaariviide"/>
        </w:rPr>
        <w:annotationRef/>
      </w:r>
      <w:r>
        <w:rPr>
          <w:color w:val="000000"/>
        </w:rPr>
        <w:t>Täpsustada, kuidas või misläbi see vajadus tekkis, et oleks paremini mõistetav miks toonane VTK neid ei kajastanud. Nt võib juhtuda, et VTK menetlus ja avalikustamine põhjustab täiendava teema esile kerkimise.</w:t>
      </w:r>
    </w:p>
  </w:comment>
  <w:comment w:id="28" w:author="Maria Sults - JUSTDIGI" w:date="2025-08-19T14:27:00Z" w:initials="MS">
    <w:p w14:paraId="4FFE1D1D" w14:textId="77777777" w:rsidR="000E47A8" w:rsidRDefault="000E47A8" w:rsidP="000E47A8">
      <w:pPr>
        <w:pStyle w:val="Kommentaaritekst"/>
        <w:jc w:val="left"/>
      </w:pPr>
      <w:r>
        <w:rPr>
          <w:rStyle w:val="Kommentaariviide"/>
        </w:rPr>
        <w:annotationRef/>
      </w:r>
      <w:r>
        <w:t xml:space="preserve">Vt palun selle kohta kommentaari eelnõu failis. </w:t>
      </w:r>
    </w:p>
  </w:comment>
  <w:comment w:id="32" w:author="Maria Sults - JUSTDIGI" w:date="2025-08-18T16:58:00Z" w:initials="MS">
    <w:p w14:paraId="286ADB36" w14:textId="23E970AB" w:rsidR="00E14361" w:rsidRDefault="00782E9E" w:rsidP="00E14361">
      <w:pPr>
        <w:pStyle w:val="Kommentaaritekst"/>
        <w:jc w:val="left"/>
      </w:pPr>
      <w:r>
        <w:rPr>
          <w:rStyle w:val="Kommentaariviide"/>
        </w:rPr>
        <w:annotationRef/>
      </w:r>
      <w:r w:rsidR="00E14361">
        <w:t xml:space="preserve">Võõrkeelest tuletatud lühendit võiks vältida. Seletuskirjas võiks kasutada lühinimetust </w:t>
      </w:r>
      <w:r w:rsidR="00E14361">
        <w:rPr>
          <w:i/>
          <w:iCs/>
        </w:rPr>
        <w:t>terviseandmeruumi määrus</w:t>
      </w:r>
      <w:r w:rsidR="00E14361">
        <w:t xml:space="preserve">. Seda lühendit pole ka liiga palju kasutatud (10 korda).  </w:t>
      </w:r>
    </w:p>
  </w:comment>
  <w:comment w:id="57" w:author="Joel Kook - JUSTDIGI" w:date="2025-08-19T15:22:00Z" w:initials="JK">
    <w:p w14:paraId="1777B842" w14:textId="77777777" w:rsidR="00643E10" w:rsidRDefault="00643E10" w:rsidP="00643E10">
      <w:pPr>
        <w:pStyle w:val="Kommentaaritekst"/>
        <w:jc w:val="left"/>
      </w:pPr>
      <w:r>
        <w:rPr>
          <w:rStyle w:val="Kommentaariviide"/>
        </w:rPr>
        <w:annotationRef/>
      </w:r>
      <w:r>
        <w:rPr>
          <w:color w:val="000000"/>
        </w:rPr>
        <w:t>Selgitada täpsemalt - kuidas ja kuskohas avaldatakse nende mõjuhindamiste tulemused?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886FB70" w15:done="0"/>
  <w15:commentEx w15:paraId="46B0A810" w15:done="0"/>
  <w15:commentEx w15:paraId="27558A28" w15:done="0"/>
  <w15:commentEx w15:paraId="0B053015" w15:done="0"/>
  <w15:commentEx w15:paraId="43BE986D" w15:done="0"/>
  <w15:commentEx w15:paraId="28D8F75C" w15:done="0"/>
  <w15:commentEx w15:paraId="2EBB4800" w15:done="0"/>
  <w15:commentEx w15:paraId="351D63E0" w15:done="0"/>
  <w15:commentEx w15:paraId="4CD0D2F7" w15:done="0"/>
  <w15:commentEx w15:paraId="79BFFC37" w15:done="0"/>
  <w15:commentEx w15:paraId="08CEEA0C" w15:done="0"/>
  <w15:commentEx w15:paraId="21E5F10F" w15:done="0"/>
  <w15:commentEx w15:paraId="5011270F" w15:done="0"/>
  <w15:commentEx w15:paraId="4FFE1D1D" w15:done="0"/>
  <w15:commentEx w15:paraId="286ADB36" w15:done="0"/>
  <w15:commentEx w15:paraId="1777B842"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CB8F3D5" w16cex:dateUtc="2025-08-19T10:14:00Z"/>
  <w16cex:commentExtensible w16cex:durableId="74CE0C1D" w16cex:dateUtc="2025-08-19T10:55:00Z"/>
  <w16cex:commentExtensible w16cex:durableId="79473837" w16cex:dateUtc="2025-08-18T14:50:00Z"/>
  <w16cex:commentExtensible w16cex:durableId="16C414AD" w16cex:dateUtc="2025-08-19T10:16:00Z"/>
  <w16cex:commentExtensible w16cex:durableId="0AD18329" w16cex:dateUtc="2025-08-19T12:18:00Z"/>
  <w16cex:commentExtensible w16cex:durableId="0933E2A7" w16cex:dateUtc="2025-08-19T12:19:00Z"/>
  <w16cex:commentExtensible w16cex:durableId="7C180CD5" w16cex:dateUtc="2025-08-19T12:19:00Z"/>
  <w16cex:commentExtensible w16cex:durableId="149DAC80" w16cex:dateUtc="2025-08-19T12:19:00Z"/>
  <w16cex:commentExtensible w16cex:durableId="611A09E9" w16cex:dateUtc="2025-08-19T11:11:00Z"/>
  <w16cex:commentExtensible w16cex:durableId="5B861765" w16cex:dateUtc="2025-08-19T11:13:00Z"/>
  <w16cex:commentExtensible w16cex:durableId="2205ABFB" w16cex:dateUtc="2025-08-19T11:17:00Z"/>
  <w16cex:commentExtensible w16cex:durableId="24AFB797" w16cex:dateUtc="2025-08-19T12:20:00Z"/>
  <w16cex:commentExtensible w16cex:durableId="3AD4AEBC" w16cex:dateUtc="2025-08-19T12:21:00Z"/>
  <w16cex:commentExtensible w16cex:durableId="4DC8F988" w16cex:dateUtc="2025-08-19T11:27:00Z"/>
  <w16cex:commentExtensible w16cex:durableId="1AA2BA54" w16cex:dateUtc="2025-08-18T13:58:00Z"/>
  <w16cex:commentExtensible w16cex:durableId="44B8AECF" w16cex:dateUtc="2025-08-19T12:2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886FB70" w16cid:durableId="6CB8F3D5"/>
  <w16cid:commentId w16cid:paraId="46B0A810" w16cid:durableId="74CE0C1D"/>
  <w16cid:commentId w16cid:paraId="27558A28" w16cid:durableId="79473837"/>
  <w16cid:commentId w16cid:paraId="0B053015" w16cid:durableId="16C414AD"/>
  <w16cid:commentId w16cid:paraId="43BE986D" w16cid:durableId="0AD18329"/>
  <w16cid:commentId w16cid:paraId="28D8F75C" w16cid:durableId="0933E2A7"/>
  <w16cid:commentId w16cid:paraId="2EBB4800" w16cid:durableId="7C180CD5"/>
  <w16cid:commentId w16cid:paraId="351D63E0" w16cid:durableId="149DAC80"/>
  <w16cid:commentId w16cid:paraId="4CD0D2F7" w16cid:durableId="611A09E9"/>
  <w16cid:commentId w16cid:paraId="79BFFC37" w16cid:durableId="5B861765"/>
  <w16cid:commentId w16cid:paraId="08CEEA0C" w16cid:durableId="2205ABFB"/>
  <w16cid:commentId w16cid:paraId="21E5F10F" w16cid:durableId="24AFB797"/>
  <w16cid:commentId w16cid:paraId="5011270F" w16cid:durableId="3AD4AEBC"/>
  <w16cid:commentId w16cid:paraId="4FFE1D1D" w16cid:durableId="4DC8F988"/>
  <w16cid:commentId w16cid:paraId="286ADB36" w16cid:durableId="1AA2BA54"/>
  <w16cid:commentId w16cid:paraId="1777B842" w16cid:durableId="44B8AE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CA54F" w14:textId="77777777" w:rsidR="00173F5B" w:rsidRDefault="00173F5B">
      <w:r>
        <w:separator/>
      </w:r>
    </w:p>
  </w:endnote>
  <w:endnote w:type="continuationSeparator" w:id="0">
    <w:p w14:paraId="472CAEFC" w14:textId="77777777" w:rsidR="00173F5B" w:rsidRDefault="00173F5B">
      <w:r>
        <w:continuationSeparator/>
      </w:r>
    </w:p>
  </w:endnote>
  <w:endnote w:type="continuationNotice" w:id="1">
    <w:p w14:paraId="2E6EA4A0" w14:textId="77777777" w:rsidR="00173F5B" w:rsidRDefault="00173F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sz w:val="24"/>
      </w:rPr>
      <w:id w:val="-1567258560"/>
      <w:docPartObj>
        <w:docPartGallery w:val="Page Numbers (Bottom of Page)"/>
        <w:docPartUnique/>
      </w:docPartObj>
    </w:sdtPr>
    <w:sdtContent>
      <w:p w14:paraId="2D4C868C" w14:textId="77777777" w:rsidR="00CB2621" w:rsidRPr="00CB2621" w:rsidRDefault="00CB2621">
        <w:pPr>
          <w:pStyle w:val="Jalus"/>
          <w:jc w:val="center"/>
          <w:rPr>
            <w:rFonts w:ascii="Times New Roman" w:hAnsi="Times New Roman"/>
            <w:sz w:val="24"/>
          </w:rPr>
        </w:pPr>
        <w:r w:rsidRPr="00CB2621">
          <w:rPr>
            <w:rFonts w:ascii="Times New Roman" w:hAnsi="Times New Roman"/>
            <w:color w:val="2B579A"/>
            <w:sz w:val="24"/>
          </w:rPr>
          <w:fldChar w:fldCharType="begin"/>
        </w:r>
        <w:r w:rsidRPr="00CB2621">
          <w:rPr>
            <w:rFonts w:ascii="Times New Roman" w:hAnsi="Times New Roman"/>
            <w:sz w:val="24"/>
          </w:rPr>
          <w:instrText>PAGE   \* MERGEFORMAT</w:instrText>
        </w:r>
        <w:r w:rsidRPr="00CB2621">
          <w:rPr>
            <w:rFonts w:ascii="Times New Roman" w:hAnsi="Times New Roman"/>
            <w:color w:val="2B579A"/>
            <w:sz w:val="24"/>
          </w:rPr>
          <w:fldChar w:fldCharType="separate"/>
        </w:r>
        <w:r w:rsidR="00993AD8">
          <w:rPr>
            <w:rFonts w:ascii="Times New Roman" w:hAnsi="Times New Roman"/>
            <w:noProof/>
            <w:sz w:val="24"/>
          </w:rPr>
          <w:t>2</w:t>
        </w:r>
        <w:r w:rsidRPr="00CB2621">
          <w:rPr>
            <w:rFonts w:ascii="Times New Roman" w:hAnsi="Times New Roman"/>
            <w:color w:val="2B579A"/>
            <w:sz w:val="24"/>
          </w:rPr>
          <w:fldChar w:fldCharType="end"/>
        </w:r>
      </w:p>
    </w:sdtContent>
  </w:sdt>
  <w:p w14:paraId="6BD28385" w14:textId="77777777" w:rsidR="00CB2621" w:rsidRPr="00CB2621" w:rsidRDefault="00CB2621">
    <w:pPr>
      <w:pStyle w:val="Jalus"/>
      <w:rPr>
        <w:rFonts w:ascii="Times New Roman" w:hAnsi="Times New Roman"/>
        <w:sz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4630312"/>
      <w:docPartObj>
        <w:docPartGallery w:val="Page Numbers (Bottom of Page)"/>
        <w:docPartUnique/>
      </w:docPartObj>
    </w:sdtPr>
    <w:sdtContent>
      <w:p w14:paraId="282EDF4A" w14:textId="77777777" w:rsidR="00D96A9C" w:rsidRDefault="00D96A9C">
        <w:pPr>
          <w:pStyle w:val="Jalus"/>
          <w:jc w:val="center"/>
        </w:pPr>
        <w:r>
          <w:rPr>
            <w:color w:val="2B579A"/>
          </w:rPr>
          <w:fldChar w:fldCharType="begin"/>
        </w:r>
        <w:r>
          <w:instrText>PAGE   \* MERGEFORMAT</w:instrText>
        </w:r>
        <w:r>
          <w:rPr>
            <w:color w:val="2B579A"/>
          </w:rPr>
          <w:fldChar w:fldCharType="separate"/>
        </w:r>
        <w:r w:rsidR="00CB2621">
          <w:rPr>
            <w:noProof/>
          </w:rPr>
          <w:t>1</w:t>
        </w:r>
        <w:r>
          <w:rPr>
            <w:color w:val="2B579A"/>
          </w:rPr>
          <w:fldChar w:fldCharType="end"/>
        </w:r>
      </w:p>
    </w:sdtContent>
  </w:sdt>
  <w:p w14:paraId="2938F333" w14:textId="77777777" w:rsidR="006637F2" w:rsidRDefault="006637F2">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1F26C8" w14:textId="77777777" w:rsidR="00173F5B" w:rsidRDefault="00173F5B">
      <w:r>
        <w:separator/>
      </w:r>
    </w:p>
  </w:footnote>
  <w:footnote w:type="continuationSeparator" w:id="0">
    <w:p w14:paraId="3DAD1F2B" w14:textId="77777777" w:rsidR="00173F5B" w:rsidRDefault="00173F5B">
      <w:r>
        <w:continuationSeparator/>
      </w:r>
    </w:p>
  </w:footnote>
  <w:footnote w:type="continuationNotice" w:id="1">
    <w:p w14:paraId="2B441FDA" w14:textId="77777777" w:rsidR="00173F5B" w:rsidRDefault="00173F5B"/>
  </w:footnote>
  <w:footnote w:id="2">
    <w:p w14:paraId="5DE8EDE0" w14:textId="65F84A6B" w:rsidR="004333FA" w:rsidRPr="005F6D55" w:rsidRDefault="004333FA" w:rsidP="004333FA">
      <w:pPr>
        <w:pStyle w:val="Allmrkusetekst"/>
        <w:rPr>
          <w:rFonts w:ascii="Times New Roman" w:hAnsi="Times New Roman"/>
        </w:rPr>
      </w:pPr>
      <w:r w:rsidRPr="005F6D55">
        <w:rPr>
          <w:rStyle w:val="Allmrkuseviide"/>
          <w:rFonts w:ascii="Times New Roman" w:hAnsi="Times New Roman"/>
        </w:rPr>
        <w:footnoteRef/>
      </w:r>
      <w:r w:rsidRPr="005F6D55">
        <w:rPr>
          <w:rFonts w:ascii="Times New Roman" w:hAnsi="Times New Roman"/>
        </w:rPr>
        <w:t xml:space="preserve"> Riigikogu. </w:t>
      </w:r>
      <w:hyperlink r:id="rId1" w:history="1">
        <w:r w:rsidRPr="005F6D55">
          <w:rPr>
            <w:rStyle w:val="Hperlink"/>
            <w:rFonts w:ascii="Times New Roman" w:hAnsi="Times New Roman"/>
          </w:rPr>
          <w:t>Teadus- ja arendustegevuse ning innovatsiooni korralduse seadus 554 SE</w:t>
        </w:r>
      </w:hyperlink>
    </w:p>
  </w:footnote>
  <w:footnote w:id="3">
    <w:p w14:paraId="798EAA25" w14:textId="2CE3A784"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2">
        <w:r w:rsidRPr="003031A1">
          <w:rPr>
            <w:rStyle w:val="Hperlink"/>
            <w:rFonts w:ascii="Times New Roman" w:hAnsi="Times New Roman"/>
          </w:rPr>
          <w:t>Inimgeeniuuringute seadus–Riigi Teataja</w:t>
        </w:r>
      </w:hyperlink>
      <w:r w:rsidR="001D11F4" w:rsidRPr="005F6D55">
        <w:rPr>
          <w:rFonts w:ascii="Times New Roman" w:hAnsi="Times New Roman"/>
        </w:rPr>
        <w:t>.</w:t>
      </w:r>
    </w:p>
  </w:footnote>
  <w:footnote w:id="4">
    <w:p w14:paraId="01448B68" w14:textId="15A9CDD3"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3">
        <w:r w:rsidRPr="003031A1">
          <w:rPr>
            <w:rStyle w:val="Hperlink"/>
            <w:rFonts w:ascii="Times New Roman" w:hAnsi="Times New Roman"/>
          </w:rPr>
          <w:t>Kindlustustegevuse seadus–Riigi Teataja</w:t>
        </w:r>
      </w:hyperlink>
      <w:r w:rsidR="001D11F4" w:rsidRPr="005F6D55">
        <w:rPr>
          <w:rFonts w:ascii="Times New Roman" w:hAnsi="Times New Roman"/>
        </w:rPr>
        <w:t>.</w:t>
      </w:r>
    </w:p>
  </w:footnote>
  <w:footnote w:id="5">
    <w:p w14:paraId="2FAE89A3" w14:textId="17E0C883"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001D11F4" w:rsidRPr="005F6D55">
        <w:rPr>
          <w:rFonts w:ascii="Times New Roman" w:hAnsi="Times New Roman"/>
        </w:rPr>
        <w:t xml:space="preserve"> </w:t>
      </w:r>
      <w:hyperlink r:id="rId4">
        <w:r w:rsidRPr="003031A1">
          <w:rPr>
            <w:rStyle w:val="Hperlink"/>
            <w:rFonts w:ascii="Times New Roman" w:hAnsi="Times New Roman"/>
          </w:rPr>
          <w:t>Nakkushaiguste ennetamise ja tõrje seadus–Riigi Teataja</w:t>
        </w:r>
      </w:hyperlink>
      <w:r w:rsidR="001D11F4" w:rsidRPr="005F6D55">
        <w:rPr>
          <w:rFonts w:ascii="Times New Roman" w:hAnsi="Times New Roman"/>
        </w:rPr>
        <w:t>.</w:t>
      </w:r>
      <w:r w:rsidRPr="003031A1">
        <w:rPr>
          <w:rFonts w:ascii="Times New Roman" w:hAnsi="Times New Roman"/>
        </w:rPr>
        <w:t xml:space="preserve"> </w:t>
      </w:r>
    </w:p>
  </w:footnote>
  <w:footnote w:id="6">
    <w:p w14:paraId="0B39B8E1" w14:textId="567CBA86"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5">
        <w:r w:rsidRPr="003031A1">
          <w:rPr>
            <w:rStyle w:val="Hperlink"/>
            <w:rFonts w:ascii="Times New Roman" w:hAnsi="Times New Roman"/>
          </w:rPr>
          <w:t>Narkootiliste ja psühhotroopsete ainete ning nende lähteainete seadus–Riigi Teataja</w:t>
        </w:r>
      </w:hyperlink>
      <w:r w:rsidR="00096CA9" w:rsidRPr="005F6D55">
        <w:rPr>
          <w:rFonts w:ascii="Times New Roman" w:hAnsi="Times New Roman"/>
        </w:rPr>
        <w:t>.</w:t>
      </w:r>
    </w:p>
  </w:footnote>
  <w:footnote w:id="7">
    <w:p w14:paraId="7720D135" w14:textId="54A46F2F" w:rsidR="1A55DDD6" w:rsidRPr="003031A1" w:rsidRDefault="1A55DDD6" w:rsidP="1A55DDD6">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6">
        <w:r w:rsidRPr="003031A1">
          <w:rPr>
            <w:rStyle w:val="Hperlink"/>
            <w:rFonts w:ascii="Times New Roman" w:hAnsi="Times New Roman"/>
          </w:rPr>
          <w:t>Rahvatervishoiu seadus–Riigi Teataja</w:t>
        </w:r>
      </w:hyperlink>
      <w:r w:rsidR="00096CA9" w:rsidRPr="005F6D55">
        <w:rPr>
          <w:rFonts w:ascii="Times New Roman" w:hAnsi="Times New Roman"/>
        </w:rPr>
        <w:t>.</w:t>
      </w:r>
    </w:p>
  </w:footnote>
  <w:footnote w:id="8">
    <w:p w14:paraId="56EDF87F" w14:textId="4BB5D4E2" w:rsidR="3BFCAE6E" w:rsidRPr="003031A1" w:rsidRDefault="3BFCAE6E" w:rsidP="3BFCAE6E">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7">
        <w:r w:rsidRPr="003031A1">
          <w:rPr>
            <w:rStyle w:val="Hperlink"/>
            <w:rFonts w:ascii="Times New Roman" w:hAnsi="Times New Roman"/>
          </w:rPr>
          <w:t>Ravimiseadus–Riigi Teataja</w:t>
        </w:r>
      </w:hyperlink>
      <w:r w:rsidR="00096CA9" w:rsidRPr="005F6D55">
        <w:rPr>
          <w:rFonts w:ascii="Times New Roman" w:hAnsi="Times New Roman"/>
        </w:rPr>
        <w:t>.</w:t>
      </w:r>
    </w:p>
  </w:footnote>
  <w:footnote w:id="9">
    <w:p w14:paraId="7E19918C" w14:textId="3558ED50"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8">
        <w:r w:rsidRPr="003031A1">
          <w:rPr>
            <w:rStyle w:val="Hperlink"/>
            <w:rFonts w:ascii="Times New Roman" w:hAnsi="Times New Roman"/>
          </w:rPr>
          <w:t>Surma põhjuse tuvastamise seadus–Riigi Teataja</w:t>
        </w:r>
      </w:hyperlink>
      <w:r w:rsidR="00096CA9" w:rsidRPr="005F6D55">
        <w:rPr>
          <w:rFonts w:ascii="Times New Roman" w:hAnsi="Times New Roman"/>
        </w:rPr>
        <w:t>.</w:t>
      </w:r>
    </w:p>
  </w:footnote>
  <w:footnote w:id="10">
    <w:p w14:paraId="002DE146" w14:textId="15B4A5BE" w:rsidR="6018E984" w:rsidRPr="003031A1" w:rsidRDefault="6018E984" w:rsidP="6018E984">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9">
        <w:r w:rsidRPr="003031A1">
          <w:rPr>
            <w:rStyle w:val="Hperlink"/>
            <w:rFonts w:ascii="Times New Roman" w:hAnsi="Times New Roman"/>
          </w:rPr>
          <w:t>Tervisekassa seadus–Riigi Teataja</w:t>
        </w:r>
      </w:hyperlink>
      <w:r w:rsidR="00096CA9" w:rsidRPr="005F6D55">
        <w:rPr>
          <w:rFonts w:ascii="Times New Roman" w:hAnsi="Times New Roman"/>
        </w:rPr>
        <w:t>.</w:t>
      </w:r>
    </w:p>
  </w:footnote>
  <w:footnote w:id="11">
    <w:p w14:paraId="7C4E103E" w14:textId="6E5B4EDB" w:rsidR="1A55DDD6" w:rsidRPr="003031A1" w:rsidRDefault="1A55DDD6" w:rsidP="1A55DDD6">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10">
        <w:r w:rsidRPr="003031A1">
          <w:rPr>
            <w:rStyle w:val="Hperlink"/>
            <w:rFonts w:ascii="Times New Roman" w:hAnsi="Times New Roman"/>
          </w:rPr>
          <w:t>Tervishoiuteenuste korraldamise seadus–Riigi Teataja</w:t>
        </w:r>
      </w:hyperlink>
      <w:r w:rsidR="00096CA9" w:rsidRPr="005F6D55">
        <w:rPr>
          <w:rFonts w:ascii="Times New Roman" w:hAnsi="Times New Roman"/>
        </w:rPr>
        <w:t>.</w:t>
      </w:r>
    </w:p>
  </w:footnote>
  <w:footnote w:id="12">
    <w:p w14:paraId="3143CA37" w14:textId="0D63AACC" w:rsidR="5DB36ADD" w:rsidRPr="003031A1" w:rsidRDefault="5DB36ADD" w:rsidP="5DB36ADD">
      <w:pPr>
        <w:pStyle w:val="Allmrkusetekst"/>
        <w:rPr>
          <w:rFonts w:ascii="Times New Roman" w:hAnsi="Times New Roman"/>
        </w:rPr>
      </w:pPr>
      <w:r w:rsidRPr="003031A1">
        <w:rPr>
          <w:rStyle w:val="Allmrkuseviide"/>
          <w:rFonts w:ascii="Times New Roman" w:hAnsi="Times New Roman"/>
        </w:rPr>
        <w:footnoteRef/>
      </w:r>
      <w:r w:rsidRPr="003031A1">
        <w:rPr>
          <w:rFonts w:ascii="Times New Roman" w:hAnsi="Times New Roman"/>
        </w:rPr>
        <w:t xml:space="preserve"> </w:t>
      </w:r>
      <w:hyperlink r:id="rId11">
        <w:r w:rsidRPr="003031A1">
          <w:rPr>
            <w:rStyle w:val="Hperlink"/>
            <w:rFonts w:ascii="Times New Roman" w:hAnsi="Times New Roman"/>
          </w:rPr>
          <w:t>Võrdse kohtlemise seadus–Riigi Teataja</w:t>
        </w:r>
      </w:hyperlink>
      <w:r w:rsidR="00096CA9" w:rsidRPr="005F6D55">
        <w:rPr>
          <w:rFonts w:ascii="Times New Roman" w:hAnsi="Times New Roman"/>
        </w:rPr>
        <w:t>.</w:t>
      </w:r>
    </w:p>
  </w:footnote>
  <w:footnote w:id="13">
    <w:p w14:paraId="1ED2BB0F" w14:textId="77777777" w:rsidR="00BC7386" w:rsidRPr="003031A1" w:rsidRDefault="00BC7386" w:rsidP="00BC7386">
      <w:pPr>
        <w:pStyle w:val="Allmrkusetekst"/>
        <w:rPr>
          <w:rFonts w:ascii="Times New Roman" w:hAnsi="Times New Roman"/>
          <w:color w:val="000000" w:themeColor="text1"/>
          <w:u w:val="single"/>
        </w:rPr>
      </w:pPr>
      <w:r w:rsidRPr="003031A1">
        <w:rPr>
          <w:rStyle w:val="Allmrkuseviide"/>
          <w:rFonts w:ascii="Times New Roman" w:hAnsi="Times New Roman"/>
        </w:rPr>
        <w:footnoteRef/>
      </w:r>
      <w:r w:rsidRPr="003031A1">
        <w:rPr>
          <w:rFonts w:ascii="Times New Roman" w:hAnsi="Times New Roman"/>
        </w:rPr>
        <w:t xml:space="preserve"> </w:t>
      </w:r>
      <w:hyperlink r:id="rId12" w:history="1">
        <w:r w:rsidRPr="003031A1">
          <w:rPr>
            <w:rStyle w:val="Hperlink"/>
            <w:rFonts w:ascii="Times New Roman" w:hAnsi="Times New Roman"/>
          </w:rPr>
          <w:t>Euroopa Liidu lepingu ja Euroopa Liidu toimimise lepingu konsolideeritud versioon. ELT C 326/4</w:t>
        </w:r>
      </w:hyperlink>
      <w:r w:rsidRPr="005F6D55">
        <w:rPr>
          <w:rFonts w:ascii="Times New Roman" w:hAnsi="Times New Roman"/>
        </w:rPr>
        <w:t>.</w:t>
      </w:r>
    </w:p>
  </w:footnote>
  <w:footnote w:id="14">
    <w:p w14:paraId="155EE2FA" w14:textId="77777777" w:rsidR="00BC7386" w:rsidRPr="00476F6F" w:rsidRDefault="00BC7386" w:rsidP="00BC7386">
      <w:pPr>
        <w:pStyle w:val="Allmrkusetekst"/>
        <w:rPr>
          <w:color w:val="000000" w:themeColor="text1"/>
          <w:sz w:val="16"/>
          <w:szCs w:val="16"/>
          <w:u w:val="single"/>
        </w:rPr>
      </w:pPr>
      <w:r w:rsidRPr="003031A1">
        <w:rPr>
          <w:rStyle w:val="Allmrkuseviide"/>
          <w:rFonts w:ascii="Times New Roman" w:hAnsi="Times New Roman"/>
        </w:rPr>
        <w:footnoteRef/>
      </w:r>
      <w:r w:rsidRPr="003031A1">
        <w:rPr>
          <w:rFonts w:ascii="Times New Roman" w:hAnsi="Times New Roman"/>
        </w:rPr>
        <w:t xml:space="preserve"> </w:t>
      </w:r>
      <w:hyperlink r:id="rId13">
        <w:r w:rsidRPr="003031A1">
          <w:rPr>
            <w:rStyle w:val="Hperlink"/>
            <w:rFonts w:ascii="Times New Roman" w:hAnsi="Times New Roman"/>
          </w:rPr>
          <w:t>Eesti Vabariigi põhiseadus - Riigi Teataja</w:t>
        </w:r>
      </w:hyperlink>
      <w:r w:rsidRPr="005F6D55">
        <w:rPr>
          <w:rFonts w:ascii="Times New Roman" w:hAnsi="Times New Roman"/>
        </w:rPr>
        <w:t>.</w:t>
      </w:r>
    </w:p>
  </w:footnote>
  <w:footnote w:id="15">
    <w:p w14:paraId="124F813B" w14:textId="77777777" w:rsidR="00082CCE" w:rsidRDefault="00082CCE" w:rsidP="00082CCE">
      <w:pPr>
        <w:pStyle w:val="Allmrkusetekst"/>
      </w:pPr>
      <w:r w:rsidRPr="00DD6C17">
        <w:rPr>
          <w:rStyle w:val="Allmrkuseviide"/>
          <w:rFonts w:ascii="Times New Roman" w:hAnsi="Times New Roman"/>
        </w:rPr>
        <w:footnoteRef/>
      </w:r>
      <w:r w:rsidRPr="00DD6C17">
        <w:rPr>
          <w:rFonts w:ascii="Times New Roman" w:hAnsi="Times New Roman"/>
        </w:rPr>
        <w:t xml:space="preserve"> </w:t>
      </w:r>
      <w:hyperlink r:id="rId14" w:history="1">
        <w:r w:rsidRPr="00DD6C17">
          <w:rPr>
            <w:rStyle w:val="Hperlink"/>
            <w:rFonts w:ascii="Times New Roman" w:hAnsi="Times New Roman"/>
          </w:rPr>
          <w:t>Inimkeskse tervishoiu programm aastateks 2025</w:t>
        </w:r>
        <w:r>
          <w:rPr>
            <w:rStyle w:val="Hperlink"/>
            <w:rFonts w:ascii="Times New Roman" w:hAnsi="Times New Roman"/>
          </w:rPr>
          <w:t>–</w:t>
        </w:r>
        <w:r w:rsidRPr="00DD6C17">
          <w:rPr>
            <w:rStyle w:val="Hperlink"/>
            <w:rFonts w:ascii="Times New Roman" w:hAnsi="Times New Roman"/>
          </w:rPr>
          <w:t>2028</w:t>
        </w:r>
      </w:hyperlink>
      <w:r w:rsidRPr="00DD6C17">
        <w:rPr>
          <w:rFonts w:ascii="Times New Roman" w:hAnsi="Times New Roman"/>
        </w:rPr>
        <w:t>, lk</w:t>
      </w:r>
      <w:r>
        <w:rPr>
          <w:rFonts w:ascii="Times New Roman" w:hAnsi="Times New Roman"/>
        </w:rPr>
        <w:t>-d</w:t>
      </w:r>
      <w:r w:rsidRPr="00DD6C17">
        <w:rPr>
          <w:rFonts w:ascii="Times New Roman" w:hAnsi="Times New Roman"/>
        </w:rPr>
        <w:t xml:space="preserve"> 4 ja 10</w:t>
      </w:r>
      <w:r>
        <w:rPr>
          <w:rFonts w:ascii="Times New Roman" w:hAnsi="Times New Roman"/>
        </w:rPr>
        <w:t>.</w:t>
      </w:r>
    </w:p>
  </w:footnote>
  <w:footnote w:id="16">
    <w:p w14:paraId="1BEC3700" w14:textId="77777777" w:rsidR="00082CCE" w:rsidRPr="00DD6C17" w:rsidRDefault="00082CCE" w:rsidP="00082CCE">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5" w:history="1">
        <w:r w:rsidRPr="00DD6C17">
          <w:rPr>
            <w:rStyle w:val="Hperlink"/>
            <w:rFonts w:ascii="Times New Roman" w:hAnsi="Times New Roman"/>
          </w:rPr>
          <w:t>Personaalmeditsiini pikaajaline programm aastateks 2024</w:t>
        </w:r>
        <w:r>
          <w:rPr>
            <w:rStyle w:val="Hperlink"/>
            <w:rFonts w:ascii="Times New Roman" w:hAnsi="Times New Roman"/>
          </w:rPr>
          <w:t>–</w:t>
        </w:r>
        <w:r w:rsidRPr="00DD6C17">
          <w:rPr>
            <w:rStyle w:val="Hperlink"/>
            <w:rFonts w:ascii="Times New Roman" w:hAnsi="Times New Roman"/>
          </w:rPr>
          <w:t>2034</w:t>
        </w:r>
      </w:hyperlink>
      <w:r w:rsidRPr="00DD6C17">
        <w:rPr>
          <w:rFonts w:ascii="Times New Roman" w:hAnsi="Times New Roman"/>
        </w:rPr>
        <w:t>, lk 8</w:t>
      </w:r>
      <w:r>
        <w:rPr>
          <w:rFonts w:ascii="Times New Roman" w:hAnsi="Times New Roman"/>
        </w:rPr>
        <w:t>.</w:t>
      </w:r>
    </w:p>
  </w:footnote>
  <w:footnote w:id="17">
    <w:p w14:paraId="3C76DBC0" w14:textId="77777777" w:rsidR="00B16156" w:rsidRPr="00DD6C17" w:rsidRDefault="00B16156" w:rsidP="00B16156">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6" w:history="1">
        <w:r w:rsidRPr="00DD6C17">
          <w:rPr>
            <w:rStyle w:val="Hperlink"/>
            <w:rFonts w:ascii="Times New Roman" w:hAnsi="Times New Roman"/>
          </w:rPr>
          <w:t>Vabariigi Valitsuse tegevusprogramm 2023</w:t>
        </w:r>
        <w:r>
          <w:rPr>
            <w:rStyle w:val="Hperlink"/>
            <w:rFonts w:ascii="Times New Roman" w:hAnsi="Times New Roman"/>
          </w:rPr>
          <w:t>–</w:t>
        </w:r>
        <w:r w:rsidRPr="00DD6C17">
          <w:rPr>
            <w:rStyle w:val="Hperlink"/>
            <w:rFonts w:ascii="Times New Roman" w:hAnsi="Times New Roman"/>
          </w:rPr>
          <w:t>2027</w:t>
        </w:r>
      </w:hyperlink>
      <w:r w:rsidRPr="00DD6C17">
        <w:rPr>
          <w:rStyle w:val="Hperlink"/>
          <w:rFonts w:ascii="Times New Roman" w:hAnsi="Times New Roman"/>
        </w:rPr>
        <w:t>, lk</w:t>
      </w:r>
      <w:r>
        <w:rPr>
          <w:rStyle w:val="Hperlink"/>
          <w:rFonts w:ascii="Times New Roman" w:hAnsi="Times New Roman"/>
        </w:rPr>
        <w:t>-d</w:t>
      </w:r>
      <w:r w:rsidRPr="00DD6C17">
        <w:rPr>
          <w:rStyle w:val="Hperlink"/>
          <w:rFonts w:ascii="Times New Roman" w:hAnsi="Times New Roman"/>
        </w:rPr>
        <w:t xml:space="preserve"> 4 ja 5</w:t>
      </w:r>
      <w:r>
        <w:rPr>
          <w:rStyle w:val="Hperlink"/>
          <w:rFonts w:ascii="Times New Roman" w:hAnsi="Times New Roman"/>
        </w:rPr>
        <w:t>.</w:t>
      </w:r>
    </w:p>
  </w:footnote>
  <w:footnote w:id="18">
    <w:p w14:paraId="21199279" w14:textId="192185A8" w:rsidR="00F97716" w:rsidRPr="00DD6C17" w:rsidRDefault="00F97716" w:rsidP="00F97716">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7" w:history="1">
        <w:r w:rsidRPr="00DD6C17">
          <w:rPr>
            <w:rStyle w:val="Hperlink"/>
            <w:rFonts w:ascii="Times New Roman" w:hAnsi="Times New Roman"/>
          </w:rPr>
          <w:t>Rahvastiku tervise arengukava 2020</w:t>
        </w:r>
        <w:r w:rsidR="00096CA9">
          <w:rPr>
            <w:rStyle w:val="Hperlink"/>
            <w:rFonts w:ascii="Times New Roman" w:hAnsi="Times New Roman"/>
          </w:rPr>
          <w:t>–</w:t>
        </w:r>
        <w:r w:rsidRPr="00DD6C17">
          <w:rPr>
            <w:rStyle w:val="Hperlink"/>
            <w:rFonts w:ascii="Times New Roman" w:hAnsi="Times New Roman"/>
          </w:rPr>
          <w:t>2030</w:t>
        </w:r>
      </w:hyperlink>
      <w:r w:rsidR="00096CA9">
        <w:t>.</w:t>
      </w:r>
    </w:p>
  </w:footnote>
  <w:footnote w:id="19">
    <w:p w14:paraId="6D14E413" w14:textId="5A5EB1DC" w:rsidR="00F97716" w:rsidRPr="00DD6C17" w:rsidRDefault="00F97716" w:rsidP="00F97716">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8" w:history="1">
        <w:r w:rsidRPr="00DD6C17">
          <w:rPr>
            <w:rStyle w:val="Hperlink"/>
            <w:rFonts w:ascii="Times New Roman" w:hAnsi="Times New Roman"/>
          </w:rPr>
          <w:t>Vähitõrje tegevuskava 2021–2030</w:t>
        </w:r>
      </w:hyperlink>
      <w:r w:rsidR="006C50FE">
        <w:t>.</w:t>
      </w:r>
    </w:p>
  </w:footnote>
  <w:footnote w:id="20">
    <w:p w14:paraId="3888C8BB" w14:textId="2304BB0E" w:rsidR="004922DD" w:rsidRPr="00DD6C17" w:rsidRDefault="004922DD">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19" w:history="1">
        <w:r w:rsidRPr="00DD6C17">
          <w:rPr>
            <w:rStyle w:val="Hperlink"/>
            <w:rFonts w:ascii="Times New Roman" w:hAnsi="Times New Roman"/>
          </w:rPr>
          <w:t>Personaalmeditsiini pikaajaline programm aastateks 2024</w:t>
        </w:r>
        <w:r w:rsidR="006C50FE">
          <w:rPr>
            <w:rStyle w:val="Hperlink"/>
            <w:rFonts w:ascii="Times New Roman" w:hAnsi="Times New Roman"/>
          </w:rPr>
          <w:t>–</w:t>
        </w:r>
        <w:r w:rsidRPr="00DD6C17">
          <w:rPr>
            <w:rStyle w:val="Hperlink"/>
            <w:rFonts w:ascii="Times New Roman" w:hAnsi="Times New Roman"/>
          </w:rPr>
          <w:t>2034</w:t>
        </w:r>
      </w:hyperlink>
      <w:r w:rsidR="006C50FE">
        <w:t>.</w:t>
      </w:r>
    </w:p>
  </w:footnote>
  <w:footnote w:id="21">
    <w:p w14:paraId="7D90DE21" w14:textId="28B6E07B" w:rsidR="00100F98" w:rsidRPr="00DD6C17" w:rsidRDefault="00100F98">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w:t>
      </w:r>
      <w:hyperlink r:id="rId20" w:history="1">
        <w:r w:rsidRPr="00DD6C17">
          <w:rPr>
            <w:rStyle w:val="Hperlink"/>
            <w:rFonts w:ascii="Times New Roman" w:hAnsi="Times New Roman"/>
          </w:rPr>
          <w:t>Eesti Reformierakonna, Erakonna Eesti 200 ja Sotsiaaldemokraatliku Erakonna valitsusliidu uuendatud tegevusplaan aastateks 2024–2027</w:t>
        </w:r>
      </w:hyperlink>
      <w:r w:rsidR="00832C82">
        <w:t>.</w:t>
      </w:r>
    </w:p>
  </w:footnote>
  <w:footnote w:id="22">
    <w:p w14:paraId="64ACF134" w14:textId="3D5ED489" w:rsidR="00901732" w:rsidRDefault="00901732">
      <w:pPr>
        <w:pStyle w:val="Allmrkusetekst"/>
      </w:pPr>
      <w:r>
        <w:rPr>
          <w:rStyle w:val="Allmrkuseviide"/>
        </w:rPr>
        <w:footnoteRef/>
      </w:r>
      <w:r>
        <w:t xml:space="preserve"> </w:t>
      </w:r>
      <w:hyperlink r:id="rId21" w:history="1">
        <w:r w:rsidR="00726DAD" w:rsidRPr="00137317">
          <w:rPr>
            <w:rStyle w:val="Hperlink"/>
            <w:rFonts w:ascii="Times New Roman" w:hAnsi="Times New Roman"/>
          </w:rPr>
          <w:t>E-tervise strateegiale järgneb koos huvirühmadega rakenduskava koostamine. E-tervise strateegia 2025–2030 on leitav Sotsiaalministeeriumi veebilehelt:</w:t>
        </w:r>
      </w:hyperlink>
      <w:r w:rsidR="00137317" w:rsidRPr="00137317">
        <w:rPr>
          <w:rFonts w:ascii="Times New Roman" w:hAnsi="Times New Roman"/>
        </w:rPr>
        <w:t xml:space="preserve"> </w:t>
      </w:r>
      <w:hyperlink r:id="rId22" w:history="1">
        <w:r w:rsidR="00137317" w:rsidRPr="00137317">
          <w:rPr>
            <w:rStyle w:val="Hperlink"/>
            <w:rFonts w:ascii="Times New Roman" w:hAnsi="Times New Roman"/>
          </w:rPr>
          <w:t>https://www.sm.ee/sites/default/files/documents/2025-02/E-tervise%20strateegia.pdf</w:t>
        </w:r>
      </w:hyperlink>
      <w:r w:rsidR="00832C82">
        <w:t>.</w:t>
      </w:r>
      <w:r w:rsidR="00137317">
        <w:t xml:space="preserve"> </w:t>
      </w:r>
    </w:p>
  </w:footnote>
  <w:footnote w:id="23">
    <w:p w14:paraId="6BBB97D6" w14:textId="77777777" w:rsidR="00EE7B6A" w:rsidRPr="00FF25B0" w:rsidRDefault="00EE7B6A" w:rsidP="00EE7B6A">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w:t>
      </w:r>
      <w:hyperlink r:id="rId23" w:history="1">
        <w:r w:rsidRPr="0005410B">
          <w:rPr>
            <w:rStyle w:val="Hperlink"/>
            <w:rFonts w:ascii="Times New Roman" w:hAnsi="Times New Roman"/>
          </w:rPr>
          <w:t>2024. a Eesti teaduse populariseerimise auhinna riikliku konkursi tulemuste kinnitamine</w:t>
        </w:r>
      </w:hyperlink>
      <w:r>
        <w:t>.</w:t>
      </w:r>
    </w:p>
  </w:footnote>
  <w:footnote w:id="24">
    <w:p w14:paraId="3C3235DE" w14:textId="77777777" w:rsidR="00EE7B6A" w:rsidRPr="00FF25B0" w:rsidRDefault="00EE7B6A" w:rsidP="00EE7B6A">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w:t>
      </w:r>
      <w:hyperlink r:id="rId24" w:history="1">
        <w:r w:rsidRPr="00FF25B0">
          <w:rPr>
            <w:rStyle w:val="Hperlink"/>
            <w:rFonts w:ascii="Times New Roman" w:hAnsi="Times New Roman"/>
          </w:rPr>
          <w:t>Haigekassa avab perearstidele kliiniliste otsuste tugisüsteemi</w:t>
        </w:r>
      </w:hyperlink>
      <w:r>
        <w:t>.</w:t>
      </w:r>
    </w:p>
  </w:footnote>
  <w:footnote w:id="25">
    <w:p w14:paraId="746ED5AA" w14:textId="77777777" w:rsidR="00786457" w:rsidRPr="00FD10D9" w:rsidRDefault="00786457" w:rsidP="00786457">
      <w:pPr>
        <w:pStyle w:val="Allmrkusetekst"/>
        <w:rPr>
          <w:rFonts w:ascii="Times New Roman" w:hAnsi="Times New Roman"/>
        </w:rPr>
      </w:pPr>
      <w:r w:rsidRPr="00FD10D9">
        <w:rPr>
          <w:rStyle w:val="Allmrkuseviide"/>
          <w:rFonts w:ascii="Times New Roman" w:hAnsi="Times New Roman"/>
        </w:rPr>
        <w:footnoteRef/>
      </w:r>
      <w:r w:rsidRPr="00FD10D9">
        <w:rPr>
          <w:rFonts w:ascii="Times New Roman" w:hAnsi="Times New Roman"/>
        </w:rPr>
        <w:t xml:space="preserve"> Padrik, P., Tõnisson, N., </w:t>
      </w:r>
      <w:r w:rsidRPr="00FD10D9">
        <w:rPr>
          <w:rFonts w:ascii="Times New Roman" w:hAnsi="Times New Roman"/>
        </w:rPr>
        <w:t xml:space="preserve">Hovda, T., Sahlberg, K. K., Hovig, E., Costa, L., Nogueira da Costa, G., Feldman, I., Sampaio, F., Pajusalu, S., Ojamaa, K., Kallak, K., Tihamäe, A.-T., Roht, L., Kahre, T., Lepland, A., Sõber, S., Kruuv-Käo, K., Tamm, M., </w:t>
      </w:r>
      <w:r>
        <w:rPr>
          <w:rFonts w:ascii="Times New Roman" w:hAnsi="Times New Roman"/>
        </w:rPr>
        <w:t>Varghese, J.,</w:t>
      </w:r>
      <w:r w:rsidRPr="00FD10D9">
        <w:rPr>
          <w:rFonts w:ascii="Times New Roman" w:hAnsi="Times New Roman"/>
        </w:rPr>
        <w:t xml:space="preserve"> Evans, D. G., on behalf of the AnteNOR and BRIGHT Research Consortia. (2025). Guidance for the Clinical Use of the Breast Cancer Polygenic Risk Scores. </w:t>
      </w:r>
      <w:r w:rsidRPr="00FD10D9">
        <w:rPr>
          <w:rFonts w:ascii="Times New Roman" w:hAnsi="Times New Roman"/>
          <w:i/>
          <w:iCs/>
        </w:rPr>
        <w:t>Cancers</w:t>
      </w:r>
      <w:r w:rsidRPr="00FD10D9">
        <w:rPr>
          <w:rFonts w:ascii="Times New Roman" w:hAnsi="Times New Roman"/>
        </w:rPr>
        <w:t>, </w:t>
      </w:r>
      <w:r w:rsidRPr="00FD10D9">
        <w:rPr>
          <w:rFonts w:ascii="Times New Roman" w:hAnsi="Times New Roman"/>
          <w:i/>
          <w:iCs/>
        </w:rPr>
        <w:t>17</w:t>
      </w:r>
      <w:r w:rsidRPr="00FD10D9">
        <w:rPr>
          <w:rFonts w:ascii="Times New Roman" w:hAnsi="Times New Roman"/>
        </w:rPr>
        <w:t xml:space="preserve">(7), 1056. </w:t>
      </w:r>
      <w:hyperlink r:id="rId25" w:history="1">
        <w:r w:rsidRPr="00FD10D9">
          <w:rPr>
            <w:rStyle w:val="Hperlink"/>
            <w:rFonts w:ascii="Times New Roman" w:hAnsi="Times New Roman"/>
          </w:rPr>
          <w:t>https://doi.org/10.3390/cancers17071056</w:t>
        </w:r>
      </w:hyperlink>
      <w:r w:rsidRPr="00FD10D9">
        <w:rPr>
          <w:rFonts w:ascii="Times New Roman" w:hAnsi="Times New Roman"/>
        </w:rPr>
        <w:t>.</w:t>
      </w:r>
    </w:p>
  </w:footnote>
  <w:footnote w:id="26">
    <w:p w14:paraId="5C0EE40C" w14:textId="77777777" w:rsidR="00A56903" w:rsidRDefault="00A56903" w:rsidP="00A56903">
      <w:pPr>
        <w:pStyle w:val="Allmrkusetekst"/>
      </w:pPr>
      <w:r w:rsidRPr="00FF25B0">
        <w:rPr>
          <w:rStyle w:val="Allmrkuseviide"/>
          <w:rFonts w:ascii="Times New Roman" w:hAnsi="Times New Roman"/>
        </w:rPr>
        <w:footnoteRef/>
      </w:r>
      <w:r w:rsidRPr="00FF25B0">
        <w:rPr>
          <w:rFonts w:ascii="Times New Roman" w:hAnsi="Times New Roman"/>
        </w:rPr>
        <w:t xml:space="preserve"> </w:t>
      </w:r>
      <w:hyperlink r:id="rId26" w:history="1">
        <w:r w:rsidRPr="00FF25B0">
          <w:rPr>
            <w:rStyle w:val="Hperlink"/>
            <w:rFonts w:ascii="Times New Roman" w:hAnsi="Times New Roman"/>
          </w:rPr>
          <w:t>PERSONAALMEDITSIINI PIKAAJALINE PROGRAMM AASTATEKS 2024–2034</w:t>
        </w:r>
      </w:hyperlink>
      <w:r>
        <w:t>.</w:t>
      </w:r>
    </w:p>
  </w:footnote>
  <w:footnote w:id="27">
    <w:p w14:paraId="307C80FE" w14:textId="77777777" w:rsidR="00C55C8F" w:rsidRPr="00FF25B0" w:rsidRDefault="00C55C8F" w:rsidP="00C55C8F">
      <w:pPr>
        <w:pStyle w:val="Allmrkusetekst"/>
        <w:rPr>
          <w:rFonts w:ascii="Times New Roman" w:hAnsi="Times New Roman"/>
        </w:rPr>
      </w:pPr>
      <w:r w:rsidRPr="00FF25B0">
        <w:rPr>
          <w:rStyle w:val="Allmrkuseviide"/>
          <w:rFonts w:ascii="Times New Roman" w:hAnsi="Times New Roman"/>
        </w:rPr>
        <w:footnoteRef/>
      </w:r>
      <w:r w:rsidRPr="00FF25B0">
        <w:rPr>
          <w:rFonts w:ascii="Times New Roman" w:hAnsi="Times New Roman"/>
        </w:rPr>
        <w:t xml:space="preserve"> Eesti Meditsiinigeneetika Selts (registrikood 80378942) on esitanud Tervisekassale tervishoiuteenuste loetelu  muutmise taotluse: </w:t>
      </w:r>
      <w:hyperlink r:id="rId27">
        <w:r w:rsidRPr="00FF25B0">
          <w:rPr>
            <w:rStyle w:val="Hperlink"/>
            <w:rFonts w:ascii="Times New Roman" w:hAnsi="Times New Roman"/>
          </w:rPr>
          <w:t>https://www.tervisekassa.ee/sites/default/files/TTL/2025/1667_taotlus_avalik.pdf</w:t>
        </w:r>
      </w:hyperlink>
      <w:r>
        <w:t>.</w:t>
      </w:r>
      <w:r w:rsidRPr="00FF25B0">
        <w:rPr>
          <w:rFonts w:ascii="Times New Roman" w:hAnsi="Times New Roman"/>
        </w:rPr>
        <w:t xml:space="preserve"> </w:t>
      </w:r>
    </w:p>
  </w:footnote>
  <w:footnote w:id="28">
    <w:p w14:paraId="5302DD23" w14:textId="103F915B" w:rsidR="00967327" w:rsidRPr="00DD6C17" w:rsidRDefault="00967327" w:rsidP="00967327">
      <w:pPr>
        <w:pStyle w:val="Allmrkusetekst"/>
        <w:rPr>
          <w:rFonts w:ascii="Times New Roman" w:hAnsi="Times New Roman"/>
        </w:rPr>
      </w:pPr>
      <w:r w:rsidRPr="00DD6C17">
        <w:rPr>
          <w:rStyle w:val="Allmrkuseviide"/>
          <w:rFonts w:ascii="Times New Roman" w:hAnsi="Times New Roman"/>
        </w:rPr>
        <w:footnoteRef/>
      </w:r>
      <w:r w:rsidRPr="00DD6C17">
        <w:rPr>
          <w:rFonts w:ascii="Times New Roman" w:hAnsi="Times New Roman"/>
        </w:rPr>
        <w:t xml:space="preserve"> Eesti </w:t>
      </w:r>
      <w:r w:rsidR="00792042">
        <w:rPr>
          <w:rFonts w:ascii="Times New Roman" w:hAnsi="Times New Roman"/>
        </w:rPr>
        <w:t>r</w:t>
      </w:r>
      <w:r w:rsidRPr="00DD6C17">
        <w:rPr>
          <w:rFonts w:ascii="Times New Roman" w:hAnsi="Times New Roman"/>
        </w:rPr>
        <w:t xml:space="preserve">iigi terviseprofiil 2021. </w:t>
      </w:r>
      <w:hyperlink r:id="rId28" w:history="1">
        <w:r w:rsidRPr="00DD6C17">
          <w:rPr>
            <w:rStyle w:val="Hperlink"/>
            <w:rFonts w:ascii="Times New Roman" w:hAnsi="Times New Roman"/>
          </w:rPr>
          <w:t>https://health.ec.europa.eu/system/files/2022-01/2021_chp_et_estonian.pdf</w:t>
        </w:r>
      </w:hyperlink>
      <w:r w:rsidRPr="00DD6C17">
        <w:rPr>
          <w:rFonts w:ascii="Times New Roman" w:hAnsi="Times New Roman"/>
        </w:rPr>
        <w:t>.</w:t>
      </w:r>
    </w:p>
  </w:footnote>
  <w:footnote w:id="29">
    <w:p w14:paraId="1C5415D1" w14:textId="3AFEA498" w:rsidR="00233526" w:rsidRDefault="00233526" w:rsidP="00233526">
      <w:pPr>
        <w:pStyle w:val="Allmrkusetekst"/>
      </w:pPr>
      <w:r w:rsidRPr="004F649D">
        <w:rPr>
          <w:rStyle w:val="Allmrkuseviide"/>
          <w:rFonts w:ascii="Times New Roman" w:hAnsi="Times New Roman"/>
        </w:rPr>
        <w:footnoteRef/>
      </w:r>
      <w:r w:rsidRPr="004F649D">
        <w:rPr>
          <w:rFonts w:ascii="Times New Roman" w:hAnsi="Times New Roman"/>
        </w:rPr>
        <w:t xml:space="preserve"> </w:t>
      </w:r>
      <w:hyperlink r:id="rId29" w:anchor="EFL2tBeg" w:history="1">
        <w:r w:rsidRPr="004F649D">
          <w:rPr>
            <w:rStyle w:val="Hperlink"/>
            <w:rFonts w:ascii="Times New Roman" w:hAnsi="Times New Roman"/>
          </w:rPr>
          <w:t xml:space="preserve">Tervishoiuteenuste korraldamise seaduse, </w:t>
        </w:r>
        <w:r w:rsidRPr="004F649D">
          <w:rPr>
            <w:rStyle w:val="Hperlink"/>
            <w:rFonts w:ascii="Times New Roman" w:hAnsi="Times New Roman"/>
          </w:rPr>
          <w:t>inimgeeniuuringute seaduse ja teiste seaduste muutmise eelnõu väljatöötamise kavatsus</w:t>
        </w:r>
      </w:hyperlink>
      <w:r w:rsidR="007472FC">
        <w:t>.</w:t>
      </w:r>
    </w:p>
  </w:footnote>
  <w:footnote w:id="30">
    <w:p w14:paraId="576BF847" w14:textId="0EDCEEE1" w:rsidR="00955FF5" w:rsidRPr="009A712D" w:rsidRDefault="00955FF5" w:rsidP="00955FF5">
      <w:pPr>
        <w:pStyle w:val="Allmrkusetekst"/>
        <w:rPr>
          <w:rFonts w:ascii="Times New Roman" w:hAnsi="Times New Roman"/>
        </w:rPr>
      </w:pPr>
      <w:r w:rsidRPr="009A712D">
        <w:rPr>
          <w:rStyle w:val="Allmrkuseviide"/>
          <w:rFonts w:ascii="Times New Roman" w:hAnsi="Times New Roman"/>
        </w:rPr>
        <w:footnoteRef/>
      </w:r>
      <w:r w:rsidRPr="009A712D">
        <w:rPr>
          <w:rFonts w:ascii="Times New Roman" w:hAnsi="Times New Roman"/>
        </w:rPr>
        <w:t xml:space="preserve"> Riigikogu. </w:t>
      </w:r>
      <w:hyperlink r:id="rId30" w:history="1">
        <w:r w:rsidRPr="009A712D">
          <w:rPr>
            <w:rStyle w:val="Hperlink"/>
            <w:rFonts w:ascii="Times New Roman" w:hAnsi="Times New Roman"/>
          </w:rPr>
          <w:t>Teadus- ja arendustegevuse ning innovatsiooni korralduse seadus 554 SE</w:t>
        </w:r>
      </w:hyperlink>
    </w:p>
    <w:p w14:paraId="73673AD5" w14:textId="6420AA89" w:rsidR="00955FF5" w:rsidRDefault="00955FF5">
      <w:pPr>
        <w:pStyle w:val="Allmrkusetekst"/>
      </w:pPr>
    </w:p>
  </w:footnote>
  <w:footnote w:id="31">
    <w:p w14:paraId="13423274" w14:textId="43F3B9F5"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Pormeister, K. (2024). Inimesega tehtavate uuringute õiguslik regulatsioon Eestis. Lk 10.</w:t>
      </w:r>
    </w:p>
  </w:footnote>
  <w:footnote w:id="32">
    <w:p w14:paraId="4E65F20C" w14:textId="1FBD6268" w:rsidR="6018E984" w:rsidRPr="00A61773" w:rsidRDefault="6018E984" w:rsidP="6018E984">
      <w:pPr>
        <w:pStyle w:val="Allmrkusetekst"/>
        <w:rPr>
          <w:rFonts w:ascii="Times New Roman" w:hAnsi="Times New Roman"/>
          <w:lang w:val="en-US"/>
        </w:rPr>
      </w:pPr>
      <w:r w:rsidRPr="00A61773">
        <w:rPr>
          <w:rStyle w:val="Allmrkuseviide"/>
          <w:rFonts w:ascii="Times New Roman" w:hAnsi="Times New Roman"/>
          <w:lang w:val="en-US"/>
        </w:rPr>
        <w:footnoteRef/>
      </w:r>
      <w:r w:rsidRPr="00A61773">
        <w:rPr>
          <w:rFonts w:ascii="Times New Roman" w:hAnsi="Times New Roman"/>
          <w:lang w:val="en-US"/>
        </w:rPr>
        <w:t xml:space="preserve"> Council of Europe. Explanatory Report to the Additional Protocol to the Convention on Human Rights and Biomedicine, concerning Biomedical Research. Strasbourg, 25.I.2005, ETS No. 195, p 16. </w:t>
      </w:r>
      <w:r w:rsidRPr="00A61773">
        <w:rPr>
          <w:rFonts w:ascii="Times New Roman" w:hAnsi="Times New Roman"/>
          <w:lang w:val="en-US"/>
        </w:rPr>
        <w:t>Kättesaadav veebis: &lt;https://rm.coe.int/16800d3810&gt; (04.01.2023).</w:t>
      </w:r>
    </w:p>
  </w:footnote>
  <w:footnote w:id="33">
    <w:p w14:paraId="65DCE9C5" w14:textId="2E092014" w:rsidR="6018E984" w:rsidRPr="00A61773" w:rsidRDefault="6018E984" w:rsidP="6018E984">
      <w:pPr>
        <w:pStyle w:val="Allmrkusetekst"/>
        <w:rPr>
          <w:rFonts w:ascii="Times New Roman" w:hAnsi="Times New Roman"/>
          <w:lang w:val="en-US"/>
        </w:rPr>
      </w:pPr>
      <w:r w:rsidRPr="00A61773">
        <w:rPr>
          <w:rStyle w:val="Allmrkuseviide"/>
          <w:rFonts w:ascii="Times New Roman" w:hAnsi="Times New Roman"/>
          <w:lang w:val="en-US"/>
        </w:rPr>
        <w:footnoteRef/>
      </w:r>
      <w:r w:rsidRPr="00A61773">
        <w:rPr>
          <w:rFonts w:ascii="Times New Roman" w:hAnsi="Times New Roman"/>
          <w:lang w:val="en-US"/>
        </w:rPr>
        <w:t xml:space="preserve"> </w:t>
      </w:r>
      <w:r w:rsidRPr="00A61773">
        <w:rPr>
          <w:rFonts w:ascii="Times New Roman" w:hAnsi="Times New Roman"/>
          <w:lang w:val="en-US"/>
        </w:rPr>
        <w:t>Euroopa Andmekaitsenõukogu. Guidelines 05/2020 on consent under Regulation 2016/679, Version 1.1, Adopted on 4 May 2020, p 153.</w:t>
      </w:r>
    </w:p>
  </w:footnote>
  <w:footnote w:id="34">
    <w:p w14:paraId="728466A1" w14:textId="1D2340FD"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Style w:val="Allmrkuseviide"/>
          <w:rFonts w:ascii="Times New Roman" w:hAnsi="Times New Roman"/>
        </w:rPr>
        <w:t xml:space="preserve"> </w:t>
      </w:r>
      <w:r w:rsidRPr="007A7933">
        <w:rPr>
          <w:rStyle w:val="Allmrkuseviide"/>
          <w:rFonts w:ascii="Times New Roman" w:hAnsi="Times New Roman"/>
          <w:vertAlign w:val="baseline"/>
        </w:rPr>
        <w:t xml:space="preserve">Karistusseadustik. Kommenteeritud väljaanne (viide nr 20), § 138 komm 2.2. (A. </w:t>
      </w:r>
      <w:r w:rsidRPr="007A7933">
        <w:rPr>
          <w:rStyle w:val="Allmrkuseviide"/>
          <w:rFonts w:ascii="Times New Roman" w:hAnsi="Times New Roman"/>
          <w:vertAlign w:val="baseline"/>
        </w:rPr>
        <w:t>Nõmper).</w:t>
      </w:r>
      <w:r w:rsidRPr="00A61773">
        <w:rPr>
          <w:rFonts w:ascii="Times New Roman" w:hAnsi="Times New Roman"/>
        </w:rPr>
        <w:t xml:space="preserve"> </w:t>
      </w:r>
    </w:p>
  </w:footnote>
  <w:footnote w:id="35">
    <w:p w14:paraId="0B848AA5" w14:textId="403F1AA1" w:rsidR="6018E984" w:rsidRPr="00A61773" w:rsidRDefault="6018E984" w:rsidP="6018E984">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r w:rsidR="003B22F7" w:rsidRPr="002F1AEE">
        <w:rPr>
          <w:rFonts w:ascii="Times New Roman" w:hAnsi="Times New Roman"/>
          <w:i/>
          <w:iCs/>
        </w:rPr>
        <w:t>Ibid</w:t>
      </w:r>
      <w:r w:rsidR="003B22F7">
        <w:rPr>
          <w:rFonts w:ascii="Times New Roman" w:hAnsi="Times New Roman"/>
        </w:rPr>
        <w:t>.</w:t>
      </w:r>
    </w:p>
  </w:footnote>
  <w:footnote w:id="36">
    <w:p w14:paraId="17E60A08" w14:textId="3DA979CA" w:rsidR="6018E984" w:rsidRDefault="6018E984" w:rsidP="6018E984">
      <w:pPr>
        <w:pStyle w:val="Allmrkusetekst"/>
      </w:pPr>
      <w:r w:rsidRPr="00A61773">
        <w:rPr>
          <w:rStyle w:val="Allmrkuseviide"/>
          <w:rFonts w:ascii="Times New Roman" w:hAnsi="Times New Roman"/>
        </w:rPr>
        <w:footnoteRef/>
      </w:r>
      <w:r w:rsidRPr="00A61773">
        <w:rPr>
          <w:rFonts w:ascii="Times New Roman" w:hAnsi="Times New Roman"/>
        </w:rPr>
        <w:t xml:space="preserve"> Retsensioon raportile „Inimesega tehtavate uuringute õiguslik regulatsioon Eestis“ 6. </w:t>
      </w:r>
      <w:r w:rsidRPr="00A61773">
        <w:rPr>
          <w:rFonts w:ascii="Times New Roman" w:hAnsi="Times New Roman"/>
        </w:rPr>
        <w:t>ptk, lk 28: Pormeister, K. (2024). Inimesega tehtavate uuringute õiguslik regulatsioon Eestis</w:t>
      </w:r>
      <w:r w:rsidR="00402400">
        <w:rPr>
          <w:rFonts w:ascii="Times New Roman" w:hAnsi="Times New Roman"/>
        </w:rPr>
        <w:t>.</w:t>
      </w:r>
    </w:p>
  </w:footnote>
  <w:footnote w:id="37">
    <w:p w14:paraId="7211C107" w14:textId="68F71798" w:rsidR="6018E984" w:rsidRPr="006155AE" w:rsidRDefault="6018E984" w:rsidP="6018E984">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Marten </w:t>
      </w:r>
      <w:r w:rsidRPr="006155AE">
        <w:rPr>
          <w:rFonts w:ascii="Times New Roman" w:hAnsi="Times New Roman"/>
        </w:rPr>
        <w:t xml:space="preserve">Juurik. </w:t>
      </w:r>
      <w:hyperlink r:id="rId31" w:history="1">
        <w:r w:rsidR="006E594E" w:rsidRPr="006E594E">
          <w:rPr>
            <w:rStyle w:val="Hperlink"/>
            <w:rFonts w:ascii="Times New Roman" w:hAnsi="Times New Roman"/>
          </w:rPr>
          <w:t>Inimuuringute-hea-tava-kavand.pdf</w:t>
        </w:r>
      </w:hyperlink>
      <w:r w:rsidR="00EB3877">
        <w:t>.</w:t>
      </w:r>
      <w:r w:rsidR="006E594E" w:rsidRPr="006E594E" w:rsidDel="00980EB2">
        <w:rPr>
          <w:rFonts w:ascii="Times New Roman" w:hAnsi="Times New Roman"/>
        </w:rPr>
        <w:t xml:space="preserve"> </w:t>
      </w:r>
      <w:r w:rsidR="00FA1E1D">
        <w:rPr>
          <w:rFonts w:ascii="Times New Roman" w:hAnsi="Times New Roman"/>
        </w:rPr>
        <w:t>(Kavand.</w:t>
      </w:r>
      <w:r w:rsidR="00A8699E">
        <w:rPr>
          <w:rFonts w:ascii="Times New Roman" w:hAnsi="Times New Roman"/>
        </w:rPr>
        <w:t xml:space="preserve"> </w:t>
      </w:r>
      <w:r w:rsidR="00FA1E1D" w:rsidRPr="00FA1E1D">
        <w:rPr>
          <w:rFonts w:ascii="Times New Roman" w:hAnsi="Times New Roman"/>
        </w:rPr>
        <w:t>Viimati täiendatud: 23.04.2024</w:t>
      </w:r>
      <w:r w:rsidR="001F58B9">
        <w:rPr>
          <w:rFonts w:ascii="Times New Roman" w:hAnsi="Times New Roman"/>
        </w:rPr>
        <w:t>. ETAG</w:t>
      </w:r>
      <w:r w:rsidR="00FA1E1D">
        <w:rPr>
          <w:rFonts w:ascii="Times New Roman" w:hAnsi="Times New Roman"/>
        </w:rPr>
        <w:t>)</w:t>
      </w:r>
      <w:r w:rsidR="001F58B9">
        <w:rPr>
          <w:rFonts w:ascii="Times New Roman" w:hAnsi="Times New Roman"/>
        </w:rPr>
        <w:t>.</w:t>
      </w:r>
    </w:p>
    <w:p w14:paraId="15C7B069" w14:textId="643BDA19" w:rsidR="6018E984" w:rsidRDefault="6018E984" w:rsidP="6018E984">
      <w:pPr>
        <w:pStyle w:val="Allmrkusetekst"/>
      </w:pPr>
    </w:p>
  </w:footnote>
  <w:footnote w:id="38">
    <w:p w14:paraId="2F411FC9" w14:textId="24951BF7" w:rsidR="00B55F5B" w:rsidRPr="006155AE" w:rsidRDefault="00B55F5B">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32" w:history="1">
        <w:r w:rsidRPr="00A634B1">
          <w:rPr>
            <w:rStyle w:val="Hperlink"/>
            <w:rFonts w:ascii="Times New Roman" w:hAnsi="Times New Roman"/>
          </w:rPr>
          <w:t>Euroopa Parlamendi ja nõukogu määrus (EL) 2025/327, mis käsitleb Euroopa terviseandmeruumi ning millega muudetakse direktiivi 2011/24/EL ja määrust (EL) 2024/2847</w:t>
        </w:r>
      </w:hyperlink>
      <w:r w:rsidR="00A634B1" w:rsidRPr="00A634B1">
        <w:rPr>
          <w:rFonts w:ascii="Times New Roman" w:hAnsi="Times New Roman"/>
        </w:rPr>
        <w:t>, art 51</w:t>
      </w:r>
      <w:r w:rsidR="00A634B1">
        <w:rPr>
          <w:rFonts w:ascii="Times New Roman" w:hAnsi="Times New Roman"/>
        </w:rPr>
        <w:t>.</w:t>
      </w:r>
    </w:p>
  </w:footnote>
  <w:footnote w:id="39">
    <w:p w14:paraId="07209E70" w14:textId="36E2CD10" w:rsidR="000304C1" w:rsidRPr="00FF25C7" w:rsidRDefault="000304C1">
      <w:pPr>
        <w:pStyle w:val="Allmrkusetekst"/>
        <w:rPr>
          <w:rFonts w:ascii="Times New Roman" w:hAnsi="Times New Roman"/>
        </w:rPr>
      </w:pPr>
      <w:r w:rsidRPr="00FF25C7">
        <w:rPr>
          <w:rStyle w:val="Allmrkuseviide"/>
          <w:rFonts w:ascii="Times New Roman" w:hAnsi="Times New Roman"/>
        </w:rPr>
        <w:footnoteRef/>
      </w:r>
      <w:r w:rsidRPr="00FF25C7">
        <w:rPr>
          <w:rFonts w:ascii="Times New Roman" w:hAnsi="Times New Roman"/>
        </w:rPr>
        <w:t xml:space="preserve"> </w:t>
      </w:r>
      <w:r w:rsidRPr="00FF25C7">
        <w:rPr>
          <w:rFonts w:ascii="Times New Roman" w:hAnsi="Times New Roman"/>
        </w:rPr>
        <w:t>RKKKo 16.01.2025, 1-21-7384/240, p 32.</w:t>
      </w:r>
    </w:p>
  </w:footnote>
  <w:footnote w:id="40">
    <w:p w14:paraId="3724D281"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3">
        <w:r w:rsidRPr="00A61773">
          <w:rPr>
            <w:rStyle w:val="Hperlink"/>
            <w:rFonts w:ascii="Times New Roman" w:hAnsi="Times New Roman"/>
          </w:rPr>
          <w:t>Tartu Ülikooli Eesti geenivaramu on teadlaste käsutuses</w:t>
        </w:r>
      </w:hyperlink>
      <w:r>
        <w:t>.</w:t>
      </w:r>
    </w:p>
  </w:footnote>
  <w:footnote w:id="41">
    <w:p w14:paraId="1AAC6779"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4">
        <w:r w:rsidRPr="00A61773">
          <w:rPr>
            <w:rStyle w:val="Hperlink"/>
            <w:rFonts w:ascii="Times New Roman" w:hAnsi="Times New Roman"/>
          </w:rPr>
          <w:t>Inimgeeniuuringute seadus</w:t>
        </w:r>
      </w:hyperlink>
      <w:r>
        <w:t>.</w:t>
      </w:r>
    </w:p>
  </w:footnote>
  <w:footnote w:id="42">
    <w:p w14:paraId="630A40CE" w14:textId="77777777" w:rsidR="00F22DA1" w:rsidRPr="00A61773" w:rsidRDefault="00F22DA1" w:rsidP="00F22DA1">
      <w:pPr>
        <w:pStyle w:val="Allmrkusetekst"/>
        <w:rPr>
          <w:rFonts w:ascii="Times New Roman" w:hAnsi="Times New Roman"/>
        </w:rPr>
      </w:pPr>
      <w:r w:rsidRPr="00A61773">
        <w:rPr>
          <w:rStyle w:val="Allmrkuseviide"/>
          <w:rFonts w:ascii="Times New Roman" w:hAnsi="Times New Roman"/>
        </w:rPr>
        <w:footnoteRef/>
      </w:r>
      <w:r w:rsidRPr="00A61773">
        <w:rPr>
          <w:rFonts w:ascii="Times New Roman" w:hAnsi="Times New Roman"/>
        </w:rPr>
        <w:t xml:space="preserve"> </w:t>
      </w:r>
      <w:hyperlink r:id="rId35">
        <w:r w:rsidRPr="00A61773">
          <w:rPr>
            <w:rStyle w:val="Hperlink"/>
            <w:rFonts w:ascii="Times New Roman" w:hAnsi="Times New Roman"/>
          </w:rPr>
          <w:t>Sihtasutuse Eesti Geenivaramu asutamine</w:t>
        </w:r>
      </w:hyperlink>
      <w:r>
        <w:t>.</w:t>
      </w:r>
    </w:p>
  </w:footnote>
  <w:footnote w:id="43">
    <w:p w14:paraId="1B65135A" w14:textId="77777777" w:rsidR="00F22DA1" w:rsidRDefault="00F22DA1" w:rsidP="00F22DA1">
      <w:pPr>
        <w:pStyle w:val="Allmrkusetekst"/>
      </w:pPr>
      <w:r w:rsidRPr="00A61773">
        <w:rPr>
          <w:rStyle w:val="Allmrkuseviide"/>
          <w:rFonts w:ascii="Times New Roman" w:hAnsi="Times New Roman"/>
        </w:rPr>
        <w:footnoteRef/>
      </w:r>
      <w:r w:rsidRPr="00A61773">
        <w:rPr>
          <w:rFonts w:ascii="Times New Roman" w:hAnsi="Times New Roman"/>
        </w:rPr>
        <w:t xml:space="preserve"> </w:t>
      </w:r>
      <w:hyperlink r:id="rId36">
        <w:r w:rsidRPr="00A61773">
          <w:rPr>
            <w:rStyle w:val="Hperlink"/>
            <w:rFonts w:ascii="Times New Roman" w:hAnsi="Times New Roman"/>
          </w:rPr>
          <w:t>Tartu Ülikooli Eesti geenivaramu on teadlaste käsutuses</w:t>
        </w:r>
      </w:hyperlink>
      <w:r>
        <w:t>.</w:t>
      </w:r>
    </w:p>
  </w:footnote>
  <w:footnote w:id="44">
    <w:p w14:paraId="0FA4287C"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r w:rsidRPr="00696826">
        <w:rPr>
          <w:rFonts w:ascii="Times New Roman" w:hAnsi="Times New Roman"/>
          <w:i/>
          <w:iCs/>
        </w:rPr>
        <w:t>Ibid</w:t>
      </w:r>
      <w:r w:rsidRPr="004F649D">
        <w:rPr>
          <w:rFonts w:ascii="Times New Roman" w:hAnsi="Times New Roman"/>
        </w:rPr>
        <w:t>.</w:t>
      </w:r>
    </w:p>
  </w:footnote>
  <w:footnote w:id="45">
    <w:p w14:paraId="27B1C6C9"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37">
        <w:r w:rsidRPr="004F649D">
          <w:rPr>
            <w:rStyle w:val="Hperlink"/>
            <w:rFonts w:ascii="Times New Roman" w:hAnsi="Times New Roman"/>
          </w:rPr>
          <w:t>Inimgeeniuuringute seaduse ja Eesti Teaduste Akadeemia seaduse muutmise seadus</w:t>
        </w:r>
      </w:hyperlink>
      <w:r>
        <w:t>.</w:t>
      </w:r>
    </w:p>
  </w:footnote>
  <w:footnote w:id="46">
    <w:p w14:paraId="6A23C729" w14:textId="77777777" w:rsidR="00F22DA1" w:rsidRPr="000B730C" w:rsidRDefault="00F22DA1" w:rsidP="00F22DA1">
      <w:pPr>
        <w:pStyle w:val="Allmrkusetekst"/>
        <w:rPr>
          <w:rFonts w:ascii="Times New Roman" w:hAnsi="Times New Roman"/>
        </w:rPr>
      </w:pPr>
      <w:r w:rsidRPr="000B730C">
        <w:rPr>
          <w:rStyle w:val="Allmrkuseviide"/>
          <w:rFonts w:ascii="Times New Roman" w:hAnsi="Times New Roman"/>
        </w:rPr>
        <w:footnoteRef/>
      </w:r>
      <w:r w:rsidRPr="000B730C">
        <w:rPr>
          <w:rFonts w:ascii="Times New Roman" w:hAnsi="Times New Roman"/>
        </w:rPr>
        <w:t xml:space="preserve"> </w:t>
      </w:r>
      <w:hyperlink r:id="rId38" w:history="1">
        <w:r w:rsidRPr="000B730C">
          <w:rPr>
            <w:rStyle w:val="Hperlink"/>
            <w:rFonts w:ascii="Times New Roman" w:hAnsi="Times New Roman"/>
          </w:rPr>
          <w:t xml:space="preserve">A </w:t>
        </w:r>
        <w:r w:rsidRPr="000B730C">
          <w:rPr>
            <w:rStyle w:val="Hperlink"/>
            <w:rFonts w:ascii="Times New Roman" w:hAnsi="Times New Roman"/>
          </w:rPr>
          <w:t>world-first genetic study on heart disease prevention kicks off in Estonia | Tartu Ülikool</w:t>
        </w:r>
      </w:hyperlink>
      <w:r>
        <w:rPr>
          <w:rFonts w:ascii="Times New Roman" w:hAnsi="Times New Roman"/>
        </w:rPr>
        <w:t>.</w:t>
      </w:r>
    </w:p>
  </w:footnote>
  <w:footnote w:id="47">
    <w:p w14:paraId="799C6E4C"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39">
        <w:r w:rsidRPr="004F649D">
          <w:rPr>
            <w:rStyle w:val="Hperlink"/>
            <w:rFonts w:ascii="Times New Roman" w:hAnsi="Times New Roman"/>
          </w:rPr>
          <w:t>TeamPerMed</w:t>
        </w:r>
      </w:hyperlink>
      <w:r w:rsidRPr="004F649D">
        <w:rPr>
          <w:rFonts w:ascii="Times New Roman" w:hAnsi="Times New Roman"/>
        </w:rPr>
        <w:t xml:space="preserve"> </w:t>
      </w:r>
      <w:hyperlink r:id="rId40">
        <w:r w:rsidRPr="004F649D">
          <w:rPr>
            <w:rStyle w:val="Hperlink"/>
            <w:rFonts w:ascii="Times New Roman" w:hAnsi="Times New Roman"/>
          </w:rPr>
          <w:t>https://sisu.ut.ee/permedcenter/</w:t>
        </w:r>
      </w:hyperlink>
      <w:r>
        <w:t>.</w:t>
      </w:r>
    </w:p>
  </w:footnote>
  <w:footnote w:id="48">
    <w:p w14:paraId="014043DD" w14:textId="77777777" w:rsidR="00F22DA1" w:rsidRPr="004F649D" w:rsidRDefault="00F22DA1" w:rsidP="00F22DA1">
      <w:pPr>
        <w:pStyle w:val="Allmrkusetekst"/>
        <w:rPr>
          <w:rFonts w:ascii="Times New Roman" w:hAnsi="Times New Roman"/>
        </w:rPr>
      </w:pPr>
      <w:r w:rsidRPr="004F649D">
        <w:rPr>
          <w:rStyle w:val="Allmrkuseviide"/>
          <w:rFonts w:ascii="Times New Roman" w:hAnsi="Times New Roman"/>
        </w:rPr>
        <w:footnoteRef/>
      </w:r>
      <w:r w:rsidRPr="004F649D">
        <w:rPr>
          <w:rFonts w:ascii="Times New Roman" w:hAnsi="Times New Roman"/>
        </w:rPr>
        <w:t xml:space="preserve"> </w:t>
      </w:r>
      <w:hyperlink r:id="rId41" w:history="1">
        <w:r w:rsidRPr="004F649D">
          <w:rPr>
            <w:rStyle w:val="Hperlink"/>
            <w:rFonts w:ascii="Times New Roman" w:hAnsi="Times New Roman"/>
          </w:rPr>
          <w:t xml:space="preserve">Uue </w:t>
        </w:r>
        <w:r w:rsidRPr="004F649D">
          <w:rPr>
            <w:rStyle w:val="Hperlink"/>
            <w:rFonts w:ascii="Times New Roman" w:hAnsi="Times New Roman"/>
          </w:rPr>
          <w:t>sekveneerimistehnoloogia abil järjestatakse 10 000 geenidoonori täisgenoomid | Tartu Ülikool</w:t>
        </w:r>
      </w:hyperlink>
      <w:r>
        <w:t>.</w:t>
      </w:r>
    </w:p>
  </w:footnote>
  <w:footnote w:id="49">
    <w:p w14:paraId="4A4323A5" w14:textId="77777777" w:rsidR="00D86073" w:rsidRDefault="00D86073" w:rsidP="00D86073">
      <w:pPr>
        <w:pStyle w:val="Allmrkusetekst"/>
      </w:pPr>
      <w:r w:rsidRPr="009135E8">
        <w:rPr>
          <w:rStyle w:val="Allmrkuseviide"/>
          <w:rFonts w:ascii="Times New Roman" w:hAnsi="Times New Roman"/>
        </w:rPr>
        <w:footnoteRef/>
      </w:r>
      <w:r w:rsidRPr="009135E8">
        <w:rPr>
          <w:rFonts w:ascii="Times New Roman" w:hAnsi="Times New Roman"/>
        </w:rPr>
        <w:t xml:space="preserve"> </w:t>
      </w:r>
      <w:r w:rsidRPr="009135E8">
        <w:rPr>
          <w:rFonts w:ascii="Times New Roman" w:hAnsi="Times New Roman"/>
        </w:rPr>
        <w:t>RKPJKo 31.10.2022, 5-22-4/13, p 32.</w:t>
      </w:r>
    </w:p>
  </w:footnote>
  <w:footnote w:id="50">
    <w:p w14:paraId="7188DA68" w14:textId="0B012F5E" w:rsidR="00D93251" w:rsidRPr="0057040D" w:rsidRDefault="00D93251" w:rsidP="00D93251">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Vt seletuskirja lisas </w:t>
      </w:r>
      <w:r w:rsidR="00D92AB2">
        <w:rPr>
          <w:rFonts w:ascii="Times New Roman" w:hAnsi="Times New Roman"/>
        </w:rPr>
        <w:t xml:space="preserve">1 </w:t>
      </w:r>
      <w:r w:rsidR="00B27E81">
        <w:rPr>
          <w:rFonts w:ascii="Times New Roman" w:hAnsi="Times New Roman"/>
        </w:rPr>
        <w:t>esitatud</w:t>
      </w:r>
      <w:r w:rsidRPr="0057040D">
        <w:rPr>
          <w:rFonts w:ascii="Times New Roman" w:hAnsi="Times New Roman"/>
        </w:rPr>
        <w:t xml:space="preserve"> rakendusakti kavandis kavandatut</w:t>
      </w:r>
      <w:r w:rsidR="00D9130A">
        <w:rPr>
          <w:rFonts w:ascii="Times New Roman" w:hAnsi="Times New Roman"/>
        </w:rPr>
        <w:t>.</w:t>
      </w:r>
    </w:p>
  </w:footnote>
  <w:footnote w:id="51">
    <w:p w14:paraId="7EA1D9ED" w14:textId="76862431" w:rsidR="001F12C1" w:rsidRPr="00C13472" w:rsidRDefault="001F12C1">
      <w:pPr>
        <w:pStyle w:val="Allmrkusetekst"/>
        <w:rPr>
          <w:rFonts w:ascii="Times New Roman" w:hAnsi="Times New Roman"/>
        </w:rPr>
      </w:pPr>
      <w:r w:rsidRPr="00C13472">
        <w:rPr>
          <w:rStyle w:val="Allmrkuseviide"/>
          <w:rFonts w:ascii="Times New Roman" w:hAnsi="Times New Roman"/>
        </w:rPr>
        <w:footnoteRef/>
      </w:r>
      <w:r w:rsidRPr="00C13472">
        <w:rPr>
          <w:rFonts w:ascii="Times New Roman" w:hAnsi="Times New Roman"/>
        </w:rPr>
        <w:t xml:space="preserve"> Tervisekassa seadus, § 46</w:t>
      </w:r>
      <w:r w:rsidRPr="00C13472">
        <w:rPr>
          <w:rFonts w:ascii="Times New Roman" w:hAnsi="Times New Roman"/>
          <w:vertAlign w:val="superscript"/>
        </w:rPr>
        <w:t>1</w:t>
      </w:r>
      <w:r w:rsidRPr="00C13472">
        <w:rPr>
          <w:rFonts w:ascii="Times New Roman" w:hAnsi="Times New Roman"/>
        </w:rPr>
        <w:t>.</w:t>
      </w:r>
    </w:p>
  </w:footnote>
  <w:footnote w:id="52">
    <w:p w14:paraId="1D2CA77F" w14:textId="70D01D76" w:rsidR="001F12C1" w:rsidRPr="00C13472" w:rsidRDefault="001F12C1">
      <w:pPr>
        <w:pStyle w:val="Allmrkusetekst"/>
        <w:rPr>
          <w:rFonts w:ascii="Times New Roman" w:hAnsi="Times New Roman"/>
        </w:rPr>
      </w:pPr>
      <w:r w:rsidRPr="00C13472">
        <w:rPr>
          <w:rStyle w:val="Allmrkuseviide"/>
          <w:rFonts w:ascii="Times New Roman" w:hAnsi="Times New Roman"/>
        </w:rPr>
        <w:footnoteRef/>
      </w:r>
      <w:r w:rsidRPr="00C13472">
        <w:rPr>
          <w:rFonts w:ascii="Times New Roman" w:hAnsi="Times New Roman"/>
        </w:rPr>
        <w:t xml:space="preserve"> Töötuskindlustuse seadus, § 35.</w:t>
      </w:r>
    </w:p>
  </w:footnote>
  <w:footnote w:id="53">
    <w:p w14:paraId="3E7C5A7E" w14:textId="1A55FBA0" w:rsidR="009B6E94" w:rsidRPr="004F3D97" w:rsidRDefault="009B6E94">
      <w:pPr>
        <w:pStyle w:val="Allmrkusetekst"/>
        <w:rPr>
          <w:rFonts w:ascii="Times New Roman" w:hAnsi="Times New Roman"/>
        </w:rPr>
      </w:pPr>
      <w:r w:rsidRPr="004F3D97">
        <w:rPr>
          <w:rStyle w:val="Allmrkuseviide"/>
          <w:rFonts w:ascii="Times New Roman" w:hAnsi="Times New Roman"/>
        </w:rPr>
        <w:footnoteRef/>
      </w:r>
      <w:r w:rsidRPr="004F3D97">
        <w:rPr>
          <w:rFonts w:ascii="Times New Roman" w:hAnsi="Times New Roman"/>
        </w:rPr>
        <w:t xml:space="preserve"> Andmekaitse Inspektsioon</w:t>
      </w:r>
      <w:r w:rsidR="003152CD" w:rsidRPr="004F3D97">
        <w:rPr>
          <w:rFonts w:ascii="Times New Roman" w:hAnsi="Times New Roman"/>
        </w:rPr>
        <w:t xml:space="preserve">: </w:t>
      </w:r>
      <w:hyperlink r:id="rId42" w:history="1">
        <w:r w:rsidR="004F3D97" w:rsidRPr="004F3D97">
          <w:rPr>
            <w:rStyle w:val="Hperlink"/>
            <w:rFonts w:ascii="Times New Roman" w:hAnsi="Times New Roman"/>
          </w:rPr>
          <w:t>ANDMEKOGUDE JUHEND</w:t>
        </w:r>
      </w:hyperlink>
      <w:r w:rsidR="004F3D97" w:rsidRPr="004F3D97">
        <w:rPr>
          <w:rFonts w:ascii="Times New Roman" w:hAnsi="Times New Roman"/>
        </w:rPr>
        <w:t>.</w:t>
      </w:r>
    </w:p>
  </w:footnote>
  <w:footnote w:id="54">
    <w:p w14:paraId="6A2F41B4" w14:textId="064157C5" w:rsidR="5E740DF5" w:rsidRPr="00A61773" w:rsidRDefault="5E740DF5">
      <w:pPr>
        <w:pStyle w:val="Allmrkusetekst"/>
        <w:rPr>
          <w:rFonts w:ascii="Times New Roman" w:hAnsi="Times New Roman"/>
        </w:rPr>
      </w:pPr>
      <w:r w:rsidRPr="00A61773">
        <w:rPr>
          <w:rStyle w:val="Allmrkuseviide"/>
          <w:rFonts w:ascii="Times New Roman" w:hAnsi="Times New Roman"/>
        </w:rPr>
        <w:footnoteRef/>
      </w:r>
      <w:r w:rsidR="00DA6EB4">
        <w:rPr>
          <w:rFonts w:ascii="Times New Roman" w:hAnsi="Times New Roman"/>
        </w:rPr>
        <w:t xml:space="preserve"> </w:t>
      </w:r>
      <w:r w:rsidR="00390BFA" w:rsidRPr="00390BFA">
        <w:rPr>
          <w:rFonts w:ascii="Times New Roman" w:hAnsi="Times New Roman"/>
        </w:rPr>
        <w:t>OMOP CDM</w:t>
      </w:r>
      <w:r w:rsidR="00F36B19">
        <w:rPr>
          <w:rFonts w:ascii="Times New Roman" w:hAnsi="Times New Roman"/>
        </w:rPr>
        <w:t xml:space="preserve">. </w:t>
      </w:r>
      <w:r w:rsidR="00390BFA" w:rsidRPr="00390BFA">
        <w:rPr>
          <w:rFonts w:ascii="Times New Roman" w:hAnsi="Times New Roman"/>
        </w:rPr>
        <w:t>Vaatluslike tervishoiualaste andmete üht</w:t>
      </w:r>
      <w:r w:rsidR="00A55F82">
        <w:rPr>
          <w:rFonts w:ascii="Times New Roman" w:hAnsi="Times New Roman"/>
        </w:rPr>
        <w:t>se</w:t>
      </w:r>
      <w:r w:rsidR="00390BFA" w:rsidRPr="00390BFA">
        <w:rPr>
          <w:rFonts w:ascii="Times New Roman" w:hAnsi="Times New Roman"/>
        </w:rPr>
        <w:t xml:space="preserve"> mudel</w:t>
      </w:r>
      <w:r w:rsidR="00390BFA">
        <w:rPr>
          <w:rFonts w:ascii="Times New Roman" w:hAnsi="Times New Roman"/>
        </w:rPr>
        <w:t xml:space="preserve">i kirjeldus </w:t>
      </w:r>
      <w:r w:rsidR="00390BFA">
        <w:rPr>
          <w:rFonts w:ascii="Times New Roman" w:hAnsi="Times New Roman"/>
        </w:rPr>
        <w:t>TEHIK</w:t>
      </w:r>
      <w:r w:rsidR="00A55F82">
        <w:rPr>
          <w:rFonts w:ascii="Times New Roman" w:hAnsi="Times New Roman"/>
        </w:rPr>
        <w:t>u</w:t>
      </w:r>
      <w:r w:rsidR="00390BFA">
        <w:rPr>
          <w:rFonts w:ascii="Times New Roman" w:hAnsi="Times New Roman"/>
        </w:rPr>
        <w:t xml:space="preserve"> veebilehel: </w:t>
      </w:r>
      <w:hyperlink r:id="rId43" w:history="1">
        <w:r w:rsidR="00223007" w:rsidRPr="00A61773">
          <w:rPr>
            <w:rStyle w:val="Hperlink"/>
            <w:rFonts w:ascii="Times New Roman" w:hAnsi="Times New Roman"/>
          </w:rPr>
          <w:t>https://teabekeskus.tehik.ee/et/standardid/omop-cdm</w:t>
        </w:r>
      </w:hyperlink>
      <w:r w:rsidR="00D9130A">
        <w:t>.</w:t>
      </w:r>
    </w:p>
    <w:p w14:paraId="2B2C79EA" w14:textId="77777777" w:rsidR="00223007" w:rsidRDefault="00223007" w:rsidP="00223007">
      <w:pPr>
        <w:pStyle w:val="Allmrkusetekst"/>
      </w:pPr>
    </w:p>
  </w:footnote>
  <w:footnote w:id="55">
    <w:p w14:paraId="2208BE34" w14:textId="7330231C" w:rsidR="00907BF4" w:rsidRPr="006155AE" w:rsidRDefault="00907BF4">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44" w:history="1">
        <w:r w:rsidRPr="006155AE">
          <w:rPr>
            <w:rStyle w:val="Hperlink"/>
            <w:rFonts w:ascii="Times New Roman" w:hAnsi="Times New Roman"/>
          </w:rPr>
          <w:t xml:space="preserve">Eesti bioeetika ja </w:t>
        </w:r>
        <w:r w:rsidRPr="006155AE">
          <w:rPr>
            <w:rStyle w:val="Hperlink"/>
            <w:rFonts w:ascii="Times New Roman" w:hAnsi="Times New Roman"/>
          </w:rPr>
          <w:t>inimuuringute nõukogu | Sotsiaalministeerium</w:t>
        </w:r>
      </w:hyperlink>
      <w:r w:rsidR="006E45D3">
        <w:t>.</w:t>
      </w:r>
    </w:p>
  </w:footnote>
  <w:footnote w:id="56">
    <w:p w14:paraId="633B64E9" w14:textId="4EF2393D" w:rsidR="004D2E2C" w:rsidRDefault="004D2E2C" w:rsidP="004D2E2C">
      <w:pPr>
        <w:pStyle w:val="Allmrkusetekst"/>
      </w:pPr>
      <w:r w:rsidRPr="00AE185E">
        <w:rPr>
          <w:rStyle w:val="Allmrkuseviide"/>
          <w:rFonts w:ascii="Times New Roman" w:hAnsi="Times New Roman"/>
        </w:rPr>
        <w:footnoteRef/>
      </w:r>
      <w:r w:rsidRPr="00AE185E">
        <w:rPr>
          <w:rFonts w:ascii="Times New Roman" w:hAnsi="Times New Roman"/>
        </w:rPr>
        <w:t xml:space="preserve"> </w:t>
      </w:r>
      <w:hyperlink r:id="rId45" w:history="1">
        <w:r w:rsidR="00AE4E02" w:rsidRPr="00AE4E02">
          <w:rPr>
            <w:rStyle w:val="Hperlink"/>
            <w:rFonts w:ascii="Times New Roman" w:hAnsi="Times New Roman"/>
          </w:rPr>
          <w:t>Südamelihase infarkti haigestumus ja suremus on endiselt kõrge. Tervise Arengu Instituudi veebileht, 28.12.2022.</w:t>
        </w:r>
      </w:hyperlink>
    </w:p>
  </w:footnote>
  <w:footnote w:id="57">
    <w:p w14:paraId="0BE85F3C" w14:textId="531404FA" w:rsidR="00AE185E" w:rsidRPr="00D91D0D" w:rsidRDefault="004D2E2C" w:rsidP="004D2E2C">
      <w:pPr>
        <w:pStyle w:val="Allmrkusetekst"/>
        <w:rPr>
          <w:rFonts w:ascii="Times New Roman" w:eastAsia="Calibri" w:hAnsi="Times New Roman"/>
        </w:rPr>
      </w:pPr>
      <w:r w:rsidRPr="00AE185E">
        <w:rPr>
          <w:rStyle w:val="Allmrkuseviide"/>
          <w:rFonts w:ascii="Times New Roman" w:hAnsi="Times New Roman"/>
        </w:rPr>
        <w:footnoteRef/>
      </w:r>
      <w:r w:rsidRPr="00D91D0D">
        <w:rPr>
          <w:rFonts w:ascii="Times New Roman" w:hAnsi="Times New Roman"/>
        </w:rPr>
        <w:t xml:space="preserve"> </w:t>
      </w:r>
      <w:r w:rsidR="00D91D0D" w:rsidRPr="00D91D0D">
        <w:rPr>
          <w:rFonts w:ascii="Times New Roman" w:hAnsi="Times New Roman"/>
        </w:rPr>
        <w:t>Vt</w:t>
      </w:r>
      <w:r w:rsidRPr="00AE185E">
        <w:rPr>
          <w:rFonts w:ascii="Times New Roman" w:hAnsi="Times New Roman"/>
        </w:rPr>
        <w:t xml:space="preserve"> </w:t>
      </w:r>
      <w:hyperlink r:id="rId46" w:history="1">
        <w:r w:rsidR="00D91D0D" w:rsidRPr="00D91D0D">
          <w:rPr>
            <w:rStyle w:val="Hperlink"/>
            <w:rFonts w:ascii="Times New Roman" w:hAnsi="Times New Roman"/>
          </w:rPr>
          <w:t>TAI statistika</w:t>
        </w:r>
      </w:hyperlink>
      <w:r w:rsidR="00E76DC1" w:rsidRPr="00D91D0D">
        <w:rPr>
          <w:rFonts w:ascii="Times New Roman" w:hAnsi="Times New Roman"/>
        </w:rPr>
        <w:t>.</w:t>
      </w:r>
    </w:p>
  </w:footnote>
  <w:footnote w:id="58">
    <w:p w14:paraId="33E9BCC7" w14:textId="4A7D6709" w:rsidR="004D2E2C" w:rsidRDefault="004D2E2C" w:rsidP="004D2E2C">
      <w:pPr>
        <w:pStyle w:val="Allmrkusetekst"/>
        <w:rPr>
          <w:rFonts w:eastAsia="Calibri"/>
        </w:rPr>
      </w:pPr>
      <w:r w:rsidRPr="0057040D">
        <w:rPr>
          <w:rStyle w:val="Allmrkuseviide"/>
          <w:rFonts w:ascii="Times New Roman" w:hAnsi="Times New Roman"/>
        </w:rPr>
        <w:footnoteRef/>
      </w:r>
      <w:r w:rsidR="00D91D0D" w:rsidRPr="00D91D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59">
    <w:p w14:paraId="44BAC7CC" w14:textId="3555A6BD" w:rsidR="004D2E2C" w:rsidRPr="0057040D" w:rsidRDefault="004D2E2C" w:rsidP="004D2E2C">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60">
    <w:p w14:paraId="4C8FC496" w14:textId="624A166C" w:rsidR="004D2E2C" w:rsidRDefault="004D2E2C" w:rsidP="004D2E2C">
      <w:pPr>
        <w:pStyle w:val="Allmrkusetekst"/>
      </w:pPr>
      <w:r w:rsidRPr="0057040D">
        <w:rPr>
          <w:rStyle w:val="Allmrkuseviide"/>
          <w:rFonts w:ascii="Times New Roman" w:hAnsi="Times New Roman"/>
        </w:rPr>
        <w:footnoteRef/>
      </w:r>
      <w:r w:rsidRPr="0057040D">
        <w:rPr>
          <w:rFonts w:ascii="Times New Roman" w:hAnsi="Times New Roman"/>
        </w:rPr>
        <w:t xml:space="preserve"> </w:t>
      </w:r>
      <w:r w:rsidR="00D91D0D">
        <w:rPr>
          <w:rFonts w:ascii="Times New Roman" w:hAnsi="Times New Roman"/>
        </w:rPr>
        <w:t xml:space="preserve">Vt </w:t>
      </w:r>
      <w:r w:rsidR="00D91D0D" w:rsidRPr="00D91D0D">
        <w:rPr>
          <w:rFonts w:ascii="Times New Roman" w:hAnsi="Times New Roman"/>
        </w:rPr>
        <w:t>TAI statistikat nende veebilehelt.</w:t>
      </w:r>
    </w:p>
  </w:footnote>
  <w:footnote w:id="61">
    <w:p w14:paraId="2CC2C83A" w14:textId="77777777" w:rsidR="00B10F73" w:rsidRDefault="00B10F73" w:rsidP="00B10F73"/>
  </w:footnote>
  <w:footnote w:id="62">
    <w:p w14:paraId="478834B5" w14:textId="77777777" w:rsidR="00B10F73" w:rsidRDefault="00B10F73" w:rsidP="00B10F73">
      <w:pPr>
        <w:pStyle w:val="Allmrkusetekst"/>
      </w:pPr>
      <w:r w:rsidRPr="0057040D">
        <w:rPr>
          <w:rStyle w:val="Allmrkuseviide"/>
          <w:rFonts w:ascii="Times New Roman" w:hAnsi="Times New Roman"/>
        </w:rPr>
        <w:footnoteRef/>
      </w:r>
      <w:r w:rsidRPr="0057040D">
        <w:rPr>
          <w:rFonts w:ascii="Times New Roman" w:hAnsi="Times New Roman"/>
        </w:rPr>
        <w:t xml:space="preserve"> Riigikohtu praktika järgi on riigi</w:t>
      </w:r>
      <w:r>
        <w:rPr>
          <w:rFonts w:ascii="Times New Roman" w:hAnsi="Times New Roman"/>
        </w:rPr>
        <w:t xml:space="preserve"> </w:t>
      </w:r>
      <w:r w:rsidRPr="0057040D">
        <w:rPr>
          <w:rFonts w:ascii="Times New Roman" w:hAnsi="Times New Roman"/>
        </w:rPr>
        <w:t>rahaliste vahendite otstarbekas ja säästlik kasutamine legitiimne eesmärk põhiõiguste</w:t>
      </w:r>
      <w:r>
        <w:rPr>
          <w:rFonts w:ascii="Times New Roman" w:hAnsi="Times New Roman"/>
        </w:rPr>
        <w:t xml:space="preserve"> </w:t>
      </w:r>
      <w:r w:rsidRPr="0057040D">
        <w:rPr>
          <w:rFonts w:ascii="Times New Roman" w:hAnsi="Times New Roman"/>
        </w:rPr>
        <w:t>piiramisel (</w:t>
      </w:r>
      <w:r w:rsidRPr="0057040D">
        <w:rPr>
          <w:rFonts w:ascii="Times New Roman" w:hAnsi="Times New Roman"/>
        </w:rPr>
        <w:t xml:space="preserve">RKÜKo 06.01.2015, 3-4-1-18-14, p 59). </w:t>
      </w:r>
      <w:r>
        <w:rPr>
          <w:rFonts w:ascii="Times New Roman" w:hAnsi="Times New Roman"/>
        </w:rPr>
        <w:t>V</w:t>
      </w:r>
      <w:r w:rsidRPr="0057040D">
        <w:rPr>
          <w:rFonts w:ascii="Times New Roman" w:hAnsi="Times New Roman"/>
        </w:rPr>
        <w:t>rd Riigikohtu üldkogu 26. juuni 2014. a otsus asjas nr 3-4-1-1-14, punktid 112-115).</w:t>
      </w:r>
    </w:p>
  </w:footnote>
  <w:footnote w:id="63">
    <w:p w14:paraId="646E1087" w14:textId="54E49BBD" w:rsidR="000450D2" w:rsidRPr="0057040D" w:rsidRDefault="000450D2">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47" w:history="1">
        <w:r w:rsidRPr="0057040D">
          <w:rPr>
            <w:rStyle w:val="Hperlink"/>
            <w:rFonts w:ascii="Times New Roman" w:hAnsi="Times New Roman"/>
          </w:rPr>
          <w:t xml:space="preserve">Inimõiguste ja biomeditsiini konventsioon: inimõiguste ja </w:t>
        </w:r>
        <w:r w:rsidRPr="0057040D">
          <w:rPr>
            <w:rStyle w:val="Hperlink"/>
            <w:rFonts w:ascii="Times New Roman" w:hAnsi="Times New Roman"/>
          </w:rPr>
          <w:t>inimväärikuse kaitse bioloogia ja arstiteaduse rakendamisel</w:t>
        </w:r>
      </w:hyperlink>
      <w:r w:rsidR="00833906" w:rsidRPr="00630906">
        <w:rPr>
          <w:rFonts w:ascii="Times New Roman" w:hAnsi="Times New Roman"/>
        </w:rPr>
        <w:t>.</w:t>
      </w:r>
      <w:r w:rsidR="00F21D79" w:rsidRPr="00630906">
        <w:rPr>
          <w:rFonts w:ascii="Times New Roman" w:hAnsi="Times New Roman"/>
        </w:rPr>
        <w:t xml:space="preserve"> </w:t>
      </w:r>
      <w:hyperlink r:id="rId48" w:history="1">
        <w:r w:rsidR="00F21D79" w:rsidRPr="0057040D">
          <w:rPr>
            <w:rStyle w:val="Hperlink"/>
            <w:rFonts w:ascii="Times New Roman" w:hAnsi="Times New Roman"/>
          </w:rPr>
          <w:t>Inimõiguste ja biomeditsiini konventsiooni lisaprotokoll biomeditsiiniliste teadusuuringute kohta ja seletuskiri</w:t>
        </w:r>
      </w:hyperlink>
      <w:r w:rsidR="00F21D79" w:rsidRPr="00630906">
        <w:rPr>
          <w:rFonts w:ascii="Times New Roman" w:hAnsi="Times New Roman"/>
        </w:rPr>
        <w:t xml:space="preserve">. </w:t>
      </w:r>
      <w:hyperlink r:id="rId49" w:history="1">
        <w:r w:rsidR="00F21D79" w:rsidRPr="0057040D">
          <w:rPr>
            <w:rStyle w:val="Hperlink"/>
            <w:rFonts w:ascii="Times New Roman" w:hAnsi="Times New Roman"/>
          </w:rPr>
          <w:t>Isikuandmete kaitse seadus</w:t>
        </w:r>
      </w:hyperlink>
      <w:r w:rsidR="00F21D79" w:rsidRPr="00630906">
        <w:rPr>
          <w:rFonts w:ascii="Times New Roman" w:hAnsi="Times New Roman"/>
        </w:rPr>
        <w:t>.</w:t>
      </w:r>
    </w:p>
  </w:footnote>
  <w:footnote w:id="64">
    <w:p w14:paraId="249853D4" w14:textId="18F20D34" w:rsidR="003F45D6" w:rsidRPr="0057040D" w:rsidRDefault="003F45D6">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50" w:history="1">
        <w:r w:rsidRPr="0057040D">
          <w:rPr>
            <w:rStyle w:val="Hperlink"/>
            <w:rFonts w:ascii="Times New Roman" w:hAnsi="Times New Roman"/>
          </w:rPr>
          <w:t xml:space="preserve">Hea teadustava raamdokument - Estonian Research </w:t>
        </w:r>
        <w:r w:rsidRPr="0057040D">
          <w:rPr>
            <w:rStyle w:val="Hperlink"/>
            <w:rFonts w:ascii="Times New Roman" w:hAnsi="Times New Roman"/>
          </w:rPr>
          <w:t>Council</w:t>
        </w:r>
      </w:hyperlink>
      <w:r w:rsidR="00833906" w:rsidRPr="00630906">
        <w:rPr>
          <w:rFonts w:ascii="Times New Roman" w:hAnsi="Times New Roman"/>
        </w:rPr>
        <w:t>.</w:t>
      </w:r>
    </w:p>
  </w:footnote>
  <w:footnote w:id="65">
    <w:p w14:paraId="322E1351" w14:textId="16BA156E" w:rsidR="00A3581D" w:rsidRPr="0057040D" w:rsidRDefault="00A3581D">
      <w:pPr>
        <w:pStyle w:val="Allmrkusetekst"/>
        <w:rPr>
          <w:rFonts w:ascii="Times New Roman" w:hAnsi="Times New Roman"/>
        </w:rPr>
      </w:pPr>
      <w:r w:rsidRPr="0057040D">
        <w:rPr>
          <w:rStyle w:val="Allmrkuseviide"/>
          <w:rFonts w:ascii="Times New Roman" w:hAnsi="Times New Roman"/>
        </w:rPr>
        <w:footnoteRef/>
      </w:r>
      <w:r w:rsidRPr="0057040D">
        <w:rPr>
          <w:rFonts w:ascii="Times New Roman" w:hAnsi="Times New Roman"/>
        </w:rPr>
        <w:t xml:space="preserve"> </w:t>
      </w:r>
      <w:hyperlink r:id="rId51" w:history="1">
        <w:r w:rsidR="00510ED2" w:rsidRPr="0057040D">
          <w:rPr>
            <w:rStyle w:val="Hperlink"/>
            <w:rFonts w:ascii="Times New Roman" w:hAnsi="Times New Roman"/>
          </w:rPr>
          <w:t>Maailma Arstide Liidu (WMA) Helsingi deklaratsioon</w:t>
        </w:r>
      </w:hyperlink>
      <w:r w:rsidR="00833906" w:rsidRPr="00630906">
        <w:rPr>
          <w:rFonts w:ascii="Times New Roman" w:hAnsi="Times New Roman"/>
        </w:rPr>
        <w:t>.</w:t>
      </w:r>
      <w:r w:rsidR="00F21D79" w:rsidRPr="00630906">
        <w:rPr>
          <w:rFonts w:ascii="Times New Roman" w:hAnsi="Times New Roman"/>
        </w:rPr>
        <w:t xml:space="preserve"> </w:t>
      </w:r>
      <w:hyperlink r:id="rId52" w:history="1">
        <w:r w:rsidR="00F21D79" w:rsidRPr="0057040D">
          <w:rPr>
            <w:rStyle w:val="Hperlink"/>
            <w:rFonts w:ascii="Times New Roman" w:hAnsi="Times New Roman"/>
          </w:rPr>
          <w:t>Inimuuringud | Tartu Ülikool</w:t>
        </w:r>
      </w:hyperlink>
      <w:r w:rsidR="00F21D79" w:rsidRPr="00630906">
        <w:rPr>
          <w:rFonts w:ascii="Times New Roman" w:hAnsi="Times New Roman"/>
        </w:rPr>
        <w:t xml:space="preserve">. </w:t>
      </w:r>
      <w:hyperlink r:id="rId53" w:history="1">
        <w:r w:rsidR="00F21D79" w:rsidRPr="0057040D">
          <w:rPr>
            <w:rStyle w:val="Hperlink"/>
            <w:rFonts w:ascii="Times New Roman" w:hAnsi="Times New Roman"/>
          </w:rPr>
          <w:t>2016 International ethical guidelines for health-related research involving humans</w:t>
        </w:r>
      </w:hyperlink>
      <w:r w:rsidR="00F21D79" w:rsidRPr="00630906">
        <w:rPr>
          <w:rFonts w:ascii="Times New Roman" w:hAnsi="Times New Roman"/>
        </w:rPr>
        <w:t>.</w:t>
      </w:r>
      <w:r w:rsidR="00F21D79" w:rsidRPr="00F21D79">
        <w:rPr>
          <w:rFonts w:ascii="Times New Roman" w:hAnsi="Times New Roman"/>
        </w:rPr>
        <w:t xml:space="preserve"> </w:t>
      </w:r>
      <w:r w:rsidR="00F21D79" w:rsidRPr="009C716A">
        <w:rPr>
          <w:rFonts w:ascii="Times New Roman" w:hAnsi="Times New Roman"/>
        </w:rPr>
        <w:t>Seletuskirjas</w:t>
      </w:r>
      <w:r w:rsidR="00F21D79" w:rsidRPr="0074356C">
        <w:rPr>
          <w:rFonts w:ascii="Times New Roman" w:hAnsi="Times New Roman"/>
        </w:rPr>
        <w:t xml:space="preserve"> </w:t>
      </w:r>
      <w:r w:rsidR="00F21D79">
        <w:rPr>
          <w:rFonts w:ascii="Times New Roman" w:hAnsi="Times New Roman"/>
        </w:rPr>
        <w:t>esitatud viidete loetelu ei ole ammendav. See on informatiivne ega ole mõeldud kohalduvaid nõudeid kitsendavana.</w:t>
      </w:r>
    </w:p>
  </w:footnote>
  <w:footnote w:id="66">
    <w:p w14:paraId="7F4A6FB7" w14:textId="298C7D59" w:rsidR="00A66588" w:rsidRDefault="00A66588">
      <w:pPr>
        <w:pStyle w:val="Allmrkusetekst"/>
      </w:pPr>
      <w:r>
        <w:rPr>
          <w:rStyle w:val="Allmrkuseviide"/>
        </w:rPr>
        <w:footnoteRef/>
      </w:r>
      <w:r>
        <w:t xml:space="preserve"> Vt siit </w:t>
      </w:r>
      <w:hyperlink r:id="rId54">
        <w:r w:rsidRPr="6E341925">
          <w:rPr>
            <w:rStyle w:val="Hperlink"/>
            <w:rFonts w:ascii="Times New Roman" w:hAnsi="Times New Roman"/>
            <w:sz w:val="24"/>
          </w:rPr>
          <w:t>https://genomics.ut.ee/et/eesti-geenivaramu</w:t>
        </w:r>
      </w:hyperlink>
      <w:r>
        <w:t>.</w:t>
      </w:r>
    </w:p>
  </w:footnote>
  <w:footnote w:id="67">
    <w:p w14:paraId="743646A1" w14:textId="6B22564D" w:rsidR="000D4848" w:rsidRPr="00B75350" w:rsidRDefault="000D4848">
      <w:pPr>
        <w:pStyle w:val="Allmrkusetekst"/>
        <w:rPr>
          <w:rFonts w:ascii="Times New Roman" w:hAnsi="Times New Roman"/>
        </w:rPr>
      </w:pPr>
      <w:r w:rsidRPr="00B75350">
        <w:rPr>
          <w:rStyle w:val="Allmrkuseviide"/>
          <w:rFonts w:ascii="Times New Roman" w:hAnsi="Times New Roman"/>
        </w:rPr>
        <w:footnoteRef/>
      </w:r>
      <w:r w:rsidRPr="00B75350">
        <w:rPr>
          <w:rFonts w:ascii="Times New Roman" w:hAnsi="Times New Roman"/>
        </w:rPr>
        <w:t xml:space="preserve"> SAPU</w:t>
      </w:r>
      <w:r w:rsidR="009663F9" w:rsidRPr="00B75350">
        <w:rPr>
          <w:rFonts w:ascii="Times New Roman" w:hAnsi="Times New Roman"/>
        </w:rPr>
        <w:t xml:space="preserve"> leitav: </w:t>
      </w:r>
      <w:hyperlink r:id="rId55" w:history="1">
        <w:r w:rsidR="001F738D" w:rsidRPr="001F738D">
          <w:rPr>
            <w:rStyle w:val="Hperlink"/>
            <w:rFonts w:ascii="Times New Roman" w:hAnsi="Times New Roman"/>
          </w:rPr>
          <w:t>https://sapu.cs.ut.ee/index.php</w:t>
        </w:r>
      </w:hyperlink>
      <w:r w:rsidR="00132CF1">
        <w:rPr>
          <w:rFonts w:ascii="Times New Roman" w:hAnsi="Times New Roman"/>
        </w:rPr>
        <w:t>.</w:t>
      </w:r>
    </w:p>
  </w:footnote>
  <w:footnote w:id="68">
    <w:p w14:paraId="351D79E2" w14:textId="5DB30CF3" w:rsidR="0003281E" w:rsidRDefault="0003281E">
      <w:pPr>
        <w:pStyle w:val="Allmrkusetekst"/>
      </w:pPr>
      <w:r>
        <w:rPr>
          <w:rStyle w:val="Allmrkuseviide"/>
        </w:rPr>
        <w:footnoteRef/>
      </w:r>
      <w:r>
        <w:t xml:space="preserve"> Vt </w:t>
      </w:r>
      <w:hyperlink r:id="rId56" w:history="1">
        <w:r w:rsidRPr="00EE483D">
          <w:rPr>
            <w:rStyle w:val="Hperlink"/>
            <w:rFonts w:ascii="Times New Roman" w:hAnsi="Times New Roman"/>
            <w:sz w:val="24"/>
          </w:rPr>
          <w:t>https://geenidoonor.ee/vaimnetervis</w:t>
        </w:r>
      </w:hyperlink>
      <w:r>
        <w:rPr>
          <w:rFonts w:ascii="Times New Roman" w:hAnsi="Times New Roman"/>
          <w:sz w:val="24"/>
        </w:rPr>
        <w:t>.</w:t>
      </w:r>
    </w:p>
  </w:footnote>
  <w:footnote w:id="69">
    <w:p w14:paraId="35E991FB" w14:textId="073BEDDE" w:rsidR="0025538C" w:rsidRPr="006155AE" w:rsidRDefault="0025538C" w:rsidP="0025538C">
      <w:pPr>
        <w:pStyle w:val="Allmrkusetekst"/>
        <w:rPr>
          <w:rFonts w:ascii="Times New Roman" w:hAnsi="Times New Roman"/>
        </w:rPr>
      </w:pPr>
      <w:r w:rsidRPr="006155AE">
        <w:rPr>
          <w:rStyle w:val="Allmrkuseviide"/>
          <w:rFonts w:ascii="Times New Roman" w:hAnsi="Times New Roman"/>
        </w:rPr>
        <w:footnoteRef/>
      </w:r>
      <w:r w:rsidRPr="006155AE">
        <w:rPr>
          <w:rFonts w:ascii="Times New Roman" w:hAnsi="Times New Roman"/>
        </w:rPr>
        <w:t xml:space="preserve"> </w:t>
      </w:r>
      <w:hyperlink r:id="rId57" w:history="1">
        <w:r w:rsidRPr="006155AE">
          <w:rPr>
            <w:rStyle w:val="Hperlink"/>
            <w:rFonts w:ascii="Times New Roman" w:hAnsi="Times New Roman"/>
          </w:rPr>
          <w:t>From Biobanking to Personalized Medicine: the journey of the Estonian Biobank</w:t>
        </w:r>
      </w:hyperlink>
      <w:r w:rsidR="0003281E">
        <w:t>,</w:t>
      </w:r>
    </w:p>
  </w:footnote>
  <w:footnote w:id="70">
    <w:p w14:paraId="225A5002" w14:textId="4862766C" w:rsidR="6018E984" w:rsidRPr="0099331C" w:rsidRDefault="6018E984" w:rsidP="6018E984">
      <w:pPr>
        <w:pStyle w:val="Allmrkusetekst"/>
        <w:rPr>
          <w:rFonts w:ascii="Times New Roman" w:hAnsi="Times New Roman"/>
        </w:rPr>
      </w:pPr>
      <w:r w:rsidRPr="0099331C">
        <w:rPr>
          <w:rStyle w:val="Allmrkuseviide"/>
          <w:rFonts w:ascii="Times New Roman" w:hAnsi="Times New Roman"/>
        </w:rPr>
        <w:footnoteRef/>
      </w:r>
      <w:r w:rsidRPr="0099331C">
        <w:rPr>
          <w:rFonts w:ascii="Times New Roman" w:hAnsi="Times New Roman"/>
        </w:rPr>
        <w:t xml:space="preserve"> </w:t>
      </w:r>
      <w:hyperlink r:id="rId58" w:anchor=":~:text=%C2%A7%201381.%20%C2%A0%20Doonorlusele%20sundimine">
        <w:r w:rsidRPr="0099331C">
          <w:rPr>
            <w:rStyle w:val="Hperlink"/>
            <w:rFonts w:ascii="Times New Roman" w:hAnsi="Times New Roman"/>
          </w:rPr>
          <w:t>Karistusseadustik</w:t>
        </w:r>
      </w:hyperlink>
      <w:r w:rsidRPr="0099331C">
        <w:rPr>
          <w:rFonts w:ascii="Times New Roman" w:hAnsi="Times New Roman"/>
        </w:rPr>
        <w:t xml:space="preserve"> §138</w:t>
      </w:r>
      <w:r w:rsidRPr="0099331C">
        <w:rPr>
          <w:rFonts w:ascii="Times New Roman" w:hAnsi="Times New Roman"/>
          <w:vertAlign w:val="superscript"/>
        </w:rPr>
        <w:t>1</w:t>
      </w:r>
      <w:r w:rsidRPr="0099331C">
        <w:rPr>
          <w:rFonts w:ascii="Times New Roman" w:hAnsi="Times New Roman"/>
        </w:rPr>
        <w:t>.</w:t>
      </w:r>
    </w:p>
  </w:footnote>
  <w:footnote w:id="71">
    <w:p w14:paraId="2CC542DD" w14:textId="1D7FA8BD" w:rsidR="1A55DDD6" w:rsidRPr="0099331C" w:rsidRDefault="1A55DDD6" w:rsidP="1A55DDD6">
      <w:pPr>
        <w:pStyle w:val="Allmrkusetekst"/>
        <w:rPr>
          <w:rFonts w:ascii="Times New Roman" w:hAnsi="Times New Roman"/>
        </w:rPr>
      </w:pPr>
      <w:r w:rsidRPr="0099331C">
        <w:rPr>
          <w:rStyle w:val="Allmrkuseviide"/>
          <w:rFonts w:ascii="Times New Roman" w:hAnsi="Times New Roman"/>
        </w:rPr>
        <w:footnoteRef/>
      </w:r>
      <w:r w:rsidRPr="0099331C">
        <w:rPr>
          <w:rFonts w:ascii="Times New Roman" w:hAnsi="Times New Roman"/>
        </w:rPr>
        <w:t xml:space="preserve"> </w:t>
      </w:r>
      <w:bookmarkStart w:id="42" w:name="_Hlk197299368"/>
      <w:r>
        <w:fldChar w:fldCharType="begin"/>
      </w:r>
      <w:r>
        <w:instrText>HYPERLINK "https://www.riigiteataja.ee/akt/78570" \h</w:instrText>
      </w:r>
      <w:r>
        <w:fldChar w:fldCharType="separate"/>
      </w:r>
      <w:r w:rsidRPr="0099331C">
        <w:rPr>
          <w:rStyle w:val="Hperlink"/>
          <w:rFonts w:ascii="Times New Roman" w:hAnsi="Times New Roman"/>
        </w:rPr>
        <w:t>Inimõiguste ja biomeditsiini konventsioon: inimõiguste ja inimväärikuse kaitse bioloogia ja arstiteaduse rakendamisel</w:t>
      </w:r>
      <w:r w:rsidR="00CA3909">
        <w:rPr>
          <w:rStyle w:val="Hperlink"/>
          <w:rFonts w:ascii="Times New Roman" w:hAnsi="Times New Roman"/>
        </w:rPr>
        <w:t xml:space="preserve"> </w:t>
      </w:r>
      <w:r w:rsidRPr="0099331C">
        <w:rPr>
          <w:rStyle w:val="Hperlink"/>
          <w:rFonts w:ascii="Times New Roman" w:hAnsi="Times New Roman"/>
        </w:rPr>
        <w:t>–</w:t>
      </w:r>
      <w:r w:rsidR="00CA3909">
        <w:rPr>
          <w:rStyle w:val="Hperlink"/>
          <w:rFonts w:ascii="Times New Roman" w:hAnsi="Times New Roman"/>
        </w:rPr>
        <w:t xml:space="preserve"> </w:t>
      </w:r>
      <w:r w:rsidRPr="0099331C">
        <w:rPr>
          <w:rStyle w:val="Hperlink"/>
          <w:rFonts w:ascii="Times New Roman" w:hAnsi="Times New Roman"/>
        </w:rPr>
        <w:t>Riigi Teataja</w:t>
      </w:r>
      <w:r>
        <w:fldChar w:fldCharType="end"/>
      </w:r>
      <w:r w:rsidR="00CA3909">
        <w:t>.</w:t>
      </w:r>
      <w:bookmarkEnd w:id="42"/>
    </w:p>
  </w:footnote>
  <w:footnote w:id="72">
    <w:p w14:paraId="383D9944" w14:textId="4247F41F" w:rsidR="008613E8" w:rsidRDefault="008613E8" w:rsidP="008613E8">
      <w:pPr>
        <w:pStyle w:val="Allmrkusetekst"/>
      </w:pPr>
      <w:r w:rsidRPr="0099331C">
        <w:rPr>
          <w:rStyle w:val="Allmrkuseviide"/>
          <w:rFonts w:ascii="Times New Roman" w:hAnsi="Times New Roman"/>
        </w:rPr>
        <w:footnoteRef/>
      </w:r>
      <w:r w:rsidRPr="0099331C">
        <w:rPr>
          <w:rFonts w:ascii="Times New Roman" w:hAnsi="Times New Roman"/>
        </w:rPr>
        <w:t xml:space="preserve"> </w:t>
      </w:r>
      <w:hyperlink r:id="rId59" w:history="1">
        <w:r w:rsidR="00A30BC7">
          <w:rPr>
            <w:rStyle w:val="Hperlink"/>
            <w:rFonts w:ascii="Times New Roman" w:hAnsi="Times New Roman"/>
          </w:rPr>
          <w:t xml:space="preserve">EV </w:t>
        </w:r>
        <w:r w:rsidR="00797DD6">
          <w:rPr>
            <w:rStyle w:val="Hperlink"/>
            <w:rFonts w:ascii="Times New Roman" w:hAnsi="Times New Roman"/>
          </w:rPr>
          <w:t>p</w:t>
        </w:r>
        <w:r w:rsidR="00A30BC7">
          <w:rPr>
            <w:rStyle w:val="Hperlink"/>
            <w:rFonts w:ascii="Times New Roman" w:hAnsi="Times New Roman"/>
          </w:rPr>
          <w:t>õhiseadus</w:t>
        </w:r>
        <w:r w:rsidR="00931AF5">
          <w:rPr>
            <w:rStyle w:val="Hperlink"/>
            <w:rFonts w:ascii="Times New Roman" w:hAnsi="Times New Roman"/>
          </w:rPr>
          <w:t>e</w:t>
        </w:r>
        <w:r w:rsidR="00A30BC7">
          <w:rPr>
            <w:rStyle w:val="Hperlink"/>
            <w:rFonts w:ascii="Times New Roman" w:hAnsi="Times New Roman"/>
          </w:rPr>
          <w:t xml:space="preserve"> kommenteeritud veebiväljaanne</w:t>
        </w:r>
      </w:hyperlink>
      <w:r w:rsidRPr="0099331C">
        <w:rPr>
          <w:rFonts w:ascii="Times New Roman" w:hAnsi="Times New Roman"/>
        </w:rPr>
        <w:t>, kommentaar 46.</w:t>
      </w:r>
    </w:p>
  </w:footnote>
  <w:footnote w:id="73">
    <w:p w14:paraId="00D9D1EF" w14:textId="77777777" w:rsidR="0038516C" w:rsidRPr="00C1228F" w:rsidRDefault="0038516C" w:rsidP="0038516C">
      <w:pPr>
        <w:pStyle w:val="Allmrkusetekst"/>
        <w:rPr>
          <w:rFonts w:ascii="Times New Roman" w:hAnsi="Times New Roman"/>
        </w:rPr>
      </w:pPr>
      <w:r w:rsidRPr="00C1228F">
        <w:rPr>
          <w:rStyle w:val="Allmrkuseviide"/>
          <w:rFonts w:ascii="Times New Roman" w:hAnsi="Times New Roman"/>
        </w:rPr>
        <w:footnoteRef/>
      </w:r>
      <w:r w:rsidRPr="00C1228F">
        <w:rPr>
          <w:rFonts w:ascii="Times New Roman" w:hAnsi="Times New Roman"/>
        </w:rPr>
        <w:t xml:space="preserve"> Nt on järjest paremad andmetöötlustehnoloogiad ja erinevad avaandmete töötlusviisid võimelised töötlema ja ühildama erinevaid andmeid ja tuletama ka esmapilgul isikustamata näivatest andmetest teatud seoseid ja mustreid. Viimased võivad viia selleni, et ollakse võimelised tegema järeldusi ka lähedaste isikute kohta. Seetõttu tuleb järjest enam kaaluda privaatsust puudutavate normide väljatöötamisel seda, et andmete kättesaadavus ka peale andmesubjekti kui andmete algallika surma võib riivata siiski kellegi teise eraelu. Suurandmed ja mitme andmekogu pseudonüümitud andmed võivad ühildamisel viia samuti teatud mustriteni, mis näiteks eraldi andmestikena otseselt isikule algselt isegi ei viita. Seetõttu on nimetatud muudatus oluline ja põhimõtteline, et isikute eraelu kaitsta ning võimaldab arvestada juba eos võimalikke innovaatilisi lahendusi tulevikus.</w:t>
      </w:r>
    </w:p>
  </w:footnote>
  <w:footnote w:id="74">
    <w:p w14:paraId="65CE3310" w14:textId="7890C6EE" w:rsidR="00CE4021" w:rsidRPr="00193CD7" w:rsidRDefault="00CE4021" w:rsidP="00CE4021">
      <w:pPr>
        <w:pStyle w:val="Allmrkusetekst"/>
        <w:rPr>
          <w:rStyle w:val="Hperlink"/>
          <w:rFonts w:ascii="Times New Roman" w:hAnsi="Times New Roman"/>
        </w:rPr>
      </w:pPr>
      <w:r w:rsidRPr="00193CD7">
        <w:rPr>
          <w:rStyle w:val="Allmrkuseviide"/>
          <w:rFonts w:ascii="Times New Roman" w:hAnsi="Times New Roman"/>
        </w:rPr>
        <w:footnoteRef/>
      </w:r>
      <w:r w:rsidRPr="00193CD7">
        <w:rPr>
          <w:rFonts w:ascii="Times New Roman" w:hAnsi="Times New Roman"/>
        </w:rPr>
        <w:t xml:space="preserve"> Justiits- ja digiministeerium</w:t>
      </w:r>
      <w:r w:rsidR="003A0578" w:rsidRPr="00193CD7">
        <w:rPr>
          <w:rFonts w:ascii="Times New Roman" w:hAnsi="Times New Roman"/>
        </w:rPr>
        <w:t xml:space="preserve">, </w:t>
      </w:r>
      <w:hyperlink r:id="rId60" w:history="1">
        <w:r w:rsidR="003A0578" w:rsidRPr="00193CD7">
          <w:rPr>
            <w:rStyle w:val="Hperlink"/>
            <w:rFonts w:ascii="Times New Roman" w:hAnsi="Times New Roman"/>
          </w:rPr>
          <w:t>avalik teave</w:t>
        </w:r>
        <w:r w:rsidRPr="00193CD7">
          <w:rPr>
            <w:rStyle w:val="Hperlink"/>
            <w:rFonts w:ascii="Times New Roman" w:hAnsi="Times New Roman"/>
          </w:rPr>
          <w:t>.</w:t>
        </w:r>
      </w:hyperlink>
      <w:r w:rsidRPr="00193CD7">
        <w:rPr>
          <w:rFonts w:ascii="Times New Roman" w:hAnsi="Times New Roman"/>
        </w:rPr>
        <w:t xml:space="preserve"> </w:t>
      </w:r>
      <w:r w:rsidR="003A0578" w:rsidRPr="00193CD7">
        <w:rPr>
          <w:rFonts w:ascii="Times New Roman" w:hAnsi="Times New Roman"/>
        </w:rPr>
        <w:t xml:space="preserve">Analüüs: </w:t>
      </w:r>
      <w:r w:rsidRPr="00193CD7">
        <w:rPr>
          <w:rFonts w:ascii="Times New Roman" w:hAnsi="Times New Roman"/>
        </w:rPr>
        <w:fldChar w:fldCharType="begin"/>
      </w:r>
      <w:r w:rsidRPr="00193CD7">
        <w:rPr>
          <w:rFonts w:ascii="Times New Roman" w:hAnsi="Times New Roman"/>
        </w:rPr>
        <w:instrText>HYPERLINK "https://www.google.com/url?sa=t&amp;rct=j&amp;q=&amp;esrc=s&amp;source=web&amp;cd=&amp;ved=2ahUKEwjy1eeR38CNAxW1ExAIHbwOARQQFnoECB0QAQ&amp;url=https%3A%2F%2Fwww.justdigi.ee%2Fsites%2Fdefault%2Ffiles%2Fdocuments%2F2025-01%2FAvTS%2520kitsaskohtade%2520analuus.pdf&amp;usg=AOvVaw1ifXDKeEakDd6RW7NfQ9_-&amp;opi=89978449"</w:instrText>
      </w:r>
      <w:r w:rsidRPr="00193CD7">
        <w:rPr>
          <w:rFonts w:ascii="Times New Roman" w:hAnsi="Times New Roman"/>
        </w:rPr>
      </w:r>
      <w:r w:rsidRPr="00193CD7">
        <w:rPr>
          <w:rFonts w:ascii="Times New Roman" w:hAnsi="Times New Roman"/>
        </w:rPr>
        <w:fldChar w:fldCharType="separate"/>
      </w:r>
      <w:r w:rsidRPr="00193CD7">
        <w:rPr>
          <w:rStyle w:val="Hperlink"/>
          <w:rFonts w:ascii="Times New Roman" w:hAnsi="Times New Roman"/>
        </w:rPr>
        <w:t>Avaliku teabe seadus: võimalikud kitsaskohad ja lahendused (2025).</w:t>
      </w:r>
    </w:p>
    <w:p w14:paraId="0334EE40" w14:textId="3289DC3B" w:rsidR="00CE4021" w:rsidRDefault="00CE4021" w:rsidP="00CE4021">
      <w:pPr>
        <w:pStyle w:val="Allmrkusetekst"/>
      </w:pPr>
      <w:r w:rsidRPr="00193CD7">
        <w:rPr>
          <w:rFonts w:ascii="Times New Roman" w:hAnsi="Times New Roman"/>
        </w:rPr>
        <w:fldChar w:fldCharType="end"/>
      </w:r>
    </w:p>
  </w:footnote>
  <w:footnote w:id="75">
    <w:p w14:paraId="4B86A1C1" w14:textId="5DAE1E7F" w:rsidR="00483118" w:rsidRPr="0031515E" w:rsidRDefault="00483118">
      <w:pPr>
        <w:pStyle w:val="Allmrkusetekst"/>
        <w:rPr>
          <w:rFonts w:ascii="Times New Roman" w:hAnsi="Times New Roman"/>
        </w:rPr>
      </w:pPr>
      <w:r w:rsidRPr="0031515E">
        <w:rPr>
          <w:rStyle w:val="Allmrkuseviide"/>
          <w:rFonts w:ascii="Times New Roman" w:hAnsi="Times New Roman"/>
        </w:rPr>
        <w:footnoteRef/>
      </w:r>
      <w:r w:rsidRPr="0031515E">
        <w:rPr>
          <w:rFonts w:ascii="Times New Roman" w:hAnsi="Times New Roman"/>
        </w:rPr>
        <w:t xml:space="preserve"> </w:t>
      </w:r>
      <w:hyperlink r:id="rId61" w:history="1">
        <w:r w:rsidRPr="0031515E">
          <w:rPr>
            <w:rStyle w:val="Hperlink"/>
            <w:rFonts w:ascii="Times New Roman" w:hAnsi="Times New Roman"/>
          </w:rPr>
          <w:t>info@geenidoonor.ee</w:t>
        </w:r>
      </w:hyperlink>
      <w:r w:rsidR="00C63957">
        <w:t>.</w:t>
      </w:r>
      <w:r w:rsidRPr="0031515E">
        <w:rPr>
          <w:rFonts w:ascii="Times New Roman" w:hAnsi="Times New Roman"/>
        </w:rPr>
        <w:t xml:space="preserve"> </w:t>
      </w:r>
    </w:p>
  </w:footnote>
  <w:footnote w:id="76">
    <w:p w14:paraId="30829924" w14:textId="3FFA69B1" w:rsidR="00032CEC" w:rsidRDefault="00032CEC">
      <w:pPr>
        <w:pStyle w:val="Allmrkusetekst"/>
      </w:pPr>
      <w:r w:rsidRPr="0031515E">
        <w:rPr>
          <w:rStyle w:val="Allmrkuseviide"/>
          <w:rFonts w:ascii="Times New Roman" w:hAnsi="Times New Roman"/>
        </w:rPr>
        <w:footnoteRef/>
      </w:r>
      <w:r w:rsidRPr="0031515E">
        <w:rPr>
          <w:rFonts w:ascii="Times New Roman" w:hAnsi="Times New Roman"/>
        </w:rPr>
        <w:t xml:space="preserve"> </w:t>
      </w:r>
      <w:hyperlink r:id="rId62" w:history="1">
        <w:r w:rsidRPr="00F73D82">
          <w:rPr>
            <w:rStyle w:val="Hperlink"/>
            <w:rFonts w:ascii="Times New Roman" w:hAnsi="Times New Roman"/>
          </w:rPr>
          <w:t>MinuGeenivaramu</w:t>
        </w:r>
        <w:r w:rsidRPr="0031515E">
          <w:rPr>
            <w:rStyle w:val="Hperlink"/>
            <w:rFonts w:ascii="Times New Roman" w:hAnsi="Times New Roman"/>
          </w:rPr>
          <w:t xml:space="preserve"> portaal leitav: https://portaal.geenidoonor.ee/sisselogimine</w:t>
        </w:r>
      </w:hyperlink>
      <w:r w:rsidR="00C63957">
        <w:t>.</w:t>
      </w:r>
    </w:p>
  </w:footnote>
  <w:footnote w:id="77">
    <w:p w14:paraId="40F75B05" w14:textId="612EB58D" w:rsidR="0073515E" w:rsidRPr="003C11D3" w:rsidRDefault="0073515E">
      <w:pPr>
        <w:pStyle w:val="Allmrkusetekst"/>
        <w:rPr>
          <w:rFonts w:ascii="Times New Roman" w:hAnsi="Times New Roman"/>
        </w:rPr>
      </w:pPr>
      <w:r w:rsidRPr="003C11D3">
        <w:rPr>
          <w:rStyle w:val="Allmrkuseviide"/>
          <w:rFonts w:ascii="Times New Roman" w:hAnsi="Times New Roman"/>
        </w:rPr>
        <w:footnoteRef/>
      </w:r>
      <w:r w:rsidRPr="003C11D3">
        <w:rPr>
          <w:rFonts w:ascii="Times New Roman" w:hAnsi="Times New Roman"/>
        </w:rPr>
        <w:t xml:space="preserve"> Pärimisseadus, § 5 lg 3.</w:t>
      </w:r>
    </w:p>
  </w:footnote>
  <w:footnote w:id="78">
    <w:p w14:paraId="4B547904" w14:textId="1AFDDD7E" w:rsidR="3BFCAE6E" w:rsidRDefault="3BFCAE6E" w:rsidP="007003C4">
      <w:pPr>
        <w:pStyle w:val="Allmrkusetekst"/>
      </w:pPr>
      <w:r w:rsidRPr="3BFCAE6E">
        <w:rPr>
          <w:rStyle w:val="Allmrkuseviide"/>
        </w:rPr>
        <w:footnoteRef/>
      </w:r>
      <w:r>
        <w:t xml:space="preserve"> </w:t>
      </w:r>
      <w:hyperlink r:id="rId63" w:history="1">
        <w:r w:rsidRPr="0031515E">
          <w:rPr>
            <w:rStyle w:val="Hperlink"/>
            <w:rFonts w:ascii="Times New Roman" w:hAnsi="Times New Roman"/>
          </w:rPr>
          <w:t>Infoleht | geenidoonor.ee</w:t>
        </w:r>
      </w:hyperlink>
      <w:r w:rsidRPr="0031515E">
        <w:rPr>
          <w:rFonts w:ascii="Times New Roman" w:hAnsi="Times New Roman"/>
        </w:rPr>
        <w:t xml:space="preserve"> </w:t>
      </w:r>
      <w:hyperlink r:id="rId64" w:history="1">
        <w:r w:rsidRPr="0031515E">
          <w:rPr>
            <w:rStyle w:val="Hperlink"/>
            <w:rFonts w:ascii="Times New Roman" w:hAnsi="Times New Roman"/>
          </w:rPr>
          <w:t>https://geenidoonor.ee/infoleht</w:t>
        </w:r>
      </w:hyperlink>
      <w:r w:rsidR="00B9055B">
        <w:t>.</w:t>
      </w:r>
    </w:p>
  </w:footnote>
  <w:footnote w:id="79">
    <w:p w14:paraId="3822297F" w14:textId="5E1C4F79" w:rsidR="3BFCAE6E" w:rsidRPr="00B75350" w:rsidRDefault="3BFCAE6E" w:rsidP="3BFCAE6E">
      <w:pPr>
        <w:rPr>
          <w:rFonts w:ascii="Times New Roman" w:hAnsi="Times New Roman"/>
          <w:sz w:val="20"/>
          <w:szCs w:val="20"/>
        </w:rPr>
      </w:pPr>
      <w:r w:rsidRPr="00B75350">
        <w:rPr>
          <w:rStyle w:val="Allmrkuseviide"/>
          <w:rFonts w:ascii="Times New Roman" w:hAnsi="Times New Roman"/>
          <w:sz w:val="20"/>
          <w:szCs w:val="20"/>
        </w:rPr>
        <w:footnoteRef/>
      </w:r>
      <w:r w:rsidRPr="00B75350">
        <w:rPr>
          <w:rFonts w:ascii="Times New Roman" w:hAnsi="Times New Roman"/>
          <w:sz w:val="20"/>
          <w:szCs w:val="20"/>
        </w:rPr>
        <w:t xml:space="preserve"> </w:t>
      </w:r>
      <w:hyperlink r:id="rId65">
        <w:r w:rsidRPr="00B75350">
          <w:rPr>
            <w:rStyle w:val="Hperlink"/>
            <w:rFonts w:ascii="Times New Roman" w:hAnsi="Times New Roman"/>
            <w:sz w:val="20"/>
            <w:szCs w:val="20"/>
          </w:rPr>
          <w:t>Rahvatervishoiu seadus–Riigi Teataja</w:t>
        </w:r>
      </w:hyperlink>
      <w:r w:rsidR="006624E0">
        <w:t>.</w:t>
      </w:r>
    </w:p>
  </w:footnote>
  <w:footnote w:id="80">
    <w:p w14:paraId="08ED720A" w14:textId="247F349E" w:rsidR="3BFCAE6E" w:rsidRPr="002969A1" w:rsidRDefault="3BFCAE6E" w:rsidP="3BFCAE6E">
      <w:pPr>
        <w:rPr>
          <w:rFonts w:ascii="Times New Roman" w:hAnsi="Times New Roman"/>
          <w:sz w:val="20"/>
          <w:szCs w:val="20"/>
        </w:rPr>
      </w:pPr>
      <w:r w:rsidRPr="002969A1">
        <w:rPr>
          <w:rStyle w:val="Allmrkuseviide"/>
          <w:rFonts w:ascii="Times New Roman" w:hAnsi="Times New Roman"/>
          <w:sz w:val="20"/>
          <w:szCs w:val="20"/>
        </w:rPr>
        <w:footnoteRef/>
      </w:r>
      <w:r w:rsidRPr="002969A1">
        <w:rPr>
          <w:rFonts w:ascii="Times New Roman" w:hAnsi="Times New Roman"/>
          <w:sz w:val="20"/>
          <w:szCs w:val="20"/>
        </w:rPr>
        <w:t xml:space="preserve"> </w:t>
      </w:r>
      <w:hyperlink r:id="rId66">
        <w:r w:rsidRPr="002969A1">
          <w:rPr>
            <w:rStyle w:val="Hperlink"/>
            <w:rFonts w:ascii="Times New Roman" w:hAnsi="Times New Roman"/>
            <w:sz w:val="20"/>
            <w:szCs w:val="20"/>
          </w:rPr>
          <w:t xml:space="preserve">Eesti bioeetika ja </w:t>
        </w:r>
        <w:r w:rsidRPr="002969A1">
          <w:rPr>
            <w:rStyle w:val="Hperlink"/>
            <w:rFonts w:ascii="Times New Roman" w:hAnsi="Times New Roman"/>
            <w:sz w:val="20"/>
            <w:szCs w:val="20"/>
          </w:rPr>
          <w:t>inimuuringute nõukogu | Sotsiaalministeerium</w:t>
        </w:r>
      </w:hyperlink>
      <w:r w:rsidR="00FC36F2">
        <w:t>.</w:t>
      </w:r>
    </w:p>
  </w:footnote>
  <w:footnote w:id="81">
    <w:p w14:paraId="6CB08519" w14:textId="77777777" w:rsidR="00802C4F" w:rsidRDefault="00802C4F" w:rsidP="00802C4F">
      <w:pPr>
        <w:pStyle w:val="Allmrkusetekst"/>
      </w:pPr>
      <w:r w:rsidRPr="672799D4">
        <w:rPr>
          <w:rStyle w:val="Allmrkuseviide"/>
          <w:rFonts w:ascii="Times New Roman" w:hAnsi="Times New Roman"/>
        </w:rPr>
        <w:footnoteRef/>
      </w:r>
      <w:r w:rsidRPr="672799D4">
        <w:rPr>
          <w:rFonts w:ascii="Times New Roman" w:hAnsi="Times New Roman"/>
        </w:rPr>
        <w:t xml:space="preserve"> </w:t>
      </w:r>
      <w:hyperlink r:id="rId67">
        <w:r w:rsidRPr="672799D4">
          <w:rPr>
            <w:rStyle w:val="Hperlink"/>
            <w:rFonts w:ascii="Times New Roman" w:hAnsi="Times New Roman"/>
          </w:rPr>
          <w:t>Eelnõu - Riigikogu</w:t>
        </w:r>
      </w:hyperlink>
      <w:r w:rsidRPr="672799D4">
        <w:rPr>
          <w:rFonts w:ascii="Times New Roman" w:hAnsi="Times New Roman"/>
        </w:rPr>
        <w:t xml:space="preserve"> / Teadus- ja arendustegevuse ning innovatsiooni korralduse seadus 554 SE</w:t>
      </w:r>
      <w:r>
        <w:rPr>
          <w:rFonts w:ascii="Times New Roman" w:hAnsi="Times New Roman"/>
        </w:rPr>
        <w:t>.</w:t>
      </w:r>
    </w:p>
  </w:footnote>
  <w:footnote w:id="82">
    <w:p w14:paraId="7EE74748" w14:textId="54FCC994" w:rsidR="00E62DF1" w:rsidRPr="008412A4" w:rsidRDefault="00E62DF1">
      <w:pPr>
        <w:pStyle w:val="Allmrkusetekst"/>
        <w:rPr>
          <w:rFonts w:ascii="Times New Roman" w:hAnsi="Times New Roman"/>
        </w:rPr>
      </w:pPr>
      <w:r w:rsidRPr="008412A4">
        <w:rPr>
          <w:rStyle w:val="Allmrkuseviide"/>
          <w:rFonts w:ascii="Times New Roman" w:hAnsi="Times New Roman"/>
        </w:rPr>
        <w:footnoteRef/>
      </w:r>
      <w:r w:rsidRPr="008412A4">
        <w:rPr>
          <w:rFonts w:ascii="Times New Roman" w:hAnsi="Times New Roman"/>
        </w:rPr>
        <w:t xml:space="preserve"> Täna on tasud </w:t>
      </w:r>
      <w:r w:rsidR="008412A4">
        <w:rPr>
          <w:rFonts w:ascii="Times New Roman" w:hAnsi="Times New Roman"/>
        </w:rPr>
        <w:t>määratud</w:t>
      </w:r>
      <w:r w:rsidRPr="008412A4">
        <w:rPr>
          <w:rFonts w:ascii="Times New Roman" w:hAnsi="Times New Roman"/>
        </w:rPr>
        <w:t xml:space="preserve">vastutava </w:t>
      </w:r>
      <w:r w:rsidR="00197B14" w:rsidRPr="008412A4">
        <w:rPr>
          <w:rFonts w:ascii="Times New Roman" w:hAnsi="Times New Roman"/>
        </w:rPr>
        <w:t>töötle</w:t>
      </w:r>
      <w:r w:rsidR="00197B14">
        <w:rPr>
          <w:rFonts w:ascii="Times New Roman" w:hAnsi="Times New Roman"/>
        </w:rPr>
        <w:t>ja</w:t>
      </w:r>
      <w:r w:rsidRPr="008412A4">
        <w:rPr>
          <w:rFonts w:ascii="Times New Roman" w:hAnsi="Times New Roman"/>
        </w:rPr>
        <w:t xml:space="preserve"> hinnakirjaga: </w:t>
      </w:r>
      <w:hyperlink r:id="rId68" w:history="1">
        <w:r w:rsidR="008412A4" w:rsidRPr="008412A4">
          <w:rPr>
            <w:rStyle w:val="Hperlink"/>
            <w:rFonts w:ascii="Times New Roman" w:hAnsi="Times New Roman"/>
          </w:rPr>
          <w:t>https://genomics.ut.ee/et/eesti-geenivaramu</w:t>
        </w:r>
      </w:hyperlink>
      <w:r w:rsidRPr="008412A4">
        <w:rPr>
          <w:rFonts w:ascii="Times New Roman" w:hAnsi="Times New Roman"/>
        </w:rPr>
        <w:t>.</w:t>
      </w:r>
    </w:p>
  </w:footnote>
  <w:footnote w:id="83">
    <w:p w14:paraId="41FD55B9" w14:textId="77777777" w:rsidR="0048464A" w:rsidRPr="00BE78E2" w:rsidRDefault="0048464A" w:rsidP="0048464A">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69" w:history="1">
        <w:r w:rsidRPr="00BE78E2">
          <w:rPr>
            <w:rStyle w:val="Hperlink"/>
            <w:rFonts w:ascii="Times New Roman" w:hAnsi="Times New Roman"/>
          </w:rPr>
          <w:t>Euroopa Parlamendi ja nõukogu määrus (EL) 2025/327, mis käsitleb Euroopa terviseandmeruumi ning millega muudetakse direktiivi 2011/24/EL ja määrust (EL) 2024/2847</w:t>
        </w:r>
        <w:r>
          <w:rPr>
            <w:rStyle w:val="Hperlink"/>
            <w:rFonts w:ascii="Times New Roman" w:hAnsi="Times New Roman"/>
          </w:rPr>
          <w:t>.</w:t>
        </w:r>
      </w:hyperlink>
    </w:p>
  </w:footnote>
  <w:footnote w:id="84">
    <w:p w14:paraId="54BB4DEE" w14:textId="1FE7CA74" w:rsidR="003B1493" w:rsidRPr="00DA0B2E" w:rsidRDefault="003B1493">
      <w:pPr>
        <w:pStyle w:val="Allmrkusetekst"/>
        <w:rPr>
          <w:rFonts w:ascii="Times New Roman" w:hAnsi="Times New Roman"/>
        </w:rPr>
      </w:pPr>
      <w:r w:rsidRPr="00DA0B2E">
        <w:rPr>
          <w:rStyle w:val="Allmrkuseviide"/>
          <w:rFonts w:ascii="Times New Roman" w:hAnsi="Times New Roman"/>
        </w:rPr>
        <w:footnoteRef/>
      </w:r>
      <w:r w:rsidRPr="00DA0B2E">
        <w:rPr>
          <w:rFonts w:ascii="Times New Roman" w:hAnsi="Times New Roman"/>
        </w:rPr>
        <w:t xml:space="preserve"> </w:t>
      </w:r>
      <w:hyperlink r:id="rId70" w:history="1">
        <w:r w:rsidRPr="00DA0B2E">
          <w:rPr>
            <w:rStyle w:val="Hperlink"/>
            <w:rFonts w:ascii="Times New Roman" w:hAnsi="Times New Roman"/>
          </w:rPr>
          <w:t>Euroopa Parlamendi ja nõukogu määrus (EL) 2022/868, 30. mai 2022, Euroopa andmehalduse kohta ning millega muudetakse määrust (EL) 2018/1724 (andmehalduse määrus) (</w:t>
        </w:r>
        <w:r w:rsidRPr="00DA0B2E">
          <w:rPr>
            <w:rStyle w:val="Hperlink"/>
            <w:rFonts w:ascii="Times New Roman" w:hAnsi="Times New Roman"/>
          </w:rPr>
          <w:t>EMPs kohaldatav tekst).</w:t>
        </w:r>
      </w:hyperlink>
    </w:p>
  </w:footnote>
  <w:footnote w:id="85">
    <w:p w14:paraId="0B7E736F" w14:textId="4F36B3C6" w:rsidR="00A27F84" w:rsidRDefault="00A27F84" w:rsidP="00267772">
      <w:pPr>
        <w:pStyle w:val="Allmrkusetekst"/>
      </w:pPr>
      <w:r>
        <w:rPr>
          <w:rStyle w:val="Allmrkuseviide"/>
        </w:rPr>
        <w:footnoteRef/>
      </w:r>
      <w:r>
        <w:t xml:space="preserve"> </w:t>
      </w:r>
      <w:r w:rsidRPr="009B6C60">
        <w:rPr>
          <w:rFonts w:ascii="Times New Roman" w:hAnsi="Times New Roman"/>
        </w:rPr>
        <w:t xml:space="preserve">Nt ei käsitletud seda </w:t>
      </w:r>
      <w:r w:rsidR="00267772" w:rsidRPr="009B6C60">
        <w:rPr>
          <w:rFonts w:ascii="Times New Roman" w:hAnsi="Times New Roman"/>
        </w:rPr>
        <w:t xml:space="preserve">Justiits- ja Digiministeeriumi </w:t>
      </w:r>
      <w:r w:rsidRPr="009B6C60">
        <w:rPr>
          <w:rFonts w:ascii="Times New Roman" w:hAnsi="Times New Roman"/>
        </w:rPr>
        <w:t xml:space="preserve">avaliku teabe kitsaskohtade </w:t>
      </w:r>
      <w:r w:rsidR="00267772" w:rsidRPr="009B6C60">
        <w:rPr>
          <w:rFonts w:ascii="Times New Roman" w:hAnsi="Times New Roman"/>
        </w:rPr>
        <w:t>analüüsis (</w:t>
      </w:r>
      <w:hyperlink r:id="rId71" w:history="1">
        <w:r w:rsidR="00267772" w:rsidRPr="009B6C60">
          <w:rPr>
            <w:rStyle w:val="Hperlink"/>
            <w:rFonts w:ascii="Times New Roman" w:hAnsi="Times New Roman"/>
          </w:rPr>
          <w:t>Avaliku teabe seadus: võimalikud kitsaskohad ja lahendused).</w:t>
        </w:r>
      </w:hyperlink>
    </w:p>
  </w:footnote>
  <w:footnote w:id="86">
    <w:p w14:paraId="270A3B7C" w14:textId="4E4F7878" w:rsidR="002D6863" w:rsidRPr="00926ABA" w:rsidRDefault="002D6863">
      <w:pPr>
        <w:pStyle w:val="Allmrkusetekst"/>
        <w:rPr>
          <w:rFonts w:ascii="Times New Roman" w:hAnsi="Times New Roman"/>
        </w:rPr>
      </w:pPr>
      <w:r w:rsidRPr="00926ABA">
        <w:rPr>
          <w:rStyle w:val="Allmrkuseviide"/>
          <w:rFonts w:ascii="Times New Roman" w:hAnsi="Times New Roman"/>
        </w:rPr>
        <w:footnoteRef/>
      </w:r>
      <w:r w:rsidRPr="00926ABA">
        <w:rPr>
          <w:rFonts w:ascii="Times New Roman" w:hAnsi="Times New Roman"/>
        </w:rPr>
        <w:t xml:space="preserve"> Statistikaamet. </w:t>
      </w:r>
      <w:hyperlink r:id="rId72" w:history="1">
        <w:r w:rsidRPr="00926ABA">
          <w:rPr>
            <w:rStyle w:val="Hperlink"/>
            <w:rFonts w:ascii="Times New Roman" w:hAnsi="Times New Roman"/>
          </w:rPr>
          <w:t>Konfidentsiaalsete andmete kasutamine teaduslikul eesmärgil</w:t>
        </w:r>
      </w:hyperlink>
      <w:r w:rsidRPr="00926ABA">
        <w:rPr>
          <w:rFonts w:ascii="Times New Roman" w:hAnsi="Times New Roman"/>
        </w:rPr>
        <w:t>, kus konfidentsiaalsete andmete tellija tasub taotluse menetlemise ning vajaduse korral ka andmete ettevalmistamise eest. Konfidentsiaalsete andmete kasutamine turvalisel töökohal on tasuta.</w:t>
      </w:r>
    </w:p>
  </w:footnote>
  <w:footnote w:id="87">
    <w:p w14:paraId="728E6BE6" w14:textId="75CCA9C5" w:rsidR="00447C97" w:rsidRDefault="00447C97">
      <w:pPr>
        <w:pStyle w:val="Allmrkusetekst"/>
      </w:pPr>
      <w:r w:rsidRPr="00926ABA">
        <w:rPr>
          <w:rStyle w:val="Allmrkuseviide"/>
          <w:rFonts w:ascii="Times New Roman" w:hAnsi="Times New Roman"/>
        </w:rPr>
        <w:footnoteRef/>
      </w:r>
      <w:r w:rsidRPr="00926ABA">
        <w:rPr>
          <w:rFonts w:ascii="Times New Roman" w:hAnsi="Times New Roman"/>
        </w:rPr>
        <w:t xml:space="preserve"> </w:t>
      </w:r>
      <w:hyperlink r:id="rId73" w:anchor="para77b16" w:history="1">
        <w:r w:rsidR="00655CA0" w:rsidRPr="00926ABA">
          <w:rPr>
            <w:rStyle w:val="Hperlink"/>
            <w:rFonts w:ascii="Times New Roman" w:hAnsi="Times New Roman"/>
          </w:rPr>
          <w:t>Kinnistusraamatuseadus § 7716 lg 2:</w:t>
        </w:r>
      </w:hyperlink>
      <w:r w:rsidR="00655CA0" w:rsidRPr="00926ABA">
        <w:rPr>
          <w:rFonts w:ascii="Times New Roman" w:hAnsi="Times New Roman"/>
        </w:rPr>
        <w:t xml:space="preserve"> </w:t>
      </w:r>
      <w:hyperlink r:id="rId74" w:history="1">
        <w:r w:rsidR="00655CA0" w:rsidRPr="00926ABA">
          <w:rPr>
            <w:rStyle w:val="Hperlink"/>
            <w:rFonts w:ascii="Times New Roman" w:hAnsi="Times New Roman"/>
          </w:rPr>
          <w:t>Valdkonna eest vastutav minister</w:t>
        </w:r>
      </w:hyperlink>
      <w:r w:rsidR="00655CA0" w:rsidRPr="00926ABA">
        <w:rPr>
          <w:rFonts w:ascii="Times New Roman" w:hAnsi="Times New Roman"/>
        </w:rPr>
        <w:t> kehtestab määrusega elektroonilise kinnistusraamatu andmete väljastamise eest tasumäärad kuni kaks eurot ühe päringu või päringuobjekti kohta</w:t>
      </w:r>
    </w:p>
  </w:footnote>
  <w:footnote w:id="88">
    <w:p w14:paraId="36E227F8" w14:textId="66E3A98D" w:rsidR="6018E984" w:rsidRPr="00E537B7" w:rsidRDefault="6018E984" w:rsidP="00B113E1">
      <w:pPr>
        <w:pStyle w:val="Allmrkusetekst"/>
        <w:widowControl w:val="0"/>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Näiteks juba 2015</w:t>
      </w:r>
      <w:r w:rsidR="001237A5">
        <w:rPr>
          <w:rFonts w:ascii="Times New Roman" w:hAnsi="Times New Roman"/>
          <w:color w:val="000000" w:themeColor="text1"/>
        </w:rPr>
        <w:t>.</w:t>
      </w:r>
      <w:r w:rsidRPr="00E537B7">
        <w:rPr>
          <w:rFonts w:ascii="Times New Roman" w:hAnsi="Times New Roman"/>
          <w:color w:val="000000" w:themeColor="text1"/>
        </w:rPr>
        <w:t xml:space="preserve"> a </w:t>
      </w:r>
      <w:hyperlink r:id="rId75">
        <w:r w:rsidRPr="00E537B7">
          <w:rPr>
            <w:rStyle w:val="Hperlink"/>
            <w:rFonts w:ascii="Times New Roman" w:hAnsi="Times New Roman"/>
          </w:rPr>
          <w:t>TSNi uuring</w:t>
        </w:r>
      </w:hyperlink>
      <w:r w:rsidRPr="00E537B7">
        <w:rPr>
          <w:rFonts w:ascii="Times New Roman" w:hAnsi="Times New Roman"/>
          <w:color w:val="000000" w:themeColor="text1"/>
        </w:rPr>
        <w:t xml:space="preserve"> näitas, et arsti juures, apteegis või interneti vahendusel geenitesti teinu</w:t>
      </w:r>
      <w:r w:rsidR="001237A5">
        <w:rPr>
          <w:rFonts w:ascii="Times New Roman" w:hAnsi="Times New Roman"/>
          <w:color w:val="000000" w:themeColor="text1"/>
        </w:rPr>
        <w:t>id</w:t>
      </w:r>
      <w:r w:rsidRPr="00E537B7">
        <w:rPr>
          <w:rFonts w:ascii="Times New Roman" w:hAnsi="Times New Roman"/>
          <w:color w:val="000000" w:themeColor="text1"/>
        </w:rPr>
        <w:t xml:space="preserve"> ajendas selleks eelkõige üldine huvi oma terviseriskide kohta (44%) või oma geneetilise tausta suhtes (30%).</w:t>
      </w:r>
    </w:p>
  </w:footnote>
  <w:footnote w:id="89">
    <w:p w14:paraId="5D64C452" w14:textId="02EF7989" w:rsidR="01E08069" w:rsidRPr="00BA648C" w:rsidRDefault="01E08069" w:rsidP="00BA648C">
      <w:pPr>
        <w:pStyle w:val="Allmrkusetekst"/>
        <w:rPr>
          <w:rFonts w:ascii="Times New Roman" w:hAnsi="Times New Roman"/>
          <w:lang w:val="en-US"/>
        </w:rPr>
      </w:pPr>
      <w:r w:rsidRPr="00BA648C">
        <w:rPr>
          <w:rFonts w:ascii="Times New Roman" w:hAnsi="Times New Roman"/>
        </w:rPr>
        <w:footnoteRef/>
      </w:r>
      <w:r w:rsidRPr="00BA648C">
        <w:rPr>
          <w:rFonts w:ascii="Times New Roman" w:hAnsi="Times New Roman"/>
        </w:rPr>
        <w:t xml:space="preserve"> </w:t>
      </w:r>
      <w:r w:rsidRPr="00BA648C">
        <w:rPr>
          <w:rFonts w:ascii="Times New Roman" w:hAnsi="Times New Roman"/>
          <w:lang w:val="en-US"/>
        </w:rPr>
        <w:t xml:space="preserve">Vt art 82 </w:t>
      </w:r>
      <w:r w:rsidRPr="00BA648C">
        <w:rPr>
          <w:rFonts w:ascii="Times New Roman" w:hAnsi="Times New Roman"/>
          <w:lang w:val="en-US"/>
        </w:rPr>
        <w:t xml:space="preserve">osas lisaks Karin Sein jt. Pilguheit andmesubjekti õiguskaitsevahenditele uues isikuandmete kaitse üldmääruses, Juridica, lk 114. Lisaks </w:t>
      </w:r>
      <w:hyperlink r:id="rId76" w:history="1">
        <w:r w:rsidRPr="00BA648C">
          <w:rPr>
            <w:rStyle w:val="Hperlink"/>
            <w:rFonts w:ascii="Times New Roman" w:hAnsi="Times New Roman"/>
            <w:lang w:val="en-US"/>
          </w:rPr>
          <w:t>Euroopa Komisjoni selgitus:</w:t>
        </w:r>
      </w:hyperlink>
      <w:r w:rsidRPr="00BA648C">
        <w:rPr>
          <w:rFonts w:ascii="Times New Roman" w:hAnsi="Times New Roman"/>
          <w:lang w:val="en-US"/>
        </w:rPr>
        <w:t xml:space="preserve"> </w:t>
      </w:r>
      <w:r w:rsidRPr="00BA648C">
        <w:rPr>
          <w:rFonts w:ascii="Times New Roman" w:hAnsi="Times New Roman"/>
          <w:i/>
          <w:iCs/>
          <w:lang w:val="en-US"/>
        </w:rPr>
        <w:t>Individuals can claim compensation where a public body is in breach of the GDPR and they have suffered material damages, for example financial loss, or non-material damages, for example reputational loss or psychological distress</w:t>
      </w:r>
      <w:r w:rsidRPr="00BA648C">
        <w:rPr>
          <w:rFonts w:ascii="Times New Roman" w:hAnsi="Times New Roman"/>
          <w:lang w:val="en-US"/>
        </w:rPr>
        <w:t xml:space="preserve">. Vt ka isik vs Bulgaaria maksuamet - </w:t>
      </w:r>
      <w:hyperlink r:id="rId77" w:history="1">
        <w:r w:rsidRPr="00BA648C">
          <w:rPr>
            <w:rStyle w:val="Hperlink"/>
            <w:rFonts w:ascii="Times New Roman" w:hAnsi="Times New Roman"/>
            <w:lang w:val="en-US"/>
          </w:rPr>
          <w:t>C‑340/21.</w:t>
        </w:r>
      </w:hyperlink>
    </w:p>
  </w:footnote>
  <w:footnote w:id="90">
    <w:p w14:paraId="59FEC3E8" w14:textId="74B3EB28" w:rsidR="01E08069" w:rsidRPr="00BA648C" w:rsidRDefault="01E08069" w:rsidP="00BA648C">
      <w:pPr>
        <w:pStyle w:val="Allmrkusetekst"/>
        <w:rPr>
          <w:rFonts w:ascii="Times New Roman" w:hAnsi="Times New Roman"/>
        </w:rPr>
      </w:pPr>
      <w:r w:rsidRPr="00BA648C">
        <w:rPr>
          <w:rFonts w:ascii="Times New Roman" w:hAnsi="Times New Roman"/>
        </w:rPr>
        <w:footnoteRef/>
      </w:r>
      <w:r w:rsidRPr="00BA648C">
        <w:rPr>
          <w:rFonts w:ascii="Times New Roman" w:hAnsi="Times New Roman"/>
        </w:rPr>
        <w:t xml:space="preserve"> Euroopa Kohus, 14. detsembri 2023, </w:t>
      </w:r>
      <w:hyperlink r:id="rId78" w:history="1">
        <w:r w:rsidRPr="00BA648C">
          <w:rPr>
            <w:rStyle w:val="Hperlink"/>
            <w:rFonts w:ascii="Times New Roman" w:hAnsi="Times New Roman"/>
          </w:rPr>
          <w:t>C-340/21</w:t>
        </w:r>
      </w:hyperlink>
      <w:r w:rsidRPr="00BA648C">
        <w:rPr>
          <w:rFonts w:ascii="Times New Roman" w:hAnsi="Times New Roman"/>
        </w:rPr>
        <w:t>.</w:t>
      </w:r>
    </w:p>
  </w:footnote>
  <w:footnote w:id="91">
    <w:p w14:paraId="046FD2CC" w14:textId="7921534A" w:rsidR="01E08069" w:rsidRPr="00BA648C" w:rsidRDefault="01E08069" w:rsidP="00BA648C">
      <w:pPr>
        <w:pStyle w:val="Allmrkusetekst"/>
        <w:rPr>
          <w:rFonts w:ascii="Times New Roman" w:hAnsi="Times New Roman"/>
        </w:rPr>
      </w:pPr>
      <w:r w:rsidRPr="00BA648C">
        <w:rPr>
          <w:rFonts w:ascii="Times New Roman" w:hAnsi="Times New Roman"/>
        </w:rPr>
        <w:footnoteRef/>
      </w:r>
      <w:r w:rsidRPr="00BA648C">
        <w:rPr>
          <w:rFonts w:ascii="Times New Roman" w:hAnsi="Times New Roman"/>
        </w:rPr>
        <w:t xml:space="preserve"> Rakkude, kudede ja elundite hankimise, käitlemise ja siirdamise seadus</w:t>
      </w:r>
      <w:r w:rsidR="00FC7614">
        <w:rPr>
          <w:rFonts w:ascii="Times New Roman" w:hAnsi="Times New Roman"/>
        </w:rPr>
        <w:t>.</w:t>
      </w:r>
      <w:r w:rsidRPr="00BA648C">
        <w:rPr>
          <w:rFonts w:ascii="Times New Roman" w:hAnsi="Times New Roman"/>
        </w:rPr>
        <w:t xml:space="preserve"> </w:t>
      </w:r>
    </w:p>
  </w:footnote>
  <w:footnote w:id="92">
    <w:p w14:paraId="7E9A0391" w14:textId="230DE78C"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3A50BD">
        <w:rPr>
          <w:rFonts w:ascii="Times New Roman" w:hAnsi="Times New Roman"/>
        </w:rPr>
        <w:t>Küberturvalisuse seadus</w:t>
      </w:r>
      <w:r w:rsidR="00215141" w:rsidRPr="003A50BD">
        <w:rPr>
          <w:rFonts w:ascii="Times New Roman" w:hAnsi="Times New Roman"/>
        </w:rPr>
        <w:t xml:space="preserve"> ja selle selgitused</w:t>
      </w:r>
      <w:r w:rsidR="00544FB9" w:rsidRPr="003A50BD">
        <w:rPr>
          <w:rFonts w:ascii="Times New Roman" w:hAnsi="Times New Roman"/>
        </w:rPr>
        <w:t>.</w:t>
      </w:r>
      <w:r w:rsidRPr="003A50BD">
        <w:rPr>
          <w:rFonts w:ascii="Times New Roman" w:hAnsi="Times New Roman"/>
        </w:rPr>
        <w:t xml:space="preserve"> </w:t>
      </w:r>
      <w:hyperlink r:id="rId79">
        <w:r w:rsidRPr="003A50BD">
          <w:rPr>
            <w:rStyle w:val="Hperlink"/>
            <w:rFonts w:ascii="Times New Roman" w:hAnsi="Times New Roman"/>
            <w:color w:val="auto"/>
          </w:rPr>
          <w:t>597 SE</w:t>
        </w:r>
      </w:hyperlink>
      <w:r w:rsidRPr="003A50BD">
        <w:rPr>
          <w:rFonts w:ascii="Times New Roman" w:hAnsi="Times New Roman"/>
        </w:rPr>
        <w:t xml:space="preserve">. </w:t>
      </w:r>
    </w:p>
  </w:footnote>
  <w:footnote w:id="93">
    <w:p w14:paraId="5DBCBD1C" w14:textId="05D34436"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SK lk 8.</w:t>
      </w:r>
    </w:p>
  </w:footnote>
  <w:footnote w:id="94">
    <w:p w14:paraId="01C88FD6" w14:textId="597110AB"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r w:rsidRPr="01E08069">
        <w:rPr>
          <w:rFonts w:ascii="Times New Roman" w:hAnsi="Times New Roman"/>
          <w:color w:val="000000" w:themeColor="text1"/>
        </w:rPr>
        <w:t xml:space="preserve">Vt </w:t>
      </w:r>
      <w:hyperlink r:id="rId80" w:anchor="d1e978-45-1">
        <w:r w:rsidRPr="01E08069">
          <w:rPr>
            <w:rStyle w:val="Hperlink"/>
            <w:rFonts w:ascii="Times New Roman" w:hAnsi="Times New Roman"/>
          </w:rPr>
          <w:t>direktiivi 2011/24/EL</w:t>
        </w:r>
      </w:hyperlink>
      <w:r w:rsidRPr="01E08069">
        <w:rPr>
          <w:rFonts w:ascii="Times New Roman" w:hAnsi="Times New Roman"/>
          <w:color w:val="000000" w:themeColor="text1"/>
        </w:rPr>
        <w:t xml:space="preserve">, art 2 lg 5 punkt </w:t>
      </w:r>
      <w:r w:rsidRPr="01E08069">
        <w:rPr>
          <w:rFonts w:ascii="Times New Roman" w:hAnsi="Times New Roman"/>
          <w:color w:val="000000" w:themeColor="text1"/>
        </w:rPr>
        <w:t>b.</w:t>
      </w:r>
    </w:p>
  </w:footnote>
  <w:footnote w:id="95">
    <w:p w14:paraId="12BBEEAD" w14:textId="1BF5E122"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r w:rsidRPr="01E08069">
        <w:rPr>
          <w:rFonts w:ascii="Times New Roman" w:hAnsi="Times New Roman"/>
          <w:color w:val="000000" w:themeColor="text1"/>
        </w:rPr>
        <w:t>Vt art 6 punkt 41, lisa 2, viimane rida.</w:t>
      </w:r>
    </w:p>
  </w:footnote>
  <w:footnote w:id="96">
    <w:p w14:paraId="39467A3E" w14:textId="2C44BD90" w:rsidR="6018E984" w:rsidRPr="00FC7614"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bookmarkStart w:id="44" w:name="_Hlk192084245"/>
      <w:r w:rsidR="00A84764" w:rsidRPr="00E537B7">
        <w:rPr>
          <w:rFonts w:ascii="Times New Roman" w:hAnsi="Times New Roman"/>
        </w:rPr>
        <w:fldChar w:fldCharType="begin"/>
      </w:r>
      <w:r w:rsidR="00A84764" w:rsidRPr="00E537B7">
        <w:rPr>
          <w:rFonts w:ascii="Times New Roman" w:hAnsi="Times New Roman"/>
        </w:rPr>
        <w:instrText>HYPERLINK "https://eur-lex.europa.eu/legal-content/ET/ALL/?uri=OJ%3AL_202500327"</w:instrText>
      </w:r>
      <w:r w:rsidR="00A84764" w:rsidRPr="00E537B7">
        <w:rPr>
          <w:rFonts w:ascii="Times New Roman" w:hAnsi="Times New Roman"/>
        </w:rPr>
      </w:r>
      <w:r w:rsidR="00A84764" w:rsidRPr="00E537B7">
        <w:rPr>
          <w:rFonts w:ascii="Times New Roman" w:hAnsi="Times New Roman"/>
        </w:rPr>
        <w:fldChar w:fldCharType="separate"/>
      </w:r>
      <w:r w:rsidR="00A84764" w:rsidRPr="00E537B7">
        <w:rPr>
          <w:rFonts w:ascii="Times New Roman" w:hAnsi="Times New Roman"/>
          <w:color w:val="0000FF"/>
          <w:u w:val="single"/>
        </w:rPr>
        <w:t>Euroopa Parlamendi ja nõukogu määrus (EL) 2025/327, mis käsitleb Euroopa terviseandmeruumi ning millega muudetakse direktiivi 2011/24/EL ja määrust (EL) 2024/2847</w:t>
      </w:r>
      <w:r w:rsidR="006F1606">
        <w:rPr>
          <w:rFonts w:ascii="Times New Roman" w:hAnsi="Times New Roman"/>
          <w:color w:val="0000FF"/>
          <w:u w:val="single"/>
        </w:rPr>
        <w:t>.</w:t>
      </w:r>
      <w:r w:rsidR="00A84764" w:rsidRPr="00E537B7">
        <w:rPr>
          <w:rFonts w:ascii="Times New Roman" w:hAnsi="Times New Roman"/>
        </w:rPr>
        <w:fldChar w:fldCharType="end"/>
      </w:r>
      <w:bookmarkEnd w:id="44"/>
    </w:p>
  </w:footnote>
  <w:footnote w:id="97">
    <w:p w14:paraId="46175A16" w14:textId="0B064E18"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1">
        <w:r w:rsidRPr="01E08069">
          <w:rPr>
            <w:rStyle w:val="Hperlink"/>
            <w:rFonts w:ascii="Times New Roman" w:hAnsi="Times New Roman"/>
          </w:rPr>
          <w:t xml:space="preserve">UK </w:t>
        </w:r>
        <w:r w:rsidRPr="01E08069">
          <w:rPr>
            <w:rStyle w:val="Hperlink"/>
            <w:rFonts w:ascii="Times New Roman" w:hAnsi="Times New Roman"/>
          </w:rPr>
          <w:t>Biobank.</w:t>
        </w:r>
      </w:hyperlink>
      <w:r w:rsidRPr="01E08069">
        <w:rPr>
          <w:rFonts w:ascii="Times New Roman" w:hAnsi="Times New Roman"/>
        </w:rPr>
        <w:t xml:space="preserve">  </w:t>
      </w:r>
    </w:p>
  </w:footnote>
  <w:footnote w:id="98">
    <w:p w14:paraId="1776C26A" w14:textId="2FCB0158"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2">
        <w:r w:rsidRPr="01E08069">
          <w:rPr>
            <w:rStyle w:val="Hperlink"/>
            <w:rFonts w:ascii="Times New Roman" w:hAnsi="Times New Roman"/>
          </w:rPr>
          <w:t xml:space="preserve">UK </w:t>
        </w:r>
        <w:r w:rsidRPr="01E08069">
          <w:rPr>
            <w:rStyle w:val="Hperlink"/>
            <w:rFonts w:ascii="Times New Roman" w:hAnsi="Times New Roman"/>
          </w:rPr>
          <w:t>Biobank Access procedures</w:t>
        </w:r>
      </w:hyperlink>
      <w:r w:rsidRPr="01E08069">
        <w:rPr>
          <w:rFonts w:ascii="Times New Roman" w:hAnsi="Times New Roman"/>
          <w:color w:val="000000" w:themeColor="text1"/>
        </w:rPr>
        <w:t xml:space="preserve">. </w:t>
      </w:r>
      <w:r w:rsidRPr="01E08069">
        <w:rPr>
          <w:rFonts w:ascii="Times New Roman" w:hAnsi="Times New Roman"/>
        </w:rPr>
        <w:t xml:space="preserve"> </w:t>
      </w:r>
    </w:p>
  </w:footnote>
  <w:footnote w:id="99">
    <w:p w14:paraId="1CE29515" w14:textId="501AC616"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3">
        <w:r w:rsidRPr="01E08069">
          <w:rPr>
            <w:rStyle w:val="Hperlink"/>
            <w:rFonts w:ascii="Times New Roman" w:hAnsi="Times New Roman"/>
          </w:rPr>
          <w:t>Biobank Sweden</w:t>
        </w:r>
      </w:hyperlink>
      <w:r w:rsidRPr="01E08069">
        <w:rPr>
          <w:rFonts w:ascii="Times New Roman" w:hAnsi="Times New Roman"/>
          <w:color w:val="000000" w:themeColor="text1"/>
        </w:rPr>
        <w:t>.</w:t>
      </w:r>
    </w:p>
  </w:footnote>
  <w:footnote w:id="100">
    <w:p w14:paraId="7194F432" w14:textId="4E08298B" w:rsidR="01E08069" w:rsidRPr="00FC7614" w:rsidRDefault="01E08069" w:rsidP="01E08069">
      <w:pPr>
        <w:pStyle w:val="Allmrkusetekst"/>
        <w:rPr>
          <w:rFonts w:ascii="Times New Roman" w:hAnsi="Times New Roman"/>
          <w:lang w:val="en-US"/>
        </w:rPr>
      </w:pPr>
      <w:r w:rsidRPr="01E08069">
        <w:rPr>
          <w:rStyle w:val="Allmrkuseviide"/>
          <w:rFonts w:ascii="Times New Roman" w:hAnsi="Times New Roman"/>
          <w:lang w:val="en-US"/>
        </w:rPr>
        <w:footnoteRef/>
      </w:r>
      <w:r w:rsidRPr="01E08069">
        <w:rPr>
          <w:rFonts w:ascii="Times New Roman" w:hAnsi="Times New Roman"/>
          <w:lang w:val="en-US"/>
        </w:rPr>
        <w:t xml:space="preserve"> </w:t>
      </w:r>
      <w:hyperlink r:id="rId84">
        <w:r w:rsidRPr="01E08069">
          <w:rPr>
            <w:rStyle w:val="Hperlink"/>
            <w:rFonts w:ascii="Times New Roman" w:hAnsi="Times New Roman"/>
            <w:lang w:val="en-US"/>
          </w:rPr>
          <w:t>About the Danish National Biobank</w:t>
        </w:r>
      </w:hyperlink>
      <w:r w:rsidRPr="01E08069">
        <w:rPr>
          <w:rFonts w:ascii="Times New Roman" w:hAnsi="Times New Roman"/>
          <w:color w:val="000000" w:themeColor="text1"/>
          <w:lang w:val="en-US"/>
        </w:rPr>
        <w:t xml:space="preserve">, </w:t>
      </w:r>
      <w:r w:rsidRPr="01E08069">
        <w:rPr>
          <w:rFonts w:ascii="Times New Roman" w:hAnsi="Times New Roman"/>
          <w:color w:val="000000" w:themeColor="text1"/>
          <w:lang w:val="en-US"/>
        </w:rPr>
        <w:t>vt ka lisatutvustust siit.</w:t>
      </w:r>
    </w:p>
  </w:footnote>
  <w:footnote w:id="101">
    <w:p w14:paraId="28B7DC31" w14:textId="6CA1F279"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w:t>
      </w:r>
      <w:r w:rsidRPr="25373572">
        <w:rPr>
          <w:rFonts w:ascii="Times New Roman" w:hAnsi="Times New Roman"/>
          <w:color w:val="000000" w:themeColor="text1"/>
        </w:rPr>
        <w:t>MSÜS-i tähenduses võib olla ettevõtja ka füüsiline isik, kuid siinne andmetöötlus ei peaks hõlmama eraisikuid (</w:t>
      </w:r>
      <w:hyperlink r:id="rId85" w:anchor="para5">
        <w:r w:rsidRPr="25373572">
          <w:rPr>
            <w:rStyle w:val="Hperlink"/>
            <w:rFonts w:ascii="Times New Roman" w:hAnsi="Times New Roman"/>
          </w:rPr>
          <w:t>§ 5 lg 1</w:t>
        </w:r>
      </w:hyperlink>
      <w:r w:rsidRPr="00FC7614">
        <w:rPr>
          <w:rFonts w:ascii="Times New Roman" w:hAnsi="Times New Roman"/>
        </w:rPr>
        <w:t>)</w:t>
      </w:r>
      <w:r w:rsidRPr="25373572">
        <w:rPr>
          <w:rFonts w:ascii="Times New Roman" w:hAnsi="Times New Roman"/>
          <w:color w:val="000000" w:themeColor="text1"/>
        </w:rPr>
        <w:t>.</w:t>
      </w:r>
    </w:p>
  </w:footnote>
  <w:footnote w:id="102">
    <w:p w14:paraId="7B9225E7" w14:textId="1C0179E9" w:rsidR="01E08069" w:rsidRDefault="01E08069" w:rsidP="01E08069">
      <w:pPr>
        <w:pStyle w:val="Allmrkusetekst"/>
        <w:rPr>
          <w:rFonts w:ascii="Times New Roman" w:hAnsi="Times New Roman"/>
        </w:rPr>
      </w:pPr>
      <w:r w:rsidRPr="01E08069">
        <w:rPr>
          <w:rStyle w:val="Allmrkuseviide"/>
          <w:rFonts w:ascii="Times New Roman" w:hAnsi="Times New Roman"/>
        </w:rPr>
        <w:footnoteRef/>
      </w:r>
      <w:r w:rsidRPr="01E08069">
        <w:rPr>
          <w:rFonts w:ascii="Times New Roman" w:hAnsi="Times New Roman"/>
        </w:rPr>
        <w:t xml:space="preserve"> </w:t>
      </w:r>
      <w:hyperlink r:id="rId86">
        <w:r w:rsidRPr="01E08069">
          <w:rPr>
            <w:rStyle w:val="Hperlink"/>
            <w:rFonts w:ascii="Times New Roman" w:hAnsi="Times New Roman"/>
          </w:rPr>
          <w:t>MTR</w:t>
        </w:r>
      </w:hyperlink>
      <w:r>
        <w:t>.</w:t>
      </w:r>
    </w:p>
  </w:footnote>
  <w:footnote w:id="103">
    <w:p w14:paraId="1438FDD6" w14:textId="14774719"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87">
        <w:r w:rsidRPr="00E537B7">
          <w:rPr>
            <w:rStyle w:val="Hperlink"/>
            <w:rFonts w:ascii="Times New Roman" w:hAnsi="Times New Roman"/>
          </w:rPr>
          <w:t>Registripidamine lõpetati IKÜM-i rakendamisega</w:t>
        </w:r>
      </w:hyperlink>
      <w:r w:rsidRPr="00E537B7">
        <w:rPr>
          <w:rFonts w:ascii="Times New Roman" w:hAnsi="Times New Roman"/>
          <w:color w:val="000000" w:themeColor="text1"/>
        </w:rPr>
        <w:t>.</w:t>
      </w:r>
    </w:p>
  </w:footnote>
  <w:footnote w:id="104">
    <w:p w14:paraId="0464AE09" w14:textId="5197BB7D"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 xml:space="preserve">Vrdl </w:t>
      </w:r>
      <w:hyperlink r:id="rId88" w:anchor="para14">
        <w:r w:rsidRPr="00E537B7">
          <w:rPr>
            <w:rStyle w:val="Hperlink"/>
            <w:rFonts w:ascii="Times New Roman" w:hAnsi="Times New Roman"/>
          </w:rPr>
          <w:t>MSÜS</w:t>
        </w:r>
      </w:hyperlink>
      <w:r w:rsidRPr="00E537B7">
        <w:rPr>
          <w:rFonts w:ascii="Times New Roman" w:hAnsi="Times New Roman"/>
          <w:color w:val="000000" w:themeColor="text1"/>
        </w:rPr>
        <w:t xml:space="preserve"> § 14 ja </w:t>
      </w:r>
      <w:r w:rsidR="00E91D3E">
        <w:rPr>
          <w:rFonts w:ascii="Times New Roman" w:hAnsi="Times New Roman"/>
          <w:color w:val="000000" w:themeColor="text1"/>
        </w:rPr>
        <w:t xml:space="preserve">§ </w:t>
      </w:r>
      <w:r w:rsidRPr="00E537B7">
        <w:rPr>
          <w:rFonts w:ascii="Times New Roman" w:hAnsi="Times New Roman"/>
          <w:color w:val="000000" w:themeColor="text1"/>
        </w:rPr>
        <w:t xml:space="preserve">16 </w:t>
      </w:r>
      <w:r w:rsidRPr="00E537B7">
        <w:rPr>
          <w:rFonts w:ascii="Times New Roman" w:hAnsi="Times New Roman"/>
          <w:color w:val="000000" w:themeColor="text1"/>
        </w:rPr>
        <w:t>lg</w:t>
      </w:r>
      <w:r w:rsidR="00E91D3E">
        <w:rPr>
          <w:rFonts w:ascii="Times New Roman" w:hAnsi="Times New Roman"/>
          <w:color w:val="000000" w:themeColor="text1"/>
        </w:rPr>
        <w:t>-d</w:t>
      </w:r>
      <w:r w:rsidRPr="00E537B7">
        <w:rPr>
          <w:rFonts w:ascii="Times New Roman" w:hAnsi="Times New Roman"/>
          <w:color w:val="000000" w:themeColor="text1"/>
        </w:rPr>
        <w:t xml:space="preserve"> 1 </w:t>
      </w:r>
      <w:r w:rsidR="00E91D3E">
        <w:rPr>
          <w:rFonts w:ascii="Times New Roman" w:hAnsi="Times New Roman"/>
          <w:color w:val="000000" w:themeColor="text1"/>
        </w:rPr>
        <w:t>ja</w:t>
      </w:r>
      <w:r w:rsidRPr="00E537B7">
        <w:rPr>
          <w:rFonts w:ascii="Times New Roman" w:hAnsi="Times New Roman"/>
          <w:color w:val="000000" w:themeColor="text1"/>
        </w:rPr>
        <w:t xml:space="preserve"> 4.</w:t>
      </w:r>
    </w:p>
  </w:footnote>
  <w:footnote w:id="105">
    <w:p w14:paraId="7F2FB3B1" w14:textId="14F10A40"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r w:rsidRPr="00E537B7">
        <w:rPr>
          <w:rFonts w:ascii="Times New Roman" w:hAnsi="Times New Roman"/>
          <w:color w:val="000000" w:themeColor="text1"/>
        </w:rPr>
        <w:t xml:space="preserve">Vt </w:t>
      </w:r>
      <w:hyperlink r:id="rId89" w:anchor="para8">
        <w:r w:rsidRPr="00E537B7">
          <w:rPr>
            <w:rStyle w:val="Hperlink"/>
            <w:rFonts w:ascii="Times New Roman" w:hAnsi="Times New Roman"/>
          </w:rPr>
          <w:t>MSÜS § 8.</w:t>
        </w:r>
      </w:hyperlink>
    </w:p>
  </w:footnote>
  <w:footnote w:id="106">
    <w:p w14:paraId="1EAB6E58" w14:textId="04BF4652" w:rsidR="6018E984" w:rsidRPr="00E537B7" w:rsidRDefault="6018E984" w:rsidP="6018E984">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90" w:anchor="para14">
        <w:r w:rsidRPr="00E537B7">
          <w:rPr>
            <w:rStyle w:val="Hperlink"/>
            <w:rFonts w:ascii="Times New Roman" w:hAnsi="Times New Roman"/>
          </w:rPr>
          <w:t>MSÜS § 14</w:t>
        </w:r>
      </w:hyperlink>
      <w:r w:rsidRPr="00E537B7">
        <w:rPr>
          <w:rFonts w:ascii="Times New Roman" w:hAnsi="Times New Roman"/>
          <w:color w:val="000000" w:themeColor="text1"/>
        </w:rPr>
        <w:t xml:space="preserve"> lg 2 p 1.</w:t>
      </w:r>
    </w:p>
  </w:footnote>
  <w:footnote w:id="107">
    <w:p w14:paraId="59EFB07B" w14:textId="7F62FA2E"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I. Pärnamägi. Majandushaldusõiguse kodifitseerimisest ja bürokraatia vähendamisest. – Juridica 2010, nr 8, lk 567–580.</w:t>
      </w:r>
    </w:p>
  </w:footnote>
  <w:footnote w:id="108">
    <w:p w14:paraId="0D0B2B50" w14:textId="77777777" w:rsidR="001648B3" w:rsidRPr="00571894" w:rsidRDefault="001648B3" w:rsidP="001648B3">
      <w:pPr>
        <w:pStyle w:val="Allmrkusetekst"/>
        <w:rPr>
          <w:rFonts w:ascii="Times New Roman" w:hAnsi="Times New Roman"/>
        </w:rPr>
      </w:pPr>
      <w:r w:rsidRPr="00571894">
        <w:rPr>
          <w:rStyle w:val="Allmrkuseviide"/>
          <w:rFonts w:ascii="Times New Roman" w:hAnsi="Times New Roman"/>
        </w:rPr>
        <w:footnoteRef/>
      </w:r>
      <w:r w:rsidRPr="00571894">
        <w:rPr>
          <w:rFonts w:ascii="Times New Roman" w:hAnsi="Times New Roman"/>
        </w:rPr>
        <w:t xml:space="preserve"> </w:t>
      </w:r>
      <w:hyperlink r:id="rId91">
        <w:r w:rsidRPr="00571894">
          <w:rPr>
            <w:rStyle w:val="Hperlink"/>
            <w:rFonts w:ascii="Times New Roman" w:hAnsi="Times New Roman"/>
          </w:rPr>
          <w:t>Eesti Vabariigi põhiseadus–Riigi Teataja</w:t>
        </w:r>
      </w:hyperlink>
      <w:r>
        <w:t>.</w:t>
      </w:r>
    </w:p>
  </w:footnote>
  <w:footnote w:id="109">
    <w:p w14:paraId="30B49FB1" w14:textId="0AA56CF6" w:rsidR="6018E984" w:rsidRPr="00571894" w:rsidRDefault="6018E984" w:rsidP="6018E984">
      <w:pPr>
        <w:pStyle w:val="Allmrkusetekst"/>
        <w:rPr>
          <w:rFonts w:ascii="Times New Roman" w:hAnsi="Times New Roman"/>
        </w:rPr>
      </w:pPr>
      <w:r w:rsidRPr="0007596E">
        <w:rPr>
          <w:rStyle w:val="Allmrkuseviide"/>
          <w:rFonts w:ascii="Times New Roman" w:hAnsi="Times New Roman"/>
        </w:rPr>
        <w:footnoteRef/>
      </w:r>
      <w:r w:rsidRPr="00745AFC">
        <w:rPr>
          <w:rFonts w:ascii="Times New Roman" w:hAnsi="Times New Roman"/>
        </w:rPr>
        <w:t xml:space="preserve"> </w:t>
      </w:r>
      <w:r w:rsidRPr="00745AFC">
        <w:rPr>
          <w:rFonts w:ascii="Times New Roman" w:hAnsi="Times New Roman"/>
        </w:rPr>
        <w:t xml:space="preserve">RKHKo 11.04.2016 otsus nr </w:t>
      </w:r>
      <w:hyperlink r:id="rId92">
        <w:r w:rsidRPr="00745AFC">
          <w:rPr>
            <w:rStyle w:val="Hperlink"/>
            <w:rFonts w:ascii="Times New Roman" w:hAnsi="Times New Roman"/>
          </w:rPr>
          <w:t>3-3-1-75-15</w:t>
        </w:r>
      </w:hyperlink>
      <w:r w:rsidRPr="00745AFC">
        <w:rPr>
          <w:rFonts w:ascii="Times New Roman" w:hAnsi="Times New Roman"/>
        </w:rPr>
        <w:t>.</w:t>
      </w:r>
      <w:r w:rsidRPr="00571894">
        <w:rPr>
          <w:rFonts w:ascii="Times New Roman" w:hAnsi="Times New Roman"/>
        </w:rPr>
        <w:t xml:space="preserve"> </w:t>
      </w:r>
    </w:p>
  </w:footnote>
  <w:footnote w:id="110">
    <w:p w14:paraId="16EF6355" w14:textId="63B59B5D" w:rsidR="6018E984" w:rsidRPr="00571894" w:rsidRDefault="6018E984" w:rsidP="6018E984">
      <w:pPr>
        <w:pStyle w:val="Allmrkusetekst"/>
        <w:rPr>
          <w:rFonts w:ascii="Times New Roman" w:hAnsi="Times New Roman"/>
        </w:rPr>
      </w:pPr>
      <w:r w:rsidRPr="00571894">
        <w:rPr>
          <w:rStyle w:val="Allmrkuseviide"/>
          <w:rFonts w:ascii="Times New Roman" w:hAnsi="Times New Roman"/>
        </w:rPr>
        <w:footnoteRef/>
      </w:r>
      <w:r w:rsidRPr="00571894">
        <w:rPr>
          <w:rFonts w:ascii="Times New Roman" w:hAnsi="Times New Roman"/>
        </w:rPr>
        <w:t xml:space="preserve"> </w:t>
      </w:r>
      <w:r w:rsidRPr="00571894">
        <w:rPr>
          <w:rFonts w:ascii="Times New Roman" w:hAnsi="Times New Roman"/>
        </w:rPr>
        <w:t xml:space="preserve">RKPJKo 10.05.2002 otsus nr </w:t>
      </w:r>
      <w:hyperlink r:id="rId93">
        <w:r w:rsidRPr="00571894">
          <w:rPr>
            <w:rStyle w:val="Hperlink"/>
            <w:rFonts w:ascii="Times New Roman" w:hAnsi="Times New Roman"/>
          </w:rPr>
          <w:t>3-4-1-3-02</w:t>
        </w:r>
      </w:hyperlink>
      <w:r w:rsidRPr="00571894">
        <w:rPr>
          <w:rFonts w:ascii="Times New Roman" w:hAnsi="Times New Roman"/>
        </w:rPr>
        <w:t xml:space="preserve">, samamoodi RKPJKo 06.07.2012 otsuse nr </w:t>
      </w:r>
      <w:hyperlink r:id="rId94">
        <w:r w:rsidRPr="00571894">
          <w:rPr>
            <w:rStyle w:val="Hperlink"/>
            <w:rFonts w:ascii="Times New Roman" w:hAnsi="Times New Roman"/>
          </w:rPr>
          <w:t>3-4-1-3-12</w:t>
        </w:r>
      </w:hyperlink>
      <w:r w:rsidRPr="00571894">
        <w:rPr>
          <w:rFonts w:ascii="Times New Roman" w:hAnsi="Times New Roman"/>
        </w:rPr>
        <w:t xml:space="preserve"> p 51.</w:t>
      </w:r>
    </w:p>
  </w:footnote>
  <w:footnote w:id="111">
    <w:p w14:paraId="7ABF265F" w14:textId="1EFB4606" w:rsidR="6018E984" w:rsidRDefault="6018E984" w:rsidP="6018E984">
      <w:pPr>
        <w:pStyle w:val="Allmrkusetekst"/>
      </w:pPr>
      <w:r w:rsidRPr="00571894">
        <w:rPr>
          <w:rStyle w:val="Allmrkuseviide"/>
          <w:rFonts w:ascii="Times New Roman" w:hAnsi="Times New Roman"/>
        </w:rPr>
        <w:footnoteRef/>
      </w:r>
      <w:r w:rsidRPr="00571894">
        <w:rPr>
          <w:rFonts w:ascii="Times New Roman" w:hAnsi="Times New Roman"/>
        </w:rPr>
        <w:t xml:space="preserve"> H.</w:t>
      </w:r>
      <w:r w:rsidR="00836EA9">
        <w:rPr>
          <w:rFonts w:ascii="Times New Roman" w:hAnsi="Times New Roman"/>
        </w:rPr>
        <w:t xml:space="preserve"> </w:t>
      </w:r>
      <w:r w:rsidRPr="00571894">
        <w:rPr>
          <w:rFonts w:ascii="Times New Roman" w:hAnsi="Times New Roman"/>
        </w:rPr>
        <w:t>Uustalu. Majandustegevusega alustamine ja selle reguleerimine seaduses. Õiguskeel 2019/3, lk 3.</w:t>
      </w:r>
    </w:p>
  </w:footnote>
  <w:footnote w:id="112">
    <w:p w14:paraId="16687254" w14:textId="28EEA109" w:rsidR="6F9C5FCB" w:rsidRPr="007B7ED7" w:rsidRDefault="6F9C5FCB" w:rsidP="007B7ED7">
      <w:pPr>
        <w:rPr>
          <w:rFonts w:ascii="Times New Roman" w:hAnsi="Times New Roman"/>
          <w:sz w:val="20"/>
          <w:szCs w:val="20"/>
        </w:rPr>
      </w:pPr>
      <w:r w:rsidRPr="0095430F">
        <w:rPr>
          <w:rStyle w:val="Allmrkuseviide"/>
          <w:rFonts w:ascii="Times New Roman" w:hAnsi="Times New Roman"/>
          <w:sz w:val="20"/>
          <w:szCs w:val="20"/>
        </w:rPr>
        <w:footnoteRef/>
      </w:r>
      <w:r w:rsidRPr="0095430F">
        <w:rPr>
          <w:rFonts w:ascii="Times New Roman" w:hAnsi="Times New Roman"/>
          <w:sz w:val="20"/>
          <w:szCs w:val="20"/>
        </w:rPr>
        <w:t xml:space="preserve"> </w:t>
      </w:r>
      <w:hyperlink r:id="rId95" w:history="1">
        <w:r w:rsidRPr="0095430F">
          <w:rPr>
            <w:rStyle w:val="Hperlink"/>
            <w:rFonts w:ascii="Times New Roman" w:hAnsi="Times New Roman"/>
            <w:sz w:val="20"/>
            <w:szCs w:val="20"/>
          </w:rPr>
          <w:t>Tegevusala otsing | e-Äriregister</w:t>
        </w:r>
      </w:hyperlink>
      <w:r w:rsidRPr="0095430F">
        <w:rPr>
          <w:rFonts w:ascii="Times New Roman" w:hAnsi="Times New Roman"/>
          <w:sz w:val="20"/>
          <w:szCs w:val="20"/>
        </w:rPr>
        <w:t xml:space="preserve"> 1. jaanuarist 2025 hakkab kehtima uus tegevusalade klassifikaator EMTAK 2025. Sellest kuupäevast tuleb esmakande esitamisel registrile ja majandusaasta aruannetes valida tegevusala kood EMTAK 2025 järgi.</w:t>
      </w:r>
    </w:p>
  </w:footnote>
  <w:footnote w:id="113">
    <w:p w14:paraId="05B5B12C" w14:textId="5DDD4930" w:rsidR="6F9C5FCB" w:rsidRPr="007B7ED7" w:rsidRDefault="6F9C5FCB" w:rsidP="007B7ED7">
      <w:pPr>
        <w:rPr>
          <w:rFonts w:ascii="Times New Roman" w:hAnsi="Times New Roman"/>
          <w:sz w:val="20"/>
          <w:szCs w:val="20"/>
        </w:rPr>
      </w:pPr>
      <w:r w:rsidRPr="007B7ED7">
        <w:rPr>
          <w:rStyle w:val="Allmrkuseviide"/>
          <w:rFonts w:ascii="Times New Roman" w:hAnsi="Times New Roman"/>
          <w:sz w:val="20"/>
          <w:szCs w:val="20"/>
        </w:rPr>
        <w:footnoteRef/>
      </w:r>
      <w:r w:rsidRPr="007B7ED7">
        <w:rPr>
          <w:rFonts w:ascii="Times New Roman" w:hAnsi="Times New Roman"/>
          <w:sz w:val="20"/>
          <w:szCs w:val="20"/>
        </w:rPr>
        <w:t xml:space="preserve"> </w:t>
      </w:r>
      <w:hyperlink r:id="rId96" w:history="1">
        <w:hyperlink r:id="rId97" w:history="1">
          <w:r w:rsidRPr="007B7ED7">
            <w:rPr>
              <w:rStyle w:val="Hperlink"/>
              <w:rFonts w:ascii="Times New Roman" w:hAnsi="Times New Roman"/>
              <w:sz w:val="20"/>
              <w:szCs w:val="20"/>
            </w:rPr>
            <w:t>Üleminekutabeli otsing | e-Äriregister</w:t>
          </w:r>
        </w:hyperlink>
      </w:hyperlink>
      <w:r w:rsidRPr="007B7ED7">
        <w:rPr>
          <w:rFonts w:ascii="Times New Roman" w:hAnsi="Times New Roman"/>
          <w:sz w:val="20"/>
          <w:szCs w:val="20"/>
        </w:rPr>
        <w:t xml:space="preserve">, </w:t>
      </w:r>
      <w:r w:rsidRPr="007B7ED7">
        <w:rPr>
          <w:rFonts w:ascii="Times New Roman" w:hAnsi="Times New Roman"/>
          <w:i/>
          <w:iCs/>
          <w:sz w:val="20"/>
          <w:szCs w:val="20"/>
        </w:rPr>
        <w:t>Üleminekutabelist EMTAK 2008 → EMTAK 2025</w:t>
      </w:r>
      <w:r w:rsidR="0076344E">
        <w:rPr>
          <w:rFonts w:ascii="Times New Roman" w:hAnsi="Times New Roman"/>
          <w:i/>
          <w:iCs/>
          <w:sz w:val="20"/>
          <w:szCs w:val="20"/>
        </w:rPr>
        <w:t>.</w:t>
      </w:r>
    </w:p>
  </w:footnote>
  <w:footnote w:id="114">
    <w:p w14:paraId="1607F00E" w14:textId="57C7FD55" w:rsidR="6F9C5FCB" w:rsidRPr="007B7ED7" w:rsidRDefault="6F9C5FCB" w:rsidP="007B7ED7">
      <w:pPr>
        <w:rPr>
          <w:rFonts w:ascii="Times New Roman" w:hAnsi="Times New Roman"/>
          <w:sz w:val="20"/>
          <w:szCs w:val="20"/>
        </w:rPr>
      </w:pPr>
      <w:r w:rsidRPr="007B7ED7">
        <w:rPr>
          <w:rStyle w:val="Allmrkuseviide"/>
          <w:rFonts w:ascii="Times New Roman" w:hAnsi="Times New Roman"/>
          <w:sz w:val="20"/>
          <w:szCs w:val="20"/>
        </w:rPr>
        <w:footnoteRef/>
      </w:r>
      <w:r w:rsidRPr="007B7ED7">
        <w:rPr>
          <w:rFonts w:ascii="Times New Roman" w:hAnsi="Times New Roman"/>
          <w:sz w:val="20"/>
          <w:szCs w:val="20"/>
        </w:rPr>
        <w:t xml:space="preserve"> </w:t>
      </w:r>
      <w:hyperlink r:id="rId98" w:history="1">
        <w:r w:rsidRPr="007B7ED7">
          <w:rPr>
            <w:rStyle w:val="Hperlink"/>
            <w:rFonts w:ascii="Times New Roman" w:hAnsi="Times New Roman"/>
            <w:sz w:val="20"/>
            <w:szCs w:val="20"/>
          </w:rPr>
          <w:t>Tegevusala otsing | e-Äriregister</w:t>
        </w:r>
      </w:hyperlink>
      <w:r w:rsidR="0076344E">
        <w:t>.</w:t>
      </w:r>
    </w:p>
  </w:footnote>
  <w:footnote w:id="115">
    <w:p w14:paraId="5417A010" w14:textId="6B31C1F7" w:rsidR="6F9C5FCB" w:rsidRPr="007B7ED7" w:rsidRDefault="6F9C5FCB" w:rsidP="007B7ED7">
      <w:pPr>
        <w:rPr>
          <w:rFonts w:ascii="Times New Roman" w:hAnsi="Times New Roman"/>
          <w:sz w:val="20"/>
          <w:szCs w:val="20"/>
        </w:rPr>
      </w:pPr>
      <w:r w:rsidRPr="007B7ED7">
        <w:rPr>
          <w:rStyle w:val="Allmrkuseviide"/>
          <w:rFonts w:ascii="Times New Roman" w:hAnsi="Times New Roman"/>
          <w:sz w:val="20"/>
          <w:szCs w:val="20"/>
        </w:rPr>
        <w:footnoteRef/>
      </w:r>
      <w:r w:rsidRPr="007B7ED7">
        <w:rPr>
          <w:rFonts w:ascii="Times New Roman" w:hAnsi="Times New Roman"/>
          <w:sz w:val="20"/>
          <w:szCs w:val="20"/>
        </w:rPr>
        <w:t xml:space="preserve"> EMTAK on oma ülesehituselt hierarhiline, jagunedes viieks tasemeks. Tegevusala määramisel on oluline jõuda EMTAK neljanda tasemeni, mille alusel saab juba valikut teha. Paljudel juhtudel on EMTAK neljanda taseme tegevusala väga üldine, mistõttu ongi loodud juurde lisatase s.o EMTAK viies tase – Eesti rahvuslik tase. Viies tase on ühtlasi aluseks korrektse tegevusalakoodi lõplik</w:t>
      </w:r>
      <w:r w:rsidR="00187EC3">
        <w:rPr>
          <w:rFonts w:ascii="Times New Roman" w:hAnsi="Times New Roman"/>
          <w:sz w:val="20"/>
          <w:szCs w:val="20"/>
        </w:rPr>
        <w:t>ul</w:t>
      </w:r>
      <w:r w:rsidRPr="007B7ED7">
        <w:rPr>
          <w:rFonts w:ascii="Times New Roman" w:hAnsi="Times New Roman"/>
          <w:sz w:val="20"/>
          <w:szCs w:val="20"/>
        </w:rPr>
        <w:t xml:space="preserve"> valik</w:t>
      </w:r>
      <w:r w:rsidR="00CD4875">
        <w:rPr>
          <w:rFonts w:ascii="Times New Roman" w:hAnsi="Times New Roman"/>
          <w:sz w:val="20"/>
          <w:szCs w:val="20"/>
        </w:rPr>
        <w:t>ul</w:t>
      </w:r>
      <w:r w:rsidRPr="007B7ED7">
        <w:rPr>
          <w:rFonts w:ascii="Times New Roman" w:hAnsi="Times New Roman"/>
          <w:sz w:val="20"/>
          <w:szCs w:val="20"/>
        </w:rPr>
        <w:t xml:space="preserve">. </w:t>
      </w:r>
      <w:hyperlink r:id="rId99" w:history="1">
        <w:r w:rsidRPr="007B7ED7">
          <w:rPr>
            <w:rStyle w:val="Hperlink"/>
            <w:rFonts w:ascii="Times New Roman" w:hAnsi="Times New Roman"/>
            <w:sz w:val="20"/>
            <w:szCs w:val="20"/>
          </w:rPr>
          <w:t>EMTAK 2025 tutvustus ja juhend_0.pdf</w:t>
        </w:r>
      </w:hyperlink>
      <w:r w:rsidR="00CD4875">
        <w:t>.</w:t>
      </w:r>
    </w:p>
  </w:footnote>
  <w:footnote w:id="116">
    <w:p w14:paraId="28920884" w14:textId="70A04BD5" w:rsidR="6018E984" w:rsidRPr="00A311AD" w:rsidRDefault="6018E984" w:rsidP="6018E984">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100" w:history="1">
        <w:r w:rsidR="00FC7614" w:rsidRPr="00FC7614">
          <w:rPr>
            <w:rStyle w:val="Hperlink"/>
            <w:rFonts w:ascii="Times New Roman" w:hAnsi="Times New Roman"/>
          </w:rPr>
          <w:t>Kindlustustegevuse seadus.</w:t>
        </w:r>
      </w:hyperlink>
      <w:r w:rsidR="00FC7614">
        <w:rPr>
          <w:rFonts w:ascii="Times New Roman" w:hAnsi="Times New Roman"/>
        </w:rPr>
        <w:t xml:space="preserve"> </w:t>
      </w:r>
    </w:p>
  </w:footnote>
  <w:footnote w:id="117">
    <w:p w14:paraId="79AB81F5" w14:textId="508A1573" w:rsidR="6018E984" w:rsidRPr="00E537B7" w:rsidRDefault="6018E984" w:rsidP="6018E984">
      <w:pPr>
        <w:pStyle w:val="Allmrkusetekst"/>
        <w:rPr>
          <w:rFonts w:ascii="Times New Roman" w:hAnsi="Times New Roman"/>
          <w:b/>
          <w:bCs/>
        </w:rPr>
      </w:pPr>
      <w:r w:rsidRPr="00A311AD">
        <w:rPr>
          <w:rStyle w:val="Allmrkuseviide"/>
          <w:rFonts w:ascii="Times New Roman" w:hAnsi="Times New Roman"/>
        </w:rPr>
        <w:footnoteRef/>
      </w:r>
      <w:r w:rsidRPr="00A311AD">
        <w:rPr>
          <w:rFonts w:ascii="Times New Roman" w:hAnsi="Times New Roman"/>
        </w:rPr>
        <w:t xml:space="preserve"> </w:t>
      </w:r>
      <w:r w:rsidR="00FC7614">
        <w:rPr>
          <w:rFonts w:ascii="Times New Roman" w:hAnsi="Times New Roman"/>
        </w:rPr>
        <w:t xml:space="preserve"> </w:t>
      </w:r>
      <w:hyperlink r:id="rId101" w:history="1">
        <w:r w:rsidR="00FC7614" w:rsidRPr="00FC7614">
          <w:rPr>
            <w:rStyle w:val="Hperlink"/>
            <w:rFonts w:ascii="Times New Roman" w:hAnsi="Times New Roman"/>
          </w:rPr>
          <w:t>Võrdse kohtlemise seadus</w:t>
        </w:r>
      </w:hyperlink>
      <w:r w:rsidR="00FC7614">
        <w:rPr>
          <w:rFonts w:ascii="Times New Roman" w:hAnsi="Times New Roman"/>
        </w:rPr>
        <w:t>.</w:t>
      </w:r>
    </w:p>
  </w:footnote>
  <w:footnote w:id="118">
    <w:p w14:paraId="4CC31E6A" w14:textId="149D900D" w:rsidR="6018E984" w:rsidRDefault="6018E984" w:rsidP="6018E984">
      <w:pPr>
        <w:pStyle w:val="Allmrkusetekst"/>
      </w:pPr>
      <w:r w:rsidRPr="00E537B7">
        <w:rPr>
          <w:rStyle w:val="Allmrkuseviide"/>
          <w:rFonts w:ascii="Times New Roman" w:hAnsi="Times New Roman"/>
        </w:rPr>
        <w:footnoteRef/>
      </w:r>
      <w:r w:rsidRPr="00E537B7">
        <w:rPr>
          <w:rFonts w:ascii="Times New Roman" w:hAnsi="Times New Roman"/>
        </w:rPr>
        <w:t xml:space="preserve"> </w:t>
      </w:r>
      <w:hyperlink r:id="rId102">
        <w:r w:rsidRPr="00E537B7">
          <w:rPr>
            <w:rStyle w:val="Hperlink"/>
            <w:rFonts w:ascii="Times New Roman" w:hAnsi="Times New Roman"/>
          </w:rPr>
          <w:t>Dokumendi number: 24-1266/01Toimik: 24-1266 - Küberturvalisuse seaduse ja teiste seaduste muutmise seadus (küberturvalisuse 2. direktiivi ülevõtmine),</w:t>
        </w:r>
      </w:hyperlink>
      <w:r w:rsidRPr="00E537B7">
        <w:rPr>
          <w:rFonts w:ascii="Times New Roman" w:hAnsi="Times New Roman"/>
        </w:rPr>
        <w:t xml:space="preserve"> lk 117</w:t>
      </w:r>
      <w:r w:rsidR="00821DAE">
        <w:rPr>
          <w:rFonts w:ascii="Times New Roman" w:hAnsi="Times New Roman"/>
        </w:rPr>
        <w:t>.</w:t>
      </w:r>
    </w:p>
  </w:footnote>
  <w:footnote w:id="119">
    <w:p w14:paraId="5078856C" w14:textId="216C23EE" w:rsidR="25373572" w:rsidRDefault="25373572" w:rsidP="25373572">
      <w:pPr>
        <w:pStyle w:val="Allmrkusetekst"/>
      </w:pPr>
      <w:r w:rsidRPr="00DA571F">
        <w:rPr>
          <w:vertAlign w:val="superscript"/>
        </w:rPr>
        <w:footnoteRef/>
      </w:r>
      <w:r>
        <w:t xml:space="preserve"> </w:t>
      </w:r>
      <w:hyperlink r:id="rId103" w:history="1">
        <w:r w:rsidRPr="00DA571F">
          <w:rPr>
            <w:rStyle w:val="Hperlink"/>
            <w:rFonts w:ascii="Times New Roman" w:hAnsi="Times New Roman"/>
          </w:rPr>
          <w:t>Küberturvalisuse seadus 597 SE</w:t>
        </w:r>
      </w:hyperlink>
      <w:r w:rsidRPr="00DA571F">
        <w:rPr>
          <w:rFonts w:ascii="Times New Roman" w:hAnsi="Times New Roman"/>
        </w:rPr>
        <w:t>, lk 3.</w:t>
      </w:r>
    </w:p>
  </w:footnote>
  <w:footnote w:id="120">
    <w:p w14:paraId="497CE470" w14:textId="4C72F297" w:rsidR="25373572" w:rsidRPr="007C1DAB" w:rsidRDefault="25373572" w:rsidP="25373572">
      <w:pPr>
        <w:pStyle w:val="Allmrkusetekst"/>
        <w:rPr>
          <w:rFonts w:ascii="Times New Roman" w:hAnsi="Times New Roman"/>
        </w:rPr>
      </w:pPr>
      <w:r w:rsidRPr="007C1DAB">
        <w:rPr>
          <w:rFonts w:ascii="Times New Roman" w:hAnsi="Times New Roman"/>
          <w:vertAlign w:val="superscript"/>
        </w:rPr>
        <w:footnoteRef/>
      </w:r>
      <w:r w:rsidRPr="007C1DAB">
        <w:rPr>
          <w:rFonts w:ascii="Times New Roman" w:hAnsi="Times New Roman"/>
        </w:rPr>
        <w:t xml:space="preserve"> 597 SE, lk 12</w:t>
      </w:r>
    </w:p>
  </w:footnote>
  <w:footnote w:id="121">
    <w:p w14:paraId="5A92CE5C" w14:textId="2EA43157" w:rsidR="25373572" w:rsidRPr="00680095" w:rsidRDefault="25373572" w:rsidP="25373572">
      <w:pPr>
        <w:pStyle w:val="Allmrkusetekst"/>
        <w:rPr>
          <w:rFonts w:ascii="Times New Roman" w:hAnsi="Times New Roman"/>
        </w:rPr>
      </w:pPr>
      <w:r w:rsidRPr="007C1DAB">
        <w:rPr>
          <w:rFonts w:ascii="Times New Roman" w:hAnsi="Times New Roman"/>
          <w:vertAlign w:val="superscript"/>
        </w:rPr>
        <w:footnoteRef/>
      </w:r>
      <w:r w:rsidRPr="00680095">
        <w:rPr>
          <w:rFonts w:ascii="Times New Roman" w:hAnsi="Times New Roman"/>
        </w:rPr>
        <w:t xml:space="preserve"> 597 SE, lk 14.</w:t>
      </w:r>
    </w:p>
  </w:footnote>
  <w:footnote w:id="122">
    <w:p w14:paraId="1A36E82D" w14:textId="40C5B1FC" w:rsidR="25373572" w:rsidRPr="00680095" w:rsidRDefault="25373572" w:rsidP="00680095">
      <w:pPr>
        <w:pStyle w:val="Allmrkusetekst"/>
        <w:rPr>
          <w:rFonts w:ascii="Times New Roman" w:hAnsi="Times New Roman"/>
        </w:rPr>
      </w:pPr>
      <w:r w:rsidRPr="00680095">
        <w:rPr>
          <w:rFonts w:ascii="Times New Roman" w:hAnsi="Times New Roman"/>
        </w:rPr>
        <w:footnoteRef/>
      </w:r>
      <w:r w:rsidRPr="00680095">
        <w:rPr>
          <w:rFonts w:ascii="Times New Roman" w:hAnsi="Times New Roman"/>
        </w:rPr>
        <w:t xml:space="preserve"> 597 SE.</w:t>
      </w:r>
    </w:p>
  </w:footnote>
  <w:footnote w:id="123">
    <w:p w14:paraId="635F30E6" w14:textId="1BE79EB6" w:rsidR="25373572" w:rsidRPr="00680095" w:rsidRDefault="25373572" w:rsidP="00680095">
      <w:pPr>
        <w:pStyle w:val="Allmrkusetekst"/>
        <w:rPr>
          <w:rFonts w:ascii="Times New Roman" w:hAnsi="Times New Roman"/>
        </w:rPr>
      </w:pPr>
      <w:r w:rsidRPr="00680095">
        <w:rPr>
          <w:rFonts w:ascii="Times New Roman" w:hAnsi="Times New Roman"/>
        </w:rPr>
        <w:footnoteRef/>
      </w:r>
      <w:r w:rsidRPr="00680095">
        <w:rPr>
          <w:rFonts w:ascii="Times New Roman" w:hAnsi="Times New Roman"/>
        </w:rPr>
        <w:t xml:space="preserve"> </w:t>
      </w:r>
      <w:hyperlink r:id="rId104" w:history="1">
        <w:r w:rsidRPr="00680095">
          <w:rPr>
            <w:rStyle w:val="Hperlink"/>
            <w:rFonts w:ascii="Times New Roman" w:hAnsi="Times New Roman"/>
          </w:rPr>
          <w:t>Küberturvalisuse seaduse ja teiste seaduste muutmise seadus (küberturvalisuse 2. direktiivi ülevõtmine)</w:t>
        </w:r>
      </w:hyperlink>
    </w:p>
    <w:p w14:paraId="176DDD88" w14:textId="0C92B3D9" w:rsidR="25373572" w:rsidRDefault="25373572" w:rsidP="25373572">
      <w:pPr>
        <w:pStyle w:val="Allmrkusetekst"/>
      </w:pPr>
    </w:p>
  </w:footnote>
  <w:footnote w:id="124">
    <w:p w14:paraId="761F0D0B" w14:textId="56BAD5FE" w:rsidR="3BFCAE6E" w:rsidRPr="00A311AD" w:rsidRDefault="3BFCAE6E" w:rsidP="3BFCAE6E">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105">
        <w:r w:rsidRPr="00A311AD">
          <w:rPr>
            <w:rStyle w:val="Hperlink"/>
            <w:rFonts w:ascii="Times New Roman" w:hAnsi="Times New Roman"/>
          </w:rPr>
          <w:t>Ravimiseadus–Riigi Teataja</w:t>
        </w:r>
      </w:hyperlink>
      <w:r w:rsidR="000B785B">
        <w:t>.</w:t>
      </w:r>
    </w:p>
  </w:footnote>
  <w:footnote w:id="125">
    <w:p w14:paraId="62B8E963" w14:textId="150F6700" w:rsidR="25373572" w:rsidRPr="00505D87" w:rsidRDefault="25373572" w:rsidP="00505D87">
      <w:pPr>
        <w:pStyle w:val="Allmrkusetekst"/>
        <w:rPr>
          <w:rFonts w:ascii="Times New Roman" w:hAnsi="Times New Roman"/>
        </w:rPr>
      </w:pPr>
      <w:r w:rsidRPr="00505D87">
        <w:rPr>
          <w:rFonts w:ascii="Times New Roman" w:hAnsi="Times New Roman"/>
          <w:vertAlign w:val="superscript"/>
        </w:rPr>
        <w:footnoteRef/>
      </w:r>
      <w:r w:rsidRPr="00505D87">
        <w:rPr>
          <w:rFonts w:ascii="Times New Roman" w:hAnsi="Times New Roman"/>
        </w:rPr>
        <w:t xml:space="preserve"> </w:t>
      </w:r>
      <w:r w:rsidRPr="00505D87">
        <w:rPr>
          <w:rFonts w:ascii="Times New Roman" w:eastAsia="Arial" w:hAnsi="Times New Roman"/>
          <w:sz w:val="18"/>
          <w:szCs w:val="18"/>
        </w:rPr>
        <w:t xml:space="preserve">Õiguskantsler. </w:t>
      </w:r>
      <w:hyperlink r:id="rId106" w:history="1">
        <w:r w:rsidRPr="00505D87">
          <w:rPr>
            <w:rStyle w:val="Hperlink"/>
            <w:rFonts w:ascii="Times New Roman" w:eastAsia="Arial" w:hAnsi="Times New Roman"/>
            <w:color w:val="0563C1"/>
            <w:sz w:val="18"/>
            <w:szCs w:val="18"/>
          </w:rPr>
          <w:t>Isikuandmetele kehtestatud juurdepääsupiirangu tähtaeg</w:t>
        </w:r>
      </w:hyperlink>
      <w:r w:rsidRPr="00505D87">
        <w:rPr>
          <w:rFonts w:ascii="Times New Roman" w:eastAsia="Arial" w:hAnsi="Times New Roman"/>
          <w:sz w:val="18"/>
          <w:szCs w:val="18"/>
        </w:rPr>
        <w:t>, 05.06.2023, (28.06.2024).</w:t>
      </w:r>
    </w:p>
  </w:footnote>
  <w:footnote w:id="126">
    <w:p w14:paraId="4692F3F1" w14:textId="7436D943" w:rsidR="3BFCAE6E" w:rsidRPr="00E537B7" w:rsidRDefault="3BFCAE6E" w:rsidP="3BFCAE6E">
      <w:pPr>
        <w:pStyle w:val="Allmrkusetekst"/>
        <w:rPr>
          <w:rFonts w:ascii="Times New Roman" w:hAnsi="Times New Roman"/>
        </w:rPr>
      </w:pPr>
      <w:r w:rsidRPr="00A311AD">
        <w:rPr>
          <w:rStyle w:val="Allmrkuseviide"/>
          <w:rFonts w:ascii="Times New Roman" w:hAnsi="Times New Roman"/>
        </w:rPr>
        <w:footnoteRef/>
      </w:r>
      <w:r w:rsidRPr="00A311AD">
        <w:rPr>
          <w:rFonts w:ascii="Times New Roman" w:hAnsi="Times New Roman"/>
        </w:rPr>
        <w:t xml:space="preserve"> </w:t>
      </w:r>
      <w:hyperlink r:id="rId107">
        <w:r w:rsidRPr="00A311AD">
          <w:rPr>
            <w:rStyle w:val="Hperlink"/>
            <w:rFonts w:ascii="Times New Roman" w:hAnsi="Times New Roman"/>
          </w:rPr>
          <w:t>Tervisekassa seadus–Riigi Teataja</w:t>
        </w:r>
      </w:hyperlink>
      <w:r w:rsidR="000B785B">
        <w:t>.</w:t>
      </w:r>
    </w:p>
  </w:footnote>
  <w:footnote w:id="127">
    <w:p w14:paraId="3EAD4DB1" w14:textId="3A57D473" w:rsidR="00F7331D" w:rsidRPr="00E537B7" w:rsidRDefault="00F7331D">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08" w:history="1">
        <w:r w:rsidRPr="00E537B7">
          <w:rPr>
            <w:rStyle w:val="Hperlink"/>
            <w:rFonts w:ascii="Times New Roman" w:hAnsi="Times New Roman"/>
          </w:rPr>
          <w:t>Nõukogu järeldused patsiendi vajadustele kohandatud personaalmeditsiini kohta (2015/C 421/03)</w:t>
        </w:r>
      </w:hyperlink>
      <w:r w:rsidR="005D3AD6" w:rsidRPr="00E537B7">
        <w:rPr>
          <w:rFonts w:ascii="Times New Roman" w:hAnsi="Times New Roman"/>
        </w:rPr>
        <w:t>, p 8</w:t>
      </w:r>
      <w:r w:rsidR="00612620">
        <w:rPr>
          <w:rFonts w:ascii="Times New Roman" w:hAnsi="Times New Roman"/>
        </w:rPr>
        <w:t>.</w:t>
      </w:r>
    </w:p>
  </w:footnote>
  <w:footnote w:id="128">
    <w:p w14:paraId="3D2B8448" w14:textId="50E7A16C" w:rsidR="00B36B13" w:rsidRPr="00480CAC" w:rsidRDefault="00B36B13">
      <w:pPr>
        <w:pStyle w:val="Allmrkusetekst"/>
        <w:rPr>
          <w:rFonts w:ascii="Times New Roman" w:hAnsi="Times New Roman"/>
        </w:rPr>
      </w:pPr>
      <w:r w:rsidRPr="00480CAC">
        <w:rPr>
          <w:rStyle w:val="Allmrkuseviide"/>
          <w:rFonts w:ascii="Times New Roman" w:hAnsi="Times New Roman"/>
        </w:rPr>
        <w:footnoteRef/>
      </w:r>
      <w:r w:rsidRPr="00480CAC">
        <w:rPr>
          <w:rFonts w:ascii="Times New Roman" w:hAnsi="Times New Roman"/>
        </w:rPr>
        <w:t xml:space="preserve"> Vt lisa</w:t>
      </w:r>
      <w:r w:rsidR="00480CAC">
        <w:rPr>
          <w:rFonts w:ascii="Times New Roman" w:hAnsi="Times New Roman"/>
        </w:rPr>
        <w:t xml:space="preserve"> 5</w:t>
      </w:r>
      <w:r w:rsidR="005B699C">
        <w:rPr>
          <w:rFonts w:ascii="Times New Roman" w:hAnsi="Times New Roman"/>
        </w:rPr>
        <w:t>.</w:t>
      </w:r>
      <w:r w:rsidR="00C04458">
        <w:rPr>
          <w:rFonts w:ascii="Times New Roman" w:hAnsi="Times New Roman"/>
        </w:rPr>
        <w:t xml:space="preserve"> S</w:t>
      </w:r>
      <w:r w:rsidR="00480CAC">
        <w:rPr>
          <w:rFonts w:ascii="Times New Roman" w:hAnsi="Times New Roman"/>
        </w:rPr>
        <w:t>ündmuspõhise andmevahetuse</w:t>
      </w:r>
      <w:r w:rsidR="002D691D">
        <w:rPr>
          <w:rFonts w:ascii="Times New Roman" w:hAnsi="Times New Roman"/>
        </w:rPr>
        <w:t xml:space="preserve"> kontseptsioon</w:t>
      </w:r>
      <w:r w:rsidR="00AF4923">
        <w:rPr>
          <w:rFonts w:ascii="Times New Roman" w:hAnsi="Times New Roman"/>
        </w:rPr>
        <w:t xml:space="preserve"> (TEHIK)</w:t>
      </w:r>
      <w:r w:rsidR="005B699C">
        <w:rPr>
          <w:rFonts w:ascii="Times New Roman" w:hAnsi="Times New Roman"/>
        </w:rPr>
        <w:t>.</w:t>
      </w:r>
    </w:p>
  </w:footnote>
  <w:footnote w:id="129">
    <w:p w14:paraId="3AB0DAF2" w14:textId="6DFC526C" w:rsidR="002D691D" w:rsidRPr="002D691D" w:rsidRDefault="002D691D">
      <w:pPr>
        <w:pStyle w:val="Allmrkusetekst"/>
        <w:rPr>
          <w:rFonts w:ascii="Times New Roman" w:hAnsi="Times New Roman"/>
        </w:rPr>
      </w:pPr>
      <w:r w:rsidRPr="002D691D">
        <w:rPr>
          <w:rStyle w:val="Allmrkuseviide"/>
          <w:rFonts w:ascii="Times New Roman" w:hAnsi="Times New Roman"/>
        </w:rPr>
        <w:footnoteRef/>
      </w:r>
      <w:r>
        <w:rPr>
          <w:rFonts w:ascii="Times New Roman" w:hAnsi="Times New Roman"/>
        </w:rPr>
        <w:t xml:space="preserve"> Vt lisa 6</w:t>
      </w:r>
      <w:r w:rsidR="00C04458">
        <w:rPr>
          <w:rFonts w:ascii="Times New Roman" w:hAnsi="Times New Roman"/>
        </w:rPr>
        <w:t>. S</w:t>
      </w:r>
      <w:r w:rsidR="00AF4923">
        <w:rPr>
          <w:rFonts w:ascii="Times New Roman" w:hAnsi="Times New Roman"/>
        </w:rPr>
        <w:t>ündmuspõhise andmevahetuse dokumenteerimise kontseptsioon (TEHIK)</w:t>
      </w:r>
      <w:r w:rsidR="00C04458">
        <w:rPr>
          <w:rFonts w:ascii="Times New Roman" w:hAnsi="Times New Roman"/>
        </w:rPr>
        <w:t>.</w:t>
      </w:r>
    </w:p>
  </w:footnote>
  <w:footnote w:id="130">
    <w:p w14:paraId="7AFC364E" w14:textId="385C594B" w:rsidR="1471AA26" w:rsidRPr="00E537B7" w:rsidRDefault="1471AA26" w:rsidP="1471AA26">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09">
        <w:r w:rsidRPr="00E537B7">
          <w:rPr>
            <w:rStyle w:val="Hperlink"/>
            <w:rFonts w:ascii="Times New Roman" w:hAnsi="Times New Roman"/>
          </w:rPr>
          <w:t>Rahvastiku tervise arengukava 2020</w:t>
        </w:r>
        <w:r w:rsidR="003A4691">
          <w:rPr>
            <w:rStyle w:val="Hperlink"/>
            <w:rFonts w:ascii="Times New Roman" w:hAnsi="Times New Roman"/>
          </w:rPr>
          <w:t>–</w:t>
        </w:r>
        <w:r w:rsidRPr="00E537B7">
          <w:rPr>
            <w:rStyle w:val="Hperlink"/>
            <w:rFonts w:ascii="Times New Roman" w:hAnsi="Times New Roman"/>
          </w:rPr>
          <w:t>2030</w:t>
        </w:r>
      </w:hyperlink>
      <w:r w:rsidR="003A4691">
        <w:t>.</w:t>
      </w:r>
    </w:p>
  </w:footnote>
  <w:footnote w:id="131">
    <w:p w14:paraId="0997F982" w14:textId="41ED9D19"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10">
        <w:r w:rsidRPr="00BE78E2">
          <w:rPr>
            <w:rStyle w:val="Hperlink"/>
            <w:rFonts w:ascii="Times New Roman" w:hAnsi="Times New Roman"/>
          </w:rPr>
          <w:t>Tervishoiuteenuse osutamise dokumenteerimise tingimused ja kord–Riigi Teataja</w:t>
        </w:r>
      </w:hyperlink>
      <w:r w:rsidR="00875871">
        <w:t>.</w:t>
      </w:r>
    </w:p>
  </w:footnote>
  <w:footnote w:id="132">
    <w:p w14:paraId="2455A43C" w14:textId="203D208D"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11">
        <w:r w:rsidRPr="00BE78E2">
          <w:rPr>
            <w:rStyle w:val="Hperlink"/>
            <w:rFonts w:ascii="Times New Roman" w:hAnsi="Times New Roman"/>
          </w:rPr>
          <w:t>Tervise infosüsteemi andmekoosseisud ja nende esitamise tingimused–Riigi Teataja</w:t>
        </w:r>
      </w:hyperlink>
      <w:r w:rsidR="00875871">
        <w:t>.</w:t>
      </w:r>
    </w:p>
  </w:footnote>
  <w:footnote w:id="133">
    <w:p w14:paraId="2C25A196" w14:textId="677E63F7" w:rsidR="1471AA26" w:rsidRPr="00BE78E2" w:rsidRDefault="1471AA26" w:rsidP="1471AA26">
      <w:pPr>
        <w:pStyle w:val="Allmrkusetekst"/>
        <w:rPr>
          <w:rFonts w:ascii="Times New Roman" w:hAnsi="Times New Roman"/>
        </w:rPr>
      </w:pPr>
      <w:r w:rsidRPr="00BE78E2">
        <w:rPr>
          <w:rStyle w:val="Allmrkuseviide"/>
          <w:rFonts w:ascii="Times New Roman" w:hAnsi="Times New Roman"/>
        </w:rPr>
        <w:footnoteRef/>
      </w:r>
      <w:r w:rsidRPr="00BE78E2">
        <w:rPr>
          <w:rFonts w:ascii="Times New Roman" w:hAnsi="Times New Roman"/>
        </w:rPr>
        <w:t xml:space="preserve"> </w:t>
      </w:r>
      <w:hyperlink r:id="rId112">
        <w:r w:rsidRPr="00BE78E2">
          <w:rPr>
            <w:rStyle w:val="Hperlink"/>
            <w:rFonts w:ascii="Times New Roman" w:hAnsi="Times New Roman"/>
          </w:rPr>
          <w:t>Tervishoiuteenuste kättesaadavuse ja ravijärjekorra pidamise nõuded–Riigi Teataja</w:t>
        </w:r>
      </w:hyperlink>
      <w:r w:rsidR="00875871">
        <w:t>.</w:t>
      </w:r>
    </w:p>
  </w:footnote>
  <w:footnote w:id="134">
    <w:p w14:paraId="52865399" w14:textId="367FFDBE" w:rsidR="1471AA26" w:rsidRPr="005506EE" w:rsidRDefault="1471AA26" w:rsidP="1471AA26">
      <w:pPr>
        <w:pStyle w:val="Allmrkusetekst"/>
        <w:rPr>
          <w:rFonts w:ascii="Times New Roman" w:hAnsi="Times New Roman"/>
        </w:rPr>
      </w:pPr>
      <w:r w:rsidRPr="00E537B7">
        <w:rPr>
          <w:rStyle w:val="Allmrkuseviide"/>
          <w:rFonts w:ascii="Times New Roman" w:hAnsi="Times New Roman"/>
        </w:rPr>
        <w:footnoteRef/>
      </w:r>
      <w:r w:rsidRPr="00E537B7">
        <w:rPr>
          <w:rFonts w:ascii="Times New Roman" w:hAnsi="Times New Roman"/>
        </w:rPr>
        <w:t xml:space="preserve"> </w:t>
      </w:r>
      <w:hyperlink r:id="rId113">
        <w:r w:rsidR="00AF7384">
          <w:rPr>
            <w:rStyle w:val="Hperlink"/>
            <w:rFonts w:ascii="Times New Roman" w:hAnsi="Times New Roman"/>
          </w:rPr>
          <w:t>U</w:t>
        </w:r>
        <w:r w:rsidRPr="00E537B7">
          <w:rPr>
            <w:rStyle w:val="Hperlink"/>
            <w:rFonts w:ascii="Times New Roman" w:hAnsi="Times New Roman"/>
          </w:rPr>
          <w:t>pTIS visioon 11.06.2021.pdf</w:t>
        </w:r>
      </w:hyperlink>
      <w:r w:rsidR="00F813AB">
        <w:t>.</w:t>
      </w:r>
    </w:p>
  </w:footnote>
  <w:footnote w:id="135">
    <w:p w14:paraId="36D663A9" w14:textId="055AF88F" w:rsidR="1471AA26" w:rsidRPr="005506EE" w:rsidRDefault="1471AA26" w:rsidP="1471AA26">
      <w:pPr>
        <w:pStyle w:val="Allmrkusetekst"/>
        <w:rPr>
          <w:rFonts w:ascii="Times New Roman" w:hAnsi="Times New Roman"/>
        </w:rPr>
      </w:pPr>
      <w:r w:rsidRPr="005506EE">
        <w:rPr>
          <w:rStyle w:val="Allmrkuseviide"/>
          <w:rFonts w:ascii="Times New Roman" w:hAnsi="Times New Roman"/>
        </w:rPr>
        <w:footnoteRef/>
      </w:r>
      <w:r w:rsidRPr="005506EE">
        <w:rPr>
          <w:rFonts w:ascii="Times New Roman" w:hAnsi="Times New Roman"/>
        </w:rPr>
        <w:t xml:space="preserve"> Tervise infosüsteemi juurdepääsuõigused, TEHIK 2023, lk 61.</w:t>
      </w:r>
    </w:p>
  </w:footnote>
  <w:footnote w:id="136">
    <w:p w14:paraId="132A0274" w14:textId="5D93AC0A" w:rsidR="1471AA26" w:rsidRPr="005506EE" w:rsidRDefault="1471AA26" w:rsidP="1471AA26">
      <w:pPr>
        <w:pStyle w:val="Allmrkusetekst"/>
        <w:rPr>
          <w:rFonts w:ascii="Times New Roman" w:hAnsi="Times New Roman"/>
          <w:lang w:val="en-US"/>
        </w:rPr>
      </w:pPr>
      <w:r w:rsidRPr="005506EE">
        <w:rPr>
          <w:rStyle w:val="Allmrkuseviide"/>
          <w:rFonts w:ascii="Times New Roman" w:hAnsi="Times New Roman"/>
          <w:lang w:val="en-US"/>
        </w:rPr>
        <w:footnoteRef/>
      </w:r>
      <w:r w:rsidRPr="005506EE">
        <w:rPr>
          <w:rFonts w:ascii="Times New Roman" w:hAnsi="Times New Roman"/>
          <w:lang w:val="en-US"/>
        </w:rPr>
        <w:t xml:space="preserve"> Sahay S, Nielsen P, Latifov M. Grand challenges of public health: How can health information systems support facing them? Heal Policy Technol [Internet]. 2018;7(1):81–7. </w:t>
      </w:r>
      <w:r w:rsidRPr="005506EE">
        <w:rPr>
          <w:rFonts w:ascii="Times New Roman" w:hAnsi="Times New Roman"/>
          <w:lang w:val="en-US"/>
        </w:rPr>
        <w:t xml:space="preserve">Kättesaadav: </w:t>
      </w:r>
      <w:hyperlink r:id="rId114">
        <w:r w:rsidRPr="005506EE">
          <w:rPr>
            <w:rStyle w:val="Hperlink"/>
            <w:rFonts w:ascii="Times New Roman" w:hAnsi="Times New Roman"/>
            <w:lang w:val="en-US"/>
          </w:rPr>
          <w:t>https://www.sciencedirect.com/science/article/pii/S2211883718300182</w:t>
        </w:r>
      </w:hyperlink>
      <w:r w:rsidR="00365E71">
        <w:t>.</w:t>
      </w:r>
      <w:r w:rsidRPr="005506EE">
        <w:rPr>
          <w:rFonts w:ascii="Times New Roman" w:hAnsi="Times New Roman"/>
          <w:lang w:val="en-US"/>
        </w:rPr>
        <w:t xml:space="preserve"> </w:t>
      </w:r>
    </w:p>
  </w:footnote>
  <w:footnote w:id="137">
    <w:p w14:paraId="4F8A6418" w14:textId="200698B1" w:rsidR="1471AA26" w:rsidRPr="002925DF" w:rsidRDefault="1471AA26" w:rsidP="1471AA26">
      <w:pPr>
        <w:pStyle w:val="Allmrkusetekst"/>
        <w:rPr>
          <w:rFonts w:ascii="Times New Roman" w:hAnsi="Times New Roman"/>
          <w:lang w:val="en-US"/>
        </w:rPr>
      </w:pPr>
      <w:r w:rsidRPr="002925DF">
        <w:rPr>
          <w:rStyle w:val="Allmrkuseviide"/>
          <w:rFonts w:ascii="Times New Roman" w:hAnsi="Times New Roman"/>
          <w:lang w:val="en-US"/>
        </w:rPr>
        <w:footnoteRef/>
      </w:r>
      <w:r w:rsidRPr="002925DF">
        <w:rPr>
          <w:rFonts w:ascii="Times New Roman" w:hAnsi="Times New Roman"/>
          <w:lang w:val="en-US"/>
        </w:rPr>
        <w:t xml:space="preserve"> Alwan A, Ali M, Aly E, Badr A, Doctor H, </w:t>
      </w:r>
      <w:r w:rsidRPr="002925DF">
        <w:rPr>
          <w:rFonts w:ascii="Times New Roman" w:hAnsi="Times New Roman"/>
          <w:lang w:val="en-US"/>
        </w:rPr>
        <w:t>Mandil A, et al. Strengthening national health information systems: challenges and response. East Mediterr Heal J = La Rev sante la Mediterr Orient = al-Majallah al-sihhiyah li-sharq al-mutawassit. 2017 Feb;22(11):840–50</w:t>
      </w:r>
      <w:r w:rsidR="00365E71">
        <w:rPr>
          <w:rFonts w:ascii="Times New Roman" w:hAnsi="Times New Roman"/>
          <w:lang w:val="en-US"/>
        </w:rPr>
        <w:t>.</w:t>
      </w:r>
    </w:p>
  </w:footnote>
  <w:footnote w:id="138">
    <w:p w14:paraId="4AF6AB1A" w14:textId="70DC1EC9"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15">
        <w:r w:rsidRPr="672799D4">
          <w:rPr>
            <w:rStyle w:val="Hperlink"/>
            <w:rFonts w:ascii="Times New Roman" w:hAnsi="Times New Roman"/>
          </w:rPr>
          <w:t>Cost-</w:t>
        </w:r>
        <w:r w:rsidRPr="672799D4">
          <w:rPr>
            <w:rStyle w:val="Hperlink"/>
            <w:rFonts w:ascii="Times New Roman" w:hAnsi="Times New Roman"/>
          </w:rPr>
          <w:t>effectiveness of a stepwise intervention to promote adherence to cervical cancer screening | European Journal of Public Health | Oxford Academic</w:t>
        </w:r>
      </w:hyperlink>
      <w:r w:rsidR="00225A21">
        <w:t>.</w:t>
      </w:r>
    </w:p>
  </w:footnote>
  <w:footnote w:id="139">
    <w:p w14:paraId="5B6C5993" w14:textId="6B66DCD8"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116">
        <w:r w:rsidRPr="672799D4">
          <w:rPr>
            <w:rStyle w:val="Hperlink"/>
            <w:rFonts w:ascii="Times New Roman" w:hAnsi="Times New Roman"/>
          </w:rPr>
          <w:t>Does short message service improve focused antenatal care visit and skilled birth attendance? A systematic review and meta-analysis of randomized clinical trials - PubMed</w:t>
        </w:r>
      </w:hyperlink>
      <w:r w:rsidR="00225A21">
        <w:t>.</w:t>
      </w:r>
    </w:p>
  </w:footnote>
  <w:footnote w:id="140">
    <w:p w14:paraId="468CA4E3" w14:textId="26F0F135" w:rsidR="3EDE4831" w:rsidRPr="00C165C7" w:rsidRDefault="3EDE4831" w:rsidP="00C165C7">
      <w:pPr>
        <w:pStyle w:val="Allmrkusetekst"/>
        <w:rPr>
          <w:rFonts w:ascii="Times New Roman" w:hAnsi="Times New Roman"/>
        </w:rPr>
      </w:pPr>
      <w:r w:rsidRPr="00C165C7">
        <w:rPr>
          <w:rStyle w:val="Allmrkuseviide"/>
          <w:rFonts w:ascii="Times New Roman" w:hAnsi="Times New Roman"/>
        </w:rPr>
        <w:footnoteRef/>
      </w:r>
      <w:r w:rsidRPr="00C165C7">
        <w:rPr>
          <w:rFonts w:ascii="Times New Roman" w:hAnsi="Times New Roman"/>
        </w:rPr>
        <w:t xml:space="preserve"> </w:t>
      </w:r>
      <w:hyperlink r:id="rId117" w:history="1">
        <w:r w:rsidRPr="00C165C7">
          <w:rPr>
            <w:rStyle w:val="Hperlink"/>
            <w:rFonts w:ascii="Times New Roman" w:hAnsi="Times New Roman"/>
          </w:rPr>
          <w:t>How Effective Are Short Message Service Reminders at Increasing Clinic Attendance? A Meta-Analysis and Systematic Review - PMC</w:t>
        </w:r>
      </w:hyperlink>
      <w:r w:rsidR="00225A21">
        <w:t>.</w:t>
      </w:r>
    </w:p>
  </w:footnote>
  <w:footnote w:id="141">
    <w:p w14:paraId="5B2DAAEB" w14:textId="3570D176" w:rsidR="6018E984" w:rsidRPr="002925DF" w:rsidRDefault="6018E984" w:rsidP="6018E984">
      <w:pPr>
        <w:pStyle w:val="Allmrkusetekst"/>
        <w:rPr>
          <w:rFonts w:ascii="Times New Roman" w:hAnsi="Times New Roman"/>
        </w:rPr>
      </w:pPr>
      <w:r w:rsidRPr="008D573E">
        <w:rPr>
          <w:rStyle w:val="Allmrkuseviide"/>
          <w:rFonts w:ascii="Times New Roman" w:hAnsi="Times New Roman"/>
          <w:lang w:val="en-US"/>
        </w:rPr>
        <w:footnoteRef/>
      </w:r>
      <w:r w:rsidRPr="008D573E">
        <w:rPr>
          <w:rFonts w:ascii="Times New Roman" w:hAnsi="Times New Roman"/>
          <w:lang w:val="en-US"/>
        </w:rPr>
        <w:t xml:space="preserve"> </w:t>
      </w:r>
      <w:hyperlink r:id="rId118">
        <w:r w:rsidRPr="008D573E">
          <w:rPr>
            <w:rStyle w:val="Hperlink"/>
            <w:rFonts w:ascii="Times New Roman" w:hAnsi="Times New Roman"/>
            <w:lang w:val="en-US"/>
          </w:rPr>
          <w:t>Europe</w:t>
        </w:r>
        <w:r w:rsidR="00AC0877">
          <w:rPr>
            <w:rStyle w:val="Hperlink"/>
            <w:rFonts w:ascii="Times New Roman" w:hAnsi="Times New Roman"/>
            <w:lang w:val="en-US"/>
          </w:rPr>
          <w:t>a</w:t>
        </w:r>
        <w:r w:rsidRPr="008D573E">
          <w:rPr>
            <w:rStyle w:val="Hperlink"/>
            <w:rFonts w:ascii="Times New Roman" w:hAnsi="Times New Roman"/>
            <w:lang w:val="en-US"/>
          </w:rPr>
          <w:t>n Commission. Assessment of the EU Member States’ rules on health data in the light of GDPR, 12.02.2021</w:t>
        </w:r>
      </w:hyperlink>
      <w:r w:rsidR="00225A21">
        <w:t xml:space="preserve">, </w:t>
      </w:r>
      <w:r w:rsidRPr="002925DF">
        <w:rPr>
          <w:rFonts w:ascii="Times New Roman" w:hAnsi="Times New Roman"/>
        </w:rPr>
        <w:t>lk 74.</w:t>
      </w:r>
    </w:p>
  </w:footnote>
  <w:footnote w:id="142">
    <w:p w14:paraId="5EDCE19C" w14:textId="77777777" w:rsidR="001912D6" w:rsidRPr="009132A9" w:rsidRDefault="001912D6" w:rsidP="001912D6">
      <w:pPr>
        <w:pStyle w:val="Allmrkusetekst"/>
        <w:rPr>
          <w:rFonts w:ascii="Times New Roman" w:hAnsi="Times New Roman"/>
        </w:rPr>
      </w:pPr>
      <w:r w:rsidRPr="009132A9">
        <w:rPr>
          <w:rStyle w:val="Allmrkuseviide"/>
          <w:rFonts w:ascii="Times New Roman" w:hAnsi="Times New Roman"/>
        </w:rPr>
        <w:footnoteRef/>
      </w:r>
      <w:r w:rsidRPr="009132A9">
        <w:rPr>
          <w:rFonts w:ascii="Times New Roman" w:hAnsi="Times New Roman"/>
        </w:rPr>
        <w:t xml:space="preserve"> A </w:t>
      </w:r>
      <w:r w:rsidRPr="009132A9">
        <w:rPr>
          <w:rFonts w:ascii="Times New Roman" w:hAnsi="Times New Roman"/>
        </w:rPr>
        <w:t>global review of value-based care: theory, practice and lessons learned (2025). World Health Organization.</w:t>
      </w:r>
    </w:p>
  </w:footnote>
  <w:footnote w:id="143">
    <w:p w14:paraId="299FB636" w14:textId="3CF98CB8" w:rsidR="25373572" w:rsidRPr="00640251" w:rsidRDefault="25373572" w:rsidP="00DA3487">
      <w:pPr>
        <w:pStyle w:val="Allmrkusetekst"/>
        <w:rPr>
          <w:rFonts w:ascii="Times New Roman" w:hAnsi="Times New Roman"/>
        </w:rPr>
      </w:pPr>
      <w:r w:rsidRPr="00640251">
        <w:rPr>
          <w:rFonts w:ascii="Times New Roman" w:hAnsi="Times New Roman"/>
          <w:vertAlign w:val="superscript"/>
        </w:rPr>
        <w:footnoteRef/>
      </w:r>
      <w:r w:rsidRPr="00640251">
        <w:rPr>
          <w:rFonts w:ascii="Times New Roman" w:hAnsi="Times New Roman"/>
        </w:rPr>
        <w:t xml:space="preserve"> </w:t>
      </w:r>
      <w:hyperlink r:id="rId119" w:history="1">
        <w:r w:rsidRPr="00640251">
          <w:rPr>
            <w:rStyle w:val="Hperlink"/>
            <w:rFonts w:ascii="Times New Roman" w:hAnsi="Times New Roman"/>
            <w:color w:val="0563C1"/>
          </w:rPr>
          <w:t>Teave Euroopa Liidu institutsioonidelt, organitelt ja asutustelt. Nõukogu järeldused patsiendi vajadustele</w:t>
        </w:r>
      </w:hyperlink>
      <w:r w:rsidRPr="00640251">
        <w:rPr>
          <w:rFonts w:ascii="Times New Roman" w:eastAsia="Arial" w:hAnsi="Times New Roman"/>
        </w:rPr>
        <w:t xml:space="preserve"> </w:t>
      </w:r>
      <w:r w:rsidRPr="00640251">
        <w:rPr>
          <w:rFonts w:ascii="Times New Roman" w:hAnsi="Times New Roman"/>
        </w:rPr>
        <w:t>kohandatud personaalmeditsiini kohta.</w:t>
      </w:r>
    </w:p>
  </w:footnote>
  <w:footnote w:id="144">
    <w:p w14:paraId="2DA2A781" w14:textId="0F2C5241" w:rsidR="25373572" w:rsidRPr="00640251" w:rsidRDefault="25373572" w:rsidP="25373572">
      <w:pPr>
        <w:pStyle w:val="Allmrkusetekst"/>
        <w:rPr>
          <w:rFonts w:ascii="Times New Roman" w:hAnsi="Times New Roman"/>
        </w:rPr>
      </w:pPr>
      <w:r w:rsidRPr="00640251">
        <w:rPr>
          <w:rFonts w:ascii="Times New Roman" w:hAnsi="Times New Roman"/>
        </w:rPr>
        <w:footnoteRef/>
      </w:r>
      <w:r w:rsidRPr="00640251">
        <w:rPr>
          <w:rFonts w:ascii="Times New Roman" w:hAnsi="Times New Roman"/>
        </w:rPr>
        <w:t xml:space="preserve"> </w:t>
      </w:r>
      <w:hyperlink r:id="rId120" w:history="1">
        <w:r w:rsidRPr="00640251">
          <w:rPr>
            <w:rStyle w:val="Hperlink"/>
            <w:rFonts w:ascii="Times New Roman" w:hAnsi="Times New Roman"/>
            <w:color w:val="0563C1"/>
          </w:rPr>
          <w:t>Ülevaade personaalmeditsiini mõiste arengust teaduskirjanduses</w:t>
        </w:r>
      </w:hyperlink>
      <w:r w:rsidRPr="00640251">
        <w:rPr>
          <w:rFonts w:ascii="Times New Roman" w:eastAsia="Arial" w:hAnsi="Times New Roman"/>
        </w:rPr>
        <w:t>.</w:t>
      </w:r>
    </w:p>
  </w:footnote>
  <w:footnote w:id="145">
    <w:p w14:paraId="2E4F8887" w14:textId="03FDFE8D" w:rsidR="25373572" w:rsidRDefault="25373572" w:rsidP="00DA3487">
      <w:pPr>
        <w:pStyle w:val="Allmrkusetekst"/>
        <w:rPr>
          <w:rFonts w:ascii="Times New Roman" w:hAnsi="Times New Roman"/>
        </w:rPr>
      </w:pPr>
      <w:r w:rsidRPr="00640251">
        <w:rPr>
          <w:rFonts w:ascii="Times New Roman" w:hAnsi="Times New Roman"/>
        </w:rPr>
        <w:footnoteRef/>
      </w:r>
      <w:r w:rsidRPr="00640251">
        <w:rPr>
          <w:rFonts w:ascii="Times New Roman" w:hAnsi="Times New Roman"/>
        </w:rPr>
        <w:t xml:space="preserve"> </w:t>
      </w:r>
      <w:hyperlink r:id="rId121" w:history="1">
        <w:r w:rsidRPr="00640251">
          <w:rPr>
            <w:rStyle w:val="Hperlink"/>
            <w:rFonts w:ascii="Times New Roman" w:hAnsi="Times New Roman"/>
            <w:color w:val="0563C1"/>
          </w:rPr>
          <w:t>Personaalmeditsiini pikaajaline programm aastateks 2024–2034</w:t>
        </w:r>
      </w:hyperlink>
      <w:r w:rsidRPr="00640251">
        <w:rPr>
          <w:rFonts w:ascii="Times New Roman" w:hAnsi="Times New Roman"/>
        </w:rPr>
        <w:t>, lk 12.</w:t>
      </w:r>
    </w:p>
  </w:footnote>
  <w:footnote w:id="146">
    <w:p w14:paraId="6E5BFC56" w14:textId="77777777" w:rsidR="00533634" w:rsidRPr="004F649D" w:rsidRDefault="00533634" w:rsidP="00533634">
      <w:pPr>
        <w:pStyle w:val="Allmrkusetekst"/>
        <w:rPr>
          <w:rFonts w:ascii="Times New Roman" w:hAnsi="Times New Roman"/>
          <w:color w:val="000000" w:themeColor="text1"/>
        </w:rPr>
      </w:pPr>
      <w:r w:rsidRPr="004F649D">
        <w:rPr>
          <w:rStyle w:val="Allmrkuseviide"/>
          <w:rFonts w:ascii="Times New Roman" w:hAnsi="Times New Roman"/>
        </w:rPr>
        <w:footnoteRef/>
      </w:r>
      <w:r w:rsidRPr="004F649D">
        <w:rPr>
          <w:rFonts w:ascii="Times New Roman" w:hAnsi="Times New Roman"/>
        </w:rPr>
        <w:t xml:space="preserve"> </w:t>
      </w:r>
      <w:r>
        <w:rPr>
          <w:rFonts w:ascii="Times New Roman" w:hAnsi="Times New Roman"/>
          <w:color w:val="000000" w:themeColor="text1"/>
        </w:rPr>
        <w:t>V</w:t>
      </w:r>
      <w:r w:rsidRPr="004F649D">
        <w:rPr>
          <w:rFonts w:ascii="Times New Roman" w:hAnsi="Times New Roman"/>
          <w:color w:val="000000" w:themeColor="text1"/>
        </w:rPr>
        <w:t xml:space="preserve">t joonist seletuskirja </w:t>
      </w:r>
      <w:r>
        <w:rPr>
          <w:rFonts w:ascii="Times New Roman" w:hAnsi="Times New Roman"/>
          <w:color w:val="000000" w:themeColor="text1"/>
        </w:rPr>
        <w:t>l</w:t>
      </w:r>
      <w:r w:rsidRPr="004F649D">
        <w:rPr>
          <w:rFonts w:ascii="Times New Roman" w:hAnsi="Times New Roman"/>
          <w:color w:val="000000" w:themeColor="text1"/>
        </w:rPr>
        <w:t>isas 2</w:t>
      </w:r>
      <w:r>
        <w:rPr>
          <w:rFonts w:ascii="Times New Roman" w:hAnsi="Times New Roman"/>
          <w:color w:val="000000" w:themeColor="text1"/>
        </w:rPr>
        <w:t>.</w:t>
      </w:r>
    </w:p>
  </w:footnote>
  <w:footnote w:id="147">
    <w:p w14:paraId="2E7847ED" w14:textId="1C040E88" w:rsidR="2B04A9FC" w:rsidRPr="002925DF" w:rsidRDefault="2B04A9FC" w:rsidP="2B04A9FC">
      <w:pPr>
        <w:pStyle w:val="Allmrkusetekst"/>
        <w:rPr>
          <w:rFonts w:ascii="Times New Roman" w:hAnsi="Times New Roman"/>
        </w:rPr>
      </w:pPr>
      <w:r w:rsidRPr="002925DF">
        <w:rPr>
          <w:rStyle w:val="Allmrkuseviide"/>
          <w:rFonts w:ascii="Times New Roman" w:hAnsi="Times New Roman"/>
        </w:rPr>
        <w:footnoteRef/>
      </w:r>
      <w:r w:rsidRPr="002925DF">
        <w:rPr>
          <w:rFonts w:ascii="Times New Roman" w:hAnsi="Times New Roman"/>
        </w:rPr>
        <w:t xml:space="preserve"> </w:t>
      </w:r>
      <w:hyperlink r:id="rId122" w:anchor=":~:text=%C2%A0%203)%20isik%2C%20kes%20tegutseb%20tulenevalt%20tema%20kutse%20v%C3%B5i%20erialasest%20p%C3%A4devusest%20spetsialisti%20v%C3%B5i%20tehnikuna">
        <w:r w:rsidRPr="002925DF">
          <w:rPr>
            <w:rStyle w:val="Hperlink"/>
            <w:rFonts w:ascii="Times New Roman" w:hAnsi="Times New Roman"/>
          </w:rPr>
          <w:t>TTKS § 4</w:t>
        </w:r>
        <w:r w:rsidRPr="002925DF">
          <w:rPr>
            <w:rStyle w:val="Hperlink"/>
            <w:rFonts w:ascii="Times New Roman" w:hAnsi="Times New Roman"/>
            <w:vertAlign w:val="superscript"/>
          </w:rPr>
          <w:t xml:space="preserve">3 </w:t>
        </w:r>
        <w:r w:rsidRPr="002925DF">
          <w:rPr>
            <w:rStyle w:val="Hperlink"/>
            <w:rFonts w:ascii="Times New Roman" w:hAnsi="Times New Roman"/>
          </w:rPr>
          <w:t>lg 1 p 3.</w:t>
        </w:r>
      </w:hyperlink>
    </w:p>
  </w:footnote>
  <w:footnote w:id="148">
    <w:p w14:paraId="43C08BE4" w14:textId="6C3E49C5" w:rsidR="2B04A9FC" w:rsidRDefault="2B04A9FC" w:rsidP="2B04A9FC">
      <w:pPr>
        <w:pStyle w:val="Allmrkusetekst"/>
      </w:pPr>
      <w:r w:rsidRPr="002925DF">
        <w:rPr>
          <w:rStyle w:val="Allmrkuseviide"/>
          <w:rFonts w:ascii="Times New Roman" w:hAnsi="Times New Roman"/>
        </w:rPr>
        <w:footnoteRef/>
      </w:r>
      <w:r w:rsidRPr="002925DF">
        <w:rPr>
          <w:rFonts w:ascii="Times New Roman" w:hAnsi="Times New Roman"/>
        </w:rPr>
        <w:t xml:space="preserve"> </w:t>
      </w:r>
      <w:hyperlink r:id="rId123">
        <w:r w:rsidRPr="002925DF">
          <w:rPr>
            <w:rStyle w:val="Hperlink"/>
            <w:rFonts w:ascii="Times New Roman" w:hAnsi="Times New Roman"/>
          </w:rPr>
          <w:t>Eesti Meditsiinigeneetika Seltsi taotlus teenuste lisamiseks Tervisekassa tervishoiuteenuste loetellu</w:t>
        </w:r>
      </w:hyperlink>
      <w:r w:rsidR="00D0160F">
        <w:t>.</w:t>
      </w:r>
    </w:p>
  </w:footnote>
  <w:footnote w:id="149">
    <w:p w14:paraId="370A628C" w14:textId="2E47527C" w:rsidR="2B04A9FC" w:rsidRPr="00B45DD8" w:rsidRDefault="2B04A9FC" w:rsidP="2B04A9FC">
      <w:pPr>
        <w:pStyle w:val="Allmrkusetekst"/>
        <w:rPr>
          <w:rFonts w:ascii="Times New Roman" w:hAnsi="Times New Roman"/>
        </w:rPr>
      </w:pPr>
      <w:r w:rsidRPr="00B45DD8">
        <w:rPr>
          <w:rStyle w:val="Allmrkuseviide"/>
          <w:rFonts w:ascii="Times New Roman" w:hAnsi="Times New Roman"/>
        </w:rPr>
        <w:footnoteRef/>
      </w:r>
      <w:r w:rsidRPr="00B45DD8">
        <w:rPr>
          <w:rFonts w:ascii="Times New Roman" w:hAnsi="Times New Roman"/>
        </w:rPr>
        <w:t xml:space="preserve"> </w:t>
      </w:r>
      <w:r w:rsidRPr="00B45DD8">
        <w:rPr>
          <w:rFonts w:ascii="Times New Roman" w:hAnsi="Times New Roman"/>
        </w:rPr>
        <w:t>McCrary MJ et al., Genetic counselling legislation and practice in cancer in EU Member States, European journal of public health, 2024.</w:t>
      </w:r>
    </w:p>
  </w:footnote>
  <w:footnote w:id="150">
    <w:p w14:paraId="61961AA6" w14:textId="711DFCCA" w:rsidR="1471AA26" w:rsidRPr="00B45DD8" w:rsidRDefault="1471AA26" w:rsidP="1471AA26">
      <w:pPr>
        <w:pStyle w:val="Allmrkusetekst"/>
        <w:rPr>
          <w:rFonts w:ascii="Times New Roman" w:hAnsi="Times New Roman"/>
        </w:rPr>
      </w:pPr>
      <w:r w:rsidRPr="00B45DD8">
        <w:rPr>
          <w:rStyle w:val="Allmrkuseviide"/>
          <w:rFonts w:ascii="Times New Roman" w:hAnsi="Times New Roman"/>
        </w:rPr>
        <w:footnoteRef/>
      </w:r>
      <w:r w:rsidRPr="00B45DD8">
        <w:rPr>
          <w:rFonts w:ascii="Times New Roman" w:hAnsi="Times New Roman"/>
        </w:rPr>
        <w:t xml:space="preserve"> </w:t>
      </w:r>
      <w:hyperlink r:id="rId124">
        <w:r w:rsidRPr="00B45DD8">
          <w:rPr>
            <w:rStyle w:val="Hperlink"/>
            <w:rFonts w:ascii="Times New Roman" w:hAnsi="Times New Roman"/>
          </w:rPr>
          <w:t>https://www.riigikogu.ee/download/593a1eae-3189-4c48-99fd-6030a4e8c1da</w:t>
        </w:r>
      </w:hyperlink>
      <w:r w:rsidR="00D92F0E">
        <w:t>.</w:t>
      </w:r>
    </w:p>
  </w:footnote>
  <w:footnote w:id="151">
    <w:p w14:paraId="5C9866F1" w14:textId="08C18557" w:rsidR="00C46EA3" w:rsidRDefault="00C46EA3">
      <w:pPr>
        <w:pStyle w:val="Allmrkusetekst"/>
      </w:pPr>
      <w:r w:rsidRPr="00B45DD8">
        <w:rPr>
          <w:rStyle w:val="Allmrkuseviide"/>
          <w:rFonts w:ascii="Times New Roman" w:hAnsi="Times New Roman"/>
        </w:rPr>
        <w:footnoteRef/>
      </w:r>
      <w:r w:rsidRPr="00B45DD8">
        <w:rPr>
          <w:rFonts w:ascii="Times New Roman" w:hAnsi="Times New Roman"/>
        </w:rPr>
        <w:t xml:space="preserve"> SPTS</w:t>
      </w:r>
      <w:r w:rsidR="00B924A0">
        <w:rPr>
          <w:rFonts w:ascii="Times New Roman" w:hAnsi="Times New Roman"/>
        </w:rPr>
        <w:t>.</w:t>
      </w:r>
    </w:p>
  </w:footnote>
  <w:footnote w:id="152">
    <w:p w14:paraId="27286357" w14:textId="6CCA2D17" w:rsidR="00C750E4" w:rsidRDefault="00C750E4" w:rsidP="00F561AC">
      <w:r w:rsidRPr="00B45DD8">
        <w:rPr>
          <w:rStyle w:val="Allmrkuseviide"/>
          <w:rFonts w:ascii="Times New Roman" w:hAnsi="Times New Roman"/>
          <w:sz w:val="20"/>
          <w:szCs w:val="20"/>
        </w:rPr>
        <w:footnoteRef/>
      </w:r>
      <w:r w:rsidRPr="00B45DD8">
        <w:rPr>
          <w:rFonts w:ascii="Times New Roman" w:hAnsi="Times New Roman"/>
          <w:sz w:val="20"/>
          <w:szCs w:val="20"/>
        </w:rPr>
        <w:t xml:space="preserve"> IGUS seletuskiri, lk 13, kättesaadav Riigikogu veeblehel: </w:t>
      </w:r>
      <w:hyperlink r:id="rId125" w:history="1">
        <w:r w:rsidRPr="00B45DD8">
          <w:rPr>
            <w:rStyle w:val="Hperlink"/>
            <w:rFonts w:ascii="Times New Roman" w:hAnsi="Times New Roman"/>
            <w:sz w:val="20"/>
            <w:szCs w:val="20"/>
          </w:rPr>
          <w:t>https://www.riigikogu.ee/tegevus/eelnoud/eelnou/385658bf-fd7f-3f51-93c1-756e12845f60/inimgeeniuuringute-seadus/</w:t>
        </w:r>
      </w:hyperlink>
      <w:r w:rsidR="0050274F">
        <w:t>.</w:t>
      </w:r>
    </w:p>
  </w:footnote>
  <w:footnote w:id="153">
    <w:p w14:paraId="427D6633" w14:textId="3512B55D" w:rsidR="25373572" w:rsidRDefault="25373572" w:rsidP="25373572">
      <w:pPr>
        <w:pStyle w:val="Allmrkusetekst"/>
        <w:rPr>
          <w:rFonts w:ascii="Times New Roman" w:hAnsi="Times New Roman"/>
        </w:rPr>
      </w:pPr>
      <w:r w:rsidRPr="25373572">
        <w:rPr>
          <w:rStyle w:val="Allmrkuseviide"/>
          <w:rFonts w:ascii="Times New Roman" w:hAnsi="Times New Roman"/>
        </w:rPr>
        <w:footnoteRef/>
      </w:r>
      <w:r w:rsidRPr="25373572">
        <w:rPr>
          <w:rFonts w:ascii="Times New Roman" w:hAnsi="Times New Roman"/>
        </w:rPr>
        <w:t xml:space="preserve"> Õiguskantsleri pöördumine Riigikogu põhiseaduskomisjoni poole, 19.06.2008, nr 18-1/080993/00804467. Arvamus võrdse kohtlemise seaduse eelnõu (262 SE I) kohta </w:t>
      </w:r>
      <w:hyperlink r:id="rId126">
        <w:r w:rsidRPr="25373572">
          <w:rPr>
            <w:rStyle w:val="Hperlink"/>
            <w:rFonts w:ascii="Times New Roman" w:hAnsi="Times New Roman"/>
          </w:rPr>
          <w:t>https://www.oiguskantsler.ee/sites/default/files/field_document2/6iguskantsleri_arvamus_vordse_kohtlemise_seaduse_eelnou_kohta.pdf</w:t>
        </w:r>
      </w:hyperlink>
      <w:r>
        <w:t>.</w:t>
      </w:r>
    </w:p>
  </w:footnote>
  <w:footnote w:id="154">
    <w:p w14:paraId="55C18C16" w14:textId="2E7B3631" w:rsidR="25373572" w:rsidRDefault="25373572" w:rsidP="25373572">
      <w:pPr>
        <w:pStyle w:val="Allmrkusetekst"/>
      </w:pPr>
      <w:r w:rsidRPr="002A0681">
        <w:rPr>
          <w:rFonts w:ascii="Times New Roman" w:hAnsi="Times New Roman"/>
        </w:rPr>
        <w:footnoteRef/>
      </w:r>
      <w:r w:rsidR="30F48F10" w:rsidRPr="002A0681">
        <w:rPr>
          <w:rFonts w:ascii="Times New Roman" w:hAnsi="Times New Roman"/>
        </w:rPr>
        <w:t xml:space="preserve"> Riigikogu. </w:t>
      </w:r>
      <w:hyperlink r:id="rId127" w:history="1">
        <w:r w:rsidR="30F48F10" w:rsidRPr="002A0681">
          <w:rPr>
            <w:rStyle w:val="Hperlink"/>
            <w:rFonts w:ascii="Times New Roman" w:eastAsia="Arial" w:hAnsi="Times New Roman"/>
          </w:rPr>
          <w:t>Võrdse kohtlemise seadus 384 SE</w:t>
        </w:r>
      </w:hyperlink>
      <w:r w:rsidR="30F48F10" w:rsidRPr="002A0681">
        <w:rPr>
          <w:rFonts w:ascii="Times New Roman" w:eastAsia="Arial" w:hAnsi="Times New Roman"/>
        </w:rPr>
        <w:t>,  seletuskiri, lk 1.</w:t>
      </w:r>
    </w:p>
  </w:footnote>
  <w:footnote w:id="155">
    <w:p w14:paraId="614798AC" w14:textId="384AAF52" w:rsidR="00C750E4" w:rsidRDefault="00C750E4" w:rsidP="00C750E4">
      <w:pPr>
        <w:pStyle w:val="Allmrkusetekst"/>
      </w:pPr>
      <w:r w:rsidRPr="00B45DD8">
        <w:rPr>
          <w:rStyle w:val="Allmrkuseviide"/>
          <w:rFonts w:ascii="Times New Roman" w:hAnsi="Times New Roman"/>
        </w:rPr>
        <w:footnoteRef/>
      </w:r>
      <w:r w:rsidRPr="00B45DD8">
        <w:rPr>
          <w:rFonts w:ascii="Times New Roman" w:hAnsi="Times New Roman"/>
        </w:rPr>
        <w:t xml:space="preserve"> PS kommentaar, § 12, p 6. Leitav võrgust: http://www.pohiseadus.ee/index.php?sid=1&amp;ptid=17&amp;p=12</w:t>
      </w:r>
      <w:r w:rsidR="002B0C69">
        <w:rPr>
          <w:rFonts w:ascii="Times New Roman" w:hAnsi="Times New Roman"/>
        </w:rPr>
        <w:t>.</w:t>
      </w:r>
    </w:p>
  </w:footnote>
  <w:footnote w:id="156">
    <w:p w14:paraId="59B429C9" w14:textId="3E6C3D48"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Euroopa Nõukogu, bioloogia ja arstiteaduse rakendamisel inimõiguste ja </w:t>
      </w:r>
      <w:r w:rsidRPr="00F962CE">
        <w:rPr>
          <w:rFonts w:ascii="Times New Roman" w:hAnsi="Times New Roman"/>
        </w:rPr>
        <w:t xml:space="preserve">inimväärikuse kaitse konventsioon (inimõiguste ja biomeditsiini konventsioon), CETS nr 164, 1997. Vt artikkel 11. </w:t>
      </w:r>
      <w:hyperlink r:id="rId128" w:history="1">
        <w:r w:rsidRPr="00F962CE">
          <w:rPr>
            <w:rStyle w:val="Hperlink"/>
            <w:rFonts w:ascii="Times New Roman" w:hAnsi="Times New Roman"/>
          </w:rPr>
          <w:t>https://www.riigiteataja.ee/akt/78570</w:t>
        </w:r>
      </w:hyperlink>
      <w:r w:rsidR="00A95E19">
        <w:t>.</w:t>
      </w:r>
    </w:p>
  </w:footnote>
  <w:footnote w:id="157">
    <w:p w14:paraId="6FB3F77B" w14:textId="63EE252B"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w:t>
      </w:r>
      <w:r w:rsidRPr="00D814AA">
        <w:rPr>
          <w:rFonts w:ascii="Times New Roman" w:hAnsi="Times New Roman"/>
        </w:rPr>
        <w:t>Recommendation </w:t>
      </w:r>
      <w:hyperlink r:id="rId129" w:tgtFrame="_blank" w:tooltip="Recommendation of the Committee of Ministers to the member States on the processing of personal health-related data for insurance purposes, including data resulting from genetic tests (Adopted by the Committee of Ministers on 26 October 2016 at the 1269th" w:history="1">
        <w:r w:rsidRPr="00D814AA">
          <w:rPr>
            <w:rStyle w:val="Hperlink"/>
            <w:rFonts w:ascii="Times New Roman" w:hAnsi="Times New Roman"/>
          </w:rPr>
          <w:t>CM/Rec(2016)8</w:t>
        </w:r>
      </w:hyperlink>
      <w:r w:rsidRPr="00D814AA">
        <w:rPr>
          <w:rFonts w:ascii="Times New Roman" w:hAnsi="Times New Roman"/>
        </w:rPr>
        <w:t xml:space="preserve"> of the Committee of Ministers to the member States on the processing of personal health-related data for insurance purposes, including data resulting from genetic tests </w:t>
      </w:r>
      <w:r w:rsidRPr="00D814AA">
        <w:rPr>
          <w:rFonts w:ascii="Times New Roman" w:hAnsi="Times New Roman"/>
          <w:i/>
          <w:iCs/>
        </w:rPr>
        <w:t>(Adopted by the Committee of Ministers on 26 October 2016 at the 1269</w:t>
      </w:r>
      <w:r w:rsidRPr="00D814AA">
        <w:rPr>
          <w:rFonts w:ascii="Times New Roman" w:hAnsi="Times New Roman"/>
          <w:i/>
          <w:iCs/>
          <w:vertAlign w:val="superscript"/>
        </w:rPr>
        <w:t>th</w:t>
      </w:r>
      <w:r w:rsidRPr="00D814AA">
        <w:rPr>
          <w:rFonts w:ascii="Times New Roman" w:hAnsi="Times New Roman"/>
          <w:i/>
          <w:iCs/>
        </w:rPr>
        <w:t xml:space="preserve"> meeting of the Ministers’ Deputies) </w:t>
      </w:r>
      <w:r w:rsidRPr="00D814AA">
        <w:rPr>
          <w:rFonts w:ascii="Times New Roman" w:hAnsi="Times New Roman"/>
        </w:rPr>
        <w:t>The Committee of Ministers, under the terms of Article 15.</w:t>
      </w:r>
      <w:r w:rsidRPr="00D814AA">
        <w:rPr>
          <w:rFonts w:ascii="Times New Roman" w:hAnsi="Times New Roman"/>
          <w:i/>
          <w:iCs/>
        </w:rPr>
        <w:t>b</w:t>
      </w:r>
      <w:r w:rsidRPr="00D814AA">
        <w:rPr>
          <w:rFonts w:ascii="Times New Roman" w:hAnsi="Times New Roman"/>
        </w:rPr>
        <w:t xml:space="preserve"> of the Statute of the Council of Europe </w:t>
      </w:r>
      <w:hyperlink r:id="rId130" w:anchor="{%22CoEReference%22:[%22CM/Rec(2016)8%22],%22sort%22:[%22CoEValidationDate%20Descending%22],%22CoEIdentifier%22:[%2209000016806b2c5f%22]}" w:history="1">
        <w:r w:rsidRPr="00D814AA">
          <w:rPr>
            <w:rStyle w:val="Hperlink"/>
            <w:rFonts w:ascii="Times New Roman" w:hAnsi="Times New Roman"/>
          </w:rPr>
          <w:t>https://search.coe.int/cm#{%22CoEReference%22:[%22CM/Rec(2016)8%22],%22sort%22:[%22CoEValidationDate%20Descending%22],%22CoEIdentifier%22:[%2209000016806b2c5f%22]}</w:t>
        </w:r>
      </w:hyperlink>
      <w:r w:rsidR="00B76C34" w:rsidRPr="00D814AA">
        <w:rPr>
          <w:rFonts w:ascii="Times New Roman" w:hAnsi="Times New Roman"/>
        </w:rPr>
        <w:t>.</w:t>
      </w:r>
    </w:p>
  </w:footnote>
  <w:footnote w:id="158">
    <w:p w14:paraId="7A0EA136" w14:textId="5CB2C9A0" w:rsidR="00C750E4" w:rsidRDefault="00C750E4" w:rsidP="005851B9">
      <w:pPr>
        <w:pStyle w:val="Allmrkusetekst"/>
      </w:pPr>
      <w:r w:rsidRPr="00F962CE">
        <w:rPr>
          <w:rStyle w:val="Allmrkuseviide"/>
          <w:rFonts w:ascii="Times New Roman" w:hAnsi="Times New Roman"/>
        </w:rPr>
        <w:footnoteRef/>
      </w:r>
      <w:r w:rsidRPr="00F962CE">
        <w:rPr>
          <w:rFonts w:ascii="Times New Roman" w:hAnsi="Times New Roman"/>
        </w:rPr>
        <w:t xml:space="preserve"> </w:t>
      </w:r>
      <w:hyperlink r:id="rId131" w:history="1">
        <w:r w:rsidR="005851B9" w:rsidRPr="00F962CE">
          <w:rPr>
            <w:rStyle w:val="Hperlink"/>
            <w:rFonts w:ascii="Times New Roman" w:hAnsi="Times New Roman"/>
          </w:rPr>
          <w:t>Euroopa Parlamendi ja nõukogu määrus (EL) 2025/327, mis käsitleb Euroopa terviseandmeruumi ning millega muudetakse direktiivi 2011/24/EL ja määrust (EL) 2024/2847</w:t>
        </w:r>
      </w:hyperlink>
      <w:r w:rsidR="008E551C" w:rsidRPr="00F962CE">
        <w:rPr>
          <w:rFonts w:ascii="Times New Roman" w:hAnsi="Times New Roman"/>
        </w:rPr>
        <w:t xml:space="preserve">, art 54 lg </w:t>
      </w:r>
      <w:r w:rsidR="008E551C" w:rsidRPr="00F962CE">
        <w:rPr>
          <w:rFonts w:ascii="Times New Roman" w:hAnsi="Times New Roman"/>
        </w:rPr>
        <w:t>b</w:t>
      </w:r>
      <w:r w:rsidR="00B76C34">
        <w:rPr>
          <w:rFonts w:ascii="Times New Roman" w:hAnsi="Times New Roman"/>
        </w:rPr>
        <w:t>.</w:t>
      </w:r>
    </w:p>
  </w:footnote>
  <w:footnote w:id="159">
    <w:p w14:paraId="1E4B963F" w14:textId="63EC0536"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Võrdse kohtlemise seaduse 384 SE seletuskiri, 2008.</w:t>
      </w:r>
      <w:r w:rsidR="00AB318D">
        <w:rPr>
          <w:rFonts w:ascii="Times New Roman" w:hAnsi="Times New Roman"/>
        </w:rPr>
        <w:t xml:space="preserve"> </w:t>
      </w:r>
      <w:r w:rsidRPr="00F962CE">
        <w:rPr>
          <w:rFonts w:ascii="Times New Roman" w:hAnsi="Times New Roman"/>
        </w:rPr>
        <w:t xml:space="preserve">a (eelnõu § 2, lk 4). Leitav Riigikogu kodulehelt: </w:t>
      </w:r>
      <w:hyperlink r:id="rId132" w:history="1">
        <w:r w:rsidRPr="00F962CE">
          <w:rPr>
            <w:rStyle w:val="Hperlink"/>
            <w:rFonts w:ascii="Times New Roman" w:hAnsi="Times New Roman"/>
          </w:rPr>
          <w:t>https://www.riigikogu.ee/tegevus/eelnoud/eelnou/cc5e0cc0-2620-3f44-e381- 071e238b4195/V%C3%B5rdse%20kohtlemise%20seadus</w:t>
        </w:r>
      </w:hyperlink>
      <w:r w:rsidR="009F576F">
        <w:t>.</w:t>
      </w:r>
    </w:p>
  </w:footnote>
  <w:footnote w:id="160">
    <w:p w14:paraId="161466E9" w14:textId="3F45E81D" w:rsidR="30F48F10" w:rsidRPr="00480410" w:rsidRDefault="30F48F10" w:rsidP="30F48F10">
      <w:pPr>
        <w:pStyle w:val="Allmrkusetekst"/>
        <w:rPr>
          <w:rFonts w:ascii="Times New Roman" w:eastAsia="Arial" w:hAnsi="Times New Roman"/>
        </w:rPr>
      </w:pPr>
      <w:r w:rsidRPr="00480410">
        <w:rPr>
          <w:rFonts w:ascii="Times New Roman" w:hAnsi="Times New Roman"/>
          <w:vertAlign w:val="superscript"/>
        </w:rPr>
        <w:footnoteRef/>
      </w:r>
      <w:r w:rsidRPr="00480410">
        <w:rPr>
          <w:rFonts w:ascii="Times New Roman" w:hAnsi="Times New Roman"/>
          <w:vertAlign w:val="superscript"/>
        </w:rPr>
        <w:t xml:space="preserve"> </w:t>
      </w:r>
      <w:r w:rsidRPr="00480410">
        <w:rPr>
          <w:rFonts w:ascii="Times New Roman" w:hAnsi="Times New Roman"/>
        </w:rPr>
        <w:t xml:space="preserve">Vt selle kohta täiendavalt </w:t>
      </w:r>
      <w:hyperlink r:id="rId133">
        <w:r w:rsidRPr="00480410">
          <w:rPr>
            <w:rStyle w:val="Hperlink"/>
            <w:rFonts w:ascii="Times New Roman" w:eastAsia="Arial" w:hAnsi="Times New Roman"/>
          </w:rPr>
          <w:t>Võrdse kohtlemise seadus 384 SE</w:t>
        </w:r>
      </w:hyperlink>
      <w:r w:rsidRPr="00480410">
        <w:rPr>
          <w:rFonts w:ascii="Times New Roman" w:eastAsia="Arial" w:hAnsi="Times New Roman"/>
        </w:rPr>
        <w:t>,  seletuskiri, lk 11.</w:t>
      </w:r>
    </w:p>
  </w:footnote>
  <w:footnote w:id="161">
    <w:p w14:paraId="54CFABA7" w14:textId="6423CD2F"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Põhiseaduse § 12 kommentaarid, p 12. Arvutivõrgus kättesaadav: </w:t>
      </w:r>
      <w:hyperlink r:id="rId134" w:history="1">
        <w:r w:rsidRPr="00F962CE">
          <w:rPr>
            <w:rStyle w:val="Hperlink"/>
            <w:rFonts w:ascii="Times New Roman" w:hAnsi="Times New Roman"/>
          </w:rPr>
          <w:t>https://pohiseadus.ee/sisu/3483/paragrahv_12</w:t>
        </w:r>
      </w:hyperlink>
      <w:r w:rsidR="00274ACC">
        <w:t>.</w:t>
      </w:r>
    </w:p>
  </w:footnote>
  <w:footnote w:id="162">
    <w:p w14:paraId="3DF90B6C" w14:textId="77777777" w:rsidR="00C750E4" w:rsidRPr="00F962CE" w:rsidRDefault="00C750E4" w:rsidP="00C750E4">
      <w:pPr>
        <w:pStyle w:val="Allmrkusetekst"/>
        <w:rPr>
          <w:rFonts w:ascii="Times New Roman" w:hAnsi="Times New Roman"/>
        </w:rPr>
      </w:pPr>
      <w:r w:rsidRPr="00F962CE">
        <w:rPr>
          <w:rStyle w:val="Allmrkuseviide"/>
          <w:rFonts w:ascii="Times New Roman" w:hAnsi="Times New Roman"/>
        </w:rPr>
        <w:footnoteRef/>
      </w:r>
      <w:r w:rsidRPr="00F962CE">
        <w:rPr>
          <w:rFonts w:ascii="Times New Roman" w:hAnsi="Times New Roman"/>
        </w:rPr>
        <w:t xml:space="preserve"> Nt </w:t>
      </w:r>
      <w:r w:rsidRPr="00F962CE">
        <w:rPr>
          <w:rFonts w:ascii="Times New Roman" w:hAnsi="Times New Roman"/>
        </w:rPr>
        <w:t>VõrdKS § 9 lõige 3.</w:t>
      </w:r>
    </w:p>
  </w:footnote>
  <w:footnote w:id="163">
    <w:p w14:paraId="1637FB57" w14:textId="7090DEDA" w:rsidR="00C750E4" w:rsidRPr="00F962CE" w:rsidRDefault="00C750E4" w:rsidP="00C750E4">
      <w:pPr>
        <w:pStyle w:val="Allmrkusetekst"/>
        <w:rPr>
          <w:rFonts w:ascii="Times New Roman" w:hAnsi="Times New Roman"/>
          <w:color w:val="222222"/>
          <w:bdr w:val="none" w:sz="0" w:space="0" w:color="auto" w:frame="1"/>
          <w:shd w:val="clear" w:color="auto" w:fill="F0F0F0"/>
        </w:rPr>
      </w:pPr>
      <w:r w:rsidRPr="00F962CE">
        <w:rPr>
          <w:rStyle w:val="Allmrkuseviide"/>
          <w:rFonts w:ascii="Times New Roman" w:hAnsi="Times New Roman"/>
        </w:rPr>
        <w:footnoteRef/>
      </w:r>
      <w:r w:rsidRPr="00F962CE">
        <w:rPr>
          <w:rFonts w:ascii="Times New Roman" w:hAnsi="Times New Roman"/>
        </w:rPr>
        <w:t xml:space="preserve"> </w:t>
      </w:r>
      <w:r w:rsidRPr="00887F91">
        <w:rPr>
          <w:rFonts w:ascii="Times New Roman" w:hAnsi="Times New Roman"/>
        </w:rPr>
        <w:t>Soolise võrdsuse ja võrdsete võimaluste seaduse</w:t>
      </w:r>
      <w:r w:rsidRPr="00F962CE">
        <w:rPr>
          <w:rFonts w:ascii="Times New Roman" w:hAnsi="Times New Roman"/>
        </w:rPr>
        <w:t xml:space="preserve"> eelnõu </w:t>
      </w:r>
      <w:r w:rsidRPr="00F962CE">
        <w:rPr>
          <w:rFonts w:ascii="Times New Roman" w:hAnsi="Times New Roman"/>
        </w:rPr>
        <w:t>EISis</w:t>
      </w:r>
      <w:r w:rsidR="00887F91">
        <w:rPr>
          <w:rFonts w:ascii="Times New Roman" w:hAnsi="Times New Roman"/>
        </w:rPr>
        <w:t>.</w:t>
      </w:r>
      <w:r w:rsidRPr="00F962CE">
        <w:rPr>
          <w:rFonts w:ascii="Times New Roman" w:hAnsi="Times New Roman"/>
        </w:rPr>
        <w:t xml:space="preserve"> </w:t>
      </w:r>
      <w:r w:rsidRPr="00E3090E">
        <w:rPr>
          <w:rFonts w:ascii="Times New Roman" w:hAnsi="Times New Roman"/>
          <w:color w:val="222222"/>
          <w:shd w:val="clear" w:color="auto" w:fill="F0F0F0"/>
        </w:rPr>
        <w:t>Dokumendi number: 24-0529/01</w:t>
      </w:r>
      <w:r w:rsidRPr="00E3090E">
        <w:rPr>
          <w:rFonts w:ascii="Times New Roman" w:hAnsi="Times New Roman"/>
          <w:color w:val="222222"/>
          <w:bdr w:val="none" w:sz="0" w:space="0" w:color="auto" w:frame="1"/>
          <w:shd w:val="clear" w:color="auto" w:fill="F0F0F0"/>
        </w:rPr>
        <w:t>Toimik: </w:t>
      </w:r>
      <w:hyperlink r:id="rId135" w:history="1">
        <w:r w:rsidRPr="00E3090E">
          <w:rPr>
            <w:rStyle w:val="Hperlink"/>
            <w:rFonts w:ascii="Times New Roman" w:hAnsi="Times New Roman"/>
            <w:color w:val="006699"/>
            <w:bdr w:val="none" w:sz="0" w:space="0" w:color="auto" w:frame="1"/>
            <w:shd w:val="clear" w:color="auto" w:fill="F0F0F0"/>
          </w:rPr>
          <w:t>24-0529 - Soolise võrdsuse ja võrdsete võimaluste seadus</w:t>
        </w:r>
        <w:r w:rsidR="007170B8" w:rsidRPr="00DE6CF8">
          <w:rPr>
            <w:rStyle w:val="Hperlink"/>
            <w:rFonts w:ascii="Times New Roman" w:hAnsi="Times New Roman"/>
            <w:color w:val="006699"/>
            <w:bdr w:val="none" w:sz="0" w:space="0" w:color="auto" w:frame="1"/>
            <w:shd w:val="clear" w:color="auto" w:fill="F0F0F0"/>
          </w:rPr>
          <w:t>.</w:t>
        </w:r>
      </w:hyperlink>
    </w:p>
    <w:p w14:paraId="7CB1E88E" w14:textId="4E249CC9" w:rsidR="00C750E4" w:rsidRDefault="00C750E4" w:rsidP="00C750E4">
      <w:pPr>
        <w:pStyle w:val="Allmrkusetekst"/>
      </w:pPr>
      <w:hyperlink r:id="rId136" w:history="1">
        <w:r w:rsidRPr="00F962CE">
          <w:rPr>
            <w:rStyle w:val="Hperlink"/>
            <w:rFonts w:ascii="Times New Roman" w:hAnsi="Times New Roman"/>
          </w:rPr>
          <w:t>https://eelnoud.valitsus.ee/main/mount/docList/e0ed57c5-9ef4-4ccc-89d4-9df3495ffb81</w:t>
        </w:r>
      </w:hyperlink>
      <w:r w:rsidR="007202EC">
        <w:t>.</w:t>
      </w:r>
    </w:p>
  </w:footnote>
  <w:footnote w:id="164">
    <w:p w14:paraId="28B03ED5" w14:textId="596A6B61" w:rsidR="3BFCAE6E" w:rsidRPr="00A86135" w:rsidRDefault="3BFCAE6E" w:rsidP="3BFCAE6E">
      <w:pPr>
        <w:pStyle w:val="Allmrkusetekst"/>
        <w:rPr>
          <w:rFonts w:ascii="Times New Roman" w:hAnsi="Times New Roman"/>
          <w:lang w:val="en-US"/>
        </w:rPr>
      </w:pPr>
      <w:r w:rsidRPr="00A86135">
        <w:rPr>
          <w:rStyle w:val="Allmrkuseviide"/>
          <w:rFonts w:ascii="Times New Roman" w:hAnsi="Times New Roman"/>
          <w:lang w:val="en-US"/>
        </w:rPr>
        <w:footnoteRef/>
      </w:r>
      <w:r w:rsidRPr="00A86135">
        <w:rPr>
          <w:rFonts w:ascii="Times New Roman" w:hAnsi="Times New Roman"/>
          <w:lang w:val="en-US"/>
        </w:rPr>
        <w:t xml:space="preserve"> </w:t>
      </w:r>
      <w:hyperlink r:id="rId137">
        <w:r w:rsidRPr="00A86135">
          <w:rPr>
            <w:rStyle w:val="Hperlink"/>
            <w:rFonts w:ascii="Times New Roman" w:hAnsi="Times New Roman"/>
            <w:lang w:val="en-US"/>
          </w:rPr>
          <w:t xml:space="preserve">Strategic Research &amp; Innovation Agenda for </w:t>
        </w:r>
        <w:r w:rsidRPr="00A86135">
          <w:rPr>
            <w:rStyle w:val="Hperlink"/>
            <w:rFonts w:ascii="Times New Roman" w:hAnsi="Times New Roman"/>
            <w:lang w:val="en-US"/>
          </w:rPr>
          <w:t>Personalised Medicine - European Partnership for Personalised Medicine - EP PerMed,</w:t>
        </w:r>
      </w:hyperlink>
      <w:r w:rsidRPr="00A86135">
        <w:rPr>
          <w:rFonts w:ascii="Times New Roman" w:hAnsi="Times New Roman"/>
          <w:lang w:val="en-US"/>
        </w:rPr>
        <w:t xml:space="preserve"> lk 15.</w:t>
      </w:r>
    </w:p>
  </w:footnote>
  <w:footnote w:id="165">
    <w:p w14:paraId="30A73C99" w14:textId="5A437C1D" w:rsidR="00723B33" w:rsidRPr="00723B33" w:rsidRDefault="00723B33">
      <w:pPr>
        <w:pStyle w:val="Allmrkusetekst"/>
        <w:rPr>
          <w:rFonts w:ascii="Times New Roman" w:hAnsi="Times New Roman"/>
        </w:rPr>
      </w:pPr>
      <w:r w:rsidRPr="00723B33">
        <w:rPr>
          <w:rStyle w:val="Allmrkuseviide"/>
          <w:rFonts w:ascii="Times New Roman" w:hAnsi="Times New Roman"/>
        </w:rPr>
        <w:footnoteRef/>
      </w:r>
      <w:r w:rsidRPr="00723B33">
        <w:rPr>
          <w:rFonts w:ascii="Times New Roman" w:hAnsi="Times New Roman"/>
        </w:rPr>
        <w:t xml:space="preserve"> </w:t>
      </w:r>
      <w:hyperlink r:id="rId138" w:tgtFrame="_blank" w:history="1">
        <w:r w:rsidRPr="00723B33">
          <w:rPr>
            <w:rStyle w:val="Hperlink"/>
            <w:rFonts w:ascii="Times New Roman" w:hAnsi="Times New Roman"/>
          </w:rPr>
          <w:t>MinuGeenivaramu_UT-ühiskonnategu.docx</w:t>
        </w:r>
      </w:hyperlink>
      <w:r w:rsidR="0035364D">
        <w:t>.</w:t>
      </w:r>
    </w:p>
  </w:footnote>
  <w:footnote w:id="166">
    <w:p w14:paraId="0769BA6E" w14:textId="342F74B0" w:rsidR="00681435" w:rsidRPr="005362A9" w:rsidRDefault="00681435">
      <w:pPr>
        <w:pStyle w:val="Allmrkusetekst"/>
        <w:rPr>
          <w:rFonts w:ascii="Times New Roman" w:hAnsi="Times New Roman"/>
        </w:rPr>
      </w:pPr>
      <w:r w:rsidRPr="005362A9">
        <w:rPr>
          <w:rStyle w:val="Allmrkuseviide"/>
          <w:rFonts w:ascii="Times New Roman" w:hAnsi="Times New Roman"/>
        </w:rPr>
        <w:footnoteRef/>
      </w:r>
      <w:r w:rsidRPr="005362A9">
        <w:rPr>
          <w:rFonts w:ascii="Times New Roman" w:hAnsi="Times New Roman"/>
        </w:rPr>
        <w:t xml:space="preserve"> </w:t>
      </w:r>
      <w:hyperlink r:id="rId139" w:history="1">
        <w:r w:rsidR="005362A9" w:rsidRPr="005362A9">
          <w:rPr>
            <w:rStyle w:val="Hperlink"/>
            <w:rFonts w:ascii="Times New Roman" w:hAnsi="Times New Roman"/>
          </w:rPr>
          <w:t>Esternas besatthet av sin arvsmassa fick sajt att krascha - DN.se</w:t>
        </w:r>
      </w:hyperlink>
      <w:r w:rsidR="001F4080">
        <w:rPr>
          <w:rFonts w:ascii="Times New Roman" w:hAnsi="Times New Roman"/>
        </w:rPr>
        <w:t xml:space="preserve">. </w:t>
      </w:r>
      <w:r w:rsidR="001F4080" w:rsidRPr="001F4080">
        <w:rPr>
          <w:rFonts w:ascii="Times New Roman" w:hAnsi="Times New Roman"/>
        </w:rPr>
        <w:t>2024-06-28</w:t>
      </w:r>
      <w:r w:rsidR="001F4080">
        <w:rPr>
          <w:rFonts w:ascii="Times New Roman" w:hAnsi="Times New Roman"/>
        </w:rPr>
        <w:t>,</w:t>
      </w:r>
      <w:r w:rsidR="001F4080" w:rsidRPr="001F4080">
        <w:t xml:space="preserve"> </w:t>
      </w:r>
      <w:r w:rsidR="001F4080" w:rsidRPr="001F4080">
        <w:rPr>
          <w:rFonts w:ascii="Times New Roman" w:hAnsi="Times New Roman"/>
        </w:rPr>
        <w:t>Dagens Nyheter</w:t>
      </w:r>
      <w:r w:rsidR="001F4080">
        <w:rPr>
          <w:rFonts w:ascii="Times New Roman" w:hAnsi="Times New Roman"/>
        </w:rPr>
        <w:t>.</w:t>
      </w:r>
    </w:p>
  </w:footnote>
  <w:footnote w:id="167">
    <w:p w14:paraId="4E976C98" w14:textId="3CFB2182" w:rsidR="007A0097" w:rsidRPr="00E55A86" w:rsidRDefault="007A0097" w:rsidP="00E55A86">
      <w:pPr>
        <w:pStyle w:val="Allmrkusetekst"/>
        <w:rPr>
          <w:rFonts w:ascii="Times New Roman" w:hAnsi="Times New Roman"/>
        </w:rPr>
      </w:pPr>
      <w:r w:rsidRPr="00E55A86">
        <w:rPr>
          <w:rStyle w:val="Allmrkuseviide"/>
          <w:rFonts w:ascii="Times New Roman" w:hAnsi="Times New Roman"/>
        </w:rPr>
        <w:footnoteRef/>
      </w:r>
      <w:r w:rsidRPr="00E55A86">
        <w:rPr>
          <w:rFonts w:ascii="Times New Roman" w:hAnsi="Times New Roman"/>
        </w:rPr>
        <w:t xml:space="preserve"> </w:t>
      </w:r>
      <w:hyperlink r:id="rId140" w:history="1">
        <w:r w:rsidR="00E55A86" w:rsidRPr="00933238">
          <w:rPr>
            <w:rStyle w:val="Hperlink"/>
            <w:rFonts w:ascii="Times New Roman" w:hAnsi="Times New Roman"/>
          </w:rPr>
          <w:t>Ewen Callaway, Nature,27 June 2024.Estonians gave their DNA to science — now they’re learning their genetic secrets- Project covering one-fifth of the country’s population is one of the largest-ever efforts to share results on genetic health risks with research participants.</w:t>
        </w:r>
      </w:hyperlink>
    </w:p>
  </w:footnote>
  <w:footnote w:id="168">
    <w:p w14:paraId="4B0D2706" w14:textId="5DB7A2D6" w:rsidR="004D38E0" w:rsidRPr="004D38E0" w:rsidRDefault="004D38E0">
      <w:pPr>
        <w:pStyle w:val="Allmrkusetekst"/>
        <w:rPr>
          <w:rFonts w:ascii="Times New Roman" w:hAnsi="Times New Roman"/>
        </w:rPr>
      </w:pPr>
      <w:r w:rsidRPr="004D38E0">
        <w:rPr>
          <w:rStyle w:val="Allmrkuseviide"/>
          <w:rFonts w:ascii="Times New Roman" w:hAnsi="Times New Roman"/>
        </w:rPr>
        <w:footnoteRef/>
      </w:r>
      <w:r w:rsidRPr="004D38E0">
        <w:rPr>
          <w:rFonts w:ascii="Times New Roman" w:hAnsi="Times New Roman"/>
        </w:rPr>
        <w:t xml:space="preserve"> </w:t>
      </w:r>
      <w:hyperlink r:id="rId141" w:history="1">
        <w:r w:rsidRPr="004D38E0">
          <w:rPr>
            <w:rStyle w:val="Hperlink"/>
            <w:rFonts w:ascii="Times New Roman" w:hAnsi="Times New Roman"/>
          </w:rPr>
          <w:t xml:space="preserve">MinuGeenivaramu – Eesti </w:t>
        </w:r>
        <w:r w:rsidRPr="009230CD">
          <w:rPr>
            <w:rStyle w:val="Hperlink"/>
            <w:rFonts w:ascii="Times New Roman" w:hAnsi="Times New Roman"/>
          </w:rPr>
          <w:t>Disainiauhinnad</w:t>
        </w:r>
        <w:r w:rsidRPr="004D38E0">
          <w:rPr>
            <w:rStyle w:val="Hperlink"/>
            <w:rFonts w:ascii="Times New Roman" w:hAnsi="Times New Roman"/>
          </w:rPr>
          <w:t xml:space="preserve"> 2024 – Defolio</w:t>
        </w:r>
      </w:hyperlink>
      <w:r w:rsidR="0035364D">
        <w:t>.</w:t>
      </w:r>
    </w:p>
  </w:footnote>
  <w:footnote w:id="169">
    <w:p w14:paraId="7637F7E7" w14:textId="59811B16" w:rsidR="009538B0" w:rsidRPr="009538B0" w:rsidRDefault="009538B0">
      <w:pPr>
        <w:pStyle w:val="Allmrkusetekst"/>
        <w:rPr>
          <w:rFonts w:ascii="Times New Roman" w:hAnsi="Times New Roman"/>
        </w:rPr>
      </w:pPr>
      <w:r w:rsidRPr="009538B0">
        <w:rPr>
          <w:rStyle w:val="Allmrkuseviide"/>
          <w:rFonts w:ascii="Times New Roman" w:hAnsi="Times New Roman"/>
        </w:rPr>
        <w:footnoteRef/>
      </w:r>
      <w:r w:rsidR="009230CD">
        <w:t xml:space="preserve"> </w:t>
      </w:r>
      <w:hyperlink r:id="rId142" w:history="1">
        <w:r w:rsidRPr="009538B0">
          <w:rPr>
            <w:rStyle w:val="Hperlink"/>
            <w:rFonts w:ascii="Times New Roman" w:hAnsi="Times New Roman"/>
          </w:rPr>
          <w:t>2024. a Eesti teaduse populariseerimise auhinna riikliku konkursi tulemuste kinnitamine</w:t>
        </w:r>
      </w:hyperlink>
      <w:r w:rsidR="0079370B">
        <w:t>.</w:t>
      </w:r>
      <w:r w:rsidRPr="009538B0">
        <w:rPr>
          <w:rFonts w:ascii="Times New Roman" w:hAnsi="Times New Roman"/>
        </w:rPr>
        <w:t xml:space="preserve"> </w:t>
      </w:r>
    </w:p>
  </w:footnote>
  <w:footnote w:id="170">
    <w:p w14:paraId="71324194" w14:textId="0F6F8D77" w:rsidR="00302C60" w:rsidRPr="003F7E44" w:rsidRDefault="00302C60">
      <w:pPr>
        <w:pStyle w:val="Allmrkusetekst"/>
        <w:rPr>
          <w:rFonts w:ascii="Times New Roman" w:hAnsi="Times New Roman"/>
        </w:rPr>
      </w:pPr>
      <w:r w:rsidRPr="003F7E44">
        <w:rPr>
          <w:rStyle w:val="Allmrkuseviide"/>
          <w:rFonts w:ascii="Times New Roman" w:hAnsi="Times New Roman"/>
        </w:rPr>
        <w:footnoteRef/>
      </w:r>
      <w:r w:rsidRPr="003F7E44">
        <w:rPr>
          <w:rFonts w:ascii="Times New Roman" w:hAnsi="Times New Roman"/>
        </w:rPr>
        <w:t xml:space="preserve"> </w:t>
      </w:r>
      <w:hyperlink r:id="rId143" w:history="1">
        <w:r w:rsidRPr="003F7E44">
          <w:rPr>
            <w:rStyle w:val="Hperlink"/>
            <w:rFonts w:ascii="Times New Roman" w:hAnsi="Times New Roman"/>
          </w:rPr>
          <w:t>Riigi vähiprofiil: Eesti 2025</w:t>
        </w:r>
      </w:hyperlink>
      <w:r w:rsidRPr="003F7E44">
        <w:rPr>
          <w:rFonts w:ascii="Times New Roman" w:hAnsi="Times New Roman"/>
        </w:rPr>
        <w:t xml:space="preserve">. </w:t>
      </w:r>
      <w:hyperlink r:id="rId144" w:history="1">
        <w:r w:rsidRPr="003F7E44">
          <w:rPr>
            <w:rStyle w:val="Hperlink"/>
            <w:rFonts w:ascii="Times New Roman" w:hAnsi="Times New Roman"/>
          </w:rPr>
          <w:t>https://estcan.ee/wp-content/uploads/sites/845/Riigi-vahiprofiil-Eesti-2025.pdf</w:t>
        </w:r>
      </w:hyperlink>
      <w:r w:rsidR="003F7E44">
        <w:rPr>
          <w:rFonts w:ascii="Times New Roman" w:hAnsi="Times New Roman"/>
        </w:rPr>
        <w:t>.</w:t>
      </w:r>
      <w:r w:rsidR="004B2AA3">
        <w:rPr>
          <w:rFonts w:ascii="Times New Roman" w:hAnsi="Times New Roman"/>
        </w:rPr>
        <w:t>, mh joonis 10.</w:t>
      </w:r>
    </w:p>
  </w:footnote>
  <w:footnote w:id="171">
    <w:p w14:paraId="3F8A753F" w14:textId="77777777" w:rsidR="3BFCAE6E" w:rsidRPr="00A86135" w:rsidRDefault="3BFCAE6E" w:rsidP="3BFCAE6E">
      <w:pPr>
        <w:pStyle w:val="Allmrkusetekst"/>
        <w:rPr>
          <w:rFonts w:ascii="Times New Roman" w:hAnsi="Times New Roman"/>
        </w:rPr>
      </w:pPr>
      <w:r w:rsidRPr="00A86135">
        <w:rPr>
          <w:rStyle w:val="Allmrkuseviide"/>
          <w:rFonts w:ascii="Times New Roman" w:hAnsi="Times New Roman"/>
          <w:lang w:val="en-US"/>
        </w:rPr>
        <w:footnoteRef/>
      </w:r>
      <w:r w:rsidRPr="00A86135">
        <w:rPr>
          <w:rFonts w:ascii="Times New Roman" w:hAnsi="Times New Roman"/>
          <w:lang w:val="en-US"/>
        </w:rPr>
        <w:t xml:space="preserve"> </w:t>
      </w:r>
      <w:hyperlink r:id="rId145">
        <w:r w:rsidRPr="00A86135">
          <w:rPr>
            <w:rStyle w:val="Hperlink"/>
            <w:rFonts w:ascii="Times New Roman" w:hAnsi="Times New Roman"/>
            <w:lang w:val="en-US"/>
          </w:rPr>
          <w:t xml:space="preserve">Strategic Research &amp; Innovation Agenda for </w:t>
        </w:r>
        <w:r w:rsidRPr="00A86135">
          <w:rPr>
            <w:rStyle w:val="Hperlink"/>
            <w:rFonts w:ascii="Times New Roman" w:hAnsi="Times New Roman"/>
            <w:lang w:val="en-US"/>
          </w:rPr>
          <w:t>Personalised Medicine - European Partnership for Personalised Medicine - EP PerMed,</w:t>
        </w:r>
      </w:hyperlink>
      <w:r w:rsidRPr="00A86135">
        <w:rPr>
          <w:rFonts w:ascii="Times New Roman" w:hAnsi="Times New Roman"/>
          <w:lang w:val="en-US"/>
        </w:rPr>
        <w:t xml:space="preserve"> lk 19.</w:t>
      </w:r>
    </w:p>
  </w:footnote>
  <w:footnote w:id="172">
    <w:p w14:paraId="6F71556D" w14:textId="06656C26" w:rsidR="3BFCAE6E" w:rsidRPr="00FF25B0" w:rsidRDefault="3BFCAE6E" w:rsidP="3BFCAE6E">
      <w:pPr>
        <w:pStyle w:val="Allmrkusetekst"/>
        <w:rPr>
          <w:rFonts w:ascii="Times New Roman" w:hAnsi="Times New Roman"/>
        </w:rPr>
      </w:pPr>
      <w:r w:rsidRPr="00FF25B0">
        <w:rPr>
          <w:rStyle w:val="Allmrkuseviide"/>
          <w:rFonts w:ascii="Times New Roman" w:hAnsi="Times New Roman"/>
          <w:lang w:val="en-US"/>
        </w:rPr>
        <w:footnoteRef/>
      </w:r>
      <w:r w:rsidRPr="00FF25B0">
        <w:rPr>
          <w:rFonts w:ascii="Times New Roman" w:hAnsi="Times New Roman"/>
          <w:lang w:val="en-US"/>
        </w:rPr>
        <w:t xml:space="preserve"> </w:t>
      </w:r>
      <w:hyperlink r:id="rId146">
        <w:r w:rsidRPr="00FF25B0">
          <w:rPr>
            <w:rStyle w:val="Hperlink"/>
            <w:rFonts w:ascii="Times New Roman" w:hAnsi="Times New Roman"/>
            <w:lang w:val="en-US"/>
          </w:rPr>
          <w:t xml:space="preserve">Strategic Research &amp; Innovation Agenda for </w:t>
        </w:r>
        <w:r w:rsidRPr="00FF25B0">
          <w:rPr>
            <w:rStyle w:val="Hperlink"/>
            <w:rFonts w:ascii="Times New Roman" w:hAnsi="Times New Roman"/>
            <w:lang w:val="en-US"/>
          </w:rPr>
          <w:t>Personalised Medicine - European Partnership for Personalised Medicine - EP PerMed,</w:t>
        </w:r>
      </w:hyperlink>
      <w:r w:rsidRPr="00FF25B0">
        <w:rPr>
          <w:rFonts w:ascii="Times New Roman" w:hAnsi="Times New Roman"/>
          <w:lang w:val="en-US"/>
        </w:rPr>
        <w:t xml:space="preserve"> lk 23.</w:t>
      </w:r>
    </w:p>
  </w:footnote>
  <w:footnote w:id="173">
    <w:p w14:paraId="58D95CA2" w14:textId="3AC6A4A2" w:rsidR="3BFCAE6E" w:rsidRDefault="3BFCAE6E" w:rsidP="00FF25B0">
      <w:pPr>
        <w:pStyle w:val="Allmrkusetekst"/>
      </w:pPr>
      <w:r w:rsidRPr="3BFCAE6E">
        <w:rPr>
          <w:rStyle w:val="Allmrkuseviide"/>
        </w:rPr>
        <w:footnoteRef/>
      </w:r>
      <w:r>
        <w:t xml:space="preserve"> </w:t>
      </w:r>
      <w:hyperlink r:id="rId147" w:history="1">
        <w:hyperlink r:id="rId148" w:history="1">
          <w:r w:rsidRPr="00FF25B0">
            <w:rPr>
              <w:rStyle w:val="Hperlink"/>
              <w:rFonts w:ascii="Times New Roman" w:hAnsi="Times New Roman"/>
            </w:rPr>
            <w:t>Prevalence and impact of a protein-truncating POMC variant on obesity in the Estonian Biobank</w:t>
          </w:r>
        </w:hyperlink>
      </w:hyperlink>
      <w:r w:rsidRPr="00FF25B0">
        <w:rPr>
          <w:rFonts w:ascii="Times New Roman" w:hAnsi="Times New Roman"/>
        </w:rPr>
        <w:t>, p 3.</w:t>
      </w:r>
    </w:p>
  </w:footnote>
  <w:footnote w:id="174">
    <w:p w14:paraId="0F3263BA" w14:textId="60766DC3" w:rsidR="3BFCAE6E" w:rsidRPr="00EC101E" w:rsidRDefault="3BFCAE6E" w:rsidP="3BFCAE6E">
      <w:pPr>
        <w:pStyle w:val="Allmrkusetekst"/>
        <w:rPr>
          <w:rFonts w:ascii="Times New Roman" w:hAnsi="Times New Roman"/>
        </w:rPr>
      </w:pPr>
      <w:r w:rsidRPr="00EC101E">
        <w:rPr>
          <w:rStyle w:val="Allmrkuseviide"/>
          <w:rFonts w:ascii="Times New Roman" w:hAnsi="Times New Roman"/>
          <w:lang w:val="en-US"/>
        </w:rPr>
        <w:footnoteRef/>
      </w:r>
      <w:r w:rsidRPr="00EC101E">
        <w:rPr>
          <w:rFonts w:ascii="Times New Roman" w:hAnsi="Times New Roman"/>
          <w:lang w:val="en-US"/>
        </w:rPr>
        <w:t xml:space="preserve"> </w:t>
      </w:r>
      <w:hyperlink r:id="rId149">
        <w:r w:rsidRPr="00EC101E">
          <w:rPr>
            <w:rStyle w:val="Hperlink"/>
            <w:rFonts w:ascii="Times New Roman" w:hAnsi="Times New Roman"/>
            <w:lang w:val="en-US"/>
          </w:rPr>
          <w:t xml:space="preserve">Strategic Research &amp; Innovation Agenda for </w:t>
        </w:r>
        <w:r w:rsidRPr="00EC101E">
          <w:rPr>
            <w:rStyle w:val="Hperlink"/>
            <w:rFonts w:ascii="Times New Roman" w:hAnsi="Times New Roman"/>
            <w:lang w:val="en-US"/>
          </w:rPr>
          <w:t>Personalised Medicine - European Partnership for Personalised Medicine - EP PerMed</w:t>
        </w:r>
      </w:hyperlink>
      <w:r w:rsidRPr="00EC101E">
        <w:rPr>
          <w:rFonts w:ascii="Times New Roman" w:hAnsi="Times New Roman"/>
          <w:lang w:val="en-US"/>
        </w:rPr>
        <w:t>, lk 17</w:t>
      </w:r>
      <w:r w:rsidR="005F3852">
        <w:rPr>
          <w:rFonts w:ascii="Times New Roman" w:hAnsi="Times New Roman"/>
          <w:lang w:val="en-US"/>
        </w:rPr>
        <w:t>.</w:t>
      </w:r>
    </w:p>
  </w:footnote>
  <w:footnote w:id="175">
    <w:p w14:paraId="0972BD09" w14:textId="23CECD22"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r w:rsidRPr="00B12890">
        <w:rPr>
          <w:rFonts w:ascii="Times New Roman" w:hAnsi="Times New Roman"/>
        </w:rPr>
        <w:t xml:space="preserve">Beyond 1 Million Genomes. Kättesaadav: </w:t>
      </w:r>
      <w:hyperlink r:id="rId150" w:history="1">
        <w:r w:rsidRPr="00B12890">
          <w:rPr>
            <w:rStyle w:val="Hperlink"/>
            <w:rFonts w:ascii="Times New Roman" w:hAnsi="Times New Roman"/>
          </w:rPr>
          <w:t>https://b1mg-project.eu/</w:t>
        </w:r>
      </w:hyperlink>
      <w:r w:rsidR="005F3852">
        <w:t>.</w:t>
      </w:r>
    </w:p>
  </w:footnote>
  <w:footnote w:id="176">
    <w:p w14:paraId="11CAC14A" w14:textId="5A392036"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r w:rsidRPr="00B12890">
        <w:rPr>
          <w:rFonts w:ascii="Times New Roman" w:hAnsi="Times New Roman"/>
        </w:rPr>
        <w:t xml:space="preserve">Genomic Data Infrastructure. Kättesaadav: </w:t>
      </w:r>
      <w:hyperlink r:id="rId151" w:history="1">
        <w:r w:rsidRPr="00B12890">
          <w:rPr>
            <w:rStyle w:val="Hperlink"/>
            <w:rFonts w:ascii="Times New Roman" w:hAnsi="Times New Roman"/>
          </w:rPr>
          <w:t>https://gdi.onemilliongenomes.eu/</w:t>
        </w:r>
      </w:hyperlink>
      <w:r w:rsidR="005F3852">
        <w:t>.</w:t>
      </w:r>
    </w:p>
  </w:footnote>
  <w:footnote w:id="177">
    <w:p w14:paraId="2A65DE25" w14:textId="0AB48534" w:rsidR="00591C41" w:rsidRPr="00B12890" w:rsidRDefault="00591C41" w:rsidP="00591C4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52" w:history="1">
        <w:r w:rsidRPr="00A308AF">
          <w:rPr>
            <w:rStyle w:val="Hperlink"/>
            <w:rFonts w:ascii="Times New Roman" w:hAnsi="Times New Roman"/>
          </w:rPr>
          <w:t>TeamPerMed</w:t>
        </w:r>
      </w:hyperlink>
      <w:r w:rsidR="006077E6">
        <w:t>.</w:t>
      </w:r>
    </w:p>
  </w:footnote>
  <w:footnote w:id="178">
    <w:p w14:paraId="020CE58E" w14:textId="1F6D6F1D"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3" w:history="1">
        <w:r w:rsidRPr="00EC101E">
          <w:rPr>
            <w:rStyle w:val="Hperlink"/>
            <w:rFonts w:ascii="Times New Roman" w:hAnsi="Times New Roman"/>
          </w:rPr>
          <w:t>https://www.riigiteataja.ee/akt/RKSS</w:t>
        </w:r>
      </w:hyperlink>
      <w:r w:rsidR="00BD2F95">
        <w:t>.</w:t>
      </w:r>
      <w:r w:rsidRPr="00EC101E">
        <w:rPr>
          <w:rFonts w:ascii="Times New Roman" w:hAnsi="Times New Roman"/>
        </w:rPr>
        <w:t xml:space="preserve"> </w:t>
      </w:r>
    </w:p>
  </w:footnote>
  <w:footnote w:id="179">
    <w:p w14:paraId="43CF283E" w14:textId="5CE44CA6"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4" w:history="1">
        <w:r w:rsidRPr="00EC101E">
          <w:rPr>
            <w:rStyle w:val="Hperlink"/>
            <w:rFonts w:ascii="Times New Roman" w:hAnsi="Times New Roman"/>
          </w:rPr>
          <w:t>https://www.riigiteataja.ee/akt/102042022001</w:t>
        </w:r>
      </w:hyperlink>
      <w:r w:rsidR="00BD2F95">
        <w:t>.</w:t>
      </w:r>
      <w:r w:rsidRPr="00EC101E">
        <w:rPr>
          <w:rFonts w:ascii="Times New Roman" w:hAnsi="Times New Roman"/>
        </w:rPr>
        <w:t xml:space="preserve"> </w:t>
      </w:r>
    </w:p>
  </w:footnote>
  <w:footnote w:id="180">
    <w:p w14:paraId="7D479A14" w14:textId="524B05AF" w:rsidR="00ED3690" w:rsidRDefault="00ED3690" w:rsidP="00ED3690">
      <w:pPr>
        <w:pStyle w:val="Allmrkusetekst"/>
      </w:pPr>
      <w:r w:rsidRPr="00EC101E">
        <w:rPr>
          <w:rStyle w:val="Allmrkuseviide"/>
          <w:rFonts w:ascii="Times New Roman" w:hAnsi="Times New Roman"/>
        </w:rPr>
        <w:footnoteRef/>
      </w:r>
      <w:r w:rsidRPr="00EC101E">
        <w:rPr>
          <w:rFonts w:ascii="Times New Roman" w:hAnsi="Times New Roman"/>
        </w:rPr>
        <w:t xml:space="preserve"> </w:t>
      </w:r>
      <w:hyperlink r:id="rId155" w:history="1">
        <w:r w:rsidRPr="00EC101E">
          <w:rPr>
            <w:rStyle w:val="Hperlink"/>
            <w:rFonts w:ascii="Times New Roman" w:hAnsi="Times New Roman"/>
          </w:rPr>
          <w:t>https://www.kliinikum.ee/harvikhaigused/</w:t>
        </w:r>
      </w:hyperlink>
      <w:r w:rsidR="00FE610F">
        <w:t>.</w:t>
      </w:r>
      <w:r>
        <w:t xml:space="preserve"> </w:t>
      </w:r>
    </w:p>
  </w:footnote>
  <w:footnote w:id="181">
    <w:p w14:paraId="3EEEF404" w14:textId="570379AC"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6" w:history="1">
        <w:r w:rsidRPr="00EC101E">
          <w:rPr>
            <w:rStyle w:val="Hperlink"/>
            <w:rFonts w:ascii="Times New Roman" w:hAnsi="Times New Roman"/>
          </w:rPr>
          <w:t>https://www.kliinikum.ee/patsiendiinfo-andmebaas/vastsundinute-kaasasundinud-haiguste-soeluuring/</w:t>
        </w:r>
      </w:hyperlink>
      <w:r w:rsidR="00FE610F">
        <w:t>.</w:t>
      </w:r>
      <w:r w:rsidRPr="00EC101E">
        <w:rPr>
          <w:rFonts w:ascii="Times New Roman" w:hAnsi="Times New Roman"/>
        </w:rPr>
        <w:t xml:space="preserve"> </w:t>
      </w:r>
    </w:p>
  </w:footnote>
  <w:footnote w:id="182">
    <w:p w14:paraId="701415F1" w14:textId="284D66C9"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7" w:history="1">
        <w:r w:rsidRPr="00EC101E">
          <w:rPr>
            <w:rStyle w:val="Hperlink"/>
            <w:rFonts w:ascii="Times New Roman" w:hAnsi="Times New Roman"/>
          </w:rPr>
          <w:t>https://pubmed.ncbi.nlm.nih.gov/24238947/</w:t>
        </w:r>
      </w:hyperlink>
      <w:r w:rsidR="00FE610F">
        <w:t>.</w:t>
      </w:r>
      <w:r w:rsidRPr="00EC101E">
        <w:rPr>
          <w:rFonts w:ascii="Times New Roman" w:hAnsi="Times New Roman"/>
        </w:rPr>
        <w:t xml:space="preserve"> </w:t>
      </w:r>
    </w:p>
  </w:footnote>
  <w:footnote w:id="183">
    <w:p w14:paraId="4D9AAC3F" w14:textId="4D1D8542"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8" w:history="1">
        <w:r w:rsidRPr="00EC101E">
          <w:rPr>
            <w:rStyle w:val="Hperlink"/>
            <w:rFonts w:ascii="Times New Roman" w:hAnsi="Times New Roman"/>
          </w:rPr>
          <w:t>https://dspace.ut.ee/handle/10062/58320</w:t>
        </w:r>
      </w:hyperlink>
      <w:r w:rsidRPr="00EC101E">
        <w:rPr>
          <w:rFonts w:ascii="Times New Roman" w:hAnsi="Times New Roman"/>
        </w:rPr>
        <w:t xml:space="preserve"> Liina </w:t>
      </w:r>
      <w:r w:rsidRPr="00EC101E">
        <w:rPr>
          <w:rFonts w:ascii="Times New Roman" w:hAnsi="Times New Roman"/>
        </w:rPr>
        <w:t>Lokko magistritöö „Downi sündroomi levimus ja registreerimine Eestis“</w:t>
      </w:r>
      <w:r w:rsidR="002B2190">
        <w:rPr>
          <w:rFonts w:ascii="Times New Roman" w:hAnsi="Times New Roman"/>
        </w:rPr>
        <w:t>.</w:t>
      </w:r>
    </w:p>
  </w:footnote>
  <w:footnote w:id="184">
    <w:p w14:paraId="41CEC3BB" w14:textId="0575CE12"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59" w:history="1">
        <w:r w:rsidRPr="00EC101E">
          <w:rPr>
            <w:rStyle w:val="Hperlink"/>
            <w:rFonts w:ascii="Times New Roman" w:hAnsi="Times New Roman"/>
          </w:rPr>
          <w:t>https://www.ncbi.nlm.nih.gov/pmc/articles/PMC4613463/</w:t>
        </w:r>
      </w:hyperlink>
      <w:r w:rsidR="002B2190">
        <w:t>.</w:t>
      </w:r>
      <w:r w:rsidRPr="00EC101E">
        <w:rPr>
          <w:rFonts w:ascii="Times New Roman" w:hAnsi="Times New Roman"/>
        </w:rPr>
        <w:t xml:space="preserve"> </w:t>
      </w:r>
    </w:p>
  </w:footnote>
  <w:footnote w:id="185">
    <w:p w14:paraId="3437A46B" w14:textId="68F54DC8"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60" w:history="1">
        <w:r w:rsidRPr="00EC101E">
          <w:rPr>
            <w:rStyle w:val="Hperlink"/>
            <w:rFonts w:ascii="Times New Roman" w:hAnsi="Times New Roman"/>
          </w:rPr>
          <w:t>https://www.ncbi.nlm.nih.gov/books/NBK1247/</w:t>
        </w:r>
      </w:hyperlink>
      <w:r w:rsidR="002B2190">
        <w:t>.</w:t>
      </w:r>
      <w:r w:rsidRPr="00EC101E">
        <w:rPr>
          <w:rFonts w:ascii="Times New Roman" w:hAnsi="Times New Roman"/>
        </w:rPr>
        <w:t xml:space="preserve"> </w:t>
      </w:r>
    </w:p>
  </w:footnote>
  <w:footnote w:id="186">
    <w:p w14:paraId="55AB5B49" w14:textId="14E017D1" w:rsidR="00ED3690" w:rsidRPr="00EC101E" w:rsidRDefault="00ED3690" w:rsidP="00ED3690">
      <w:pPr>
        <w:pStyle w:val="Allmrkusetekst"/>
        <w:rPr>
          <w:rFonts w:ascii="Times New Roman" w:hAnsi="Times New Roman"/>
        </w:rPr>
      </w:pPr>
      <w:r w:rsidRPr="00EC101E">
        <w:rPr>
          <w:rStyle w:val="Allmrkuseviide"/>
          <w:rFonts w:ascii="Times New Roman" w:hAnsi="Times New Roman"/>
        </w:rPr>
        <w:footnoteRef/>
      </w:r>
      <w:r w:rsidRPr="00EC101E">
        <w:rPr>
          <w:rFonts w:ascii="Times New Roman" w:hAnsi="Times New Roman"/>
        </w:rPr>
        <w:t xml:space="preserve"> </w:t>
      </w:r>
      <w:hyperlink r:id="rId161" w:history="1">
        <w:r w:rsidRPr="00EC101E">
          <w:rPr>
            <w:rStyle w:val="Hperlink"/>
            <w:rFonts w:ascii="Times New Roman" w:hAnsi="Times New Roman"/>
          </w:rPr>
          <w:t>https://eestiarst.ee/onkoloogilised-konsultatsioonid-meditsiinigeneetikas-naidustused-ja-kliiniline-praktika/</w:t>
        </w:r>
      </w:hyperlink>
      <w:r w:rsidR="009D6A44">
        <w:t>.</w:t>
      </w:r>
    </w:p>
  </w:footnote>
  <w:footnote w:id="187">
    <w:p w14:paraId="29D9E520" w14:textId="610AFC7B" w:rsidR="00ED3690" w:rsidRDefault="00ED3690" w:rsidP="00ED3690">
      <w:pPr>
        <w:pStyle w:val="Allmrkusetekst"/>
      </w:pPr>
      <w:r w:rsidRPr="00EC101E">
        <w:rPr>
          <w:rStyle w:val="Allmrkuseviide"/>
          <w:rFonts w:ascii="Times New Roman" w:hAnsi="Times New Roman"/>
        </w:rPr>
        <w:footnoteRef/>
      </w:r>
      <w:r w:rsidRPr="00EC101E">
        <w:rPr>
          <w:rFonts w:ascii="Times New Roman" w:hAnsi="Times New Roman"/>
        </w:rPr>
        <w:t xml:space="preserve"> </w:t>
      </w:r>
      <w:hyperlink r:id="rId162" w:history="1">
        <w:r w:rsidRPr="00EC101E">
          <w:rPr>
            <w:rStyle w:val="Hperlink"/>
            <w:rFonts w:ascii="Times New Roman" w:hAnsi="Times New Roman"/>
          </w:rPr>
          <w:t>https://www.cdc.gov/genomics/disease/polygenic.htm</w:t>
        </w:r>
      </w:hyperlink>
      <w:r w:rsidR="002B2190">
        <w:t>.</w:t>
      </w:r>
      <w:r>
        <w:t xml:space="preserve"> </w:t>
      </w:r>
    </w:p>
  </w:footnote>
  <w:footnote w:id="188">
    <w:p w14:paraId="2737BBCB" w14:textId="6B7A248D"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3" w:history="1">
        <w:r w:rsidRPr="007B31AB">
          <w:rPr>
            <w:rStyle w:val="Hperlink"/>
            <w:rFonts w:ascii="Times New Roman" w:hAnsi="Times New Roman"/>
          </w:rPr>
          <w:t>https://kardiokompassi.fi/</w:t>
        </w:r>
      </w:hyperlink>
      <w:r w:rsidR="00441843">
        <w:t>.</w:t>
      </w:r>
      <w:r w:rsidRPr="007B31AB">
        <w:rPr>
          <w:rFonts w:ascii="Times New Roman" w:hAnsi="Times New Roman"/>
        </w:rPr>
        <w:t xml:space="preserve"> </w:t>
      </w:r>
    </w:p>
  </w:footnote>
  <w:footnote w:id="189">
    <w:p w14:paraId="202C12F2" w14:textId="6731AD14"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4" w:history="1">
        <w:r w:rsidRPr="007B31AB">
          <w:rPr>
            <w:rStyle w:val="Hperlink"/>
            <w:rFonts w:ascii="Times New Roman" w:hAnsi="Times New Roman"/>
          </w:rPr>
          <w:t>https://www.canrisk.org/</w:t>
        </w:r>
      </w:hyperlink>
      <w:r w:rsidR="00441843">
        <w:t>.</w:t>
      </w:r>
      <w:r w:rsidRPr="007B31AB">
        <w:rPr>
          <w:rFonts w:ascii="Times New Roman" w:hAnsi="Times New Roman"/>
        </w:rPr>
        <w:t xml:space="preserve"> </w:t>
      </w:r>
    </w:p>
  </w:footnote>
  <w:footnote w:id="190">
    <w:p w14:paraId="0F3B4002" w14:textId="188C3BA0" w:rsidR="002D40E9" w:rsidRPr="007B31AB" w:rsidRDefault="002D40E9">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5" w:history="1">
        <w:r w:rsidRPr="007B31AB">
          <w:rPr>
            <w:rStyle w:val="Hperlink"/>
            <w:rFonts w:ascii="Times New Roman" w:hAnsi="Times New Roman"/>
          </w:rPr>
          <w:t>https://brightscreening.eu/</w:t>
        </w:r>
      </w:hyperlink>
      <w:r w:rsidR="00441843">
        <w:t>.</w:t>
      </w:r>
      <w:r w:rsidRPr="007B31AB">
        <w:rPr>
          <w:rFonts w:ascii="Times New Roman" w:hAnsi="Times New Roman"/>
        </w:rPr>
        <w:t xml:space="preserve"> </w:t>
      </w:r>
    </w:p>
  </w:footnote>
  <w:footnote w:id="191">
    <w:p w14:paraId="16A31C16" w14:textId="038DCA12" w:rsidR="672799D4" w:rsidRPr="00310E1E" w:rsidRDefault="672799D4" w:rsidP="672799D4">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hyperlink r:id="rId166">
        <w:r w:rsidRPr="00310E1E">
          <w:rPr>
            <w:rStyle w:val="Hperlink"/>
            <w:rFonts w:ascii="Times New Roman" w:hAnsi="Times New Roman"/>
          </w:rPr>
          <w:t xml:space="preserve">The BRIGHT </w:t>
        </w:r>
        <w:r w:rsidRPr="00310E1E">
          <w:rPr>
            <w:rStyle w:val="Hperlink"/>
            <w:rFonts w:ascii="Times New Roman" w:hAnsi="Times New Roman"/>
          </w:rPr>
          <w:t>Clinical Study in Estonia Confirms the Feasibility of Risk-Based Breast Cancer Screening – BRIGHT</w:t>
        </w:r>
      </w:hyperlink>
    </w:p>
  </w:footnote>
  <w:footnote w:id="192">
    <w:p w14:paraId="7C231352" w14:textId="35B40420" w:rsidR="00952F12" w:rsidRPr="00310E1E" w:rsidRDefault="00952F12">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r w:rsidR="0098081E" w:rsidRPr="00310E1E">
        <w:rPr>
          <w:rFonts w:ascii="Times New Roman" w:hAnsi="Times New Roman"/>
        </w:rPr>
        <w:t>Bourke, M., McInerney-Leo, A., Steinberg, J. </w:t>
      </w:r>
      <w:r w:rsidR="0098081E" w:rsidRPr="00310E1E">
        <w:rPr>
          <w:rFonts w:ascii="Times New Roman" w:hAnsi="Times New Roman"/>
          <w:i/>
          <w:iCs/>
        </w:rPr>
        <w:t>et al.</w:t>
      </w:r>
      <w:r w:rsidR="0098081E" w:rsidRPr="00310E1E">
        <w:rPr>
          <w:rFonts w:ascii="Times New Roman" w:hAnsi="Times New Roman"/>
        </w:rPr>
        <w:t> The Cost Effectiveness of Genomic Medicine in Cancer Control: A Systematic Literature Review. </w:t>
      </w:r>
      <w:r w:rsidR="0098081E" w:rsidRPr="00310E1E">
        <w:rPr>
          <w:rFonts w:ascii="Times New Roman" w:hAnsi="Times New Roman"/>
          <w:i/>
          <w:iCs/>
        </w:rPr>
        <w:t>Appl Health Econ Health Policy</w:t>
      </w:r>
      <w:r w:rsidR="0098081E" w:rsidRPr="00310E1E">
        <w:rPr>
          <w:rFonts w:ascii="Times New Roman" w:hAnsi="Times New Roman"/>
        </w:rPr>
        <w:t xml:space="preserve"> (2025). </w:t>
      </w:r>
      <w:hyperlink r:id="rId167" w:history="1">
        <w:r w:rsidR="0098081E" w:rsidRPr="00310E1E">
          <w:rPr>
            <w:rStyle w:val="Hperlink"/>
            <w:rFonts w:ascii="Times New Roman" w:hAnsi="Times New Roman"/>
          </w:rPr>
          <w:t>https://doi.org/10.1007/s40258-025-00949-w</w:t>
        </w:r>
      </w:hyperlink>
      <w:r w:rsidR="001F057E" w:rsidRPr="00310E1E">
        <w:rPr>
          <w:rFonts w:ascii="Times New Roman" w:hAnsi="Times New Roman"/>
        </w:rPr>
        <w:t>.</w:t>
      </w:r>
    </w:p>
  </w:footnote>
  <w:footnote w:id="193">
    <w:p w14:paraId="55DF8A3B" w14:textId="200BAAA4" w:rsidR="00ED3690" w:rsidRPr="007B31AB" w:rsidRDefault="00ED3690" w:rsidP="00ED3690">
      <w:pPr>
        <w:pStyle w:val="Allmrkusetekst"/>
        <w:rPr>
          <w:rFonts w:ascii="Times New Roman" w:hAnsi="Times New Roman"/>
        </w:rPr>
      </w:pPr>
      <w:r w:rsidRPr="00310E1E">
        <w:rPr>
          <w:rStyle w:val="Allmrkuseviide"/>
          <w:rFonts w:ascii="Times New Roman" w:hAnsi="Times New Roman"/>
        </w:rPr>
        <w:footnoteRef/>
      </w:r>
      <w:r w:rsidRPr="00310E1E">
        <w:rPr>
          <w:rFonts w:ascii="Times New Roman" w:hAnsi="Times New Roman"/>
        </w:rPr>
        <w:t xml:space="preserve"> </w:t>
      </w:r>
      <w:hyperlink r:id="rId168" w:history="1">
        <w:r w:rsidRPr="00310E1E">
          <w:rPr>
            <w:rStyle w:val="Hperlink"/>
            <w:rFonts w:ascii="Times New Roman" w:hAnsi="Times New Roman"/>
          </w:rPr>
          <w:t>https://eur-lex.europa.eu/legal-content/ET/TXT/?uri=CELEX:02017R0746-20170505</w:t>
        </w:r>
      </w:hyperlink>
      <w:r w:rsidR="000C3E94" w:rsidRPr="00310E1E">
        <w:rPr>
          <w:rFonts w:ascii="Times New Roman" w:hAnsi="Times New Roman"/>
        </w:rPr>
        <w:t>.</w:t>
      </w:r>
      <w:r w:rsidRPr="007B31AB">
        <w:rPr>
          <w:rFonts w:ascii="Times New Roman" w:hAnsi="Times New Roman"/>
        </w:rPr>
        <w:t xml:space="preserve"> </w:t>
      </w:r>
    </w:p>
  </w:footnote>
  <w:footnote w:id="194">
    <w:p w14:paraId="7BC6DBBC" w14:textId="77777777" w:rsidR="00ED3690" w:rsidRPr="007B31AB" w:rsidRDefault="00ED3690" w:rsidP="00ED3690">
      <w:pPr>
        <w:pStyle w:val="Allmrkuseteks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69" w:history="1">
        <w:r w:rsidRPr="007B31AB">
          <w:rPr>
            <w:rStyle w:val="Hperlink"/>
            <w:rFonts w:ascii="Times New Roman" w:hAnsi="Times New Roman"/>
          </w:rPr>
          <w:t>https://tervis.ut.ee/sites/default/files/2022-04/TTH50_Geenitestid.pdf</w:t>
        </w:r>
      </w:hyperlink>
      <w:r w:rsidRPr="007B31AB">
        <w:rPr>
          <w:rFonts w:ascii="Times New Roman" w:hAnsi="Times New Roman"/>
        </w:rPr>
        <w:t xml:space="preserve"> </w:t>
      </w:r>
    </w:p>
  </w:footnote>
  <w:footnote w:id="195">
    <w:p w14:paraId="16E8C77E" w14:textId="67D07B76" w:rsidR="00ED3690" w:rsidRPr="007B31AB" w:rsidRDefault="00ED3690" w:rsidP="00A52B4B">
      <w:pPr>
        <w:pStyle w:val="Allmrkusetekst"/>
        <w:jc w:val="left"/>
        <w:rPr>
          <w:rFonts w:ascii="Times New Roman" w:hAnsi="Times New Roman"/>
        </w:rPr>
      </w:pPr>
      <w:r w:rsidRPr="007B31AB">
        <w:rPr>
          <w:rStyle w:val="Allmrkuseviide"/>
          <w:rFonts w:ascii="Times New Roman" w:hAnsi="Times New Roman"/>
        </w:rPr>
        <w:footnoteRef/>
      </w:r>
      <w:r w:rsidRPr="007B31AB">
        <w:rPr>
          <w:rFonts w:ascii="Times New Roman" w:hAnsi="Times New Roman"/>
        </w:rPr>
        <w:t xml:space="preserve"> </w:t>
      </w:r>
      <w:hyperlink r:id="rId170" w:history="1">
        <w:r w:rsidR="00726574" w:rsidRPr="007B31AB">
          <w:rPr>
            <w:rStyle w:val="Hperlink"/>
            <w:rFonts w:ascii="Times New Roman" w:hAnsi="Times New Roman"/>
          </w:rPr>
          <w:t>https://www.tai.ee/sites/default/files/2021-5/V%C3%A4hit%C3%B5rje_tegevuskava_2021%E2%80%932030.pdf</w:t>
        </w:r>
      </w:hyperlink>
      <w:r w:rsidRPr="007B31AB">
        <w:rPr>
          <w:rFonts w:ascii="Times New Roman" w:hAnsi="Times New Roman"/>
        </w:rPr>
        <w:t xml:space="preserve"> </w:t>
      </w:r>
    </w:p>
  </w:footnote>
  <w:footnote w:id="196">
    <w:p w14:paraId="7B39DA8D" w14:textId="77777777" w:rsidR="00ED3690" w:rsidRDefault="00ED3690" w:rsidP="00ED3690">
      <w:pPr>
        <w:pStyle w:val="Allmrkusetekst"/>
      </w:pPr>
      <w:r>
        <w:rPr>
          <w:rStyle w:val="Allmrkuseviide"/>
        </w:rPr>
        <w:footnoteRef/>
      </w:r>
      <w:r>
        <w:t xml:space="preserve"> </w:t>
      </w:r>
      <w:hyperlink r:id="rId171" w:history="1">
        <w:r w:rsidRPr="007B31AB">
          <w:rPr>
            <w:rStyle w:val="Hperlink"/>
            <w:rFonts w:ascii="Times New Roman" w:hAnsi="Times New Roman"/>
          </w:rPr>
          <w:t>https://www.kliinikum.ee/geneetika/patsiendile/vastsundinute-soeluuring/</w:t>
        </w:r>
      </w:hyperlink>
      <w:r>
        <w:t xml:space="preserve"> </w:t>
      </w:r>
    </w:p>
  </w:footnote>
  <w:footnote w:id="197">
    <w:p w14:paraId="645E2385" w14:textId="77777777" w:rsidR="00663C8A" w:rsidRPr="0069468D" w:rsidRDefault="00663C8A" w:rsidP="00663C8A">
      <w:pPr>
        <w:pStyle w:val="Allmrkusetekst"/>
        <w:rPr>
          <w:rFonts w:ascii="Times New Roman" w:hAnsi="Times New Roman"/>
        </w:rPr>
      </w:pPr>
      <w:r w:rsidRPr="0069468D">
        <w:rPr>
          <w:rStyle w:val="Allmrkuseviide"/>
          <w:rFonts w:ascii="Times New Roman" w:hAnsi="Times New Roman"/>
        </w:rPr>
        <w:footnoteRef/>
      </w:r>
      <w:r w:rsidRPr="0069468D">
        <w:rPr>
          <w:rFonts w:ascii="Times New Roman" w:hAnsi="Times New Roman"/>
        </w:rPr>
        <w:t xml:space="preserve"> </w:t>
      </w:r>
      <w:hyperlink r:id="rId172">
        <w:r w:rsidRPr="0069468D">
          <w:rPr>
            <w:rStyle w:val="Hperlink"/>
            <w:rFonts w:ascii="Times New Roman" w:hAnsi="Times New Roman"/>
          </w:rPr>
          <w:t>Personaalmeditsiini pikaajaline programm aastateks 2024–2034. Lõppraport.pdf</w:t>
        </w:r>
      </w:hyperlink>
      <w:r w:rsidRPr="0069468D">
        <w:rPr>
          <w:rFonts w:ascii="Times New Roman" w:hAnsi="Times New Roman"/>
        </w:rPr>
        <w:t>.</w:t>
      </w:r>
    </w:p>
  </w:footnote>
  <w:footnote w:id="198">
    <w:p w14:paraId="0A8587DA" w14:textId="77777777" w:rsidR="00663C8A" w:rsidRDefault="00663C8A" w:rsidP="00663C8A">
      <w:pPr>
        <w:pStyle w:val="Allmrkusetekst"/>
      </w:pPr>
      <w:r w:rsidRPr="0069468D">
        <w:rPr>
          <w:rStyle w:val="Allmrkuseviide"/>
          <w:rFonts w:ascii="Times New Roman" w:hAnsi="Times New Roman"/>
        </w:rPr>
        <w:footnoteRef/>
      </w:r>
      <w:r w:rsidRPr="0069468D">
        <w:rPr>
          <w:rFonts w:ascii="Times New Roman" w:hAnsi="Times New Roman"/>
        </w:rPr>
        <w:t xml:space="preserve"> </w:t>
      </w:r>
      <w:hyperlink r:id="rId173">
        <w:r w:rsidRPr="0069468D">
          <w:rPr>
            <w:rStyle w:val="Hperlink"/>
            <w:rFonts w:ascii="Times New Roman" w:hAnsi="Times New Roman"/>
          </w:rPr>
          <w:t>Personaalmeditsiini pikaajaline programm aastateks 2024–2034. Lõppraport.pdf,</w:t>
        </w:r>
      </w:hyperlink>
      <w:r w:rsidRPr="0069468D">
        <w:rPr>
          <w:rFonts w:ascii="Times New Roman" w:hAnsi="Times New Roman"/>
        </w:rPr>
        <w:t xml:space="preserve"> lk 28.</w:t>
      </w:r>
    </w:p>
  </w:footnote>
  <w:footnote w:id="199">
    <w:p w14:paraId="51122AA5" w14:textId="1F515D9C" w:rsidR="6018E984" w:rsidRPr="00C545FE" w:rsidRDefault="6018E984" w:rsidP="6018E984">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w:t>
      </w:r>
      <w:hyperlink r:id="rId174">
        <w:r w:rsidRPr="00C545FE">
          <w:rPr>
            <w:rStyle w:val="Hperlink"/>
            <w:rFonts w:ascii="Times New Roman" w:hAnsi="Times New Roman"/>
          </w:rPr>
          <w:t>https://www.coe.int/en/web/conventions/full-list?module=treaty-detail&amp;treatynum=164</w:t>
        </w:r>
      </w:hyperlink>
      <w:r w:rsidR="009B07C5">
        <w:t>.</w:t>
      </w:r>
    </w:p>
  </w:footnote>
  <w:footnote w:id="200">
    <w:p w14:paraId="178602F9" w14:textId="2586F549" w:rsidR="6018E984" w:rsidRPr="00C545FE" w:rsidRDefault="6018E984" w:rsidP="6018E984">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w:t>
      </w:r>
      <w:hyperlink r:id="rId175">
        <w:r w:rsidRPr="00C545FE">
          <w:rPr>
            <w:rStyle w:val="Hperlink"/>
            <w:rFonts w:ascii="Times New Roman" w:hAnsi="Times New Roman"/>
          </w:rPr>
          <w:t>https://www.coe.int/en/web/conventions/full-list?module=treaty-detail&amp;treatynum=203</w:t>
        </w:r>
      </w:hyperlink>
      <w:r w:rsidR="009B07C5">
        <w:t>.</w:t>
      </w:r>
    </w:p>
  </w:footnote>
  <w:footnote w:id="201">
    <w:p w14:paraId="39EE1F9A" w14:textId="454E07CA" w:rsidR="00962E21" w:rsidRPr="00C545FE" w:rsidRDefault="00962E21">
      <w:pPr>
        <w:pStyle w:val="Allmrkusetekst"/>
        <w:rPr>
          <w:rFonts w:ascii="Times New Roman" w:hAnsi="Times New Roman"/>
        </w:rPr>
      </w:pPr>
      <w:r w:rsidRPr="00C545FE">
        <w:rPr>
          <w:rStyle w:val="Allmrkuseviide"/>
          <w:rFonts w:ascii="Times New Roman" w:hAnsi="Times New Roman"/>
        </w:rPr>
        <w:footnoteRef/>
      </w:r>
      <w:r w:rsidRPr="00C545FE">
        <w:rPr>
          <w:rFonts w:ascii="Times New Roman" w:hAnsi="Times New Roman"/>
        </w:rPr>
        <w:t xml:space="preserve"> Eesti Meditsiinigeneetika Selts, Tartu Ülikooli Kliinikumi geneetika ja personaalmeditsiini kliinik, Tartu Ülikooli </w:t>
      </w:r>
      <w:r w:rsidRPr="00C545FE">
        <w:rPr>
          <w:rFonts w:ascii="Times New Roman" w:hAnsi="Times New Roman"/>
        </w:rPr>
        <w:t>genoomika instituut ja Tartu Ülikooli meditsiiniteaduste valdkond.</w:t>
      </w:r>
      <w:r w:rsidR="00BB5E51" w:rsidRPr="00C545FE">
        <w:rPr>
          <w:rFonts w:ascii="Times New Roman" w:hAnsi="Times New Roman"/>
        </w:rPr>
        <w:t xml:space="preserve"> Eesti Meditsiinigeneetika Selts – tegemist on muu</w:t>
      </w:r>
      <w:r w:rsidR="00026396">
        <w:rPr>
          <w:rFonts w:ascii="Times New Roman" w:hAnsi="Times New Roman"/>
        </w:rPr>
        <w:t xml:space="preserve"> hulgas</w:t>
      </w:r>
      <w:r w:rsidR="00BB5E51" w:rsidRPr="00C545FE">
        <w:rPr>
          <w:rFonts w:ascii="Times New Roman" w:hAnsi="Times New Roman"/>
        </w:rPr>
        <w:t xml:space="preserve"> ka Eesti Arstide Liidu poolt tunnustatud erialaseltsina toimiva ühendusega, mis te</w:t>
      </w:r>
      <w:r w:rsidR="00213EDF">
        <w:rPr>
          <w:rFonts w:ascii="Times New Roman" w:hAnsi="Times New Roman"/>
        </w:rPr>
        <w:t>eb</w:t>
      </w:r>
      <w:r w:rsidR="00BB5E51" w:rsidRPr="00C545FE">
        <w:rPr>
          <w:rFonts w:ascii="Times New Roman" w:hAnsi="Times New Roman"/>
        </w:rPr>
        <w:t xml:space="preserve"> meditsiinigeneetikute ja kliiniliste laborigeneetikute pädevushindamisi.</w:t>
      </w:r>
    </w:p>
  </w:footnote>
  <w:footnote w:id="202">
    <w:p w14:paraId="19A8C848" w14:textId="58714E3C"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r w:rsidRPr="000E6A0B">
        <w:rPr>
          <w:rFonts w:ascii="Times New Roman" w:hAnsi="Times New Roman"/>
          <w:color w:val="000000" w:themeColor="text1"/>
          <w:lang w:eastAsia="et-EE"/>
        </w:rPr>
        <w:t>Human Genetic Society of Australasia. (2023) A census of the Australasian Professional Genetic Workforce 2022–2023</w:t>
      </w:r>
      <w:r w:rsidRPr="000E6A0B">
        <w:rPr>
          <w:rStyle w:val="Hperlink"/>
          <w:rFonts w:ascii="Times New Roman" w:hAnsi="Times New Roman"/>
        </w:rPr>
        <w:t xml:space="preserve"> </w:t>
      </w:r>
      <w:hyperlink r:id="rId176">
        <w:r w:rsidRPr="000E6A0B">
          <w:rPr>
            <w:rStyle w:val="Hperlink"/>
            <w:rFonts w:ascii="Times New Roman" w:hAnsi="Times New Roman"/>
          </w:rPr>
          <w:t>https://hgsa.org.au/Web/Web/HP-Resources/Australasian-Professional-Genetic-Workforce-Census-Reports.aspx</w:t>
        </w:r>
      </w:hyperlink>
      <w:r w:rsidR="00F50661">
        <w:t>.</w:t>
      </w:r>
    </w:p>
  </w:footnote>
  <w:footnote w:id="203">
    <w:p w14:paraId="13AFDDFE" w14:textId="40877208" w:rsidR="6018E984" w:rsidRPr="000E6A0B" w:rsidRDefault="6018E984" w:rsidP="6018E984">
      <w:pPr>
        <w:pStyle w:val="Allmrkusetekst"/>
        <w:rPr>
          <w:rFonts w:ascii="Times New Roman" w:hAnsi="Times New Roman"/>
        </w:rPr>
      </w:pPr>
      <w:r w:rsidRPr="000E6A0B">
        <w:rPr>
          <w:rStyle w:val="Allmrkuseviide"/>
          <w:rFonts w:ascii="Times New Roman" w:hAnsi="Times New Roman"/>
          <w:lang w:val="en-US"/>
        </w:rPr>
        <w:footnoteRef/>
      </w:r>
      <w:r w:rsidRPr="000E6A0B">
        <w:rPr>
          <w:rFonts w:ascii="Times New Roman" w:hAnsi="Times New Roman"/>
          <w:lang w:val="en-US"/>
        </w:rPr>
        <w:t xml:space="preserve"> Ormond, K. E. et al. (2018) ‘Genetic counseling globally: Where are we now?</w:t>
      </w:r>
      <w:r w:rsidRPr="0057466C">
        <w:rPr>
          <w:rFonts w:ascii="Times New Roman" w:hAnsi="Times New Roman"/>
          <w:lang w:val="en-US"/>
        </w:rPr>
        <w:t>’,</w:t>
      </w:r>
      <w:r w:rsidRPr="000E6A0B">
        <w:rPr>
          <w:rFonts w:ascii="Times New Roman" w:hAnsi="Times New Roman"/>
          <w:lang w:val="en-US"/>
        </w:rPr>
        <w:t xml:space="preserve"> American Journal of Medical Genetics, Part C: Seminars in Medical Genetics, 178(1), pp. 98–107. </w:t>
      </w:r>
      <w:r w:rsidRPr="000E6A0B">
        <w:rPr>
          <w:rFonts w:ascii="Times New Roman" w:hAnsi="Times New Roman"/>
          <w:lang w:val="en-US"/>
        </w:rPr>
        <w:t>doi: 10.1002/ajmg.c.31607.</w:t>
      </w:r>
    </w:p>
  </w:footnote>
  <w:footnote w:id="204">
    <w:p w14:paraId="2E70E937" w14:textId="44D80BE8" w:rsidR="6018E984" w:rsidRPr="000E6A0B" w:rsidRDefault="6018E984" w:rsidP="6018E984">
      <w:pPr>
        <w:pStyle w:val="Default"/>
        <w:jc w:val="both"/>
        <w:rPr>
          <w:rFonts w:ascii="Times New Roman" w:hAnsi="Times New Roman" w:cs="Times New Roman"/>
          <w:i/>
          <w:iCs/>
          <w:color w:val="0000FF"/>
          <w:sz w:val="20"/>
          <w:szCs w:val="20"/>
        </w:rPr>
      </w:pPr>
      <w:r w:rsidRPr="000E6A0B">
        <w:rPr>
          <w:rStyle w:val="Allmrkuseviide"/>
          <w:rFonts w:ascii="Times New Roman" w:hAnsi="Times New Roman" w:cs="Times New Roman"/>
          <w:sz w:val="20"/>
          <w:szCs w:val="20"/>
        </w:rPr>
        <w:footnoteRef/>
      </w:r>
      <w:r w:rsidRPr="000E6A0B">
        <w:rPr>
          <w:rFonts w:ascii="Times New Roman" w:hAnsi="Times New Roman" w:cs="Times New Roman"/>
          <w:sz w:val="20"/>
          <w:szCs w:val="20"/>
        </w:rPr>
        <w:t xml:space="preserve"> National </w:t>
      </w:r>
      <w:r w:rsidRPr="000E6A0B">
        <w:rPr>
          <w:rFonts w:ascii="Times New Roman" w:hAnsi="Times New Roman" w:cs="Times New Roman"/>
          <w:sz w:val="20"/>
          <w:szCs w:val="20"/>
        </w:rPr>
        <w:t xml:space="preserve">Society of Genetic Counselors. (2023) </w:t>
      </w:r>
      <w:r w:rsidRPr="000E6A0B">
        <w:rPr>
          <w:rFonts w:ascii="Times New Roman" w:hAnsi="Times New Roman" w:cs="Times New Roman"/>
          <w:i/>
          <w:iCs/>
          <w:sz w:val="20"/>
          <w:szCs w:val="20"/>
        </w:rPr>
        <w:t>2023 Professional Status Survey</w:t>
      </w:r>
      <w:r w:rsidRPr="000E6A0B">
        <w:rPr>
          <w:rFonts w:ascii="Times New Roman" w:hAnsi="Times New Roman" w:cs="Times New Roman"/>
          <w:sz w:val="20"/>
          <w:szCs w:val="20"/>
        </w:rPr>
        <w:t xml:space="preserve">. </w:t>
      </w:r>
      <w:hyperlink r:id="rId177">
        <w:r w:rsidRPr="000E6A0B">
          <w:rPr>
            <w:rStyle w:val="Hperlink"/>
            <w:rFonts w:ascii="Times New Roman" w:hAnsi="Times New Roman" w:cs="Times New Roman"/>
            <w:i/>
            <w:iCs/>
            <w:sz w:val="20"/>
            <w:szCs w:val="20"/>
          </w:rPr>
          <w:t>https://www.nsgc.org/Policy-Research-and-Publications/Professional-Status-Survey</w:t>
        </w:r>
      </w:hyperlink>
      <w:r w:rsidR="00A13ECF">
        <w:rPr>
          <w:rFonts w:ascii="Times New Roman" w:hAnsi="Times New Roman" w:cs="Times New Roman"/>
          <w:i/>
          <w:iCs/>
          <w:color w:val="0000FF"/>
          <w:sz w:val="20"/>
          <w:szCs w:val="20"/>
        </w:rPr>
        <w:t>.</w:t>
      </w:r>
    </w:p>
    <w:p w14:paraId="6960245C" w14:textId="31494305" w:rsidR="6018E984" w:rsidRPr="000E6A0B" w:rsidRDefault="6018E984" w:rsidP="6018E984">
      <w:pPr>
        <w:pStyle w:val="Allmrkusetekst"/>
        <w:rPr>
          <w:rFonts w:ascii="Times New Roman" w:hAnsi="Times New Roman"/>
        </w:rPr>
      </w:pPr>
      <w:hyperlink r:id="rId178">
        <w:r w:rsidRPr="000E6A0B">
          <w:rPr>
            <w:rStyle w:val="Hperlink"/>
            <w:rFonts w:ascii="Times New Roman" w:hAnsi="Times New Roman"/>
          </w:rPr>
          <w:t>https://www.nsgc.org/Professional-Status-Survey</w:t>
        </w:r>
      </w:hyperlink>
      <w:r w:rsidR="00A13ECF">
        <w:t>.</w:t>
      </w:r>
    </w:p>
  </w:footnote>
  <w:footnote w:id="205">
    <w:p w14:paraId="6D9DB6BD" w14:textId="3AFDE8AD"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hyperlink r:id="rId179">
        <w:r w:rsidRPr="000E6A0B">
          <w:rPr>
            <w:rStyle w:val="Hperlink"/>
            <w:rFonts w:ascii="Times New Roman" w:hAnsi="Times New Roman"/>
          </w:rPr>
          <w:t>https://www.ceub.it/events/event/basic-and-advanced-course-in-genetic-counselling-8/</w:t>
        </w:r>
      </w:hyperlink>
      <w:r w:rsidR="00972B24">
        <w:t>.</w:t>
      </w:r>
    </w:p>
  </w:footnote>
  <w:footnote w:id="206">
    <w:p w14:paraId="0760B366" w14:textId="2F4D9D92" w:rsidR="6018E984" w:rsidRPr="000E6A0B" w:rsidRDefault="6018E984" w:rsidP="6018E984">
      <w:pPr>
        <w:pStyle w:val="Allmrkusetekst"/>
        <w:rPr>
          <w:rFonts w:ascii="Times New Roman" w:hAnsi="Times New Roman"/>
        </w:rPr>
      </w:pPr>
      <w:r w:rsidRPr="000E6A0B">
        <w:rPr>
          <w:rStyle w:val="Allmrkuseviide"/>
          <w:rFonts w:ascii="Times New Roman" w:hAnsi="Times New Roman"/>
        </w:rPr>
        <w:footnoteRef/>
      </w:r>
      <w:r w:rsidRPr="000E6A0B">
        <w:rPr>
          <w:rFonts w:ascii="Times New Roman" w:hAnsi="Times New Roman"/>
        </w:rPr>
        <w:t xml:space="preserve"> </w:t>
      </w:r>
      <w:hyperlink r:id="rId180">
        <w:r w:rsidRPr="000E6A0B">
          <w:rPr>
            <w:rStyle w:val="Hperlink"/>
            <w:rFonts w:ascii="Times New Roman" w:hAnsi="Times New Roman"/>
          </w:rPr>
          <w:t>https://coursesandconferences.wellcomeconnectingscience.org/our-events/past-events/</w:t>
        </w:r>
      </w:hyperlink>
      <w:r w:rsidR="00972B24">
        <w:t>.</w:t>
      </w:r>
    </w:p>
  </w:footnote>
  <w:footnote w:id="207">
    <w:p w14:paraId="1CCF53F8" w14:textId="05ED6C61" w:rsidR="6018E984" w:rsidRPr="000E6A0B" w:rsidRDefault="6018E984" w:rsidP="6018E984">
      <w:pPr>
        <w:pStyle w:val="Allmrkusetekst"/>
        <w:rPr>
          <w:rFonts w:ascii="Times New Roman" w:hAnsi="Times New Roman"/>
          <w:color w:val="000000" w:themeColor="text1"/>
          <w:lang w:eastAsia="et-EE"/>
        </w:rPr>
      </w:pPr>
      <w:r w:rsidRPr="000E6A0B">
        <w:rPr>
          <w:rStyle w:val="Allmrkuseviide"/>
          <w:rFonts w:ascii="Times New Roman" w:hAnsi="Times New Roman"/>
        </w:rPr>
        <w:footnoteRef/>
      </w:r>
      <w:r w:rsidRPr="000E6A0B">
        <w:rPr>
          <w:rFonts w:ascii="Times New Roman" w:hAnsi="Times New Roman"/>
        </w:rPr>
        <w:t xml:space="preserve"> </w:t>
      </w:r>
      <w:hyperlink r:id="rId181" w:history="1">
        <w:r w:rsidR="00982657" w:rsidRPr="006C54E8">
          <w:rPr>
            <w:rStyle w:val="Hperlink"/>
            <w:rFonts w:ascii="Times New Roman" w:hAnsi="Times New Roman"/>
            <w:lang w:eastAsia="et-EE"/>
          </w:rPr>
          <w:t>https://www.eshg.org/courses</w:t>
        </w:r>
      </w:hyperlink>
      <w:r w:rsidR="00972B24">
        <w:rPr>
          <w:rFonts w:ascii="Times New Roman" w:hAnsi="Times New Roman"/>
          <w:color w:val="0000FF"/>
          <w:lang w:eastAsia="et-EE"/>
        </w:rPr>
        <w:t>.</w:t>
      </w:r>
    </w:p>
  </w:footnote>
  <w:footnote w:id="208">
    <w:p w14:paraId="4F61CD15" w14:textId="4FA2BF28" w:rsidR="6018E984" w:rsidRPr="006F198D" w:rsidRDefault="6018E984" w:rsidP="6018E984">
      <w:pPr>
        <w:pStyle w:val="Allmrkusetekst"/>
        <w:rPr>
          <w:rFonts w:ascii="Times New Roman" w:hAnsi="Times New Roman"/>
          <w:color w:val="000000" w:themeColor="text1"/>
          <w:lang w:eastAsia="et-EE"/>
        </w:rPr>
      </w:pPr>
      <w:r w:rsidRPr="000E6A0B">
        <w:rPr>
          <w:rStyle w:val="Allmrkuseviide"/>
          <w:rFonts w:ascii="Times New Roman" w:hAnsi="Times New Roman"/>
        </w:rPr>
        <w:footnoteRef/>
      </w:r>
      <w:r w:rsidRPr="000E6A0B">
        <w:rPr>
          <w:rFonts w:ascii="Times New Roman" w:hAnsi="Times New Roman"/>
        </w:rPr>
        <w:t xml:space="preserve"> </w:t>
      </w:r>
      <w:hyperlink r:id="rId182">
        <w:r w:rsidRPr="000E6A0B">
          <w:rPr>
            <w:rStyle w:val="Hperlink"/>
            <w:rFonts w:ascii="Times New Roman" w:hAnsi="Times New Roman"/>
          </w:rPr>
          <w:t>https://coursesandconferences.wellcomeconnectingscience.org/news/online-courses/</w:t>
        </w:r>
      </w:hyperlink>
      <w:r w:rsidRPr="000E6A0B">
        <w:rPr>
          <w:rFonts w:ascii="Times New Roman" w:hAnsi="Times New Roman"/>
          <w:color w:val="000000" w:themeColor="text1"/>
          <w:lang w:eastAsia="et-EE"/>
        </w:rPr>
        <w:t>#</w:t>
      </w:r>
      <w:r w:rsidR="00972B24">
        <w:rPr>
          <w:rFonts w:ascii="Times New Roman" w:hAnsi="Times New Roman"/>
          <w:color w:val="000000" w:themeColor="text1"/>
          <w:lang w:eastAsia="et-EE"/>
        </w:rPr>
        <w:t>.</w:t>
      </w:r>
    </w:p>
  </w:footnote>
  <w:footnote w:id="209">
    <w:p w14:paraId="5E6B2CE7" w14:textId="582257C4" w:rsidR="6018E984" w:rsidRPr="006F198D" w:rsidRDefault="6018E984" w:rsidP="6018E984">
      <w:pPr>
        <w:pStyle w:val="Allmrkusetekst"/>
        <w:rPr>
          <w:rFonts w:ascii="Times New Roman" w:hAnsi="Times New Roman"/>
          <w:color w:val="0000FF"/>
          <w:lang w:eastAsia="et-EE"/>
        </w:rPr>
      </w:pPr>
      <w:r w:rsidRPr="006F198D">
        <w:rPr>
          <w:rStyle w:val="Allmrkuseviide"/>
          <w:rFonts w:ascii="Times New Roman" w:hAnsi="Times New Roman"/>
        </w:rPr>
        <w:footnoteRef/>
      </w:r>
      <w:r w:rsidRPr="006F198D">
        <w:rPr>
          <w:rFonts w:ascii="Times New Roman" w:hAnsi="Times New Roman"/>
        </w:rPr>
        <w:t xml:space="preserve"> </w:t>
      </w:r>
      <w:r w:rsidRPr="006F198D">
        <w:rPr>
          <w:rFonts w:ascii="Times New Roman" w:hAnsi="Times New Roman"/>
          <w:color w:val="0000FF"/>
          <w:lang w:eastAsia="et-EE"/>
        </w:rPr>
        <w:t>https://meditsiiniteadused.ut.ee/et/sisu/mikrokraad-geneetika-personaalmeditsiinis</w:t>
      </w:r>
      <w:r w:rsidR="00972B24">
        <w:rPr>
          <w:rFonts w:ascii="Times New Roman" w:hAnsi="Times New Roman"/>
          <w:color w:val="0000FF"/>
          <w:lang w:eastAsia="et-EE"/>
        </w:rPr>
        <w:t>.</w:t>
      </w:r>
    </w:p>
  </w:footnote>
  <w:footnote w:id="210">
    <w:p w14:paraId="1B50C2F5" w14:textId="56DB65BA" w:rsidR="6018E984" w:rsidRPr="006F198D" w:rsidRDefault="6018E984" w:rsidP="6018E984">
      <w:pPr>
        <w:pStyle w:val="Allmrkusetekst"/>
        <w:rPr>
          <w:rFonts w:ascii="Times New Roman" w:hAnsi="Times New Roman"/>
          <w:color w:val="0000FF"/>
          <w:lang w:eastAsia="et-EE"/>
        </w:rPr>
      </w:pPr>
      <w:r w:rsidRPr="006F198D">
        <w:rPr>
          <w:rStyle w:val="Allmrkuseviide"/>
          <w:rFonts w:ascii="Times New Roman" w:hAnsi="Times New Roman"/>
        </w:rPr>
        <w:footnoteRef/>
      </w:r>
      <w:r w:rsidRPr="006F198D">
        <w:rPr>
          <w:rFonts w:ascii="Times New Roman" w:hAnsi="Times New Roman"/>
        </w:rPr>
        <w:t xml:space="preserve"> </w:t>
      </w:r>
      <w:r w:rsidRPr="006F198D">
        <w:rPr>
          <w:rFonts w:ascii="Times New Roman" w:hAnsi="Times New Roman"/>
          <w:color w:val="0000FF"/>
          <w:lang w:eastAsia="et-EE"/>
        </w:rPr>
        <w:t>https://moodle.emita.ee/course/view.php?id=80#section-0</w:t>
      </w:r>
      <w:r w:rsidR="00972B24">
        <w:rPr>
          <w:rFonts w:ascii="Times New Roman" w:hAnsi="Times New Roman"/>
          <w:color w:val="0000FF"/>
          <w:lang w:eastAsia="et-EE"/>
        </w:rPr>
        <w:t>.</w:t>
      </w:r>
    </w:p>
  </w:footnote>
  <w:footnote w:id="211">
    <w:p w14:paraId="4A41F83A" w14:textId="09C2621C" w:rsidR="6018E984" w:rsidRDefault="6018E984" w:rsidP="6018E984">
      <w:pPr>
        <w:pStyle w:val="Allmrkusetekst"/>
        <w:rPr>
          <w:rFonts w:ascii="Times New Roman" w:hAnsi="Times New Roman"/>
          <w:color w:val="000000" w:themeColor="text1"/>
          <w:sz w:val="24"/>
          <w:szCs w:val="24"/>
          <w:lang w:eastAsia="et-EE"/>
        </w:rPr>
      </w:pPr>
      <w:r w:rsidRPr="006F198D">
        <w:rPr>
          <w:rStyle w:val="Allmrkuseviide"/>
          <w:rFonts w:ascii="Times New Roman" w:hAnsi="Times New Roman"/>
        </w:rPr>
        <w:footnoteRef/>
      </w:r>
      <w:r w:rsidR="002C7772">
        <w:rPr>
          <w:rFonts w:ascii="Times New Roman" w:hAnsi="Times New Roman"/>
          <w:color w:val="0000FF"/>
          <w:lang w:eastAsia="et-EE"/>
        </w:rPr>
        <w:t xml:space="preserve"> h</w:t>
      </w:r>
      <w:r w:rsidRPr="006F198D">
        <w:rPr>
          <w:rFonts w:ascii="Times New Roman" w:hAnsi="Times New Roman"/>
          <w:color w:val="0000FF"/>
          <w:lang w:eastAsia="et-EE"/>
        </w:rPr>
        <w:t>ttps://www.ebmg.eu/fileadmin/GCGN_Downloads/Forms/EBMGProfessionalAndEducationalStandardsForGeneticCounsellors2021.pdf</w:t>
      </w:r>
      <w:r w:rsidR="00972B24">
        <w:rPr>
          <w:rFonts w:ascii="Times New Roman" w:hAnsi="Times New Roman"/>
          <w:color w:val="0000FF"/>
          <w:lang w:eastAsia="et-EE"/>
        </w:rPr>
        <w:t>.</w:t>
      </w:r>
    </w:p>
  </w:footnote>
  <w:footnote w:id="212">
    <w:p w14:paraId="4A44F671" w14:textId="0ECCDB27" w:rsidR="006F198D" w:rsidRPr="006F198D" w:rsidRDefault="6018E984" w:rsidP="6018E984">
      <w:pPr>
        <w:pStyle w:val="Allmrkusetekst"/>
        <w:rPr>
          <w:rFonts w:ascii="Times New Roman" w:hAnsi="Times New Roman"/>
          <w:color w:val="000000" w:themeColor="text1"/>
          <w:lang w:eastAsia="et-EE"/>
        </w:rPr>
      </w:pPr>
      <w:r w:rsidRPr="006F198D">
        <w:rPr>
          <w:rStyle w:val="Allmrkuseviide"/>
          <w:rFonts w:ascii="Times New Roman" w:hAnsi="Times New Roman"/>
        </w:rPr>
        <w:footnoteRef/>
      </w:r>
      <w:r w:rsidRPr="006F198D">
        <w:rPr>
          <w:rFonts w:ascii="Times New Roman" w:hAnsi="Times New Roman"/>
        </w:rPr>
        <w:t xml:space="preserve"> </w:t>
      </w:r>
      <w:hyperlink r:id="rId183" w:history="1">
        <w:r w:rsidR="001B64C2" w:rsidRPr="00E03304">
          <w:rPr>
            <w:rStyle w:val="Hperlink"/>
            <w:rFonts w:ascii="Times New Roman" w:hAnsi="Times New Roman"/>
            <w:lang w:eastAsia="et-EE"/>
          </w:rPr>
          <w:t>https://www.ebmg.eu/471.0.html</w:t>
        </w:r>
      </w:hyperlink>
      <w:r w:rsidR="005A4B50">
        <w:t>.</w:t>
      </w:r>
      <w:r w:rsidR="001B64C2">
        <w:rPr>
          <w:rFonts w:ascii="Times New Roman" w:hAnsi="Times New Roman"/>
          <w:color w:val="000000" w:themeColor="text1"/>
          <w:lang w:eastAsia="et-EE"/>
        </w:rPr>
        <w:t xml:space="preserve"> </w:t>
      </w:r>
    </w:p>
  </w:footnote>
  <w:footnote w:id="213">
    <w:p w14:paraId="2578336F" w14:textId="2326B0C8" w:rsidR="00F70E9B" w:rsidRPr="00B12890" w:rsidRDefault="00F70E9B" w:rsidP="00F70E9B">
      <w:pPr>
        <w:pStyle w:val="Allmrkusetekst"/>
        <w:jc w:val="lef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Euroopa Komisjon (2013). </w:t>
      </w:r>
      <w:r w:rsidRPr="00B12890">
        <w:rPr>
          <w:rFonts w:ascii="Times New Roman" w:hAnsi="Times New Roman"/>
        </w:rPr>
        <w:t xml:space="preserve">Commission staff working document „Investing in Health“. </w:t>
      </w:r>
      <w:hyperlink r:id="rId184" w:history="1">
        <w:r w:rsidRPr="00B12890">
          <w:rPr>
            <w:rStyle w:val="Hperlink"/>
            <w:rFonts w:ascii="Times New Roman" w:hAnsi="Times New Roman"/>
          </w:rPr>
          <w:t>https://link.springer.com/content/pdf/10.1007/BF03391689.pdf</w:t>
        </w:r>
      </w:hyperlink>
      <w:r w:rsidRPr="00B12890">
        <w:rPr>
          <w:rFonts w:ascii="Times New Roman" w:hAnsi="Times New Roman"/>
        </w:rPr>
        <w:t>.</w:t>
      </w:r>
    </w:p>
  </w:footnote>
  <w:footnote w:id="214">
    <w:p w14:paraId="3CB1B9CC" w14:textId="1F6F0BBF" w:rsidR="00C825DD" w:rsidRPr="0004640A" w:rsidRDefault="00C825DD">
      <w:pPr>
        <w:pStyle w:val="Allmrkusetekst"/>
        <w:rPr>
          <w:rFonts w:ascii="Times New Roman" w:hAnsi="Times New Roman"/>
        </w:rPr>
      </w:pPr>
      <w:r w:rsidRPr="0004640A">
        <w:rPr>
          <w:rStyle w:val="Allmrkuseviide"/>
          <w:rFonts w:ascii="Times New Roman" w:hAnsi="Times New Roman"/>
        </w:rPr>
        <w:footnoteRef/>
      </w:r>
      <w:r w:rsidRPr="0004640A">
        <w:rPr>
          <w:rFonts w:ascii="Times New Roman" w:hAnsi="Times New Roman"/>
        </w:rPr>
        <w:t xml:space="preserve"> </w:t>
      </w:r>
      <w:r w:rsidR="00740694" w:rsidRPr="00740694">
        <w:rPr>
          <w:rFonts w:ascii="Times New Roman" w:hAnsi="Times New Roman"/>
        </w:rPr>
        <w:t>Persentism viitab tootlikkuse vähenemisele, mis leiab aset siis, kui tööl viibiv töötaja ei ole haiguse, vigastuse või muu seisundi tõttu täielikult töövõimeline</w:t>
      </w:r>
      <w:r w:rsidR="00740694">
        <w:rPr>
          <w:rFonts w:ascii="Times New Roman" w:hAnsi="Times New Roman"/>
        </w:rPr>
        <w:t xml:space="preserve">. </w:t>
      </w:r>
      <w:hyperlink r:id="rId185" w:history="1">
        <w:r w:rsidR="00740694" w:rsidRPr="00470DB7">
          <w:rPr>
            <w:rStyle w:val="Hperlink"/>
            <w:rFonts w:ascii="Times New Roman" w:hAnsi="Times New Roman"/>
          </w:rPr>
          <w:t>Riigi-vahiprofiil-Eesti-2025.pdf, lk 23.</w:t>
        </w:r>
      </w:hyperlink>
    </w:p>
  </w:footnote>
  <w:footnote w:id="215">
    <w:p w14:paraId="494310BB" w14:textId="16863497" w:rsidR="00316C21" w:rsidRPr="00B12890" w:rsidRDefault="00316C21">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86" w:history="1">
        <w:r w:rsidRPr="00B12890">
          <w:rPr>
            <w:rStyle w:val="Hperlink"/>
            <w:rFonts w:ascii="Times New Roman" w:hAnsi="Times New Roman"/>
          </w:rPr>
          <w:t>Personaalmeditsiini pikaajaline programm aastateks 2024-2034</w:t>
        </w:r>
      </w:hyperlink>
      <w:r w:rsidR="005A4B50">
        <w:t>.</w:t>
      </w:r>
    </w:p>
  </w:footnote>
  <w:footnote w:id="216">
    <w:p w14:paraId="773B3F8D" w14:textId="7405E56F" w:rsidR="0DA75C41" w:rsidRDefault="0DA75C41" w:rsidP="00C46CED">
      <w:pPr>
        <w:pStyle w:val="Allmrkusetekst"/>
      </w:pPr>
      <w:r w:rsidRPr="00B12890">
        <w:rPr>
          <w:rStyle w:val="Allmrkuseviide"/>
          <w:rFonts w:ascii="Times New Roman" w:hAnsi="Times New Roman"/>
        </w:rPr>
        <w:footnoteRef/>
      </w:r>
      <w:r w:rsidRPr="00B12890">
        <w:rPr>
          <w:rFonts w:ascii="Times New Roman" w:hAnsi="Times New Roman"/>
        </w:rPr>
        <w:t xml:space="preserve"> </w:t>
      </w:r>
      <w:hyperlink r:id="rId187" w:history="1">
        <w:r w:rsidRPr="00B12890">
          <w:rPr>
            <w:rStyle w:val="Hperlink"/>
            <w:rFonts w:ascii="Times New Roman" w:hAnsi="Times New Roman"/>
          </w:rPr>
          <w:t>N. Nisu; K. Niidas. Riigikogu Toimetised 42/2020, lk 111.</w:t>
        </w:r>
      </w:hyperlink>
    </w:p>
  </w:footnote>
  <w:footnote w:id="217">
    <w:p w14:paraId="2242287C" w14:textId="52B53E8D" w:rsidR="6018E984" w:rsidRPr="00B12890" w:rsidRDefault="6018E984" w:rsidP="000F1DFB">
      <w:pPr>
        <w:pStyle w:val="Allmrkusetekst"/>
        <w:rPr>
          <w:rFonts w:ascii="Times New Roman" w:hAnsi="Times New Roman"/>
        </w:rPr>
      </w:pPr>
      <w:r w:rsidRPr="00B12890">
        <w:rPr>
          <w:rStyle w:val="Allmrkuseviide"/>
          <w:rFonts w:ascii="Times New Roman" w:hAnsi="Times New Roman"/>
        </w:rPr>
        <w:footnoteRef/>
      </w:r>
      <w:r w:rsidRPr="00B12890">
        <w:rPr>
          <w:rFonts w:ascii="Times New Roman" w:hAnsi="Times New Roman"/>
        </w:rPr>
        <w:t xml:space="preserve"> </w:t>
      </w:r>
      <w:hyperlink r:id="rId188">
        <w:r w:rsidRPr="00B12890">
          <w:rPr>
            <w:rStyle w:val="Hperlink"/>
            <w:rFonts w:ascii="Times New Roman" w:hAnsi="Times New Roman"/>
          </w:rPr>
          <w:t>DigiBio</w:t>
        </w:r>
      </w:hyperlink>
      <w:r w:rsidRPr="00B12890">
        <w:rPr>
          <w:rFonts w:ascii="Times New Roman" w:hAnsi="Times New Roman"/>
        </w:rPr>
        <w:t xml:space="preserve"> projekt loob teadus- ja tehnoloogiaplatvormi andmepõhisteks murrangulisteks </w:t>
      </w:r>
      <w:r w:rsidRPr="00B12890">
        <w:rPr>
          <w:rFonts w:ascii="Times New Roman" w:hAnsi="Times New Roman"/>
        </w:rPr>
        <w:t>bioinsenerilahendusteks, et kiirendada teaduse üleminekut järgmise põlvkonna biotoodete tootmisse.</w:t>
      </w:r>
    </w:p>
  </w:footnote>
  <w:footnote w:id="218">
    <w:p w14:paraId="0CBA6081" w14:textId="341EB71D" w:rsidR="3BFCAE6E" w:rsidRDefault="3BFCAE6E" w:rsidP="000F1DFB">
      <w:pPr>
        <w:pStyle w:val="Allmrkusetekst"/>
      </w:pPr>
      <w:r w:rsidRPr="00B12890">
        <w:rPr>
          <w:rStyle w:val="Allmrkuseviide"/>
          <w:rFonts w:ascii="Times New Roman" w:hAnsi="Times New Roman"/>
          <w:lang w:val="en-US"/>
        </w:rPr>
        <w:footnoteRef/>
      </w:r>
      <w:r w:rsidRPr="00B12890">
        <w:rPr>
          <w:rFonts w:ascii="Times New Roman" w:hAnsi="Times New Roman"/>
          <w:lang w:val="en-US"/>
        </w:rPr>
        <w:t xml:space="preserve"> </w:t>
      </w:r>
      <w:hyperlink r:id="rId189" w:history="1">
        <w:r w:rsidRPr="00B12890">
          <w:rPr>
            <w:rStyle w:val="Hperlink"/>
            <w:rFonts w:ascii="Times New Roman" w:hAnsi="Times New Roman"/>
            <w:lang w:val="en-US"/>
          </w:rPr>
          <w:t xml:space="preserve">Strategic Research &amp; Innovation Agenda for </w:t>
        </w:r>
        <w:r w:rsidRPr="00B12890">
          <w:rPr>
            <w:rStyle w:val="Hperlink"/>
            <w:rFonts w:ascii="Times New Roman" w:hAnsi="Times New Roman"/>
            <w:lang w:val="en-US"/>
          </w:rPr>
          <w:t>Personalised Medicine - European Partnership for Personalised Medicine - EP PerMed</w:t>
        </w:r>
      </w:hyperlink>
      <w:r w:rsidRPr="00B12890">
        <w:rPr>
          <w:rFonts w:ascii="Times New Roman" w:hAnsi="Times New Roman"/>
          <w:lang w:val="en-US"/>
        </w:rPr>
        <w:t>, lk 14.</w:t>
      </w:r>
    </w:p>
  </w:footnote>
  <w:footnote w:id="219">
    <w:p w14:paraId="7E5DB5FB" w14:textId="3C4ADFB0" w:rsidR="0BBA67B8" w:rsidRPr="000F1DFB" w:rsidRDefault="0BBA67B8" w:rsidP="0BBA67B8">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w:t>
      </w:r>
      <w:hyperlink r:id="rId190">
        <w:r w:rsidRPr="000F1DFB">
          <w:rPr>
            <w:rStyle w:val="Hperlink"/>
            <w:rFonts w:ascii="Times New Roman" w:hAnsi="Times New Roman"/>
            <w:lang w:val="fi"/>
          </w:rPr>
          <w:t>Rohedigi | Majandus- ja Kommunikatsiooniministeerium (mkm.ee)</w:t>
        </w:r>
      </w:hyperlink>
      <w:r w:rsidR="00317DD3">
        <w:t>.</w:t>
      </w:r>
    </w:p>
  </w:footnote>
  <w:footnote w:id="220">
    <w:p w14:paraId="0277996E" w14:textId="2F9A2E53" w:rsidR="59BFDDB2" w:rsidRPr="000F1DFB" w:rsidRDefault="59BFDDB2" w:rsidP="59BFDDB2">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w:t>
      </w:r>
      <w:hyperlink r:id="rId191">
        <w:r w:rsidR="00635FB2" w:rsidRPr="00635FB2">
          <w:rPr>
            <w:rStyle w:val="Hperlink"/>
            <w:rFonts w:ascii="Times New Roman" w:hAnsi="Times New Roman"/>
          </w:rPr>
          <w:t xml:space="preserve">Inimõiguste ja biomeditsiini konventsioon: inimõiguste ja </w:t>
        </w:r>
        <w:r w:rsidR="00635FB2" w:rsidRPr="00635FB2">
          <w:rPr>
            <w:rStyle w:val="Hperlink"/>
            <w:rFonts w:ascii="Times New Roman" w:hAnsi="Times New Roman"/>
          </w:rPr>
          <w:t>inimväärikuse kaitse bioloogia ja arstiteaduse rakendamisel – Riigi Teataja</w:t>
        </w:r>
      </w:hyperlink>
      <w:r w:rsidR="00635FB2" w:rsidRPr="00635FB2">
        <w:rPr>
          <w:rFonts w:ascii="Times New Roman" w:hAnsi="Times New Roman"/>
        </w:rPr>
        <w:t>.</w:t>
      </w:r>
    </w:p>
  </w:footnote>
  <w:footnote w:id="221">
    <w:p w14:paraId="35268B52" w14:textId="743790EF" w:rsidR="59BFDDB2" w:rsidRDefault="59BFDDB2" w:rsidP="59BFDDB2">
      <w:pPr>
        <w:pStyle w:val="Allmrkusetekst"/>
        <w:rPr>
          <w:lang w:val="en-US"/>
        </w:rPr>
      </w:pPr>
      <w:r w:rsidRPr="000F1DFB">
        <w:rPr>
          <w:rStyle w:val="Allmrkuseviide"/>
          <w:rFonts w:ascii="Times New Roman" w:hAnsi="Times New Roman"/>
          <w:lang w:val="en-US"/>
        </w:rPr>
        <w:footnoteRef/>
      </w:r>
      <w:r w:rsidRPr="000F1DFB">
        <w:rPr>
          <w:rFonts w:ascii="Times New Roman" w:hAnsi="Times New Roman"/>
          <w:lang w:val="en-US"/>
        </w:rPr>
        <w:t xml:space="preserve"> Vt </w:t>
      </w:r>
      <w:r w:rsidRPr="000F1DFB">
        <w:rPr>
          <w:rFonts w:ascii="Times New Roman" w:hAnsi="Times New Roman"/>
          <w:lang w:val="en-US"/>
        </w:rPr>
        <w:t xml:space="preserve">nt Ants Nõmper. „Open consent – a new form of informed consent for population genetic </w:t>
      </w:r>
      <w:r w:rsidRPr="000F1DFB">
        <w:rPr>
          <w:rFonts w:ascii="Times New Roman" w:hAnsi="Times New Roman"/>
          <w:lang w:val="en-US"/>
        </w:rPr>
        <w:t>databases“. Tartu Ülikoolis 2005.a kaitstud doktoritöö, kättesaadav veebis https://dspace.ut.ee/bitstream/handle/10062/818/nomper.pdf?sequence=5&amp;isAllowed=y (08.04.2022).</w:t>
      </w:r>
    </w:p>
  </w:footnote>
  <w:footnote w:id="222">
    <w:p w14:paraId="5C221A12" w14:textId="30380EE3" w:rsidR="6018E984" w:rsidRPr="00213175" w:rsidRDefault="6018E984" w:rsidP="6018E984">
      <w:pPr>
        <w:pStyle w:val="Allmrkusetekst"/>
        <w:rPr>
          <w:rFonts w:ascii="Times New Roman" w:hAnsi="Times New Roman"/>
        </w:rPr>
      </w:pPr>
      <w:r w:rsidRPr="000F1DFB">
        <w:rPr>
          <w:rStyle w:val="Allmrkuseviide"/>
          <w:rFonts w:ascii="Times New Roman" w:hAnsi="Times New Roman"/>
        </w:rPr>
        <w:footnoteRef/>
      </w:r>
      <w:r w:rsidRPr="000F1DFB">
        <w:rPr>
          <w:rFonts w:ascii="Times New Roman" w:hAnsi="Times New Roman"/>
        </w:rPr>
        <w:t xml:space="preserve"> </w:t>
      </w:r>
      <w:r w:rsidRPr="000F1DFB">
        <w:rPr>
          <w:rFonts w:ascii="Times New Roman" w:hAnsi="Times New Roman"/>
        </w:rPr>
        <w:t xml:space="preserve">Additional Protocol to the Convention on Human Rights and Biomedicine, concerning Biomedical Research. CETS No.195. – Internetis: </w:t>
      </w:r>
      <w:hyperlink r:id="rId192">
        <w:r w:rsidRPr="000F1DFB">
          <w:rPr>
            <w:rStyle w:val="Hperlink"/>
            <w:rFonts w:ascii="Times New Roman" w:hAnsi="Times New Roman"/>
          </w:rPr>
          <w:t>https://rm.coe.int/168008371a</w:t>
        </w:r>
      </w:hyperlink>
      <w:r w:rsidRPr="000F1DFB">
        <w:rPr>
          <w:rFonts w:ascii="Times New Roman" w:hAnsi="Times New Roman"/>
        </w:rPr>
        <w:t xml:space="preserve"> (26.08.2022)</w:t>
      </w:r>
      <w:r w:rsidR="00420896">
        <w:rPr>
          <w:rFonts w:ascii="Times New Roman" w:hAnsi="Times New Roman"/>
        </w:rPr>
        <w:t>.</w:t>
      </w:r>
    </w:p>
  </w:footnote>
  <w:footnote w:id="223">
    <w:p w14:paraId="29039470" w14:textId="1DADC658" w:rsidR="6018E984" w:rsidRPr="000F1DFB" w:rsidRDefault="6018E984" w:rsidP="6018E984">
      <w:pPr>
        <w:pStyle w:val="Allmrkusetekst"/>
        <w:rPr>
          <w:rFonts w:ascii="Times New Roman" w:hAnsi="Times New Roman"/>
          <w:lang w:val="en-US"/>
        </w:rPr>
      </w:pPr>
      <w:r w:rsidRPr="000F1DFB">
        <w:rPr>
          <w:rStyle w:val="Allmrkuseviide"/>
          <w:rFonts w:ascii="Times New Roman" w:hAnsi="Times New Roman"/>
        </w:rPr>
        <w:footnoteRef/>
      </w:r>
      <w:r w:rsidRPr="000F1DFB">
        <w:rPr>
          <w:rFonts w:ascii="Times New Roman" w:hAnsi="Times New Roman"/>
        </w:rPr>
        <w:t xml:space="preserve"> </w:t>
      </w:r>
      <w:r w:rsidRPr="000F1DFB">
        <w:rPr>
          <w:rFonts w:ascii="Times New Roman" w:hAnsi="Times New Roman"/>
          <w:lang w:val="en-US"/>
        </w:rPr>
        <w:t xml:space="preserve">Additional Protocol to the Convention on Human Rights and Biomedicine concerning Genetic Testing for Health Purposes. CETS No.203. – </w:t>
      </w:r>
      <w:r w:rsidRPr="000F1DFB">
        <w:rPr>
          <w:rFonts w:ascii="Times New Roman" w:hAnsi="Times New Roman"/>
          <w:lang w:val="en-US"/>
        </w:rPr>
        <w:t xml:space="preserve">Internetis </w:t>
      </w:r>
      <w:hyperlink r:id="rId193">
        <w:r w:rsidRPr="000F1DFB">
          <w:rPr>
            <w:rStyle w:val="Hperlink"/>
            <w:rFonts w:ascii="Times New Roman" w:hAnsi="Times New Roman"/>
            <w:lang w:val="en-US"/>
          </w:rPr>
          <w:t>https://rm.coe.int/1680084824</w:t>
        </w:r>
      </w:hyperlink>
      <w:r w:rsidRPr="000F1DFB">
        <w:rPr>
          <w:rFonts w:ascii="Times New Roman" w:hAnsi="Times New Roman"/>
          <w:lang w:val="en-US"/>
        </w:rPr>
        <w:t xml:space="preserve"> (26.08.2022)</w:t>
      </w:r>
      <w:r w:rsidR="00420896">
        <w:rPr>
          <w:rFonts w:ascii="Times New Roman" w:hAnsi="Times New Roman"/>
          <w:lang w:val="en-US"/>
        </w:rPr>
        <w:t>.</w:t>
      </w:r>
    </w:p>
  </w:footnote>
  <w:footnote w:id="224">
    <w:p w14:paraId="0A767006" w14:textId="4EDFE6EA"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Isikuandmete automatiseeritud töötlemisel isiku kaitse konventsioon. Strasbourg, 28.01.1981. ETS No. 108 (RT II 2002, 1,3) – Internetis: </w:t>
      </w:r>
      <w:hyperlink r:id="rId194">
        <w:r w:rsidRPr="00213175">
          <w:rPr>
            <w:rStyle w:val="Hperlink"/>
            <w:rFonts w:ascii="Times New Roman" w:hAnsi="Times New Roman"/>
          </w:rPr>
          <w:t>https://www.riigiteataja.ee/akt/78300</w:t>
        </w:r>
      </w:hyperlink>
      <w:r w:rsidRPr="00213175">
        <w:rPr>
          <w:rFonts w:ascii="Times New Roman" w:hAnsi="Times New Roman"/>
        </w:rPr>
        <w:t xml:space="preserve"> (06.12.2019). – Eesti suhtes jõustunud 01.03.2002.</w:t>
      </w:r>
    </w:p>
  </w:footnote>
  <w:footnote w:id="225">
    <w:p w14:paraId="5D0368E7" w14:textId="7F43232A"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rPr>
        <w:t xml:space="preserve">Protocol amending the Convention for the Protection of Individuals with regard to Automatic Processing of Personal Data. Council of Europe Treaty Series - No. 223. Strasbourg, 10.X.2018 – Internetis: </w:t>
      </w:r>
      <w:hyperlink r:id="rId195">
        <w:r w:rsidRPr="00213175">
          <w:rPr>
            <w:rStyle w:val="Hperlink"/>
            <w:rFonts w:ascii="Times New Roman" w:hAnsi="Times New Roman"/>
          </w:rPr>
          <w:t>https://www.coe.int/en/web/conventions/full-list/-/conventions/rms/09000016808ac918</w:t>
        </w:r>
      </w:hyperlink>
      <w:r w:rsidR="00420896">
        <w:t>.</w:t>
      </w:r>
    </w:p>
  </w:footnote>
  <w:footnote w:id="226">
    <w:p w14:paraId="2DA1073C" w14:textId="47AABA4D"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 xml:space="preserve">Report of the IBC on Updating Its Reflection on the Human Genome and Human Rights. Paris, 2 October 2015. – </w:t>
      </w:r>
      <w:r w:rsidRPr="00213175">
        <w:rPr>
          <w:rFonts w:ascii="Times New Roman" w:hAnsi="Times New Roman"/>
          <w:lang w:val="en-US"/>
        </w:rPr>
        <w:t xml:space="preserve">Internetis: </w:t>
      </w:r>
      <w:hyperlink r:id="rId196">
        <w:r w:rsidRPr="00213175">
          <w:rPr>
            <w:rStyle w:val="Hperlink"/>
            <w:rFonts w:ascii="Times New Roman" w:hAnsi="Times New Roman"/>
            <w:lang w:val="en-US"/>
          </w:rPr>
          <w:t>https://unesdoc.unesco.org/ark:/48223/pf0000233258</w:t>
        </w:r>
      </w:hyperlink>
      <w:r w:rsidR="00420896">
        <w:t>.</w:t>
      </w:r>
      <w:r w:rsidRPr="00213175">
        <w:rPr>
          <w:rFonts w:ascii="Times New Roman" w:hAnsi="Times New Roman"/>
        </w:rPr>
        <w:t xml:space="preserve"> </w:t>
      </w:r>
    </w:p>
  </w:footnote>
  <w:footnote w:id="227">
    <w:p w14:paraId="233F3756" w14:textId="0BAE8E50"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lang w:val="en-US"/>
        </w:rPr>
        <w:footnoteRef/>
      </w:r>
      <w:r w:rsidRPr="00213175">
        <w:rPr>
          <w:rFonts w:ascii="Times New Roman" w:hAnsi="Times New Roman"/>
          <w:lang w:val="en-US"/>
        </w:rPr>
        <w:t xml:space="preserve"> 1. </w:t>
      </w:r>
      <w:r w:rsidRPr="00213175">
        <w:rPr>
          <w:rFonts w:ascii="Times New Roman" w:hAnsi="Times New Roman"/>
          <w:lang w:val="en-US"/>
        </w:rPr>
        <w:t xml:space="preserve">tarbijale suunatud geenitestid ja tervishoiuga </w:t>
      </w:r>
      <w:r w:rsidR="00997B71">
        <w:rPr>
          <w:rFonts w:ascii="Times New Roman" w:hAnsi="Times New Roman"/>
          <w:lang w:val="en-US"/>
        </w:rPr>
        <w:t>mitte</w:t>
      </w:r>
      <w:r w:rsidRPr="00213175">
        <w:rPr>
          <w:rFonts w:ascii="Times New Roman" w:hAnsi="Times New Roman"/>
          <w:lang w:val="en-US"/>
        </w:rPr>
        <w:t xml:space="preserve">seotud analüüs (ingl k </w:t>
      </w:r>
      <w:r w:rsidRPr="009A433E">
        <w:rPr>
          <w:rFonts w:ascii="Times New Roman" w:hAnsi="Times New Roman"/>
          <w:i/>
          <w:iCs/>
          <w:lang w:val="en-US"/>
        </w:rPr>
        <w:t>direct-to-consumer genetic tests and non-health care related analysis</w:t>
      </w:r>
      <w:r w:rsidRPr="00213175">
        <w:rPr>
          <w:rFonts w:ascii="Times New Roman" w:hAnsi="Times New Roman"/>
          <w:lang w:val="en-US"/>
        </w:rPr>
        <w:t xml:space="preserve">); 2. personaalmeditsiin (ingl k </w:t>
      </w:r>
      <w:r w:rsidRPr="009A433E">
        <w:rPr>
          <w:rFonts w:ascii="Times New Roman" w:hAnsi="Times New Roman"/>
          <w:i/>
          <w:iCs/>
          <w:lang w:val="en-US"/>
        </w:rPr>
        <w:t>precision/personalized medicine</w:t>
      </w:r>
      <w:r w:rsidRPr="00213175">
        <w:rPr>
          <w:rFonts w:ascii="Times New Roman" w:hAnsi="Times New Roman"/>
          <w:lang w:val="en-US"/>
        </w:rPr>
        <w:t xml:space="preserve">); 3. biopangad (ingl k </w:t>
      </w:r>
      <w:r w:rsidRPr="009A433E">
        <w:rPr>
          <w:rFonts w:ascii="Times New Roman" w:hAnsi="Times New Roman"/>
          <w:i/>
          <w:iCs/>
          <w:lang w:val="en-US"/>
        </w:rPr>
        <w:t>biobanks</w:t>
      </w:r>
      <w:r w:rsidRPr="00213175">
        <w:rPr>
          <w:rFonts w:ascii="Times New Roman" w:hAnsi="Times New Roman"/>
          <w:lang w:val="en-US"/>
        </w:rPr>
        <w:t xml:space="preserve">); 4. mitte-invasiivne sünnieelne testimine (ingl k </w:t>
      </w:r>
      <w:r w:rsidRPr="009A433E">
        <w:rPr>
          <w:rFonts w:ascii="Times New Roman" w:hAnsi="Times New Roman"/>
          <w:i/>
          <w:iCs/>
          <w:lang w:val="en-US"/>
        </w:rPr>
        <w:t>non-invasive prenatal testing</w:t>
      </w:r>
      <w:r w:rsidRPr="00213175">
        <w:rPr>
          <w:rFonts w:ascii="Times New Roman" w:hAnsi="Times New Roman"/>
          <w:lang w:val="en-US"/>
        </w:rPr>
        <w:t xml:space="preserve">); 5. arenevad tehnikad sugurakkude sünteesimiseks ja inimgenoomi muutmiseks (ingl k </w:t>
      </w:r>
      <w:r w:rsidRPr="009A433E">
        <w:rPr>
          <w:rFonts w:ascii="Times New Roman" w:hAnsi="Times New Roman"/>
          <w:i/>
          <w:iCs/>
          <w:lang w:val="en-US"/>
        </w:rPr>
        <w:t>emerging techniques for engineering gametes and editing the human genome</w:t>
      </w:r>
      <w:r w:rsidRPr="00213175">
        <w:rPr>
          <w:rFonts w:ascii="Times New Roman" w:hAnsi="Times New Roman"/>
          <w:lang w:val="en-US"/>
        </w:rPr>
        <w:t>).</w:t>
      </w:r>
    </w:p>
  </w:footnote>
  <w:footnote w:id="228">
    <w:p w14:paraId="581B425D" w14:textId="7C230580"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vertAlign w:val="superscript"/>
          <w:lang w:val="en-US"/>
        </w:rPr>
        <w:t xml:space="preserve"> </w:t>
      </w:r>
      <w:r w:rsidRPr="00213175">
        <w:rPr>
          <w:rFonts w:ascii="Times New Roman" w:hAnsi="Times New Roman"/>
          <w:lang w:val="en-US"/>
        </w:rPr>
        <w:t xml:space="preserve">Recommendation CM/Rec(2015)5 on the processing of personal data in the context of employment – </w:t>
      </w:r>
      <w:r w:rsidRPr="00213175">
        <w:rPr>
          <w:rFonts w:ascii="Times New Roman" w:hAnsi="Times New Roman"/>
          <w:lang w:val="en-US"/>
        </w:rPr>
        <w:t xml:space="preserve">Internetis </w:t>
      </w:r>
      <w:hyperlink r:id="rId197">
        <w:r w:rsidRPr="00213175">
          <w:rPr>
            <w:rStyle w:val="Hperlink"/>
            <w:rFonts w:ascii="Times New Roman" w:hAnsi="Times New Roman"/>
            <w:lang w:val="en-US"/>
          </w:rPr>
          <w:t>https://search.coe.int/cm/Pages/result_details.aspx?ObjectID=09000016805c3f7a</w:t>
        </w:r>
      </w:hyperlink>
      <w:r w:rsidRPr="00213175">
        <w:rPr>
          <w:rFonts w:ascii="Times New Roman" w:hAnsi="Times New Roman"/>
          <w:lang w:val="en-US"/>
        </w:rPr>
        <w:t xml:space="preserve"> (26.08.2022)</w:t>
      </w:r>
      <w:r w:rsidR="00420896">
        <w:rPr>
          <w:rFonts w:ascii="Times New Roman" w:hAnsi="Times New Roman"/>
          <w:lang w:val="en-US"/>
        </w:rPr>
        <w:t>.</w:t>
      </w:r>
      <w:r w:rsidRPr="00213175">
        <w:rPr>
          <w:rFonts w:ascii="Times New Roman" w:hAnsi="Times New Roman"/>
        </w:rPr>
        <w:t xml:space="preserve"> </w:t>
      </w:r>
    </w:p>
  </w:footnote>
  <w:footnote w:id="229">
    <w:p w14:paraId="5B0B45C9" w14:textId="0669BC71" w:rsidR="6018E984" w:rsidRPr="00213175" w:rsidRDefault="6018E984" w:rsidP="6018E984">
      <w:pPr>
        <w:pStyle w:val="Allmrkusetekst"/>
        <w:rPr>
          <w:rFonts w:ascii="Times New Roman" w:hAnsi="Times New Roman"/>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Recommendation CM/</w:t>
      </w:r>
      <w:r w:rsidRPr="00213175">
        <w:rPr>
          <w:rFonts w:ascii="Times New Roman" w:hAnsi="Times New Roman"/>
          <w:lang w:val="en-US"/>
        </w:rPr>
        <w:t xml:space="preserve">Rec(2016)8 of the Committee of Ministers to the member States on the processing of personal health-related data for insurance purposes, including data resulting from genetic tests. Adopted by the Committee of Ministers on 26 October 2016 at the 1269th meeting of the Ministers’ Deputies. Council of Europe. – </w:t>
      </w:r>
      <w:r w:rsidRPr="00213175">
        <w:rPr>
          <w:rFonts w:ascii="Times New Roman" w:hAnsi="Times New Roman"/>
          <w:lang w:val="en-US"/>
        </w:rPr>
        <w:t xml:space="preserve">Internetis: </w:t>
      </w:r>
      <w:hyperlink r:id="rId198">
        <w:r w:rsidRPr="00213175">
          <w:rPr>
            <w:rStyle w:val="Hperlink"/>
            <w:rFonts w:ascii="Times New Roman" w:hAnsi="Times New Roman"/>
            <w:lang w:val="en-US"/>
          </w:rPr>
          <w:t>https://search.coe.int/cm/Pages/result_details.aspx?ObjectId=09000016806b2c5f</w:t>
        </w:r>
      </w:hyperlink>
      <w:r w:rsidR="00420896">
        <w:t>.</w:t>
      </w:r>
    </w:p>
  </w:footnote>
  <w:footnote w:id="230">
    <w:p w14:paraId="7AF300FA" w14:textId="0D971708"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rPr>
        <w:footnoteRef/>
      </w:r>
      <w:r w:rsidRPr="00213175">
        <w:rPr>
          <w:rFonts w:ascii="Times New Roman" w:hAnsi="Times New Roman"/>
        </w:rPr>
        <w:t xml:space="preserve"> </w:t>
      </w:r>
      <w:r w:rsidRPr="00213175">
        <w:rPr>
          <w:rFonts w:ascii="Times New Roman" w:hAnsi="Times New Roman"/>
          <w:lang w:val="en-US"/>
        </w:rPr>
        <w:t>Recommendation CM/</w:t>
      </w:r>
      <w:r w:rsidRPr="00213175">
        <w:rPr>
          <w:rFonts w:ascii="Times New Roman" w:hAnsi="Times New Roman"/>
          <w:lang w:val="en-US"/>
        </w:rPr>
        <w:t xml:space="preserve">Rec(2019)2 of the Committee of Ministers to member States on the protection of health[9]related data. Adopted by the Committee of Ministers on 27 March 2019 at the 1342nd meeting of the Ministers' Deputies. Council of Europe. </w:t>
      </w:r>
      <w:r w:rsidRPr="00213175">
        <w:rPr>
          <w:rFonts w:ascii="Times New Roman" w:hAnsi="Times New Roman"/>
          <w:lang w:val="en-US"/>
        </w:rPr>
        <w:t xml:space="preserve">Internetis: </w:t>
      </w:r>
      <w:hyperlink r:id="rId199">
        <w:r w:rsidRPr="00213175">
          <w:rPr>
            <w:rStyle w:val="Hperlink"/>
            <w:rFonts w:ascii="Times New Roman" w:hAnsi="Times New Roman"/>
            <w:lang w:val="en-US"/>
          </w:rPr>
          <w:t>https://search.coe.int/cm/pages/result_details.aspx?objectid=090000168093b26e</w:t>
        </w:r>
      </w:hyperlink>
      <w:r w:rsidR="00494EAA">
        <w:t>.</w:t>
      </w:r>
    </w:p>
  </w:footnote>
  <w:footnote w:id="231">
    <w:p w14:paraId="7D037942" w14:textId="213131BB" w:rsidR="6018E984" w:rsidRPr="00213175" w:rsidRDefault="6018E984" w:rsidP="6018E984">
      <w:pPr>
        <w:pStyle w:val="Allmrkusetekst"/>
        <w:rPr>
          <w:rFonts w:ascii="Times New Roman" w:hAnsi="Times New Roman"/>
          <w:lang w:val="en-US"/>
        </w:rPr>
      </w:pPr>
      <w:r w:rsidRPr="00213175">
        <w:rPr>
          <w:rStyle w:val="Allmrkuseviide"/>
          <w:rFonts w:ascii="Times New Roman" w:hAnsi="Times New Roman"/>
          <w:lang w:val="en-US"/>
        </w:rPr>
        <w:footnoteRef/>
      </w:r>
      <w:r w:rsidRPr="00213175">
        <w:rPr>
          <w:rFonts w:ascii="Times New Roman" w:hAnsi="Times New Roman"/>
          <w:lang w:val="en-US"/>
        </w:rPr>
        <w:t xml:space="preserve"> „Recommendation on the Protection and Use of Health-Related Data“ – </w:t>
      </w:r>
      <w:r w:rsidRPr="00213175">
        <w:rPr>
          <w:rFonts w:ascii="Times New Roman" w:hAnsi="Times New Roman"/>
          <w:lang w:val="en-US"/>
        </w:rPr>
        <w:t xml:space="preserve">Internetis: </w:t>
      </w:r>
      <w:hyperlink r:id="rId200">
        <w:r w:rsidRPr="00213175">
          <w:rPr>
            <w:rStyle w:val="Hperlink"/>
            <w:rFonts w:ascii="Times New Roman" w:hAnsi="Times New Roman"/>
            <w:lang w:val="en-US"/>
          </w:rPr>
          <w:t>https://www.ohchr.org/en/calls-for-input/report-thee-protection-and-use-health-related-data</w:t>
        </w:r>
      </w:hyperlink>
      <w:r w:rsidRPr="00213175">
        <w:rPr>
          <w:rFonts w:ascii="Times New Roman" w:hAnsi="Times New Roman"/>
          <w:lang w:val="en-US"/>
        </w:rPr>
        <w:t xml:space="preserve"> (26.08.2022)</w:t>
      </w:r>
      <w:r w:rsidR="00494EAA">
        <w:rPr>
          <w:rFonts w:ascii="Times New Roman" w:hAnsi="Times New Roman"/>
          <w:lang w:val="en-US"/>
        </w:rPr>
        <w:t>.</w:t>
      </w:r>
    </w:p>
  </w:footnote>
  <w:footnote w:id="232">
    <w:p w14:paraId="0435A127" w14:textId="185C81FB" w:rsidR="1A55DDD6" w:rsidRPr="00F45375" w:rsidRDefault="1A55DDD6" w:rsidP="1A55DDD6">
      <w:pPr>
        <w:pStyle w:val="Allmrkusetekst"/>
        <w:rPr>
          <w:rFonts w:ascii="Times New Roman" w:hAnsi="Times New Roman"/>
        </w:rPr>
      </w:pPr>
      <w:r w:rsidRPr="00F45375">
        <w:rPr>
          <w:rStyle w:val="Allmrkuseviide"/>
          <w:rFonts w:ascii="Times New Roman" w:hAnsi="Times New Roman"/>
        </w:rPr>
        <w:footnoteRef/>
      </w:r>
      <w:r w:rsidRPr="00F45375">
        <w:rPr>
          <w:rFonts w:ascii="Times New Roman" w:hAnsi="Times New Roman"/>
        </w:rPr>
        <w:t xml:space="preserve"> IKÜM</w:t>
      </w:r>
      <w:r w:rsidR="00D446C8">
        <w:rPr>
          <w:rFonts w:ascii="Times New Roman" w:hAnsi="Times New Roman"/>
        </w:rPr>
        <w:t>-i põhjenduspunkt</w:t>
      </w:r>
      <w:r w:rsidRPr="00F45375">
        <w:rPr>
          <w:rFonts w:ascii="Times New Roman" w:hAnsi="Times New Roman"/>
        </w:rPr>
        <w:t xml:space="preserve"> 157: Registritest saadava teabe sidumise teel võivad teadlased saada uusi väärtuslikke teadmisi näiteks selliste laialt levinud terviseseisundite kohta nagu südamehaigused, veresoonkonnahaigused, vähk, depressioon jne. Registrite alusel saab uuringutulemusi parendada, kuna need saadakse suuremast valimist. Sotsiaalteaduste valdkonnas võimaldavad registritel põhinevad teadusuuringud teadlastel saada olulisi teadmisi paljude sotsiaalsete tingimuste nagu näiteks töötus, ja haridus pikaajalisest vastavusest muude elutingimustega. Registrite alusel saadud uuringutulemused annavad usaldusväärseid ja kvaliteetseid teadmisi, mis võivad olla aluseks </w:t>
      </w:r>
      <w:r w:rsidRPr="00F45375">
        <w:rPr>
          <w:rFonts w:ascii="Times New Roman" w:hAnsi="Times New Roman"/>
        </w:rPr>
        <w:t>teadmistepõhise poliitika sõnastamisele ja rakendamisele, parandada paljude inimeste elukvaliteeti ja suurendada sotsiaalteenuste tõhusust. Teadusuuringute hõlbustamiseks võib isikuandmeid töödelda teadusuuringute eesmärgil, mille suhtes kohaldatakse asjakohaseid tingimusi ja kaitsemeetmeid, mis on sätestatud liidu või liikmesriigi õiguses.</w:t>
      </w:r>
    </w:p>
    <w:p w14:paraId="18B97A48" w14:textId="4FC670D2" w:rsidR="1A55DDD6" w:rsidRDefault="1A55DDD6" w:rsidP="1A55DDD6">
      <w:pPr>
        <w:pStyle w:val="Allmrkusetekst"/>
      </w:pPr>
    </w:p>
  </w:footnote>
  <w:footnote w:id="233">
    <w:p w14:paraId="21AA3311" w14:textId="26E7C5D6" w:rsidR="59BFDDB2" w:rsidRPr="00B0417B" w:rsidRDefault="59BFDDB2" w:rsidP="59BFDDB2">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r w:rsidRPr="00BC24D0">
        <w:rPr>
          <w:rFonts w:ascii="Times New Roman" w:hAnsi="Times New Roman"/>
        </w:rPr>
        <w:t xml:space="preserve">TEHIK </w:t>
      </w:r>
      <w:r w:rsidR="00BC24D0" w:rsidRPr="00BC24D0">
        <w:rPr>
          <w:rFonts w:ascii="Times New Roman" w:hAnsi="Times New Roman"/>
        </w:rPr>
        <w:t>regulaarne süsteemiaudit.</w:t>
      </w:r>
    </w:p>
  </w:footnote>
  <w:footnote w:id="234">
    <w:p w14:paraId="7A296024" w14:textId="16EA6906" w:rsidR="004A6781" w:rsidRPr="00B0417B" w:rsidRDefault="004A6781">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hyperlink r:id="rId201" w:history="1">
        <w:r w:rsidRPr="00B0417B">
          <w:rPr>
            <w:rStyle w:val="Hperlink"/>
            <w:rFonts w:ascii="Times New Roman" w:hAnsi="Times New Roman"/>
          </w:rPr>
          <w:t>https://tervis.ut.ee/et/tervisetehnoloogiate-hindamine/raportid</w:t>
        </w:r>
      </w:hyperlink>
      <w:r w:rsidR="00A8454B">
        <w:t>.</w:t>
      </w:r>
      <w:r w:rsidRPr="00B0417B">
        <w:rPr>
          <w:rFonts w:ascii="Times New Roman" w:hAnsi="Times New Roman"/>
        </w:rPr>
        <w:t xml:space="preserve"> </w:t>
      </w:r>
    </w:p>
  </w:footnote>
  <w:footnote w:id="235">
    <w:p w14:paraId="416B6210" w14:textId="6E364C11" w:rsidR="0052374D" w:rsidRPr="0099331C" w:rsidRDefault="0052374D">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Personaalmeditsiini kliinilised juhtprojektid rinnavähi ja südame-veresoonkonnahaiguste täppisennetuses. 2018–2021. Konsortsium </w:t>
      </w:r>
      <w:r w:rsidRPr="00B0417B">
        <w:rPr>
          <w:rFonts w:ascii="Times New Roman" w:hAnsi="Times New Roman"/>
        </w:rPr>
        <w:t xml:space="preserve">estPerMed I. Veebiteel kättesaadav: </w:t>
      </w:r>
      <w:hyperlink r:id="rId202" w:history="1">
        <w:r w:rsidRPr="00B0417B">
          <w:rPr>
            <w:rStyle w:val="Hperlink"/>
            <w:rFonts w:ascii="Times New Roman" w:hAnsi="Times New Roman"/>
          </w:rPr>
          <w:t>https://www.etag.ee/wpcontent/uploads/2021/07/L%C3%B5pparuanne.pdf</w:t>
        </w:r>
      </w:hyperlink>
      <w:r w:rsidR="00A8454B">
        <w:t>.</w:t>
      </w:r>
    </w:p>
  </w:footnote>
  <w:footnote w:id="236">
    <w:p w14:paraId="7F9E2EBF" w14:textId="0A3A7251" w:rsidR="00DB1CDC" w:rsidRPr="00B0417B" w:rsidRDefault="00DB1CDC">
      <w:pPr>
        <w:pStyle w:val="Allmrkusetekst"/>
        <w:rPr>
          <w:rFonts w:ascii="Times New Roman" w:hAnsi="Times New Roman"/>
        </w:rPr>
      </w:pPr>
      <w:r w:rsidRPr="00B0417B">
        <w:rPr>
          <w:rStyle w:val="Allmrkuseviide"/>
          <w:rFonts w:ascii="Times New Roman" w:hAnsi="Times New Roman"/>
        </w:rPr>
        <w:footnoteRef/>
      </w:r>
      <w:hyperlink r:id="rId203" w:history="1">
        <w:r w:rsidRPr="00B0417B">
          <w:rPr>
            <w:rStyle w:val="Hperlink"/>
            <w:rFonts w:ascii="Times New Roman" w:hAnsi="Times New Roman"/>
          </w:rPr>
          <w:t>https://tervis.ut.ee/et/tervisetehnoloogiate-hindamine</w:t>
        </w:r>
      </w:hyperlink>
      <w:r w:rsidR="00A8454B">
        <w:t>.</w:t>
      </w:r>
      <w:r w:rsidRPr="00B0417B">
        <w:rPr>
          <w:rFonts w:ascii="Times New Roman" w:hAnsi="Times New Roman"/>
        </w:rPr>
        <w:t xml:space="preserve"> </w:t>
      </w:r>
    </w:p>
  </w:footnote>
  <w:footnote w:id="237">
    <w:p w14:paraId="68CBD5C4" w14:textId="4AAEB6C4"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204">
        <w:r w:rsidRPr="672799D4">
          <w:rPr>
            <w:rStyle w:val="Hperlink"/>
            <w:rFonts w:ascii="Times New Roman" w:hAnsi="Times New Roman"/>
          </w:rPr>
          <w:t>Farmakogeneetilise analüüsi tervisekasu südame-veresoonkonnahaiguste ravis ja farmakogeneetilise analüüsi juhitud antiagregantravi kulutõhusus Eestis südame isheemiatõve korral: tervisetehnoloogia hindamise raport TTH62</w:t>
        </w:r>
      </w:hyperlink>
      <w:r w:rsidR="00A8454B">
        <w:t>.</w:t>
      </w:r>
    </w:p>
  </w:footnote>
  <w:footnote w:id="238">
    <w:p w14:paraId="7E0C9829" w14:textId="1F2614EA" w:rsidR="672799D4" w:rsidRDefault="672799D4" w:rsidP="672799D4">
      <w:pPr>
        <w:pStyle w:val="Allmrkusetekst"/>
        <w:rPr>
          <w:rFonts w:ascii="Times New Roman" w:hAnsi="Times New Roman"/>
        </w:rPr>
      </w:pPr>
      <w:r w:rsidRPr="672799D4">
        <w:rPr>
          <w:rStyle w:val="Allmrkuseviide"/>
          <w:rFonts w:ascii="Times New Roman" w:hAnsi="Times New Roman"/>
        </w:rPr>
        <w:footnoteRef/>
      </w:r>
      <w:r w:rsidRPr="672799D4">
        <w:rPr>
          <w:rFonts w:ascii="Times New Roman" w:hAnsi="Times New Roman"/>
        </w:rPr>
        <w:t xml:space="preserve"> </w:t>
      </w:r>
      <w:hyperlink r:id="rId205">
        <w:r w:rsidRPr="672799D4">
          <w:rPr>
            <w:rStyle w:val="Hperlink"/>
            <w:rFonts w:ascii="Times New Roman" w:hAnsi="Times New Roman"/>
          </w:rPr>
          <w:t>Farmakogeneetilise analüüsi tervisekasu ja kulutõhusus depressiooni ravis: tervisetehnoloogia hindamise raport TTH61</w:t>
        </w:r>
      </w:hyperlink>
      <w:r w:rsidR="00A8454B">
        <w:t>.</w:t>
      </w:r>
    </w:p>
  </w:footnote>
  <w:footnote w:id="239">
    <w:p w14:paraId="4E896538" w14:textId="139C0ECE" w:rsidR="002127F9" w:rsidRPr="00B05B85" w:rsidRDefault="002127F9">
      <w:pPr>
        <w:pStyle w:val="Allmrkusetekst"/>
        <w:rPr>
          <w:rFonts w:ascii="Times New Roman" w:hAnsi="Times New Roman"/>
        </w:rPr>
      </w:pPr>
      <w:r w:rsidRPr="00B05B85">
        <w:rPr>
          <w:rStyle w:val="Allmrkuseviide"/>
          <w:rFonts w:ascii="Times New Roman" w:hAnsi="Times New Roman"/>
        </w:rPr>
        <w:footnoteRef/>
      </w:r>
      <w:r w:rsidR="00B05B85" w:rsidRPr="00B05B85">
        <w:rPr>
          <w:rFonts w:ascii="Times New Roman" w:hAnsi="Times New Roman"/>
        </w:rPr>
        <w:t xml:space="preserve"> </w:t>
      </w:r>
      <w:r w:rsidRPr="00B05B85">
        <w:rPr>
          <w:rFonts w:ascii="Times New Roman" w:hAnsi="Times New Roman"/>
        </w:rPr>
        <w:t>Value_of_Pharmacogenetic_Testing_Assessed_with_Real-World_Drug_Utilization_and_Genotype_Data</w:t>
      </w:r>
      <w:r w:rsidR="00B05B85" w:rsidRPr="00B05B85">
        <w:rPr>
          <w:rFonts w:ascii="Times New Roman" w:hAnsi="Times New Roman"/>
        </w:rPr>
        <w:t xml:space="preserve"> </w:t>
      </w:r>
      <w:hyperlink r:id="rId206" w:history="1">
        <w:r w:rsidR="00B05B85" w:rsidRPr="00B05B85">
          <w:rPr>
            <w:rStyle w:val="Hperlink"/>
            <w:rFonts w:ascii="Times New Roman" w:hAnsi="Times New Roman"/>
          </w:rPr>
          <w:t>https://www.researchgate.net/publication/384638919</w:t>
        </w:r>
      </w:hyperlink>
      <w:r w:rsidR="00B05B85" w:rsidRPr="00B05B85">
        <w:rPr>
          <w:rFonts w:ascii="Times New Roman" w:hAnsi="Times New Roman"/>
        </w:rPr>
        <w:t>.</w:t>
      </w:r>
    </w:p>
  </w:footnote>
  <w:footnote w:id="240">
    <w:p w14:paraId="76EA2E22" w14:textId="28EEA109" w:rsidR="524E2CFF" w:rsidRPr="00B0417B" w:rsidRDefault="524E2CFF" w:rsidP="00045C8D">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hyperlink r:id="rId207" w:history="1">
        <w:r w:rsidRPr="00B0417B">
          <w:rPr>
            <w:rStyle w:val="Hperlink"/>
            <w:rFonts w:ascii="Times New Roman" w:hAnsi="Times New Roman"/>
          </w:rPr>
          <w:t>Tegevusala otsing | e-Äriregister</w:t>
        </w:r>
      </w:hyperlink>
      <w:r w:rsidRPr="00B0417B">
        <w:rPr>
          <w:rFonts w:ascii="Times New Roman" w:hAnsi="Times New Roman"/>
        </w:rPr>
        <w:t xml:space="preserve"> 1. jaanuarist 2025 hakkab kehtima uus tegevusalade klassifikaator EMTAK 2025. Sellest kuupäevast tuleb esmakande esitamisel registrile ja majandusaasta aruannetes valida tegevusala kood EMTAK 2025 järgi.</w:t>
      </w:r>
    </w:p>
  </w:footnote>
  <w:footnote w:id="241">
    <w:p w14:paraId="72C45726" w14:textId="39B58E70" w:rsidR="524E2CFF" w:rsidRPr="00B0417B" w:rsidRDefault="524E2CFF" w:rsidP="00045C8D">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hyperlink r:id="rId208" w:history="1">
        <w:hyperlink r:id="rId209" w:history="1">
          <w:r w:rsidRPr="00B0417B">
            <w:rPr>
              <w:rStyle w:val="Hperlink"/>
              <w:rFonts w:ascii="Times New Roman" w:hAnsi="Times New Roman"/>
            </w:rPr>
            <w:t>Üleminekutabeli otsing | e-Äriregister</w:t>
          </w:r>
        </w:hyperlink>
      </w:hyperlink>
      <w:r w:rsidRPr="00B0417B">
        <w:rPr>
          <w:rFonts w:ascii="Times New Roman" w:hAnsi="Times New Roman"/>
        </w:rPr>
        <w:t xml:space="preserve">, </w:t>
      </w:r>
      <w:r w:rsidRPr="00B0417B">
        <w:rPr>
          <w:rFonts w:ascii="Times New Roman" w:eastAsia="Open Sans" w:hAnsi="Times New Roman"/>
          <w:i/>
          <w:iCs/>
          <w:color w:val="4A4A4A"/>
        </w:rPr>
        <w:t>Üleminekutabelist EMTAK 2008 → EMTAK 2025</w:t>
      </w:r>
      <w:r w:rsidR="00995A75">
        <w:rPr>
          <w:rFonts w:ascii="Times New Roman" w:eastAsia="Open Sans" w:hAnsi="Times New Roman"/>
          <w:i/>
          <w:iCs/>
          <w:color w:val="4A4A4A"/>
        </w:rPr>
        <w:t>.</w:t>
      </w:r>
    </w:p>
  </w:footnote>
  <w:footnote w:id="242">
    <w:p w14:paraId="601AD62B" w14:textId="38510647" w:rsidR="524E2CFF" w:rsidRPr="00FF25B0" w:rsidRDefault="524E2CFF" w:rsidP="524E2CFF">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w:t>
      </w:r>
      <w:hyperlink r:id="rId210" w:history="1">
        <w:r w:rsidRPr="00B0417B">
          <w:rPr>
            <w:rStyle w:val="Hperlink"/>
            <w:rFonts w:ascii="Times New Roman" w:hAnsi="Times New Roman"/>
          </w:rPr>
          <w:t>Tegevusala otsing | e-Äriregister</w:t>
        </w:r>
      </w:hyperlink>
      <w:r w:rsidR="00995A75">
        <w:t>.</w:t>
      </w:r>
    </w:p>
  </w:footnote>
  <w:footnote w:id="243">
    <w:p w14:paraId="3365653C" w14:textId="7D6F618F" w:rsidR="005F7232" w:rsidRPr="00314084" w:rsidRDefault="524E2CFF" w:rsidP="00045C8D">
      <w:pPr>
        <w:pStyle w:val="Allmrkusetekst"/>
        <w:rPr>
          <w:rFonts w:ascii="Times New Roman" w:hAnsi="Times New Roman"/>
        </w:rPr>
      </w:pPr>
      <w:r w:rsidRPr="00B0417B">
        <w:rPr>
          <w:rStyle w:val="Allmrkuseviide"/>
          <w:rFonts w:ascii="Times New Roman" w:hAnsi="Times New Roman"/>
        </w:rPr>
        <w:footnoteRef/>
      </w:r>
      <w:r w:rsidRPr="00B0417B">
        <w:rPr>
          <w:rFonts w:ascii="Times New Roman" w:hAnsi="Times New Roman"/>
        </w:rPr>
        <w:t xml:space="preserve"> EMTAK on oma ülesehituselt hierarhiline, jagunedes viieks tasemeks. Tegevusala määramisel on oluline jõuda EMTAK neljanda tasemeni, mille alusel saab juba valikut teha. Paljudel juhtudel on EMTAK neljanda taseme tegevusala väga üldine, mistõttu ongi loodud lisatase</w:t>
      </w:r>
      <w:r w:rsidR="00DE14E2">
        <w:rPr>
          <w:rFonts w:ascii="Times New Roman" w:hAnsi="Times New Roman"/>
        </w:rPr>
        <w:t>,</w:t>
      </w:r>
      <w:r w:rsidRPr="00B0417B">
        <w:rPr>
          <w:rFonts w:ascii="Times New Roman" w:hAnsi="Times New Roman"/>
        </w:rPr>
        <w:t xml:space="preserve"> s.o EMTAK viies tase – Eesti rahvuslik tase. Viies tase on ühtlasi korrektse tegevusalakoodi lõplik</w:t>
      </w:r>
      <w:r w:rsidR="008B13B6">
        <w:rPr>
          <w:rFonts w:ascii="Times New Roman" w:hAnsi="Times New Roman"/>
        </w:rPr>
        <w:t>u</w:t>
      </w:r>
      <w:r w:rsidRPr="00B0417B">
        <w:rPr>
          <w:rFonts w:ascii="Times New Roman" w:hAnsi="Times New Roman"/>
        </w:rPr>
        <w:t xml:space="preserve"> valik</w:t>
      </w:r>
      <w:r w:rsidR="008B13B6">
        <w:rPr>
          <w:rFonts w:ascii="Times New Roman" w:hAnsi="Times New Roman"/>
        </w:rPr>
        <w:t xml:space="preserve">u </w:t>
      </w:r>
      <w:r w:rsidR="008B13B6" w:rsidRPr="00B0417B">
        <w:rPr>
          <w:rFonts w:ascii="Times New Roman" w:hAnsi="Times New Roman"/>
        </w:rPr>
        <w:t>aluseks</w:t>
      </w:r>
      <w:r w:rsidRPr="00B0417B">
        <w:rPr>
          <w:rFonts w:ascii="Times New Roman" w:hAnsi="Times New Roman"/>
        </w:rPr>
        <w:t xml:space="preserve">. </w:t>
      </w:r>
      <w:hyperlink r:id="rId211" w:history="1">
        <w:r w:rsidRPr="00B0417B">
          <w:rPr>
            <w:rStyle w:val="Hperlink"/>
            <w:rFonts w:ascii="Times New Roman" w:hAnsi="Times New Roman"/>
          </w:rPr>
          <w:t>EMTAK 2025 tutvustus ja juhend_0.pdf</w:t>
        </w:r>
      </w:hyperlink>
      <w:r w:rsidR="00995A75">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A462744" w14:textId="77777777" w:rsidTr="005F0D84">
      <w:trPr>
        <w:trHeight w:val="300"/>
      </w:trPr>
      <w:tc>
        <w:tcPr>
          <w:tcW w:w="3175" w:type="dxa"/>
        </w:tcPr>
        <w:p w14:paraId="658A683F" w14:textId="18AC334F" w:rsidR="7FBC3DED" w:rsidRDefault="7FBC3DED" w:rsidP="005F0D84">
          <w:pPr>
            <w:pStyle w:val="Pis"/>
            <w:ind w:left="-115"/>
            <w:jc w:val="left"/>
          </w:pPr>
        </w:p>
      </w:tc>
      <w:tc>
        <w:tcPr>
          <w:tcW w:w="3175" w:type="dxa"/>
        </w:tcPr>
        <w:p w14:paraId="7BEC11AF" w14:textId="201CB9DF" w:rsidR="7FBC3DED" w:rsidRDefault="7FBC3DED" w:rsidP="005F0D84">
          <w:pPr>
            <w:pStyle w:val="Pis"/>
            <w:jc w:val="center"/>
          </w:pPr>
        </w:p>
      </w:tc>
      <w:tc>
        <w:tcPr>
          <w:tcW w:w="3175" w:type="dxa"/>
        </w:tcPr>
        <w:p w14:paraId="2191F964" w14:textId="7CFDA2DD" w:rsidR="7FBC3DED" w:rsidRDefault="7FBC3DED" w:rsidP="005F0D84">
          <w:pPr>
            <w:pStyle w:val="Pis"/>
            <w:ind w:right="-115"/>
            <w:jc w:val="right"/>
          </w:pPr>
        </w:p>
      </w:tc>
    </w:tr>
  </w:tbl>
  <w:p w14:paraId="428AC37D" w14:textId="205792C4" w:rsidR="7FBC3DED" w:rsidRDefault="7FBC3DED" w:rsidP="005F0D84">
    <w:pPr>
      <w:pStyle w:val="Pi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31C4902" w14:textId="77777777" w:rsidTr="00C37CE7">
      <w:trPr>
        <w:trHeight w:val="300"/>
      </w:trPr>
      <w:tc>
        <w:tcPr>
          <w:tcW w:w="3175" w:type="dxa"/>
        </w:tcPr>
        <w:p w14:paraId="72862808" w14:textId="2A1D9637" w:rsidR="7FBC3DED" w:rsidRDefault="7FBC3DED" w:rsidP="00C37CE7">
          <w:pPr>
            <w:pStyle w:val="Pis"/>
            <w:ind w:left="-115"/>
            <w:jc w:val="left"/>
          </w:pPr>
        </w:p>
      </w:tc>
      <w:tc>
        <w:tcPr>
          <w:tcW w:w="3175" w:type="dxa"/>
        </w:tcPr>
        <w:p w14:paraId="04857754" w14:textId="6B749BD1" w:rsidR="7FBC3DED" w:rsidRDefault="7FBC3DED" w:rsidP="00C37CE7">
          <w:pPr>
            <w:pStyle w:val="Pis"/>
            <w:jc w:val="center"/>
          </w:pPr>
        </w:p>
      </w:tc>
      <w:tc>
        <w:tcPr>
          <w:tcW w:w="3175" w:type="dxa"/>
        </w:tcPr>
        <w:p w14:paraId="6FF8B95E" w14:textId="6119A64A" w:rsidR="7FBC3DED" w:rsidRDefault="7FBC3DED" w:rsidP="00C37CE7">
          <w:pPr>
            <w:pStyle w:val="Pis"/>
            <w:ind w:right="-115"/>
            <w:jc w:val="right"/>
          </w:pPr>
        </w:p>
      </w:tc>
    </w:tr>
  </w:tbl>
  <w:p w14:paraId="0B3E4DB4" w14:textId="24C8DF40" w:rsidR="7FBC3DED" w:rsidRDefault="7FBC3DED" w:rsidP="00C37CE7">
    <w:pPr>
      <w:pStyle w:val="Pis"/>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3561C32" w14:textId="77777777" w:rsidTr="002F2793">
      <w:trPr>
        <w:trHeight w:val="300"/>
      </w:trPr>
      <w:tc>
        <w:tcPr>
          <w:tcW w:w="3175" w:type="dxa"/>
        </w:tcPr>
        <w:p w14:paraId="1EF39846" w14:textId="66FCA556" w:rsidR="7FBC3DED" w:rsidRDefault="7FBC3DED" w:rsidP="002F2793">
          <w:pPr>
            <w:pStyle w:val="Pis"/>
            <w:ind w:left="-115"/>
            <w:jc w:val="left"/>
          </w:pPr>
        </w:p>
      </w:tc>
      <w:tc>
        <w:tcPr>
          <w:tcW w:w="3175" w:type="dxa"/>
        </w:tcPr>
        <w:p w14:paraId="617FEA14" w14:textId="00371FDA" w:rsidR="7FBC3DED" w:rsidRDefault="7FBC3DED" w:rsidP="002F2793">
          <w:pPr>
            <w:pStyle w:val="Pis"/>
            <w:jc w:val="center"/>
          </w:pPr>
        </w:p>
      </w:tc>
      <w:tc>
        <w:tcPr>
          <w:tcW w:w="3175" w:type="dxa"/>
        </w:tcPr>
        <w:p w14:paraId="0859836C" w14:textId="6A3F2EBF" w:rsidR="7FBC3DED" w:rsidRDefault="7FBC3DED" w:rsidP="002F2793">
          <w:pPr>
            <w:pStyle w:val="Pis"/>
            <w:ind w:right="-115"/>
            <w:jc w:val="right"/>
          </w:pPr>
        </w:p>
      </w:tc>
    </w:tr>
  </w:tbl>
  <w:p w14:paraId="7DDFD1E9" w14:textId="04255736" w:rsidR="7FBC3DED" w:rsidRDefault="7FBC3DED" w:rsidP="002F2793">
    <w:pPr>
      <w:pStyle w:val="Pis"/>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7A1ED7AC" w14:textId="77777777" w:rsidTr="002F2793">
      <w:trPr>
        <w:trHeight w:val="300"/>
      </w:trPr>
      <w:tc>
        <w:tcPr>
          <w:tcW w:w="3175" w:type="dxa"/>
        </w:tcPr>
        <w:p w14:paraId="40B24125" w14:textId="2B697924" w:rsidR="7FBC3DED" w:rsidRDefault="7FBC3DED" w:rsidP="002F2793">
          <w:pPr>
            <w:pStyle w:val="Pis"/>
            <w:ind w:left="-115"/>
            <w:jc w:val="left"/>
          </w:pPr>
        </w:p>
      </w:tc>
      <w:tc>
        <w:tcPr>
          <w:tcW w:w="3175" w:type="dxa"/>
        </w:tcPr>
        <w:p w14:paraId="38807382" w14:textId="6A6DC304" w:rsidR="7FBC3DED" w:rsidRDefault="7FBC3DED" w:rsidP="002F2793">
          <w:pPr>
            <w:pStyle w:val="Pis"/>
            <w:jc w:val="center"/>
          </w:pPr>
        </w:p>
      </w:tc>
      <w:tc>
        <w:tcPr>
          <w:tcW w:w="3175" w:type="dxa"/>
        </w:tcPr>
        <w:p w14:paraId="093ABCB5" w14:textId="5C2EEFD8" w:rsidR="7FBC3DED" w:rsidRDefault="7FBC3DED" w:rsidP="002F2793">
          <w:pPr>
            <w:pStyle w:val="Pis"/>
            <w:ind w:right="-115"/>
            <w:jc w:val="right"/>
          </w:pPr>
        </w:p>
      </w:tc>
    </w:tr>
  </w:tbl>
  <w:p w14:paraId="06939806" w14:textId="7E4F1641" w:rsidR="7FBC3DED" w:rsidRDefault="7FBC3DED" w:rsidP="002F2793">
    <w:pPr>
      <w:pStyle w:val="Pis"/>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E381641" w14:textId="77777777" w:rsidTr="00E453E9">
      <w:trPr>
        <w:trHeight w:val="300"/>
      </w:trPr>
      <w:tc>
        <w:tcPr>
          <w:tcW w:w="3175" w:type="dxa"/>
        </w:tcPr>
        <w:p w14:paraId="5D8C1D0F" w14:textId="1386DC01" w:rsidR="7FBC3DED" w:rsidRDefault="7FBC3DED" w:rsidP="00E453E9">
          <w:pPr>
            <w:pStyle w:val="Pis"/>
            <w:ind w:left="-115"/>
            <w:jc w:val="left"/>
          </w:pPr>
        </w:p>
      </w:tc>
      <w:tc>
        <w:tcPr>
          <w:tcW w:w="3175" w:type="dxa"/>
        </w:tcPr>
        <w:p w14:paraId="35B1058B" w14:textId="1553BC87" w:rsidR="7FBC3DED" w:rsidRDefault="7FBC3DED" w:rsidP="00C84A21">
          <w:pPr>
            <w:pStyle w:val="Pis"/>
            <w:jc w:val="center"/>
          </w:pPr>
        </w:p>
      </w:tc>
      <w:tc>
        <w:tcPr>
          <w:tcW w:w="3175" w:type="dxa"/>
        </w:tcPr>
        <w:p w14:paraId="67880FAF" w14:textId="5560A82F" w:rsidR="7FBC3DED" w:rsidRDefault="7FBC3DED" w:rsidP="00C84A21">
          <w:pPr>
            <w:pStyle w:val="Pis"/>
            <w:ind w:right="-115"/>
            <w:jc w:val="right"/>
          </w:pPr>
        </w:p>
      </w:tc>
    </w:tr>
  </w:tbl>
  <w:p w14:paraId="48E78237" w14:textId="6715A352" w:rsidR="7FBC3DED" w:rsidRDefault="7FBC3DED">
    <w:pPr>
      <w:pStyle w:val="Pis"/>
      <w:pPrChange w:id="54" w:author="Priit Kleemann" w:date="2025-02-20T09:44:00Z">
        <w:pPr/>
      </w:pPrChange>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13AB1AF9" w14:textId="77777777" w:rsidTr="00FD392D">
      <w:trPr>
        <w:trHeight w:val="300"/>
      </w:trPr>
      <w:tc>
        <w:tcPr>
          <w:tcW w:w="3175" w:type="dxa"/>
        </w:tcPr>
        <w:p w14:paraId="3540CA5C" w14:textId="45849EC7" w:rsidR="7FBC3DED" w:rsidRDefault="7FBC3DED" w:rsidP="00FD392D">
          <w:pPr>
            <w:pStyle w:val="Pis"/>
            <w:ind w:left="-115"/>
            <w:jc w:val="left"/>
          </w:pPr>
        </w:p>
      </w:tc>
      <w:tc>
        <w:tcPr>
          <w:tcW w:w="3175" w:type="dxa"/>
        </w:tcPr>
        <w:p w14:paraId="5604A8C1" w14:textId="6D57DE90" w:rsidR="7FBC3DED" w:rsidRDefault="7FBC3DED" w:rsidP="00FD392D">
          <w:pPr>
            <w:pStyle w:val="Pis"/>
            <w:jc w:val="center"/>
          </w:pPr>
        </w:p>
      </w:tc>
      <w:tc>
        <w:tcPr>
          <w:tcW w:w="3175" w:type="dxa"/>
        </w:tcPr>
        <w:p w14:paraId="4CEDCF4A" w14:textId="7AC13965" w:rsidR="7FBC3DED" w:rsidRDefault="7FBC3DED" w:rsidP="00AB1158">
          <w:pPr>
            <w:pStyle w:val="Pis"/>
            <w:ind w:right="-115"/>
            <w:jc w:val="right"/>
          </w:pPr>
        </w:p>
      </w:tc>
    </w:tr>
  </w:tbl>
  <w:p w14:paraId="5C93DFEC" w14:textId="51D2A3BE" w:rsidR="7FBC3DED" w:rsidRDefault="7FBC3DED" w:rsidP="00FD392D">
    <w:pPr>
      <w:pStyle w:val="Pis"/>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04EA506D" w14:textId="77777777" w:rsidTr="00B7173A">
      <w:trPr>
        <w:trHeight w:val="300"/>
      </w:trPr>
      <w:tc>
        <w:tcPr>
          <w:tcW w:w="3175" w:type="dxa"/>
        </w:tcPr>
        <w:p w14:paraId="32C193AA" w14:textId="455267E7" w:rsidR="7FBC3DED" w:rsidRDefault="7FBC3DED" w:rsidP="00AB1158">
          <w:pPr>
            <w:pStyle w:val="Pis"/>
            <w:ind w:left="-115"/>
            <w:jc w:val="left"/>
          </w:pPr>
        </w:p>
      </w:tc>
      <w:tc>
        <w:tcPr>
          <w:tcW w:w="3175" w:type="dxa"/>
        </w:tcPr>
        <w:p w14:paraId="66227614" w14:textId="6DCA5A43" w:rsidR="7FBC3DED" w:rsidRDefault="7FBC3DED" w:rsidP="00AB1158">
          <w:pPr>
            <w:pStyle w:val="Pis"/>
            <w:jc w:val="center"/>
          </w:pPr>
        </w:p>
      </w:tc>
      <w:tc>
        <w:tcPr>
          <w:tcW w:w="3175" w:type="dxa"/>
        </w:tcPr>
        <w:p w14:paraId="349F64CA" w14:textId="66737DDE" w:rsidR="7FBC3DED" w:rsidRDefault="7FBC3DED">
          <w:pPr>
            <w:pStyle w:val="Pis"/>
            <w:ind w:right="-115"/>
            <w:jc w:val="right"/>
            <w:pPrChange w:id="55" w:author="Priit Kleemann" w:date="2025-02-20T09:44:00Z">
              <w:pPr/>
            </w:pPrChange>
          </w:pPr>
        </w:p>
      </w:tc>
    </w:tr>
  </w:tbl>
  <w:p w14:paraId="4C19913B" w14:textId="7EB6C60A" w:rsidR="7FBC3DED" w:rsidRDefault="7FBC3DED">
    <w:pPr>
      <w:pStyle w:val="Pis"/>
      <w:pPrChange w:id="56" w:author="Priit Kleemann" w:date="2025-02-20T09:44:00Z">
        <w:pPr/>
      </w:pPrChange>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7201085B" w14:textId="77777777" w:rsidTr="0005675E">
      <w:trPr>
        <w:trHeight w:val="300"/>
      </w:trPr>
      <w:tc>
        <w:tcPr>
          <w:tcW w:w="3175" w:type="dxa"/>
        </w:tcPr>
        <w:p w14:paraId="1557558D" w14:textId="53D56F69" w:rsidR="7FBC3DED" w:rsidRDefault="7FBC3DED" w:rsidP="0005675E">
          <w:pPr>
            <w:pStyle w:val="Pis"/>
            <w:ind w:left="-115"/>
            <w:jc w:val="left"/>
          </w:pPr>
        </w:p>
      </w:tc>
      <w:tc>
        <w:tcPr>
          <w:tcW w:w="3175" w:type="dxa"/>
        </w:tcPr>
        <w:p w14:paraId="2AA3014B" w14:textId="64556025" w:rsidR="7FBC3DED" w:rsidRDefault="7FBC3DED" w:rsidP="0005675E">
          <w:pPr>
            <w:pStyle w:val="Pis"/>
            <w:jc w:val="center"/>
          </w:pPr>
        </w:p>
      </w:tc>
      <w:tc>
        <w:tcPr>
          <w:tcW w:w="3175" w:type="dxa"/>
        </w:tcPr>
        <w:p w14:paraId="67FFA734" w14:textId="11E506E0" w:rsidR="7FBC3DED" w:rsidRDefault="7FBC3DED" w:rsidP="0005675E">
          <w:pPr>
            <w:pStyle w:val="Pis"/>
            <w:ind w:right="-115"/>
            <w:jc w:val="right"/>
          </w:pPr>
        </w:p>
      </w:tc>
    </w:tr>
  </w:tbl>
  <w:p w14:paraId="2C069A0C" w14:textId="155B9203" w:rsidR="7FBC3DED" w:rsidRDefault="7FBC3DED" w:rsidP="0005675E">
    <w:pPr>
      <w:pStyle w:val="Pis"/>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60E957FA" w14:textId="77777777" w:rsidTr="0005675E">
      <w:trPr>
        <w:trHeight w:val="300"/>
      </w:trPr>
      <w:tc>
        <w:tcPr>
          <w:tcW w:w="3175" w:type="dxa"/>
        </w:tcPr>
        <w:p w14:paraId="336518B7" w14:textId="729E5442" w:rsidR="7FBC3DED" w:rsidRDefault="7FBC3DED" w:rsidP="0005675E">
          <w:pPr>
            <w:pStyle w:val="Pis"/>
            <w:ind w:left="-115"/>
            <w:jc w:val="left"/>
          </w:pPr>
        </w:p>
      </w:tc>
      <w:tc>
        <w:tcPr>
          <w:tcW w:w="3175" w:type="dxa"/>
        </w:tcPr>
        <w:p w14:paraId="3766EF1A" w14:textId="177266D2" w:rsidR="7FBC3DED" w:rsidRDefault="7FBC3DED" w:rsidP="0005675E">
          <w:pPr>
            <w:pStyle w:val="Pis"/>
            <w:jc w:val="center"/>
          </w:pPr>
        </w:p>
      </w:tc>
      <w:tc>
        <w:tcPr>
          <w:tcW w:w="3175" w:type="dxa"/>
        </w:tcPr>
        <w:p w14:paraId="3B33AD67" w14:textId="6EE07794" w:rsidR="7FBC3DED" w:rsidRDefault="7FBC3DED" w:rsidP="0005675E">
          <w:pPr>
            <w:pStyle w:val="Pis"/>
            <w:ind w:right="-115"/>
            <w:jc w:val="right"/>
          </w:pPr>
        </w:p>
      </w:tc>
    </w:tr>
  </w:tbl>
  <w:p w14:paraId="2DA80CE9" w14:textId="48B26868" w:rsidR="7FBC3DED" w:rsidRDefault="7FBC3DED" w:rsidP="0005675E">
    <w:pPr>
      <w:pStyle w:val="Pis"/>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65AD583" w14:textId="77777777" w:rsidTr="0005675E">
      <w:trPr>
        <w:trHeight w:val="300"/>
      </w:trPr>
      <w:tc>
        <w:tcPr>
          <w:tcW w:w="3175" w:type="dxa"/>
        </w:tcPr>
        <w:p w14:paraId="42CBE3AF" w14:textId="5A3F809D" w:rsidR="7FBC3DED" w:rsidRDefault="7FBC3DED" w:rsidP="0005675E">
          <w:pPr>
            <w:pStyle w:val="Pis"/>
            <w:ind w:left="-115"/>
            <w:jc w:val="left"/>
          </w:pPr>
        </w:p>
      </w:tc>
      <w:tc>
        <w:tcPr>
          <w:tcW w:w="3175" w:type="dxa"/>
        </w:tcPr>
        <w:p w14:paraId="017DA5BE" w14:textId="2B6E8860" w:rsidR="7FBC3DED" w:rsidRDefault="7FBC3DED" w:rsidP="0005675E">
          <w:pPr>
            <w:pStyle w:val="Pis"/>
            <w:jc w:val="center"/>
          </w:pPr>
        </w:p>
      </w:tc>
      <w:tc>
        <w:tcPr>
          <w:tcW w:w="3175" w:type="dxa"/>
        </w:tcPr>
        <w:p w14:paraId="1AC1CAC7" w14:textId="6BC36F48" w:rsidR="7FBC3DED" w:rsidRDefault="7FBC3DED" w:rsidP="0005675E">
          <w:pPr>
            <w:pStyle w:val="Pis"/>
            <w:ind w:right="-115"/>
            <w:jc w:val="right"/>
          </w:pPr>
        </w:p>
      </w:tc>
    </w:tr>
  </w:tbl>
  <w:p w14:paraId="57971A0C" w14:textId="012EF8DA" w:rsidR="7FBC3DED" w:rsidRDefault="7FBC3DED" w:rsidP="0005675E">
    <w:pPr>
      <w:pStyle w:val="Pis"/>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58" w:author="Priit Kleemann" w:date="2025-02-20T09:44:00Z">
        <w:tblPr>
          <w:tblStyle w:val="Kontuurtabel"/>
          <w:tblW w:w="0" w:type="nil"/>
          <w:tblLayout w:type="fixed"/>
          <w:tblLook w:val="06A0" w:firstRow="1" w:lastRow="0" w:firstColumn="1" w:lastColumn="0" w:noHBand="1" w:noVBand="1"/>
        </w:tblPr>
      </w:tblPrChange>
    </w:tblPr>
    <w:tblGrid>
      <w:gridCol w:w="3175"/>
      <w:gridCol w:w="3175"/>
      <w:gridCol w:w="3175"/>
      <w:tblGridChange w:id="59">
        <w:tblGrid>
          <w:gridCol w:w="490"/>
          <w:gridCol w:w="2685"/>
          <w:gridCol w:w="490"/>
          <w:gridCol w:w="2685"/>
          <w:gridCol w:w="490"/>
          <w:gridCol w:w="2685"/>
          <w:gridCol w:w="490"/>
        </w:tblGrid>
      </w:tblGridChange>
    </w:tblGrid>
    <w:tr w:rsidR="7FBC3DED" w14:paraId="274F3D82" w14:textId="77777777" w:rsidTr="7FBC3DED">
      <w:trPr>
        <w:trHeight w:val="300"/>
        <w:trPrChange w:id="60" w:author="Priit Kleemann" w:date="2025-02-20T09:44:00Z">
          <w:trPr>
            <w:gridBefore w:val="1"/>
            <w:trHeight w:val="300"/>
          </w:trPr>
        </w:trPrChange>
      </w:trPr>
      <w:tc>
        <w:tcPr>
          <w:tcW w:w="3175" w:type="dxa"/>
          <w:tcPrChange w:id="61" w:author="Priit Kleemann" w:date="2025-02-20T09:44:00Z">
            <w:tcPr>
              <w:tcW w:w="3175" w:type="dxa"/>
              <w:gridSpan w:val="2"/>
            </w:tcPr>
          </w:tcPrChange>
        </w:tcPr>
        <w:p w14:paraId="03A93B85" w14:textId="44C85EC0" w:rsidR="7FBC3DED" w:rsidRDefault="7FBC3DED">
          <w:pPr>
            <w:pStyle w:val="Pis"/>
            <w:ind w:left="-115"/>
            <w:jc w:val="left"/>
            <w:pPrChange w:id="62" w:author="Priit Kleemann" w:date="2025-02-20T09:44:00Z">
              <w:pPr/>
            </w:pPrChange>
          </w:pPr>
        </w:p>
      </w:tc>
      <w:tc>
        <w:tcPr>
          <w:tcW w:w="3175" w:type="dxa"/>
          <w:tcPrChange w:id="63" w:author="Priit Kleemann" w:date="2025-02-20T09:44:00Z">
            <w:tcPr>
              <w:tcW w:w="3175" w:type="dxa"/>
              <w:gridSpan w:val="2"/>
            </w:tcPr>
          </w:tcPrChange>
        </w:tcPr>
        <w:p w14:paraId="416FA3C5" w14:textId="2A4D0019" w:rsidR="7FBC3DED" w:rsidRDefault="7FBC3DED">
          <w:pPr>
            <w:pStyle w:val="Pis"/>
            <w:jc w:val="center"/>
            <w:pPrChange w:id="64" w:author="Priit Kleemann" w:date="2025-02-20T09:44:00Z">
              <w:pPr/>
            </w:pPrChange>
          </w:pPr>
        </w:p>
      </w:tc>
      <w:tc>
        <w:tcPr>
          <w:tcW w:w="3175" w:type="dxa"/>
          <w:tcPrChange w:id="65" w:author="Priit Kleemann" w:date="2025-02-20T09:44:00Z">
            <w:tcPr>
              <w:tcW w:w="3175" w:type="dxa"/>
              <w:gridSpan w:val="2"/>
            </w:tcPr>
          </w:tcPrChange>
        </w:tcPr>
        <w:p w14:paraId="6D46E0AB" w14:textId="6EAA3C22" w:rsidR="7FBC3DED" w:rsidRDefault="7FBC3DED">
          <w:pPr>
            <w:pStyle w:val="Pis"/>
            <w:ind w:right="-115"/>
            <w:jc w:val="right"/>
            <w:pPrChange w:id="66" w:author="Priit Kleemann" w:date="2025-02-20T09:44:00Z">
              <w:pPr/>
            </w:pPrChange>
          </w:pPr>
        </w:p>
      </w:tc>
    </w:tr>
  </w:tbl>
  <w:p w14:paraId="55A2E234" w14:textId="24B0CCA8" w:rsidR="7FBC3DED" w:rsidRDefault="7FBC3DED">
    <w:pPr>
      <w:pStyle w:val="Pis"/>
      <w:pPrChange w:id="67" w:author="Priit Kleemann" w:date="2025-02-20T09:44:00Z">
        <w:pPr/>
      </w:pPrChang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3F7E16B" w14:textId="77777777" w:rsidTr="00B80880">
      <w:trPr>
        <w:trHeight w:val="300"/>
      </w:trPr>
      <w:tc>
        <w:tcPr>
          <w:tcW w:w="3175" w:type="dxa"/>
        </w:tcPr>
        <w:p w14:paraId="1E3C6C18" w14:textId="1133C6BA" w:rsidR="7FBC3DED" w:rsidRDefault="7FBC3DED" w:rsidP="00335C92">
          <w:pPr>
            <w:pStyle w:val="Pis"/>
            <w:ind w:left="-115"/>
            <w:jc w:val="left"/>
          </w:pPr>
        </w:p>
      </w:tc>
      <w:tc>
        <w:tcPr>
          <w:tcW w:w="3175" w:type="dxa"/>
        </w:tcPr>
        <w:p w14:paraId="4910E3D7" w14:textId="7D43420E" w:rsidR="7FBC3DED" w:rsidRDefault="7FBC3DED" w:rsidP="00B80880">
          <w:pPr>
            <w:pStyle w:val="Pis"/>
            <w:jc w:val="center"/>
          </w:pPr>
        </w:p>
      </w:tc>
      <w:tc>
        <w:tcPr>
          <w:tcW w:w="3175" w:type="dxa"/>
        </w:tcPr>
        <w:p w14:paraId="7FC644E1" w14:textId="16FBFB37" w:rsidR="7FBC3DED" w:rsidRDefault="7FBC3DED" w:rsidP="00A17E60">
          <w:pPr>
            <w:pStyle w:val="Pis"/>
            <w:ind w:right="-115"/>
            <w:jc w:val="right"/>
          </w:pPr>
        </w:p>
      </w:tc>
    </w:tr>
  </w:tbl>
  <w:p w14:paraId="31F8E3CD" w14:textId="61BC6F24" w:rsidR="7FBC3DED" w:rsidRDefault="7FBC3DED">
    <w:pPr>
      <w:pStyle w:val="Pis"/>
      <w:pPrChange w:id="0" w:author="Priit Kleemann" w:date="2025-02-20T09:44:00Z">
        <w:pPr/>
      </w:pPrChange>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68" w:author="Priit Kleemann" w:date="2025-02-20T09:44:00Z">
        <w:tblPr>
          <w:tblStyle w:val="Kontuurtabel"/>
          <w:tblW w:w="0" w:type="nil"/>
          <w:tblLayout w:type="fixed"/>
          <w:tblLook w:val="06A0" w:firstRow="1" w:lastRow="0" w:firstColumn="1" w:lastColumn="0" w:noHBand="1" w:noVBand="1"/>
        </w:tblPr>
      </w:tblPrChange>
    </w:tblPr>
    <w:tblGrid>
      <w:gridCol w:w="3175"/>
      <w:gridCol w:w="3175"/>
      <w:gridCol w:w="3175"/>
      <w:tblGridChange w:id="69">
        <w:tblGrid>
          <w:gridCol w:w="490"/>
          <w:gridCol w:w="2685"/>
          <w:gridCol w:w="490"/>
          <w:gridCol w:w="2685"/>
          <w:gridCol w:w="490"/>
          <w:gridCol w:w="2685"/>
          <w:gridCol w:w="490"/>
        </w:tblGrid>
      </w:tblGridChange>
    </w:tblGrid>
    <w:tr w:rsidR="7FBC3DED" w14:paraId="19CEBC26" w14:textId="77777777" w:rsidTr="7FBC3DED">
      <w:trPr>
        <w:trHeight w:val="300"/>
        <w:trPrChange w:id="70" w:author="Priit Kleemann" w:date="2025-02-20T09:44:00Z">
          <w:trPr>
            <w:gridBefore w:val="1"/>
            <w:trHeight w:val="300"/>
          </w:trPr>
        </w:trPrChange>
      </w:trPr>
      <w:tc>
        <w:tcPr>
          <w:tcW w:w="3175" w:type="dxa"/>
          <w:tcPrChange w:id="71" w:author="Priit Kleemann" w:date="2025-02-20T09:44:00Z">
            <w:tcPr>
              <w:tcW w:w="3175" w:type="dxa"/>
              <w:gridSpan w:val="2"/>
            </w:tcPr>
          </w:tcPrChange>
        </w:tcPr>
        <w:p w14:paraId="1E7A64B2" w14:textId="237CE74A" w:rsidR="7FBC3DED" w:rsidRDefault="7FBC3DED">
          <w:pPr>
            <w:pStyle w:val="Pis"/>
            <w:ind w:left="-115"/>
            <w:jc w:val="left"/>
            <w:pPrChange w:id="72" w:author="Priit Kleemann" w:date="2025-02-20T09:44:00Z">
              <w:pPr/>
            </w:pPrChange>
          </w:pPr>
        </w:p>
      </w:tc>
      <w:tc>
        <w:tcPr>
          <w:tcW w:w="3175" w:type="dxa"/>
          <w:tcPrChange w:id="73" w:author="Priit Kleemann" w:date="2025-02-20T09:44:00Z">
            <w:tcPr>
              <w:tcW w:w="3175" w:type="dxa"/>
              <w:gridSpan w:val="2"/>
            </w:tcPr>
          </w:tcPrChange>
        </w:tcPr>
        <w:p w14:paraId="21913D90" w14:textId="3CD3A6B1" w:rsidR="7FBC3DED" w:rsidRDefault="7FBC3DED">
          <w:pPr>
            <w:pStyle w:val="Pis"/>
            <w:jc w:val="center"/>
            <w:pPrChange w:id="74" w:author="Priit Kleemann" w:date="2025-02-20T09:44:00Z">
              <w:pPr/>
            </w:pPrChange>
          </w:pPr>
        </w:p>
      </w:tc>
      <w:tc>
        <w:tcPr>
          <w:tcW w:w="3175" w:type="dxa"/>
          <w:tcPrChange w:id="75" w:author="Priit Kleemann" w:date="2025-02-20T09:44:00Z">
            <w:tcPr>
              <w:tcW w:w="3175" w:type="dxa"/>
              <w:gridSpan w:val="2"/>
            </w:tcPr>
          </w:tcPrChange>
        </w:tcPr>
        <w:p w14:paraId="108428FC" w14:textId="36E7DFF0" w:rsidR="7FBC3DED" w:rsidRDefault="7FBC3DED">
          <w:pPr>
            <w:pStyle w:val="Pis"/>
            <w:ind w:right="-115"/>
            <w:jc w:val="right"/>
            <w:pPrChange w:id="76" w:author="Priit Kleemann" w:date="2025-02-20T09:44:00Z">
              <w:pPr/>
            </w:pPrChange>
          </w:pPr>
        </w:p>
      </w:tc>
    </w:tr>
  </w:tbl>
  <w:p w14:paraId="2F666549" w14:textId="3287BF7F" w:rsidR="7FBC3DED" w:rsidRDefault="7FBC3DED">
    <w:pPr>
      <w:pStyle w:val="Pis"/>
      <w:pPrChange w:id="77" w:author="Priit Kleemann" w:date="2025-02-20T09:44:00Z">
        <w:pPr/>
      </w:pPrChange>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Change w:id="78" w:author="Priit Kleemann" w:date="2025-02-20T09:44:00Z">
        <w:tblPr>
          <w:tblStyle w:val="Kontuurtabel"/>
          <w:tblW w:w="0" w:type="nil"/>
          <w:tblLayout w:type="fixed"/>
          <w:tblLook w:val="06A0" w:firstRow="1" w:lastRow="0" w:firstColumn="1" w:lastColumn="0" w:noHBand="1" w:noVBand="1"/>
        </w:tblPr>
      </w:tblPrChange>
    </w:tblPr>
    <w:tblGrid>
      <w:gridCol w:w="3175"/>
      <w:gridCol w:w="3175"/>
      <w:gridCol w:w="3175"/>
      <w:tblGridChange w:id="79">
        <w:tblGrid>
          <w:gridCol w:w="490"/>
          <w:gridCol w:w="2685"/>
          <w:gridCol w:w="490"/>
          <w:gridCol w:w="2685"/>
          <w:gridCol w:w="490"/>
          <w:gridCol w:w="2685"/>
          <w:gridCol w:w="490"/>
        </w:tblGrid>
      </w:tblGridChange>
    </w:tblGrid>
    <w:tr w:rsidR="7FBC3DED" w14:paraId="03A12B5B" w14:textId="77777777" w:rsidTr="7FBC3DED">
      <w:trPr>
        <w:trHeight w:val="300"/>
        <w:trPrChange w:id="80" w:author="Priit Kleemann" w:date="2025-02-20T09:44:00Z">
          <w:trPr>
            <w:gridBefore w:val="1"/>
            <w:trHeight w:val="300"/>
          </w:trPr>
        </w:trPrChange>
      </w:trPr>
      <w:tc>
        <w:tcPr>
          <w:tcW w:w="3175" w:type="dxa"/>
          <w:tcPrChange w:id="81" w:author="Priit Kleemann" w:date="2025-02-20T09:44:00Z">
            <w:tcPr>
              <w:tcW w:w="3175" w:type="dxa"/>
              <w:gridSpan w:val="2"/>
            </w:tcPr>
          </w:tcPrChange>
        </w:tcPr>
        <w:p w14:paraId="788447CE" w14:textId="08079FE7" w:rsidR="7FBC3DED" w:rsidRDefault="7FBC3DED">
          <w:pPr>
            <w:pStyle w:val="Pis"/>
            <w:ind w:left="-115"/>
            <w:jc w:val="left"/>
            <w:pPrChange w:id="82" w:author="Priit Kleemann" w:date="2025-02-20T09:44:00Z">
              <w:pPr/>
            </w:pPrChange>
          </w:pPr>
        </w:p>
      </w:tc>
      <w:tc>
        <w:tcPr>
          <w:tcW w:w="3175" w:type="dxa"/>
          <w:tcPrChange w:id="83" w:author="Priit Kleemann" w:date="2025-02-20T09:44:00Z">
            <w:tcPr>
              <w:tcW w:w="3175" w:type="dxa"/>
              <w:gridSpan w:val="2"/>
            </w:tcPr>
          </w:tcPrChange>
        </w:tcPr>
        <w:p w14:paraId="655578EA" w14:textId="3DF37082" w:rsidR="7FBC3DED" w:rsidRDefault="7FBC3DED">
          <w:pPr>
            <w:pStyle w:val="Pis"/>
            <w:jc w:val="center"/>
            <w:pPrChange w:id="84" w:author="Priit Kleemann" w:date="2025-02-20T09:44:00Z">
              <w:pPr/>
            </w:pPrChange>
          </w:pPr>
        </w:p>
      </w:tc>
      <w:tc>
        <w:tcPr>
          <w:tcW w:w="3175" w:type="dxa"/>
          <w:tcPrChange w:id="85" w:author="Priit Kleemann" w:date="2025-02-20T09:44:00Z">
            <w:tcPr>
              <w:tcW w:w="3175" w:type="dxa"/>
              <w:gridSpan w:val="2"/>
            </w:tcPr>
          </w:tcPrChange>
        </w:tcPr>
        <w:p w14:paraId="66864010" w14:textId="757B5681" w:rsidR="7FBC3DED" w:rsidRDefault="7FBC3DED">
          <w:pPr>
            <w:pStyle w:val="Pis"/>
            <w:ind w:right="-115"/>
            <w:jc w:val="right"/>
            <w:pPrChange w:id="86" w:author="Priit Kleemann" w:date="2025-02-20T09:44:00Z">
              <w:pPr/>
            </w:pPrChange>
          </w:pPr>
        </w:p>
      </w:tc>
    </w:tr>
  </w:tbl>
  <w:p w14:paraId="21E3672B" w14:textId="3255D0A6" w:rsidR="7FBC3DED" w:rsidRDefault="7FBC3DED">
    <w:pPr>
      <w:pStyle w:val="Pis"/>
      <w:pPrChange w:id="87" w:author="Priit Kleemann" w:date="2025-02-20T09:44:00Z">
        <w:pPr/>
      </w:pPrChange>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C34E183" w14:textId="77777777" w:rsidTr="0005675E">
      <w:trPr>
        <w:trHeight w:val="300"/>
      </w:trPr>
      <w:tc>
        <w:tcPr>
          <w:tcW w:w="3175" w:type="dxa"/>
        </w:tcPr>
        <w:p w14:paraId="75D57A0C" w14:textId="3C00E50C" w:rsidR="7FBC3DED" w:rsidRDefault="7FBC3DED" w:rsidP="0005675E">
          <w:pPr>
            <w:pStyle w:val="Pis"/>
            <w:ind w:left="-115"/>
            <w:jc w:val="left"/>
          </w:pPr>
        </w:p>
      </w:tc>
      <w:tc>
        <w:tcPr>
          <w:tcW w:w="3175" w:type="dxa"/>
        </w:tcPr>
        <w:p w14:paraId="0621B265" w14:textId="6BBF2FCB" w:rsidR="7FBC3DED" w:rsidRDefault="7FBC3DED" w:rsidP="0005675E">
          <w:pPr>
            <w:pStyle w:val="Pis"/>
            <w:jc w:val="center"/>
          </w:pPr>
        </w:p>
      </w:tc>
      <w:tc>
        <w:tcPr>
          <w:tcW w:w="3175" w:type="dxa"/>
        </w:tcPr>
        <w:p w14:paraId="4C98F174" w14:textId="1C3DD99B" w:rsidR="7FBC3DED" w:rsidRDefault="7FBC3DED" w:rsidP="0005675E">
          <w:pPr>
            <w:pStyle w:val="Pis"/>
            <w:ind w:right="-115"/>
            <w:jc w:val="right"/>
          </w:pPr>
        </w:p>
      </w:tc>
    </w:tr>
  </w:tbl>
  <w:p w14:paraId="4B9918F2" w14:textId="005AA8CB" w:rsidR="7FBC3DED" w:rsidRDefault="7FBC3DED" w:rsidP="0005675E">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106069D8" w14:textId="77777777" w:rsidTr="007400F5">
      <w:trPr>
        <w:trHeight w:val="300"/>
      </w:trPr>
      <w:tc>
        <w:tcPr>
          <w:tcW w:w="3175" w:type="dxa"/>
        </w:tcPr>
        <w:p w14:paraId="44F5189D" w14:textId="5CBE5310" w:rsidR="7FBC3DED" w:rsidRDefault="7FBC3DED" w:rsidP="00A17E60">
          <w:pPr>
            <w:pStyle w:val="Pis"/>
            <w:ind w:left="-115"/>
            <w:jc w:val="left"/>
          </w:pPr>
        </w:p>
      </w:tc>
      <w:tc>
        <w:tcPr>
          <w:tcW w:w="3175" w:type="dxa"/>
        </w:tcPr>
        <w:p w14:paraId="10BCD463" w14:textId="43F9135D" w:rsidR="7FBC3DED" w:rsidRDefault="7FBC3DED" w:rsidP="00A17E60">
          <w:pPr>
            <w:pStyle w:val="Pis"/>
            <w:jc w:val="center"/>
          </w:pPr>
        </w:p>
      </w:tc>
      <w:tc>
        <w:tcPr>
          <w:tcW w:w="3175" w:type="dxa"/>
        </w:tcPr>
        <w:p w14:paraId="2076B7F2" w14:textId="31AC6D15" w:rsidR="7FBC3DED" w:rsidRDefault="7FBC3DED" w:rsidP="00A17E60">
          <w:pPr>
            <w:pStyle w:val="Pis"/>
            <w:ind w:right="-115"/>
            <w:jc w:val="right"/>
          </w:pPr>
        </w:p>
      </w:tc>
    </w:tr>
  </w:tbl>
  <w:p w14:paraId="556B6EA7" w14:textId="3DD381BF" w:rsidR="7FBC3DED" w:rsidRDefault="7FBC3DED">
    <w:pPr>
      <w:pStyle w:val="Pis"/>
      <w:pPrChange w:id="2" w:author="Priit Kleemann" w:date="2025-02-20T09:44:00Z">
        <w:pPr/>
      </w:pPrChang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5D990B6D" w14:textId="77777777" w:rsidTr="007400F5">
      <w:trPr>
        <w:trHeight w:val="300"/>
      </w:trPr>
      <w:tc>
        <w:tcPr>
          <w:tcW w:w="3175" w:type="dxa"/>
        </w:tcPr>
        <w:p w14:paraId="4F78A96F" w14:textId="0D466479" w:rsidR="7FBC3DED" w:rsidRDefault="7FBC3DED" w:rsidP="00C32A9D">
          <w:pPr>
            <w:pStyle w:val="Pis"/>
            <w:ind w:left="-115"/>
            <w:jc w:val="left"/>
          </w:pPr>
        </w:p>
      </w:tc>
      <w:tc>
        <w:tcPr>
          <w:tcW w:w="3175" w:type="dxa"/>
        </w:tcPr>
        <w:p w14:paraId="457057F7" w14:textId="5000664E" w:rsidR="7FBC3DED" w:rsidRDefault="7FBC3DED" w:rsidP="00C32A9D">
          <w:pPr>
            <w:pStyle w:val="Pis"/>
            <w:jc w:val="center"/>
          </w:pPr>
        </w:p>
      </w:tc>
      <w:tc>
        <w:tcPr>
          <w:tcW w:w="3175" w:type="dxa"/>
        </w:tcPr>
        <w:p w14:paraId="352024A8" w14:textId="7FE2E5F7" w:rsidR="7FBC3DED" w:rsidRDefault="7FBC3DED" w:rsidP="00C32A9D">
          <w:pPr>
            <w:pStyle w:val="Pis"/>
            <w:ind w:right="-115"/>
            <w:jc w:val="right"/>
          </w:pPr>
        </w:p>
      </w:tc>
    </w:tr>
  </w:tbl>
  <w:p w14:paraId="732B9F6B" w14:textId="230A7DD3" w:rsidR="7FBC3DED" w:rsidRDefault="7FBC3DED" w:rsidP="00DA32B7">
    <w:pPr>
      <w:pStyle w:val="Pi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2DDEE268" w14:textId="77777777" w:rsidTr="007400F5">
      <w:trPr>
        <w:trHeight w:val="300"/>
      </w:trPr>
      <w:tc>
        <w:tcPr>
          <w:tcW w:w="3175" w:type="dxa"/>
        </w:tcPr>
        <w:p w14:paraId="0B6A8D0F" w14:textId="279A9A03" w:rsidR="7FBC3DED" w:rsidRDefault="7FBC3DED" w:rsidP="00C32A9D">
          <w:pPr>
            <w:pStyle w:val="Pis"/>
            <w:ind w:left="-115"/>
            <w:jc w:val="left"/>
          </w:pPr>
        </w:p>
      </w:tc>
      <w:tc>
        <w:tcPr>
          <w:tcW w:w="3175" w:type="dxa"/>
        </w:tcPr>
        <w:p w14:paraId="2D459A79" w14:textId="37EA8158" w:rsidR="7FBC3DED" w:rsidRDefault="7FBC3DED" w:rsidP="00C32A9D">
          <w:pPr>
            <w:pStyle w:val="Pis"/>
            <w:jc w:val="center"/>
          </w:pPr>
        </w:p>
      </w:tc>
      <w:tc>
        <w:tcPr>
          <w:tcW w:w="3175" w:type="dxa"/>
        </w:tcPr>
        <w:p w14:paraId="3E88C7E1" w14:textId="502C2D2F" w:rsidR="7FBC3DED" w:rsidRDefault="7FBC3DED" w:rsidP="00C32A9D">
          <w:pPr>
            <w:pStyle w:val="Pis"/>
            <w:ind w:right="-115"/>
            <w:jc w:val="right"/>
          </w:pPr>
        </w:p>
      </w:tc>
    </w:tr>
  </w:tbl>
  <w:p w14:paraId="2709A8B3" w14:textId="22B13556" w:rsidR="7FBC3DED" w:rsidRDefault="7FBC3DED" w:rsidP="00DA32B7">
    <w:pPr>
      <w:pStyle w:val="Pi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0FEFECB" w14:textId="77777777" w:rsidTr="0031197D">
      <w:trPr>
        <w:trHeight w:val="300"/>
      </w:trPr>
      <w:tc>
        <w:tcPr>
          <w:tcW w:w="3175" w:type="dxa"/>
        </w:tcPr>
        <w:p w14:paraId="539C1F28" w14:textId="1F6C8118" w:rsidR="7FBC3DED" w:rsidRDefault="7FBC3DED" w:rsidP="0031197D">
          <w:pPr>
            <w:pStyle w:val="Pis"/>
            <w:ind w:left="-115"/>
            <w:jc w:val="left"/>
          </w:pPr>
        </w:p>
      </w:tc>
      <w:tc>
        <w:tcPr>
          <w:tcW w:w="3175" w:type="dxa"/>
        </w:tcPr>
        <w:p w14:paraId="0B88B95D" w14:textId="2D040739" w:rsidR="7FBC3DED" w:rsidRDefault="7FBC3DED" w:rsidP="0031197D">
          <w:pPr>
            <w:pStyle w:val="Pis"/>
            <w:jc w:val="center"/>
          </w:pPr>
        </w:p>
      </w:tc>
      <w:tc>
        <w:tcPr>
          <w:tcW w:w="3175" w:type="dxa"/>
        </w:tcPr>
        <w:p w14:paraId="60AA6F38" w14:textId="0AAFE679" w:rsidR="7FBC3DED" w:rsidRDefault="7FBC3DED" w:rsidP="0031197D">
          <w:pPr>
            <w:pStyle w:val="Pis"/>
            <w:ind w:right="-115"/>
            <w:jc w:val="right"/>
          </w:pPr>
        </w:p>
      </w:tc>
    </w:tr>
  </w:tbl>
  <w:p w14:paraId="764BD2FF" w14:textId="3E2A6F97" w:rsidR="7FBC3DED" w:rsidRDefault="7FBC3DED" w:rsidP="0031197D">
    <w:pPr>
      <w:pStyle w:val="Pi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0746D255" w14:textId="77777777" w:rsidTr="00430F62">
      <w:trPr>
        <w:trHeight w:val="300"/>
      </w:trPr>
      <w:tc>
        <w:tcPr>
          <w:tcW w:w="3175" w:type="dxa"/>
        </w:tcPr>
        <w:p w14:paraId="101AD509" w14:textId="66562DE2" w:rsidR="7FBC3DED" w:rsidRDefault="7FBC3DED" w:rsidP="00C32A9D">
          <w:pPr>
            <w:pStyle w:val="Pis"/>
            <w:ind w:left="-115"/>
            <w:jc w:val="left"/>
          </w:pPr>
        </w:p>
      </w:tc>
      <w:tc>
        <w:tcPr>
          <w:tcW w:w="3175" w:type="dxa"/>
        </w:tcPr>
        <w:p w14:paraId="4E021E5F" w14:textId="352325FA" w:rsidR="7FBC3DED" w:rsidRDefault="7FBC3DED" w:rsidP="00C32A9D">
          <w:pPr>
            <w:pStyle w:val="Pis"/>
            <w:jc w:val="center"/>
          </w:pPr>
        </w:p>
      </w:tc>
      <w:tc>
        <w:tcPr>
          <w:tcW w:w="3175" w:type="dxa"/>
        </w:tcPr>
        <w:p w14:paraId="35E59D99" w14:textId="53579D54" w:rsidR="7FBC3DED" w:rsidRDefault="7FBC3DED" w:rsidP="00430F62">
          <w:pPr>
            <w:pStyle w:val="Pis"/>
            <w:ind w:right="-115"/>
            <w:jc w:val="right"/>
          </w:pPr>
        </w:p>
      </w:tc>
    </w:tr>
  </w:tbl>
  <w:p w14:paraId="009E15D9" w14:textId="6BC86EA9" w:rsidR="7FBC3DED" w:rsidRDefault="7FBC3DED">
    <w:pPr>
      <w:pStyle w:val="Pis"/>
      <w:pPrChange w:id="15" w:author="Priit Kleemann" w:date="2025-02-20T09:44:00Z">
        <w:pPr/>
      </w:pPrChang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49194DA8" w14:textId="77777777" w:rsidTr="0031197D">
      <w:trPr>
        <w:trHeight w:val="300"/>
      </w:trPr>
      <w:tc>
        <w:tcPr>
          <w:tcW w:w="3175" w:type="dxa"/>
        </w:tcPr>
        <w:p w14:paraId="55420064" w14:textId="3315BA5F" w:rsidR="7FBC3DED" w:rsidRDefault="7FBC3DED" w:rsidP="0031197D">
          <w:pPr>
            <w:pStyle w:val="Pis"/>
            <w:ind w:left="-115"/>
            <w:jc w:val="left"/>
          </w:pPr>
        </w:p>
      </w:tc>
      <w:tc>
        <w:tcPr>
          <w:tcW w:w="3175" w:type="dxa"/>
        </w:tcPr>
        <w:p w14:paraId="270AF9F0" w14:textId="1A6ADABE" w:rsidR="7FBC3DED" w:rsidRDefault="7FBC3DED" w:rsidP="0031197D">
          <w:pPr>
            <w:pStyle w:val="Pis"/>
            <w:jc w:val="center"/>
          </w:pPr>
        </w:p>
      </w:tc>
      <w:tc>
        <w:tcPr>
          <w:tcW w:w="3175" w:type="dxa"/>
        </w:tcPr>
        <w:p w14:paraId="06026913" w14:textId="4D9602BD" w:rsidR="7FBC3DED" w:rsidRDefault="7FBC3DED" w:rsidP="0031197D">
          <w:pPr>
            <w:pStyle w:val="Pis"/>
            <w:ind w:right="-115"/>
            <w:jc w:val="right"/>
          </w:pPr>
        </w:p>
      </w:tc>
    </w:tr>
  </w:tbl>
  <w:p w14:paraId="78492743" w14:textId="5FA6A967" w:rsidR="7FBC3DED" w:rsidRDefault="7FBC3DED" w:rsidP="0031197D">
    <w:pPr>
      <w:pStyle w:val="Pi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75"/>
      <w:gridCol w:w="3175"/>
      <w:gridCol w:w="3175"/>
    </w:tblGrid>
    <w:tr w:rsidR="7FBC3DED" w14:paraId="241C186F" w14:textId="77777777" w:rsidTr="00DA32B7">
      <w:trPr>
        <w:trHeight w:val="300"/>
      </w:trPr>
      <w:tc>
        <w:tcPr>
          <w:tcW w:w="3175" w:type="dxa"/>
        </w:tcPr>
        <w:p w14:paraId="10F788F2" w14:textId="0FFBDC77" w:rsidR="7FBC3DED" w:rsidRDefault="7FBC3DED" w:rsidP="00430F62">
          <w:pPr>
            <w:pStyle w:val="Pis"/>
            <w:ind w:left="-115"/>
            <w:jc w:val="left"/>
          </w:pPr>
        </w:p>
      </w:tc>
      <w:tc>
        <w:tcPr>
          <w:tcW w:w="3175" w:type="dxa"/>
        </w:tcPr>
        <w:p w14:paraId="0D9BDBE8" w14:textId="5D4CD64D" w:rsidR="7FBC3DED" w:rsidRDefault="7FBC3DED" w:rsidP="00DA32B7">
          <w:pPr>
            <w:pStyle w:val="Pis"/>
            <w:jc w:val="center"/>
          </w:pPr>
        </w:p>
      </w:tc>
      <w:tc>
        <w:tcPr>
          <w:tcW w:w="3175" w:type="dxa"/>
        </w:tcPr>
        <w:p w14:paraId="146C995E" w14:textId="7BFBD810" w:rsidR="7FBC3DED" w:rsidRDefault="7FBC3DED" w:rsidP="00E453E9">
          <w:pPr>
            <w:pStyle w:val="Pis"/>
            <w:ind w:right="-115"/>
            <w:jc w:val="right"/>
          </w:pPr>
        </w:p>
      </w:tc>
    </w:tr>
  </w:tbl>
  <w:p w14:paraId="11A6504A" w14:textId="763C8E51" w:rsidR="7FBC3DED" w:rsidRDefault="7FBC3DED">
    <w:pPr>
      <w:pStyle w:val="Pis"/>
      <w:pPrChange w:id="26" w:author="Priit Kleemann" w:date="2025-02-20T09:44:00Z">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DB7A837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DA322F"/>
    <w:multiLevelType w:val="hybridMultilevel"/>
    <w:tmpl w:val="FFFFFFFF"/>
    <w:lvl w:ilvl="0" w:tplc="B5089F9A">
      <w:start w:val="1"/>
      <w:numFmt w:val="bullet"/>
      <w:lvlText w:val=""/>
      <w:lvlJc w:val="left"/>
      <w:pPr>
        <w:ind w:left="720" w:hanging="360"/>
      </w:pPr>
      <w:rPr>
        <w:rFonts w:ascii="Symbol" w:hAnsi="Symbol" w:hint="default"/>
      </w:rPr>
    </w:lvl>
    <w:lvl w:ilvl="1" w:tplc="4D3A2BEE">
      <w:start w:val="1"/>
      <w:numFmt w:val="bullet"/>
      <w:lvlText w:val="o"/>
      <w:lvlJc w:val="left"/>
      <w:pPr>
        <w:ind w:left="1440" w:hanging="360"/>
      </w:pPr>
      <w:rPr>
        <w:rFonts w:ascii="Courier New" w:hAnsi="Courier New" w:hint="default"/>
      </w:rPr>
    </w:lvl>
    <w:lvl w:ilvl="2" w:tplc="CAE66B10">
      <w:start w:val="1"/>
      <w:numFmt w:val="bullet"/>
      <w:lvlText w:val=""/>
      <w:lvlJc w:val="left"/>
      <w:pPr>
        <w:ind w:left="2160" w:hanging="360"/>
      </w:pPr>
      <w:rPr>
        <w:rFonts w:ascii="Wingdings" w:hAnsi="Wingdings" w:hint="default"/>
      </w:rPr>
    </w:lvl>
    <w:lvl w:ilvl="3" w:tplc="AD728A9C">
      <w:start w:val="1"/>
      <w:numFmt w:val="bullet"/>
      <w:lvlText w:val=""/>
      <w:lvlJc w:val="left"/>
      <w:pPr>
        <w:ind w:left="2880" w:hanging="360"/>
      </w:pPr>
      <w:rPr>
        <w:rFonts w:ascii="Symbol" w:hAnsi="Symbol" w:hint="default"/>
      </w:rPr>
    </w:lvl>
    <w:lvl w:ilvl="4" w:tplc="1518BAF0">
      <w:start w:val="1"/>
      <w:numFmt w:val="bullet"/>
      <w:lvlText w:val="o"/>
      <w:lvlJc w:val="left"/>
      <w:pPr>
        <w:ind w:left="3600" w:hanging="360"/>
      </w:pPr>
      <w:rPr>
        <w:rFonts w:ascii="Courier New" w:hAnsi="Courier New" w:hint="default"/>
      </w:rPr>
    </w:lvl>
    <w:lvl w:ilvl="5" w:tplc="1C38F2BC">
      <w:start w:val="1"/>
      <w:numFmt w:val="bullet"/>
      <w:lvlText w:val=""/>
      <w:lvlJc w:val="left"/>
      <w:pPr>
        <w:ind w:left="4320" w:hanging="360"/>
      </w:pPr>
      <w:rPr>
        <w:rFonts w:ascii="Wingdings" w:hAnsi="Wingdings" w:hint="default"/>
      </w:rPr>
    </w:lvl>
    <w:lvl w:ilvl="6" w:tplc="9B32706A">
      <w:start w:val="1"/>
      <w:numFmt w:val="bullet"/>
      <w:lvlText w:val=""/>
      <w:lvlJc w:val="left"/>
      <w:pPr>
        <w:ind w:left="5040" w:hanging="360"/>
      </w:pPr>
      <w:rPr>
        <w:rFonts w:ascii="Symbol" w:hAnsi="Symbol" w:hint="default"/>
      </w:rPr>
    </w:lvl>
    <w:lvl w:ilvl="7" w:tplc="F9FCEB0A">
      <w:start w:val="1"/>
      <w:numFmt w:val="bullet"/>
      <w:lvlText w:val="o"/>
      <w:lvlJc w:val="left"/>
      <w:pPr>
        <w:ind w:left="5760" w:hanging="360"/>
      </w:pPr>
      <w:rPr>
        <w:rFonts w:ascii="Courier New" w:hAnsi="Courier New" w:hint="default"/>
      </w:rPr>
    </w:lvl>
    <w:lvl w:ilvl="8" w:tplc="6CE4EFF8">
      <w:start w:val="1"/>
      <w:numFmt w:val="bullet"/>
      <w:lvlText w:val=""/>
      <w:lvlJc w:val="left"/>
      <w:pPr>
        <w:ind w:left="6480" w:hanging="360"/>
      </w:pPr>
      <w:rPr>
        <w:rFonts w:ascii="Wingdings" w:hAnsi="Wingdings" w:hint="default"/>
      </w:rPr>
    </w:lvl>
  </w:abstractNum>
  <w:abstractNum w:abstractNumId="2" w15:restartNumberingAfterBreak="0">
    <w:nsid w:val="02907251"/>
    <w:multiLevelType w:val="hybridMultilevel"/>
    <w:tmpl w:val="9BB28DD6"/>
    <w:lvl w:ilvl="0" w:tplc="C69E5306">
      <w:start w:val="1"/>
      <w:numFmt w:val="bullet"/>
      <w:lvlText w:val=""/>
      <w:lvlJc w:val="left"/>
      <w:pPr>
        <w:ind w:left="720" w:hanging="360"/>
      </w:pPr>
      <w:rPr>
        <w:rFonts w:ascii="Symbol" w:hAnsi="Symbol"/>
      </w:rPr>
    </w:lvl>
    <w:lvl w:ilvl="1" w:tplc="8CECB72A">
      <w:start w:val="1"/>
      <w:numFmt w:val="bullet"/>
      <w:lvlText w:val=""/>
      <w:lvlJc w:val="left"/>
      <w:pPr>
        <w:ind w:left="720" w:hanging="360"/>
      </w:pPr>
      <w:rPr>
        <w:rFonts w:ascii="Symbol" w:hAnsi="Symbol"/>
      </w:rPr>
    </w:lvl>
    <w:lvl w:ilvl="2" w:tplc="7B0AD21C">
      <w:start w:val="1"/>
      <w:numFmt w:val="bullet"/>
      <w:lvlText w:val=""/>
      <w:lvlJc w:val="left"/>
      <w:pPr>
        <w:ind w:left="720" w:hanging="360"/>
      </w:pPr>
      <w:rPr>
        <w:rFonts w:ascii="Symbol" w:hAnsi="Symbol"/>
      </w:rPr>
    </w:lvl>
    <w:lvl w:ilvl="3" w:tplc="398C0386">
      <w:start w:val="1"/>
      <w:numFmt w:val="bullet"/>
      <w:lvlText w:val=""/>
      <w:lvlJc w:val="left"/>
      <w:pPr>
        <w:ind w:left="720" w:hanging="360"/>
      </w:pPr>
      <w:rPr>
        <w:rFonts w:ascii="Symbol" w:hAnsi="Symbol"/>
      </w:rPr>
    </w:lvl>
    <w:lvl w:ilvl="4" w:tplc="988C9FC6">
      <w:start w:val="1"/>
      <w:numFmt w:val="bullet"/>
      <w:lvlText w:val=""/>
      <w:lvlJc w:val="left"/>
      <w:pPr>
        <w:ind w:left="720" w:hanging="360"/>
      </w:pPr>
      <w:rPr>
        <w:rFonts w:ascii="Symbol" w:hAnsi="Symbol"/>
      </w:rPr>
    </w:lvl>
    <w:lvl w:ilvl="5" w:tplc="070C9A16">
      <w:start w:val="1"/>
      <w:numFmt w:val="bullet"/>
      <w:lvlText w:val=""/>
      <w:lvlJc w:val="left"/>
      <w:pPr>
        <w:ind w:left="720" w:hanging="360"/>
      </w:pPr>
      <w:rPr>
        <w:rFonts w:ascii="Symbol" w:hAnsi="Symbol"/>
      </w:rPr>
    </w:lvl>
    <w:lvl w:ilvl="6" w:tplc="E684D558">
      <w:start w:val="1"/>
      <w:numFmt w:val="bullet"/>
      <w:lvlText w:val=""/>
      <w:lvlJc w:val="left"/>
      <w:pPr>
        <w:ind w:left="720" w:hanging="360"/>
      </w:pPr>
      <w:rPr>
        <w:rFonts w:ascii="Symbol" w:hAnsi="Symbol"/>
      </w:rPr>
    </w:lvl>
    <w:lvl w:ilvl="7" w:tplc="29C849DC">
      <w:start w:val="1"/>
      <w:numFmt w:val="bullet"/>
      <w:lvlText w:val=""/>
      <w:lvlJc w:val="left"/>
      <w:pPr>
        <w:ind w:left="720" w:hanging="360"/>
      </w:pPr>
      <w:rPr>
        <w:rFonts w:ascii="Symbol" w:hAnsi="Symbol"/>
      </w:rPr>
    </w:lvl>
    <w:lvl w:ilvl="8" w:tplc="D528DEB0">
      <w:start w:val="1"/>
      <w:numFmt w:val="bullet"/>
      <w:lvlText w:val=""/>
      <w:lvlJc w:val="left"/>
      <w:pPr>
        <w:ind w:left="720" w:hanging="360"/>
      </w:pPr>
      <w:rPr>
        <w:rFonts w:ascii="Symbol" w:hAnsi="Symbol"/>
      </w:rPr>
    </w:lvl>
  </w:abstractNum>
  <w:abstractNum w:abstractNumId="3" w15:restartNumberingAfterBreak="0">
    <w:nsid w:val="04B12A20"/>
    <w:multiLevelType w:val="hybridMultilevel"/>
    <w:tmpl w:val="22F20A2E"/>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 w15:restartNumberingAfterBreak="0">
    <w:nsid w:val="0A1046F6"/>
    <w:multiLevelType w:val="hybridMultilevel"/>
    <w:tmpl w:val="F35EE1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0BBB2AEA"/>
    <w:multiLevelType w:val="hybridMultilevel"/>
    <w:tmpl w:val="13D4F72E"/>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10C80DE8"/>
    <w:multiLevelType w:val="hybridMultilevel"/>
    <w:tmpl w:val="72C8E952"/>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143310DB"/>
    <w:multiLevelType w:val="hybridMultilevel"/>
    <w:tmpl w:val="827C346A"/>
    <w:lvl w:ilvl="0" w:tplc="0425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5D969AD"/>
    <w:multiLevelType w:val="hybridMultilevel"/>
    <w:tmpl w:val="E2601A42"/>
    <w:lvl w:ilvl="0" w:tplc="D422C268">
      <w:start w:val="1"/>
      <w:numFmt w:val="decimal"/>
      <w:lvlText w:val="%1."/>
      <w:lvlJc w:val="left"/>
      <w:pPr>
        <w:ind w:left="1020" w:hanging="360"/>
      </w:pPr>
    </w:lvl>
    <w:lvl w:ilvl="1" w:tplc="A4F86DDC">
      <w:start w:val="1"/>
      <w:numFmt w:val="decimal"/>
      <w:lvlText w:val="%2."/>
      <w:lvlJc w:val="left"/>
      <w:pPr>
        <w:ind w:left="1020" w:hanging="360"/>
      </w:pPr>
    </w:lvl>
    <w:lvl w:ilvl="2" w:tplc="F036D4E0">
      <w:start w:val="1"/>
      <w:numFmt w:val="decimal"/>
      <w:lvlText w:val="%3."/>
      <w:lvlJc w:val="left"/>
      <w:pPr>
        <w:ind w:left="1020" w:hanging="360"/>
      </w:pPr>
    </w:lvl>
    <w:lvl w:ilvl="3" w:tplc="4E44EA40">
      <w:start w:val="1"/>
      <w:numFmt w:val="decimal"/>
      <w:lvlText w:val="%4."/>
      <w:lvlJc w:val="left"/>
      <w:pPr>
        <w:ind w:left="1020" w:hanging="360"/>
      </w:pPr>
    </w:lvl>
    <w:lvl w:ilvl="4" w:tplc="51FCC182">
      <w:start w:val="1"/>
      <w:numFmt w:val="decimal"/>
      <w:lvlText w:val="%5."/>
      <w:lvlJc w:val="left"/>
      <w:pPr>
        <w:ind w:left="1020" w:hanging="360"/>
      </w:pPr>
    </w:lvl>
    <w:lvl w:ilvl="5" w:tplc="17521F92">
      <w:start w:val="1"/>
      <w:numFmt w:val="decimal"/>
      <w:lvlText w:val="%6."/>
      <w:lvlJc w:val="left"/>
      <w:pPr>
        <w:ind w:left="1020" w:hanging="360"/>
      </w:pPr>
    </w:lvl>
    <w:lvl w:ilvl="6" w:tplc="A472167A">
      <w:start w:val="1"/>
      <w:numFmt w:val="decimal"/>
      <w:lvlText w:val="%7."/>
      <w:lvlJc w:val="left"/>
      <w:pPr>
        <w:ind w:left="1020" w:hanging="360"/>
      </w:pPr>
    </w:lvl>
    <w:lvl w:ilvl="7" w:tplc="CDBC3420">
      <w:start w:val="1"/>
      <w:numFmt w:val="decimal"/>
      <w:lvlText w:val="%8."/>
      <w:lvlJc w:val="left"/>
      <w:pPr>
        <w:ind w:left="1020" w:hanging="360"/>
      </w:pPr>
    </w:lvl>
    <w:lvl w:ilvl="8" w:tplc="259AE504">
      <w:start w:val="1"/>
      <w:numFmt w:val="decimal"/>
      <w:lvlText w:val="%9."/>
      <w:lvlJc w:val="left"/>
      <w:pPr>
        <w:ind w:left="1020" w:hanging="360"/>
      </w:pPr>
    </w:lvl>
  </w:abstractNum>
  <w:abstractNum w:abstractNumId="9" w15:restartNumberingAfterBreak="0">
    <w:nsid w:val="18EC3C12"/>
    <w:multiLevelType w:val="hybridMultilevel"/>
    <w:tmpl w:val="FFFFFFFF"/>
    <w:lvl w:ilvl="0" w:tplc="6B4C9BB0">
      <w:start w:val="1"/>
      <w:numFmt w:val="bullet"/>
      <w:lvlText w:val=""/>
      <w:lvlJc w:val="left"/>
      <w:pPr>
        <w:ind w:left="720" w:hanging="360"/>
      </w:pPr>
      <w:rPr>
        <w:rFonts w:ascii="Symbol" w:hAnsi="Symbol" w:hint="default"/>
      </w:rPr>
    </w:lvl>
    <w:lvl w:ilvl="1" w:tplc="2A6032F8">
      <w:start w:val="1"/>
      <w:numFmt w:val="bullet"/>
      <w:lvlText w:val="o"/>
      <w:lvlJc w:val="left"/>
      <w:pPr>
        <w:ind w:left="1440" w:hanging="360"/>
      </w:pPr>
      <w:rPr>
        <w:rFonts w:ascii="Courier New" w:hAnsi="Courier New" w:hint="default"/>
      </w:rPr>
    </w:lvl>
    <w:lvl w:ilvl="2" w:tplc="D126354A">
      <w:start w:val="1"/>
      <w:numFmt w:val="bullet"/>
      <w:lvlText w:val=""/>
      <w:lvlJc w:val="left"/>
      <w:pPr>
        <w:ind w:left="2160" w:hanging="360"/>
      </w:pPr>
      <w:rPr>
        <w:rFonts w:ascii="Wingdings" w:hAnsi="Wingdings" w:hint="default"/>
      </w:rPr>
    </w:lvl>
    <w:lvl w:ilvl="3" w:tplc="EA6E3E74">
      <w:start w:val="1"/>
      <w:numFmt w:val="bullet"/>
      <w:lvlText w:val=""/>
      <w:lvlJc w:val="left"/>
      <w:pPr>
        <w:ind w:left="2880" w:hanging="360"/>
      </w:pPr>
      <w:rPr>
        <w:rFonts w:ascii="Symbol" w:hAnsi="Symbol" w:hint="default"/>
      </w:rPr>
    </w:lvl>
    <w:lvl w:ilvl="4" w:tplc="5B646E10">
      <w:start w:val="1"/>
      <w:numFmt w:val="bullet"/>
      <w:lvlText w:val="o"/>
      <w:lvlJc w:val="left"/>
      <w:pPr>
        <w:ind w:left="3600" w:hanging="360"/>
      </w:pPr>
      <w:rPr>
        <w:rFonts w:ascii="Courier New" w:hAnsi="Courier New" w:hint="default"/>
      </w:rPr>
    </w:lvl>
    <w:lvl w:ilvl="5" w:tplc="CAF21CBC">
      <w:start w:val="1"/>
      <w:numFmt w:val="bullet"/>
      <w:lvlText w:val=""/>
      <w:lvlJc w:val="left"/>
      <w:pPr>
        <w:ind w:left="4320" w:hanging="360"/>
      </w:pPr>
      <w:rPr>
        <w:rFonts w:ascii="Wingdings" w:hAnsi="Wingdings" w:hint="default"/>
      </w:rPr>
    </w:lvl>
    <w:lvl w:ilvl="6" w:tplc="BF9425B6">
      <w:start w:val="1"/>
      <w:numFmt w:val="bullet"/>
      <w:lvlText w:val=""/>
      <w:lvlJc w:val="left"/>
      <w:pPr>
        <w:ind w:left="5040" w:hanging="360"/>
      </w:pPr>
      <w:rPr>
        <w:rFonts w:ascii="Symbol" w:hAnsi="Symbol" w:hint="default"/>
      </w:rPr>
    </w:lvl>
    <w:lvl w:ilvl="7" w:tplc="0736DE14">
      <w:start w:val="1"/>
      <w:numFmt w:val="bullet"/>
      <w:lvlText w:val="o"/>
      <w:lvlJc w:val="left"/>
      <w:pPr>
        <w:ind w:left="5760" w:hanging="360"/>
      </w:pPr>
      <w:rPr>
        <w:rFonts w:ascii="Courier New" w:hAnsi="Courier New" w:hint="default"/>
      </w:rPr>
    </w:lvl>
    <w:lvl w:ilvl="8" w:tplc="69BCC11E">
      <w:start w:val="1"/>
      <w:numFmt w:val="bullet"/>
      <w:lvlText w:val=""/>
      <w:lvlJc w:val="left"/>
      <w:pPr>
        <w:ind w:left="6480" w:hanging="360"/>
      </w:pPr>
      <w:rPr>
        <w:rFonts w:ascii="Wingdings" w:hAnsi="Wingdings" w:hint="default"/>
      </w:rPr>
    </w:lvl>
  </w:abstractNum>
  <w:abstractNum w:abstractNumId="10" w15:restartNumberingAfterBreak="0">
    <w:nsid w:val="233B4C2E"/>
    <w:multiLevelType w:val="hybridMultilevel"/>
    <w:tmpl w:val="D3A6438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24DE7F3B"/>
    <w:multiLevelType w:val="hybridMultilevel"/>
    <w:tmpl w:val="43187A08"/>
    <w:lvl w:ilvl="0" w:tplc="7C900A3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26C046E2"/>
    <w:multiLevelType w:val="hybridMultilevel"/>
    <w:tmpl w:val="260C25E8"/>
    <w:lvl w:ilvl="0" w:tplc="AF18D52E">
      <w:start w:val="1"/>
      <w:numFmt w:val="decimal"/>
      <w:lvlText w:val="%1)"/>
      <w:lvlJc w:val="left"/>
      <w:pPr>
        <w:ind w:left="720" w:hanging="360"/>
      </w:pPr>
      <w:rPr>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27DA1EB0"/>
    <w:multiLevelType w:val="hybridMultilevel"/>
    <w:tmpl w:val="3E54923E"/>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28A57313"/>
    <w:multiLevelType w:val="hybridMultilevel"/>
    <w:tmpl w:val="E54E6866"/>
    <w:lvl w:ilvl="0" w:tplc="0425000F">
      <w:start w:val="1"/>
      <w:numFmt w:val="decimal"/>
      <w:lvlText w:val="%1."/>
      <w:lvlJc w:val="left"/>
      <w:pPr>
        <w:ind w:left="1080" w:hanging="360"/>
      </w:p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5" w15:restartNumberingAfterBreak="0">
    <w:nsid w:val="28D77A66"/>
    <w:multiLevelType w:val="hybridMultilevel"/>
    <w:tmpl w:val="C3A6614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D8C6E69"/>
    <w:multiLevelType w:val="hybridMultilevel"/>
    <w:tmpl w:val="69E85C74"/>
    <w:lvl w:ilvl="0" w:tplc="4FB65092">
      <w:start w:val="1"/>
      <w:numFmt w:val="bullet"/>
      <w:lvlText w:val=""/>
      <w:lvlJc w:val="left"/>
      <w:pPr>
        <w:ind w:left="720" w:hanging="360"/>
      </w:pPr>
      <w:rPr>
        <w:rFonts w:ascii="Symbol" w:hAnsi="Symbol" w:hint="default"/>
      </w:rPr>
    </w:lvl>
    <w:lvl w:ilvl="1" w:tplc="4D540730">
      <w:start w:val="1"/>
      <w:numFmt w:val="bullet"/>
      <w:lvlText w:val="o"/>
      <w:lvlJc w:val="left"/>
      <w:pPr>
        <w:ind w:left="1440" w:hanging="360"/>
      </w:pPr>
      <w:rPr>
        <w:rFonts w:ascii="Courier New" w:hAnsi="Courier New" w:hint="default"/>
      </w:rPr>
    </w:lvl>
    <w:lvl w:ilvl="2" w:tplc="3D289982">
      <w:start w:val="1"/>
      <w:numFmt w:val="bullet"/>
      <w:lvlText w:val=""/>
      <w:lvlJc w:val="left"/>
      <w:pPr>
        <w:ind w:left="2160" w:hanging="360"/>
      </w:pPr>
      <w:rPr>
        <w:rFonts w:ascii="Wingdings" w:hAnsi="Wingdings" w:hint="default"/>
      </w:rPr>
    </w:lvl>
    <w:lvl w:ilvl="3" w:tplc="BC0ED96E">
      <w:start w:val="1"/>
      <w:numFmt w:val="bullet"/>
      <w:lvlText w:val=""/>
      <w:lvlJc w:val="left"/>
      <w:pPr>
        <w:ind w:left="2880" w:hanging="360"/>
      </w:pPr>
      <w:rPr>
        <w:rFonts w:ascii="Symbol" w:hAnsi="Symbol" w:hint="default"/>
      </w:rPr>
    </w:lvl>
    <w:lvl w:ilvl="4" w:tplc="E24AC194">
      <w:start w:val="1"/>
      <w:numFmt w:val="bullet"/>
      <w:lvlText w:val="o"/>
      <w:lvlJc w:val="left"/>
      <w:pPr>
        <w:ind w:left="3600" w:hanging="360"/>
      </w:pPr>
      <w:rPr>
        <w:rFonts w:ascii="Courier New" w:hAnsi="Courier New" w:hint="default"/>
      </w:rPr>
    </w:lvl>
    <w:lvl w:ilvl="5" w:tplc="C434B7EA">
      <w:start w:val="1"/>
      <w:numFmt w:val="bullet"/>
      <w:lvlText w:val=""/>
      <w:lvlJc w:val="left"/>
      <w:pPr>
        <w:ind w:left="4320" w:hanging="360"/>
      </w:pPr>
      <w:rPr>
        <w:rFonts w:ascii="Wingdings" w:hAnsi="Wingdings" w:hint="default"/>
      </w:rPr>
    </w:lvl>
    <w:lvl w:ilvl="6" w:tplc="13BC9022">
      <w:start w:val="1"/>
      <w:numFmt w:val="bullet"/>
      <w:lvlText w:val=""/>
      <w:lvlJc w:val="left"/>
      <w:pPr>
        <w:ind w:left="5040" w:hanging="360"/>
      </w:pPr>
      <w:rPr>
        <w:rFonts w:ascii="Symbol" w:hAnsi="Symbol" w:hint="default"/>
      </w:rPr>
    </w:lvl>
    <w:lvl w:ilvl="7" w:tplc="03EA74A6">
      <w:start w:val="1"/>
      <w:numFmt w:val="bullet"/>
      <w:lvlText w:val="o"/>
      <w:lvlJc w:val="left"/>
      <w:pPr>
        <w:ind w:left="5760" w:hanging="360"/>
      </w:pPr>
      <w:rPr>
        <w:rFonts w:ascii="Courier New" w:hAnsi="Courier New" w:hint="default"/>
      </w:rPr>
    </w:lvl>
    <w:lvl w:ilvl="8" w:tplc="7BF836D2">
      <w:start w:val="1"/>
      <w:numFmt w:val="bullet"/>
      <w:lvlText w:val=""/>
      <w:lvlJc w:val="left"/>
      <w:pPr>
        <w:ind w:left="6480" w:hanging="360"/>
      </w:pPr>
      <w:rPr>
        <w:rFonts w:ascii="Wingdings" w:hAnsi="Wingdings" w:hint="default"/>
      </w:rPr>
    </w:lvl>
  </w:abstractNum>
  <w:abstractNum w:abstractNumId="17" w15:restartNumberingAfterBreak="0">
    <w:nsid w:val="30EE6034"/>
    <w:multiLevelType w:val="hybridMultilevel"/>
    <w:tmpl w:val="6A9A2AC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3335982"/>
    <w:multiLevelType w:val="hybridMultilevel"/>
    <w:tmpl w:val="0CA0905C"/>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9" w15:restartNumberingAfterBreak="0">
    <w:nsid w:val="336203E6"/>
    <w:multiLevelType w:val="hybridMultilevel"/>
    <w:tmpl w:val="4252B17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15:restartNumberingAfterBreak="0">
    <w:nsid w:val="378C21CF"/>
    <w:multiLevelType w:val="hybridMultilevel"/>
    <w:tmpl w:val="784ED9D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1" w15:restartNumberingAfterBreak="0">
    <w:nsid w:val="379A3C79"/>
    <w:multiLevelType w:val="hybridMultilevel"/>
    <w:tmpl w:val="B2420F18"/>
    <w:lvl w:ilvl="0" w:tplc="4A4E0EA0">
      <w:start w:val="1"/>
      <w:numFmt w:val="decimal"/>
      <w:lvlText w:val="%1)"/>
      <w:lvlJc w:val="left"/>
      <w:pPr>
        <w:ind w:left="720" w:hanging="360"/>
      </w:pPr>
      <w:rPr>
        <w:rFonts w:hint="default"/>
        <w:b w:val="0"/>
        <w:bCs w:val="0"/>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2" w15:restartNumberingAfterBreak="0">
    <w:nsid w:val="416911E9"/>
    <w:multiLevelType w:val="hybridMultilevel"/>
    <w:tmpl w:val="76CE4562"/>
    <w:lvl w:ilvl="0" w:tplc="17380BAA">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3" w15:restartNumberingAfterBreak="0">
    <w:nsid w:val="42E330BB"/>
    <w:multiLevelType w:val="hybridMultilevel"/>
    <w:tmpl w:val="67D83EE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4" w15:restartNumberingAfterBreak="0">
    <w:nsid w:val="42E91C63"/>
    <w:multiLevelType w:val="hybridMultilevel"/>
    <w:tmpl w:val="49860CB2"/>
    <w:lvl w:ilvl="0" w:tplc="089E14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4665597F"/>
    <w:multiLevelType w:val="hybridMultilevel"/>
    <w:tmpl w:val="1746436C"/>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6" w15:restartNumberingAfterBreak="0">
    <w:nsid w:val="46851781"/>
    <w:multiLevelType w:val="hybridMultilevel"/>
    <w:tmpl w:val="DA14CBA4"/>
    <w:lvl w:ilvl="0" w:tplc="04250001">
      <w:start w:val="1"/>
      <w:numFmt w:val="bullet"/>
      <w:lvlText w:val=""/>
      <w:lvlJc w:val="left"/>
      <w:pPr>
        <w:ind w:left="720" w:hanging="360"/>
      </w:pPr>
      <w:rPr>
        <w:rFonts w:ascii="Symbol" w:hAnsi="Symbol" w:hint="default"/>
        <w:color w:val="auto"/>
        <w:vertAlign w:val="baseline"/>
      </w:rPr>
    </w:lvl>
    <w:lvl w:ilvl="1" w:tplc="C660DCA0">
      <w:start w:val="1"/>
      <w:numFmt w:val="bullet"/>
      <w:lvlText w:val="-"/>
      <w:lvlJc w:val="left"/>
      <w:pPr>
        <w:ind w:left="1440" w:hanging="360"/>
      </w:pPr>
      <w:rPr>
        <w:rFonts w:ascii="Aptos" w:hAnsi="Apto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7" w15:restartNumberingAfterBreak="0">
    <w:nsid w:val="4CE82D47"/>
    <w:multiLevelType w:val="hybridMultilevel"/>
    <w:tmpl w:val="7F2067D4"/>
    <w:lvl w:ilvl="0" w:tplc="3744AC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15:restartNumberingAfterBreak="0">
    <w:nsid w:val="505A77E6"/>
    <w:multiLevelType w:val="hybridMultilevel"/>
    <w:tmpl w:val="FFFFFFFF"/>
    <w:lvl w:ilvl="0" w:tplc="A6963CB6">
      <w:start w:val="1"/>
      <w:numFmt w:val="decimal"/>
      <w:lvlText w:val="%1)"/>
      <w:lvlJc w:val="left"/>
      <w:pPr>
        <w:ind w:left="720" w:hanging="360"/>
      </w:pPr>
    </w:lvl>
    <w:lvl w:ilvl="1" w:tplc="74D8DCA2">
      <w:start w:val="1"/>
      <w:numFmt w:val="lowerLetter"/>
      <w:lvlText w:val="%2."/>
      <w:lvlJc w:val="left"/>
      <w:pPr>
        <w:ind w:left="1440" w:hanging="360"/>
      </w:pPr>
    </w:lvl>
    <w:lvl w:ilvl="2" w:tplc="F25E9C10">
      <w:start w:val="1"/>
      <w:numFmt w:val="lowerRoman"/>
      <w:lvlText w:val="%3."/>
      <w:lvlJc w:val="right"/>
      <w:pPr>
        <w:ind w:left="2160" w:hanging="180"/>
      </w:pPr>
    </w:lvl>
    <w:lvl w:ilvl="3" w:tplc="B492EE0A">
      <w:start w:val="1"/>
      <w:numFmt w:val="decimal"/>
      <w:lvlText w:val="%4."/>
      <w:lvlJc w:val="left"/>
      <w:pPr>
        <w:ind w:left="2880" w:hanging="360"/>
      </w:pPr>
    </w:lvl>
    <w:lvl w:ilvl="4" w:tplc="BC5C86B0">
      <w:start w:val="1"/>
      <w:numFmt w:val="lowerLetter"/>
      <w:lvlText w:val="%5."/>
      <w:lvlJc w:val="left"/>
      <w:pPr>
        <w:ind w:left="3600" w:hanging="360"/>
      </w:pPr>
    </w:lvl>
    <w:lvl w:ilvl="5" w:tplc="AFF6176E">
      <w:start w:val="1"/>
      <w:numFmt w:val="lowerRoman"/>
      <w:lvlText w:val="%6."/>
      <w:lvlJc w:val="right"/>
      <w:pPr>
        <w:ind w:left="4320" w:hanging="180"/>
      </w:pPr>
    </w:lvl>
    <w:lvl w:ilvl="6" w:tplc="5D6A12A2">
      <w:start w:val="1"/>
      <w:numFmt w:val="decimal"/>
      <w:lvlText w:val="%7."/>
      <w:lvlJc w:val="left"/>
      <w:pPr>
        <w:ind w:left="5040" w:hanging="360"/>
      </w:pPr>
    </w:lvl>
    <w:lvl w:ilvl="7" w:tplc="1BEA2AE0">
      <w:start w:val="1"/>
      <w:numFmt w:val="lowerLetter"/>
      <w:lvlText w:val="%8."/>
      <w:lvlJc w:val="left"/>
      <w:pPr>
        <w:ind w:left="5760" w:hanging="360"/>
      </w:pPr>
    </w:lvl>
    <w:lvl w:ilvl="8" w:tplc="3D483C94">
      <w:start w:val="1"/>
      <w:numFmt w:val="lowerRoman"/>
      <w:lvlText w:val="%9."/>
      <w:lvlJc w:val="right"/>
      <w:pPr>
        <w:ind w:left="6480" w:hanging="180"/>
      </w:pPr>
    </w:lvl>
  </w:abstractNum>
  <w:abstractNum w:abstractNumId="29" w15:restartNumberingAfterBreak="0">
    <w:nsid w:val="510D24FF"/>
    <w:multiLevelType w:val="multilevel"/>
    <w:tmpl w:val="51F80F60"/>
    <w:lvl w:ilvl="0">
      <w:start w:val="1"/>
      <w:numFmt w:val="decimal"/>
      <w:pStyle w:val="Numbered"/>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567" w:hanging="567"/>
      </w:pPr>
      <w:rPr>
        <w:rFonts w:hint="default"/>
      </w:rPr>
    </w:lvl>
    <w:lvl w:ilvl="4">
      <w:start w:val="1"/>
      <w:numFmt w:val="decimal"/>
      <w:lvlText w:val="%1.%2.%3.%4.%5"/>
      <w:lvlJc w:val="left"/>
      <w:pPr>
        <w:tabs>
          <w:tab w:val="num" w:pos="1080"/>
        </w:tabs>
        <w:ind w:left="567" w:hanging="56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51E1DC2"/>
    <w:multiLevelType w:val="hybridMultilevel"/>
    <w:tmpl w:val="CE4CB632"/>
    <w:lvl w:ilvl="0" w:tplc="17380BAA">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6262AFD"/>
    <w:multiLevelType w:val="hybridMultilevel"/>
    <w:tmpl w:val="B8B0EB5A"/>
    <w:lvl w:ilvl="0" w:tplc="99467E74">
      <w:start w:val="1"/>
      <w:numFmt w:val="decimal"/>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2" w15:restartNumberingAfterBreak="0">
    <w:nsid w:val="598B71AE"/>
    <w:multiLevelType w:val="hybridMultilevel"/>
    <w:tmpl w:val="CD188C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5A75712B"/>
    <w:multiLevelType w:val="hybridMultilevel"/>
    <w:tmpl w:val="A942F342"/>
    <w:lvl w:ilvl="0" w:tplc="0425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15:restartNumberingAfterBreak="0">
    <w:nsid w:val="5F905EB8"/>
    <w:multiLevelType w:val="hybridMultilevel"/>
    <w:tmpl w:val="1F56A4F6"/>
    <w:lvl w:ilvl="0" w:tplc="042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2BB72BF"/>
    <w:multiLevelType w:val="multilevel"/>
    <w:tmpl w:val="33D4B57E"/>
    <w:lvl w:ilvl="0">
      <w:start w:val="1"/>
      <w:numFmt w:val="decimal"/>
      <w:lvlText w:val="%1."/>
      <w:lvlJc w:val="left"/>
      <w:pPr>
        <w:ind w:left="360" w:hanging="360"/>
      </w:pPr>
      <w:rPr>
        <w:rFonts w:hint="default"/>
        <w:b/>
      </w:rPr>
    </w:lvl>
    <w:lvl w:ilvl="1">
      <w:start w:val="1"/>
      <w:numFmt w:val="decimal"/>
      <w:lvlText w:val="%1.%2."/>
      <w:lvlJc w:val="left"/>
      <w:pPr>
        <w:ind w:left="502"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4CC3FC4"/>
    <w:multiLevelType w:val="hybridMultilevel"/>
    <w:tmpl w:val="7CCC0C34"/>
    <w:lvl w:ilvl="0" w:tplc="04250001">
      <w:start w:val="1"/>
      <w:numFmt w:val="bullet"/>
      <w:lvlText w:val=""/>
      <w:lvlJc w:val="left"/>
      <w:pPr>
        <w:ind w:left="720" w:hanging="360"/>
      </w:pPr>
      <w:rPr>
        <w:rFonts w:ascii="Symbol" w:hAnsi="Symbol" w:hint="default"/>
        <w:color w:val="auto"/>
        <w:sz w:val="22"/>
        <w:szCs w:val="22"/>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7" w15:restartNumberingAfterBreak="0">
    <w:nsid w:val="655315B0"/>
    <w:multiLevelType w:val="hybridMultilevel"/>
    <w:tmpl w:val="FFFFFFFF"/>
    <w:lvl w:ilvl="0" w:tplc="7C900A3E">
      <w:start w:val="1"/>
      <w:numFmt w:val="decimal"/>
      <w:lvlText w:val="%1)"/>
      <w:lvlJc w:val="left"/>
      <w:pPr>
        <w:ind w:left="720" w:hanging="360"/>
      </w:pPr>
    </w:lvl>
    <w:lvl w:ilvl="1" w:tplc="471C7966">
      <w:start w:val="1"/>
      <w:numFmt w:val="lowerLetter"/>
      <w:lvlText w:val="%2."/>
      <w:lvlJc w:val="left"/>
      <w:pPr>
        <w:ind w:left="1440" w:hanging="360"/>
      </w:pPr>
    </w:lvl>
    <w:lvl w:ilvl="2" w:tplc="CB6450AA">
      <w:start w:val="1"/>
      <w:numFmt w:val="lowerRoman"/>
      <w:lvlText w:val="%3."/>
      <w:lvlJc w:val="right"/>
      <w:pPr>
        <w:ind w:left="2160" w:hanging="180"/>
      </w:pPr>
    </w:lvl>
    <w:lvl w:ilvl="3" w:tplc="204674FA">
      <w:start w:val="1"/>
      <w:numFmt w:val="decimal"/>
      <w:lvlText w:val="%4."/>
      <w:lvlJc w:val="left"/>
      <w:pPr>
        <w:ind w:left="2880" w:hanging="360"/>
      </w:pPr>
    </w:lvl>
    <w:lvl w:ilvl="4" w:tplc="38A80196">
      <w:start w:val="1"/>
      <w:numFmt w:val="lowerLetter"/>
      <w:lvlText w:val="%5."/>
      <w:lvlJc w:val="left"/>
      <w:pPr>
        <w:ind w:left="3600" w:hanging="360"/>
      </w:pPr>
    </w:lvl>
    <w:lvl w:ilvl="5" w:tplc="0E86A8FA">
      <w:start w:val="1"/>
      <w:numFmt w:val="lowerRoman"/>
      <w:lvlText w:val="%6."/>
      <w:lvlJc w:val="right"/>
      <w:pPr>
        <w:ind w:left="4320" w:hanging="180"/>
      </w:pPr>
    </w:lvl>
    <w:lvl w:ilvl="6" w:tplc="08F2AC6A">
      <w:start w:val="1"/>
      <w:numFmt w:val="decimal"/>
      <w:lvlText w:val="%7."/>
      <w:lvlJc w:val="left"/>
      <w:pPr>
        <w:ind w:left="5040" w:hanging="360"/>
      </w:pPr>
    </w:lvl>
    <w:lvl w:ilvl="7" w:tplc="01B61CBC">
      <w:start w:val="1"/>
      <w:numFmt w:val="lowerLetter"/>
      <w:lvlText w:val="%8."/>
      <w:lvlJc w:val="left"/>
      <w:pPr>
        <w:ind w:left="5760" w:hanging="360"/>
      </w:pPr>
    </w:lvl>
    <w:lvl w:ilvl="8" w:tplc="E06E9F4A">
      <w:start w:val="1"/>
      <w:numFmt w:val="lowerRoman"/>
      <w:lvlText w:val="%9."/>
      <w:lvlJc w:val="right"/>
      <w:pPr>
        <w:ind w:left="6480" w:hanging="180"/>
      </w:pPr>
    </w:lvl>
  </w:abstractNum>
  <w:abstractNum w:abstractNumId="38" w15:restartNumberingAfterBreak="0">
    <w:nsid w:val="68096008"/>
    <w:multiLevelType w:val="hybridMultilevel"/>
    <w:tmpl w:val="CAF010EC"/>
    <w:lvl w:ilvl="0" w:tplc="3744AC9E">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9" w15:restartNumberingAfterBreak="0">
    <w:nsid w:val="6AEB0E09"/>
    <w:multiLevelType w:val="hybridMultilevel"/>
    <w:tmpl w:val="1BE0B9B6"/>
    <w:lvl w:ilvl="0" w:tplc="BB04F936">
      <w:start w:val="1"/>
      <w:numFmt w:val="decimal"/>
      <w:lvlText w:val="%1)"/>
      <w:lvlJc w:val="left"/>
      <w:pPr>
        <w:ind w:left="720" w:hanging="360"/>
      </w:pPr>
      <w:rPr>
        <w:rFonts w:ascii="Times New Roman" w:hAnsi="Times New Roman" w:hint="default"/>
        <w:sz w:val="24"/>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0" w15:restartNumberingAfterBreak="0">
    <w:nsid w:val="6B3772C7"/>
    <w:multiLevelType w:val="hybridMultilevel"/>
    <w:tmpl w:val="204EC5D8"/>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6B5156C8"/>
    <w:multiLevelType w:val="hybridMultilevel"/>
    <w:tmpl w:val="1C74EF58"/>
    <w:lvl w:ilvl="0" w:tplc="04250001">
      <w:start w:val="1"/>
      <w:numFmt w:val="bullet"/>
      <w:lvlText w:val=""/>
      <w:lvlJc w:val="left"/>
      <w:pPr>
        <w:ind w:left="720" w:hanging="360"/>
      </w:pPr>
      <w:rPr>
        <w:rFonts w:ascii="Symbol" w:hAnsi="Symbol" w:hint="default"/>
      </w:rPr>
    </w:lvl>
    <w:lvl w:ilvl="1" w:tplc="9462007A">
      <w:start w:val="1"/>
      <w:numFmt w:val="lowerLetter"/>
      <w:lvlText w:val="%2."/>
      <w:lvlJc w:val="left"/>
      <w:pPr>
        <w:ind w:left="1440" w:hanging="360"/>
      </w:pPr>
    </w:lvl>
    <w:lvl w:ilvl="2" w:tplc="9B70C700">
      <w:start w:val="1"/>
      <w:numFmt w:val="lowerRoman"/>
      <w:lvlText w:val="%3."/>
      <w:lvlJc w:val="right"/>
      <w:pPr>
        <w:ind w:left="2160" w:hanging="180"/>
      </w:pPr>
    </w:lvl>
    <w:lvl w:ilvl="3" w:tplc="ED9C1C00">
      <w:start w:val="1"/>
      <w:numFmt w:val="decimal"/>
      <w:lvlText w:val="%4."/>
      <w:lvlJc w:val="left"/>
      <w:pPr>
        <w:ind w:left="2880" w:hanging="360"/>
      </w:pPr>
    </w:lvl>
    <w:lvl w:ilvl="4" w:tplc="84F2D6D0">
      <w:start w:val="1"/>
      <w:numFmt w:val="lowerLetter"/>
      <w:lvlText w:val="%5."/>
      <w:lvlJc w:val="left"/>
      <w:pPr>
        <w:ind w:left="3600" w:hanging="360"/>
      </w:pPr>
    </w:lvl>
    <w:lvl w:ilvl="5" w:tplc="97D09F26">
      <w:start w:val="1"/>
      <w:numFmt w:val="lowerRoman"/>
      <w:lvlText w:val="%6."/>
      <w:lvlJc w:val="right"/>
      <w:pPr>
        <w:ind w:left="4320" w:hanging="180"/>
      </w:pPr>
    </w:lvl>
    <w:lvl w:ilvl="6" w:tplc="0FD6035E">
      <w:start w:val="1"/>
      <w:numFmt w:val="decimal"/>
      <w:lvlText w:val="%7."/>
      <w:lvlJc w:val="left"/>
      <w:pPr>
        <w:ind w:left="5040" w:hanging="360"/>
      </w:pPr>
    </w:lvl>
    <w:lvl w:ilvl="7" w:tplc="ADE2283A">
      <w:start w:val="1"/>
      <w:numFmt w:val="lowerLetter"/>
      <w:lvlText w:val="%8."/>
      <w:lvlJc w:val="left"/>
      <w:pPr>
        <w:ind w:left="5760" w:hanging="360"/>
      </w:pPr>
    </w:lvl>
    <w:lvl w:ilvl="8" w:tplc="A6EC590C">
      <w:start w:val="1"/>
      <w:numFmt w:val="lowerRoman"/>
      <w:lvlText w:val="%9."/>
      <w:lvlJc w:val="right"/>
      <w:pPr>
        <w:ind w:left="6480" w:hanging="180"/>
      </w:pPr>
    </w:lvl>
  </w:abstractNum>
  <w:abstractNum w:abstractNumId="42" w15:restartNumberingAfterBreak="0">
    <w:nsid w:val="7088F2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15C31A7"/>
    <w:multiLevelType w:val="hybridMultilevel"/>
    <w:tmpl w:val="0C5ED4B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4" w15:restartNumberingAfterBreak="0">
    <w:nsid w:val="718B4006"/>
    <w:multiLevelType w:val="hybridMultilevel"/>
    <w:tmpl w:val="C994CC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5" w15:restartNumberingAfterBreak="0">
    <w:nsid w:val="72C4D7D0"/>
    <w:multiLevelType w:val="hybridMultilevel"/>
    <w:tmpl w:val="7E38AE38"/>
    <w:lvl w:ilvl="0" w:tplc="43EAFC9C">
      <w:start w:val="1"/>
      <w:numFmt w:val="bullet"/>
      <w:lvlText w:val=""/>
      <w:lvlJc w:val="left"/>
      <w:pPr>
        <w:ind w:left="720" w:hanging="360"/>
      </w:pPr>
      <w:rPr>
        <w:rFonts w:ascii="Symbol" w:hAnsi="Symbol" w:hint="default"/>
      </w:rPr>
    </w:lvl>
    <w:lvl w:ilvl="1" w:tplc="8E443A96">
      <w:start w:val="1"/>
      <w:numFmt w:val="bullet"/>
      <w:lvlText w:val="o"/>
      <w:lvlJc w:val="left"/>
      <w:pPr>
        <w:ind w:left="1440" w:hanging="360"/>
      </w:pPr>
      <w:rPr>
        <w:rFonts w:ascii="Courier New" w:hAnsi="Courier New" w:hint="default"/>
      </w:rPr>
    </w:lvl>
    <w:lvl w:ilvl="2" w:tplc="192ABC48">
      <w:start w:val="1"/>
      <w:numFmt w:val="bullet"/>
      <w:lvlText w:val=""/>
      <w:lvlJc w:val="left"/>
      <w:pPr>
        <w:ind w:left="2160" w:hanging="360"/>
      </w:pPr>
      <w:rPr>
        <w:rFonts w:ascii="Wingdings" w:hAnsi="Wingdings" w:hint="default"/>
      </w:rPr>
    </w:lvl>
    <w:lvl w:ilvl="3" w:tplc="C958E354">
      <w:start w:val="1"/>
      <w:numFmt w:val="bullet"/>
      <w:lvlText w:val=""/>
      <w:lvlJc w:val="left"/>
      <w:pPr>
        <w:ind w:left="2880" w:hanging="360"/>
      </w:pPr>
      <w:rPr>
        <w:rFonts w:ascii="Symbol" w:hAnsi="Symbol" w:hint="default"/>
      </w:rPr>
    </w:lvl>
    <w:lvl w:ilvl="4" w:tplc="ACD4EA32">
      <w:start w:val="1"/>
      <w:numFmt w:val="bullet"/>
      <w:lvlText w:val="o"/>
      <w:lvlJc w:val="left"/>
      <w:pPr>
        <w:ind w:left="3600" w:hanging="360"/>
      </w:pPr>
      <w:rPr>
        <w:rFonts w:ascii="Courier New" w:hAnsi="Courier New" w:hint="default"/>
      </w:rPr>
    </w:lvl>
    <w:lvl w:ilvl="5" w:tplc="101439A4">
      <w:start w:val="1"/>
      <w:numFmt w:val="bullet"/>
      <w:lvlText w:val=""/>
      <w:lvlJc w:val="left"/>
      <w:pPr>
        <w:ind w:left="4320" w:hanging="360"/>
      </w:pPr>
      <w:rPr>
        <w:rFonts w:ascii="Wingdings" w:hAnsi="Wingdings" w:hint="default"/>
      </w:rPr>
    </w:lvl>
    <w:lvl w:ilvl="6" w:tplc="CCF219C6">
      <w:start w:val="1"/>
      <w:numFmt w:val="bullet"/>
      <w:lvlText w:val=""/>
      <w:lvlJc w:val="left"/>
      <w:pPr>
        <w:ind w:left="5040" w:hanging="360"/>
      </w:pPr>
      <w:rPr>
        <w:rFonts w:ascii="Symbol" w:hAnsi="Symbol" w:hint="default"/>
      </w:rPr>
    </w:lvl>
    <w:lvl w:ilvl="7" w:tplc="30C8D0D2">
      <w:start w:val="1"/>
      <w:numFmt w:val="bullet"/>
      <w:lvlText w:val="o"/>
      <w:lvlJc w:val="left"/>
      <w:pPr>
        <w:ind w:left="5760" w:hanging="360"/>
      </w:pPr>
      <w:rPr>
        <w:rFonts w:ascii="Courier New" w:hAnsi="Courier New" w:hint="default"/>
      </w:rPr>
    </w:lvl>
    <w:lvl w:ilvl="8" w:tplc="C8CCD592">
      <w:start w:val="1"/>
      <w:numFmt w:val="bullet"/>
      <w:lvlText w:val=""/>
      <w:lvlJc w:val="left"/>
      <w:pPr>
        <w:ind w:left="6480" w:hanging="360"/>
      </w:pPr>
      <w:rPr>
        <w:rFonts w:ascii="Wingdings" w:hAnsi="Wingdings" w:hint="default"/>
      </w:rPr>
    </w:lvl>
  </w:abstractNum>
  <w:abstractNum w:abstractNumId="46" w15:restartNumberingAfterBreak="0">
    <w:nsid w:val="72E17CF4"/>
    <w:multiLevelType w:val="hybridMultilevel"/>
    <w:tmpl w:val="9740EB50"/>
    <w:lvl w:ilvl="0" w:tplc="FFFFFFFF">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7" w15:restartNumberingAfterBreak="0">
    <w:nsid w:val="79BB5A20"/>
    <w:multiLevelType w:val="hybridMultilevel"/>
    <w:tmpl w:val="8342DE68"/>
    <w:lvl w:ilvl="0" w:tplc="04250001">
      <w:start w:val="1"/>
      <w:numFmt w:val="bullet"/>
      <w:lvlText w:val=""/>
      <w:lvlJc w:val="left"/>
      <w:pPr>
        <w:ind w:left="1440" w:hanging="360"/>
      </w:pPr>
      <w:rPr>
        <w:rFonts w:ascii="Symbol" w:hAnsi="Symbol"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48" w15:restartNumberingAfterBreak="0">
    <w:nsid w:val="7A927A0F"/>
    <w:multiLevelType w:val="hybridMultilevel"/>
    <w:tmpl w:val="6BD07036"/>
    <w:lvl w:ilvl="0" w:tplc="21540566">
      <w:start w:val="1"/>
      <w:numFmt w:val="decimal"/>
      <w:lvlText w:val="%1."/>
      <w:lvlJc w:val="left"/>
      <w:pPr>
        <w:ind w:left="1068" w:hanging="360"/>
      </w:pPr>
      <w:rPr>
        <w:vertAlign w:val="baseline"/>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num w:numId="1" w16cid:durableId="1938099999">
    <w:abstractNumId w:val="16"/>
  </w:num>
  <w:num w:numId="2" w16cid:durableId="107357934">
    <w:abstractNumId w:val="45"/>
  </w:num>
  <w:num w:numId="3" w16cid:durableId="2145808910">
    <w:abstractNumId w:val="41"/>
  </w:num>
  <w:num w:numId="4" w16cid:durableId="1827671054">
    <w:abstractNumId w:val="9"/>
  </w:num>
  <w:num w:numId="5" w16cid:durableId="2110932521">
    <w:abstractNumId w:val="1"/>
  </w:num>
  <w:num w:numId="6" w16cid:durableId="820928223">
    <w:abstractNumId w:val="37"/>
  </w:num>
  <w:num w:numId="7" w16cid:durableId="1754357339">
    <w:abstractNumId w:val="28"/>
  </w:num>
  <w:num w:numId="8" w16cid:durableId="1009529910">
    <w:abstractNumId w:val="29"/>
  </w:num>
  <w:num w:numId="9" w16cid:durableId="1307199028">
    <w:abstractNumId w:val="35"/>
  </w:num>
  <w:num w:numId="10" w16cid:durableId="2107311331">
    <w:abstractNumId w:val="8"/>
  </w:num>
  <w:num w:numId="11" w16cid:durableId="8850703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631162">
    <w:abstractNumId w:val="7"/>
  </w:num>
  <w:num w:numId="13" w16cid:durableId="526991590">
    <w:abstractNumId w:val="48"/>
  </w:num>
  <w:num w:numId="14" w16cid:durableId="653219245">
    <w:abstractNumId w:val="23"/>
  </w:num>
  <w:num w:numId="15" w16cid:durableId="1204829830">
    <w:abstractNumId w:val="32"/>
  </w:num>
  <w:num w:numId="16" w16cid:durableId="2049144020">
    <w:abstractNumId w:val="42"/>
  </w:num>
  <w:num w:numId="17" w16cid:durableId="225920969">
    <w:abstractNumId w:val="0"/>
  </w:num>
  <w:num w:numId="18" w16cid:durableId="1311980172">
    <w:abstractNumId w:val="21"/>
  </w:num>
  <w:num w:numId="19" w16cid:durableId="2142261771">
    <w:abstractNumId w:val="12"/>
  </w:num>
  <w:num w:numId="20" w16cid:durableId="1418986419">
    <w:abstractNumId w:val="11"/>
  </w:num>
  <w:num w:numId="21" w16cid:durableId="1292203318">
    <w:abstractNumId w:val="46"/>
  </w:num>
  <w:num w:numId="22" w16cid:durableId="1854226017">
    <w:abstractNumId w:val="25"/>
  </w:num>
  <w:num w:numId="23" w16cid:durableId="910964065">
    <w:abstractNumId w:val="5"/>
  </w:num>
  <w:num w:numId="24" w16cid:durableId="1870802560">
    <w:abstractNumId w:val="6"/>
  </w:num>
  <w:num w:numId="25" w16cid:durableId="1828597138">
    <w:abstractNumId w:val="44"/>
  </w:num>
  <w:num w:numId="26" w16cid:durableId="1515344547">
    <w:abstractNumId w:val="4"/>
  </w:num>
  <w:num w:numId="27" w16cid:durableId="1628781073">
    <w:abstractNumId w:val="31"/>
  </w:num>
  <w:num w:numId="28" w16cid:durableId="1102922808">
    <w:abstractNumId w:val="33"/>
  </w:num>
  <w:num w:numId="29" w16cid:durableId="1573923948">
    <w:abstractNumId w:val="30"/>
  </w:num>
  <w:num w:numId="30" w16cid:durableId="219945078">
    <w:abstractNumId w:val="15"/>
  </w:num>
  <w:num w:numId="31" w16cid:durableId="1224871864">
    <w:abstractNumId w:val="20"/>
  </w:num>
  <w:num w:numId="32" w16cid:durableId="193688241">
    <w:abstractNumId w:val="22"/>
  </w:num>
  <w:num w:numId="33" w16cid:durableId="517931425">
    <w:abstractNumId w:val="19"/>
  </w:num>
  <w:num w:numId="34" w16cid:durableId="189758348">
    <w:abstractNumId w:val="40"/>
  </w:num>
  <w:num w:numId="35" w16cid:durableId="1283532825">
    <w:abstractNumId w:val="18"/>
  </w:num>
  <w:num w:numId="36" w16cid:durableId="790369303">
    <w:abstractNumId w:val="10"/>
  </w:num>
  <w:num w:numId="37" w16cid:durableId="718088149">
    <w:abstractNumId w:val="39"/>
  </w:num>
  <w:num w:numId="38" w16cid:durableId="920218885">
    <w:abstractNumId w:val="13"/>
  </w:num>
  <w:num w:numId="39" w16cid:durableId="67655933">
    <w:abstractNumId w:val="17"/>
  </w:num>
  <w:num w:numId="40" w16cid:durableId="590511163">
    <w:abstractNumId w:val="14"/>
  </w:num>
  <w:num w:numId="41" w16cid:durableId="102039701">
    <w:abstractNumId w:val="47"/>
  </w:num>
  <w:num w:numId="42" w16cid:durableId="1951742997">
    <w:abstractNumId w:val="36"/>
  </w:num>
  <w:num w:numId="43" w16cid:durableId="1868178111">
    <w:abstractNumId w:val="26"/>
  </w:num>
  <w:num w:numId="44" w16cid:durableId="2081783362">
    <w:abstractNumId w:val="3"/>
  </w:num>
  <w:num w:numId="45" w16cid:durableId="676224932">
    <w:abstractNumId w:val="43"/>
  </w:num>
  <w:num w:numId="46" w16cid:durableId="1822111230">
    <w:abstractNumId w:val="38"/>
  </w:num>
  <w:num w:numId="47" w16cid:durableId="1896237000">
    <w:abstractNumId w:val="34"/>
  </w:num>
  <w:num w:numId="48" w16cid:durableId="2056390367">
    <w:abstractNumId w:val="27"/>
  </w:num>
  <w:num w:numId="49" w16cid:durableId="1691487865">
    <w:abstractNumId w:val="2"/>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riit Kleemann">
    <w15:presenceInfo w15:providerId="AD" w15:userId="S::priit.kleemann_ut.ee#ext#@eegovg01.onmicrosoft.com::f269a4fb-d5f1-4691-bbda-d19be5052743"/>
  </w15:person>
  <w15:person w15:author="Maria Sults - JUSTDIGI">
    <w15:presenceInfo w15:providerId="AD" w15:userId="S::maria.sults@justdigi.ee::7e8fc527-d8b9-474d-8b31-477573ede36e"/>
  </w15:person>
  <w15:person w15:author="Joel Kook - JUSTDIGI">
    <w15:presenceInfo w15:providerId="AD" w15:userId="S::joel.kook@justdigi.ee::a5f61dda-5a91-487b-bc5f-ca8312762b3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0"/>
  <w:defaultTabStop w:val="720"/>
  <w:hyphenationZone w:val="425"/>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729"/>
    <w:rsid w:val="0000022C"/>
    <w:rsid w:val="0000059F"/>
    <w:rsid w:val="00000726"/>
    <w:rsid w:val="00000AFC"/>
    <w:rsid w:val="00000C8B"/>
    <w:rsid w:val="0000121A"/>
    <w:rsid w:val="00001584"/>
    <w:rsid w:val="000018ED"/>
    <w:rsid w:val="00001A4B"/>
    <w:rsid w:val="00001BB3"/>
    <w:rsid w:val="00002761"/>
    <w:rsid w:val="00002992"/>
    <w:rsid w:val="00002A67"/>
    <w:rsid w:val="00002D9A"/>
    <w:rsid w:val="00002EDD"/>
    <w:rsid w:val="0000353F"/>
    <w:rsid w:val="000036E0"/>
    <w:rsid w:val="000037F8"/>
    <w:rsid w:val="00003AC8"/>
    <w:rsid w:val="00003B76"/>
    <w:rsid w:val="00003E53"/>
    <w:rsid w:val="00003EF9"/>
    <w:rsid w:val="00003F1A"/>
    <w:rsid w:val="000044DE"/>
    <w:rsid w:val="00004C49"/>
    <w:rsid w:val="000055F4"/>
    <w:rsid w:val="000058F0"/>
    <w:rsid w:val="00005E44"/>
    <w:rsid w:val="00005FB5"/>
    <w:rsid w:val="00006149"/>
    <w:rsid w:val="000062A6"/>
    <w:rsid w:val="00006AF9"/>
    <w:rsid w:val="00006D9D"/>
    <w:rsid w:val="000072C7"/>
    <w:rsid w:val="00007360"/>
    <w:rsid w:val="00007C67"/>
    <w:rsid w:val="00007CA0"/>
    <w:rsid w:val="00007DA1"/>
    <w:rsid w:val="000100F5"/>
    <w:rsid w:val="000102FB"/>
    <w:rsid w:val="00010442"/>
    <w:rsid w:val="000105F5"/>
    <w:rsid w:val="00010776"/>
    <w:rsid w:val="00011DAD"/>
    <w:rsid w:val="00011EAC"/>
    <w:rsid w:val="00011EAF"/>
    <w:rsid w:val="00012463"/>
    <w:rsid w:val="00012C54"/>
    <w:rsid w:val="00012CD0"/>
    <w:rsid w:val="00012E75"/>
    <w:rsid w:val="00013202"/>
    <w:rsid w:val="000133A8"/>
    <w:rsid w:val="00013423"/>
    <w:rsid w:val="00013A34"/>
    <w:rsid w:val="00013DDC"/>
    <w:rsid w:val="00013F71"/>
    <w:rsid w:val="00014524"/>
    <w:rsid w:val="000150E7"/>
    <w:rsid w:val="000152C0"/>
    <w:rsid w:val="0001571C"/>
    <w:rsid w:val="00015B3F"/>
    <w:rsid w:val="000160CF"/>
    <w:rsid w:val="00016268"/>
    <w:rsid w:val="00016376"/>
    <w:rsid w:val="0001637A"/>
    <w:rsid w:val="00016391"/>
    <w:rsid w:val="0001679E"/>
    <w:rsid w:val="0001725B"/>
    <w:rsid w:val="000172FE"/>
    <w:rsid w:val="000174E7"/>
    <w:rsid w:val="00017743"/>
    <w:rsid w:val="000178F0"/>
    <w:rsid w:val="00017C89"/>
    <w:rsid w:val="00017DF5"/>
    <w:rsid w:val="000201E3"/>
    <w:rsid w:val="0002113F"/>
    <w:rsid w:val="00021314"/>
    <w:rsid w:val="00021BE4"/>
    <w:rsid w:val="00021F0D"/>
    <w:rsid w:val="0002277A"/>
    <w:rsid w:val="00022786"/>
    <w:rsid w:val="00022A5A"/>
    <w:rsid w:val="00022D0B"/>
    <w:rsid w:val="0002365E"/>
    <w:rsid w:val="000246BA"/>
    <w:rsid w:val="000246F4"/>
    <w:rsid w:val="00024728"/>
    <w:rsid w:val="00024960"/>
    <w:rsid w:val="0002496F"/>
    <w:rsid w:val="00024C06"/>
    <w:rsid w:val="000251E7"/>
    <w:rsid w:val="00025528"/>
    <w:rsid w:val="00025EAF"/>
    <w:rsid w:val="00025F23"/>
    <w:rsid w:val="00026015"/>
    <w:rsid w:val="000262B7"/>
    <w:rsid w:val="00026396"/>
    <w:rsid w:val="00026958"/>
    <w:rsid w:val="000269EC"/>
    <w:rsid w:val="0002707D"/>
    <w:rsid w:val="000271E7"/>
    <w:rsid w:val="00027D02"/>
    <w:rsid w:val="00027D75"/>
    <w:rsid w:val="00027E00"/>
    <w:rsid w:val="00027FEB"/>
    <w:rsid w:val="00030324"/>
    <w:rsid w:val="000303F7"/>
    <w:rsid w:val="000304C1"/>
    <w:rsid w:val="00030A59"/>
    <w:rsid w:val="00030DC1"/>
    <w:rsid w:val="00031191"/>
    <w:rsid w:val="000311C3"/>
    <w:rsid w:val="00031B2D"/>
    <w:rsid w:val="00031CB2"/>
    <w:rsid w:val="00031E90"/>
    <w:rsid w:val="00032274"/>
    <w:rsid w:val="0003270C"/>
    <w:rsid w:val="0003281E"/>
    <w:rsid w:val="00032CEC"/>
    <w:rsid w:val="00033388"/>
    <w:rsid w:val="00033583"/>
    <w:rsid w:val="00033A7E"/>
    <w:rsid w:val="00033E2E"/>
    <w:rsid w:val="00033F72"/>
    <w:rsid w:val="000342E3"/>
    <w:rsid w:val="00034336"/>
    <w:rsid w:val="00034637"/>
    <w:rsid w:val="00034BA1"/>
    <w:rsid w:val="000352A9"/>
    <w:rsid w:val="0003533A"/>
    <w:rsid w:val="000359A1"/>
    <w:rsid w:val="00035D9F"/>
    <w:rsid w:val="00035DF5"/>
    <w:rsid w:val="00036073"/>
    <w:rsid w:val="000364C9"/>
    <w:rsid w:val="00036909"/>
    <w:rsid w:val="00036E00"/>
    <w:rsid w:val="00037130"/>
    <w:rsid w:val="00037A18"/>
    <w:rsid w:val="00037F29"/>
    <w:rsid w:val="00040132"/>
    <w:rsid w:val="00040F1D"/>
    <w:rsid w:val="00041323"/>
    <w:rsid w:val="00041332"/>
    <w:rsid w:val="00041613"/>
    <w:rsid w:val="00041806"/>
    <w:rsid w:val="00041BE7"/>
    <w:rsid w:val="00041E9A"/>
    <w:rsid w:val="00042831"/>
    <w:rsid w:val="00043553"/>
    <w:rsid w:val="000435AF"/>
    <w:rsid w:val="00044325"/>
    <w:rsid w:val="0004499D"/>
    <w:rsid w:val="00044E6E"/>
    <w:rsid w:val="00044E77"/>
    <w:rsid w:val="00045050"/>
    <w:rsid w:val="00045069"/>
    <w:rsid w:val="000450D2"/>
    <w:rsid w:val="000452C3"/>
    <w:rsid w:val="00045A52"/>
    <w:rsid w:val="00045B4D"/>
    <w:rsid w:val="00045C8D"/>
    <w:rsid w:val="00046230"/>
    <w:rsid w:val="000462C3"/>
    <w:rsid w:val="0004631E"/>
    <w:rsid w:val="0004640A"/>
    <w:rsid w:val="00046C83"/>
    <w:rsid w:val="00046F89"/>
    <w:rsid w:val="0004707F"/>
    <w:rsid w:val="0004715E"/>
    <w:rsid w:val="00047DD5"/>
    <w:rsid w:val="00047E76"/>
    <w:rsid w:val="00050025"/>
    <w:rsid w:val="00050193"/>
    <w:rsid w:val="00050C5B"/>
    <w:rsid w:val="000511DD"/>
    <w:rsid w:val="0005143B"/>
    <w:rsid w:val="0005183C"/>
    <w:rsid w:val="000519D6"/>
    <w:rsid w:val="00051B5C"/>
    <w:rsid w:val="00051B8B"/>
    <w:rsid w:val="00051C75"/>
    <w:rsid w:val="00051D89"/>
    <w:rsid w:val="0005208B"/>
    <w:rsid w:val="00052822"/>
    <w:rsid w:val="00052F38"/>
    <w:rsid w:val="00053148"/>
    <w:rsid w:val="00053583"/>
    <w:rsid w:val="000539BB"/>
    <w:rsid w:val="00053F0B"/>
    <w:rsid w:val="0005410B"/>
    <w:rsid w:val="0005450F"/>
    <w:rsid w:val="0005584E"/>
    <w:rsid w:val="000558DB"/>
    <w:rsid w:val="00055C6E"/>
    <w:rsid w:val="00055D58"/>
    <w:rsid w:val="0005620B"/>
    <w:rsid w:val="0005675E"/>
    <w:rsid w:val="00056908"/>
    <w:rsid w:val="00056E58"/>
    <w:rsid w:val="000570EF"/>
    <w:rsid w:val="000571F6"/>
    <w:rsid w:val="0005732F"/>
    <w:rsid w:val="00057B8A"/>
    <w:rsid w:val="00057BFD"/>
    <w:rsid w:val="00057D3E"/>
    <w:rsid w:val="00057D46"/>
    <w:rsid w:val="00057EA7"/>
    <w:rsid w:val="00057FFC"/>
    <w:rsid w:val="000607EC"/>
    <w:rsid w:val="00060A67"/>
    <w:rsid w:val="00060CA9"/>
    <w:rsid w:val="0006111F"/>
    <w:rsid w:val="00061170"/>
    <w:rsid w:val="0006128A"/>
    <w:rsid w:val="00061BF7"/>
    <w:rsid w:val="00061D0F"/>
    <w:rsid w:val="00061D1A"/>
    <w:rsid w:val="000620D6"/>
    <w:rsid w:val="000627E4"/>
    <w:rsid w:val="000628D8"/>
    <w:rsid w:val="00062C44"/>
    <w:rsid w:val="00062C46"/>
    <w:rsid w:val="00063332"/>
    <w:rsid w:val="00063447"/>
    <w:rsid w:val="00063DB6"/>
    <w:rsid w:val="000640EB"/>
    <w:rsid w:val="000642C6"/>
    <w:rsid w:val="000651F3"/>
    <w:rsid w:val="000652FD"/>
    <w:rsid w:val="00065677"/>
    <w:rsid w:val="00065D90"/>
    <w:rsid w:val="00065FDF"/>
    <w:rsid w:val="000660C3"/>
    <w:rsid w:val="00066613"/>
    <w:rsid w:val="000666FF"/>
    <w:rsid w:val="000668C1"/>
    <w:rsid w:val="00066977"/>
    <w:rsid w:val="00066BB2"/>
    <w:rsid w:val="00066F34"/>
    <w:rsid w:val="00067A30"/>
    <w:rsid w:val="00067ACC"/>
    <w:rsid w:val="00067DCD"/>
    <w:rsid w:val="00070ACA"/>
    <w:rsid w:val="00070D52"/>
    <w:rsid w:val="00070DCC"/>
    <w:rsid w:val="00070F3E"/>
    <w:rsid w:val="000711C9"/>
    <w:rsid w:val="0007129D"/>
    <w:rsid w:val="00071426"/>
    <w:rsid w:val="00071C76"/>
    <w:rsid w:val="00072411"/>
    <w:rsid w:val="0007284A"/>
    <w:rsid w:val="00072B1A"/>
    <w:rsid w:val="00072D48"/>
    <w:rsid w:val="000731BC"/>
    <w:rsid w:val="00073558"/>
    <w:rsid w:val="00073A63"/>
    <w:rsid w:val="00073C88"/>
    <w:rsid w:val="00073D93"/>
    <w:rsid w:val="0007596E"/>
    <w:rsid w:val="00075EBA"/>
    <w:rsid w:val="000760EB"/>
    <w:rsid w:val="00076EA4"/>
    <w:rsid w:val="000774C5"/>
    <w:rsid w:val="000779F9"/>
    <w:rsid w:val="00077C5D"/>
    <w:rsid w:val="00077D77"/>
    <w:rsid w:val="00077EFD"/>
    <w:rsid w:val="0008065C"/>
    <w:rsid w:val="00080EB8"/>
    <w:rsid w:val="000816E4"/>
    <w:rsid w:val="00081FD0"/>
    <w:rsid w:val="0008223C"/>
    <w:rsid w:val="000826D9"/>
    <w:rsid w:val="000828D7"/>
    <w:rsid w:val="00082CCE"/>
    <w:rsid w:val="00082DEF"/>
    <w:rsid w:val="00082FDE"/>
    <w:rsid w:val="000833C4"/>
    <w:rsid w:val="000838E6"/>
    <w:rsid w:val="00083FBB"/>
    <w:rsid w:val="0008434F"/>
    <w:rsid w:val="00084B00"/>
    <w:rsid w:val="00084CCB"/>
    <w:rsid w:val="00084D14"/>
    <w:rsid w:val="00084FF8"/>
    <w:rsid w:val="0008507D"/>
    <w:rsid w:val="000853BD"/>
    <w:rsid w:val="00085503"/>
    <w:rsid w:val="000855AD"/>
    <w:rsid w:val="00085B18"/>
    <w:rsid w:val="00086398"/>
    <w:rsid w:val="000864EE"/>
    <w:rsid w:val="00086F51"/>
    <w:rsid w:val="00087995"/>
    <w:rsid w:val="00087A66"/>
    <w:rsid w:val="0008EF6B"/>
    <w:rsid w:val="0009024C"/>
    <w:rsid w:val="00090745"/>
    <w:rsid w:val="00091661"/>
    <w:rsid w:val="000916DC"/>
    <w:rsid w:val="000917D5"/>
    <w:rsid w:val="00091964"/>
    <w:rsid w:val="00091A24"/>
    <w:rsid w:val="00091E7C"/>
    <w:rsid w:val="000925E2"/>
    <w:rsid w:val="00093981"/>
    <w:rsid w:val="00093EF1"/>
    <w:rsid w:val="000943C9"/>
    <w:rsid w:val="00094458"/>
    <w:rsid w:val="000945FF"/>
    <w:rsid w:val="00094B74"/>
    <w:rsid w:val="000951AE"/>
    <w:rsid w:val="00095977"/>
    <w:rsid w:val="00095EB5"/>
    <w:rsid w:val="0009666E"/>
    <w:rsid w:val="00096CA9"/>
    <w:rsid w:val="000972CC"/>
    <w:rsid w:val="000A01D3"/>
    <w:rsid w:val="000A0314"/>
    <w:rsid w:val="000A094C"/>
    <w:rsid w:val="000A0984"/>
    <w:rsid w:val="000A0D4D"/>
    <w:rsid w:val="000A0EED"/>
    <w:rsid w:val="000A165A"/>
    <w:rsid w:val="000A182E"/>
    <w:rsid w:val="000A1A3F"/>
    <w:rsid w:val="000A2278"/>
    <w:rsid w:val="000A2491"/>
    <w:rsid w:val="000A2642"/>
    <w:rsid w:val="000A2701"/>
    <w:rsid w:val="000A296B"/>
    <w:rsid w:val="000A2A9A"/>
    <w:rsid w:val="000A2AC5"/>
    <w:rsid w:val="000A2C8E"/>
    <w:rsid w:val="000A2ECA"/>
    <w:rsid w:val="000A352C"/>
    <w:rsid w:val="000A3EC9"/>
    <w:rsid w:val="000A4109"/>
    <w:rsid w:val="000A432A"/>
    <w:rsid w:val="000A4916"/>
    <w:rsid w:val="000A5105"/>
    <w:rsid w:val="000A52E5"/>
    <w:rsid w:val="000A5402"/>
    <w:rsid w:val="000A556D"/>
    <w:rsid w:val="000A5617"/>
    <w:rsid w:val="000A569F"/>
    <w:rsid w:val="000A5FD5"/>
    <w:rsid w:val="000A6643"/>
    <w:rsid w:val="000A6737"/>
    <w:rsid w:val="000A6FD0"/>
    <w:rsid w:val="000A7282"/>
    <w:rsid w:val="000A7513"/>
    <w:rsid w:val="000A7BD7"/>
    <w:rsid w:val="000A7C37"/>
    <w:rsid w:val="000A7E5F"/>
    <w:rsid w:val="000B0373"/>
    <w:rsid w:val="000B06B8"/>
    <w:rsid w:val="000B0808"/>
    <w:rsid w:val="000B088D"/>
    <w:rsid w:val="000B08CF"/>
    <w:rsid w:val="000B09DE"/>
    <w:rsid w:val="000B0CCE"/>
    <w:rsid w:val="000B13B1"/>
    <w:rsid w:val="000B22DE"/>
    <w:rsid w:val="000B29E7"/>
    <w:rsid w:val="000B2F27"/>
    <w:rsid w:val="000B333F"/>
    <w:rsid w:val="000B3502"/>
    <w:rsid w:val="000B35F0"/>
    <w:rsid w:val="000B3D1E"/>
    <w:rsid w:val="000B3E9B"/>
    <w:rsid w:val="000B45AE"/>
    <w:rsid w:val="000B4819"/>
    <w:rsid w:val="000B4A9C"/>
    <w:rsid w:val="000B4B82"/>
    <w:rsid w:val="000B4DB7"/>
    <w:rsid w:val="000B5DE7"/>
    <w:rsid w:val="000B6251"/>
    <w:rsid w:val="000B68D3"/>
    <w:rsid w:val="000B68E9"/>
    <w:rsid w:val="000B6ECC"/>
    <w:rsid w:val="000B70B1"/>
    <w:rsid w:val="000B730C"/>
    <w:rsid w:val="000B7411"/>
    <w:rsid w:val="000B785B"/>
    <w:rsid w:val="000B7AAA"/>
    <w:rsid w:val="000B7C2A"/>
    <w:rsid w:val="000C05F0"/>
    <w:rsid w:val="000C0E98"/>
    <w:rsid w:val="000C1052"/>
    <w:rsid w:val="000C166A"/>
    <w:rsid w:val="000C1690"/>
    <w:rsid w:val="000C1BDE"/>
    <w:rsid w:val="000C241E"/>
    <w:rsid w:val="000C245A"/>
    <w:rsid w:val="000C252A"/>
    <w:rsid w:val="000C269A"/>
    <w:rsid w:val="000C275E"/>
    <w:rsid w:val="000C2BA6"/>
    <w:rsid w:val="000C2C22"/>
    <w:rsid w:val="000C30AB"/>
    <w:rsid w:val="000C3A50"/>
    <w:rsid w:val="000C3AB2"/>
    <w:rsid w:val="000C3D52"/>
    <w:rsid w:val="000C3E94"/>
    <w:rsid w:val="000C448D"/>
    <w:rsid w:val="000C44E1"/>
    <w:rsid w:val="000C4785"/>
    <w:rsid w:val="000C4F83"/>
    <w:rsid w:val="000C4FAC"/>
    <w:rsid w:val="000C5A83"/>
    <w:rsid w:val="000C6225"/>
    <w:rsid w:val="000C662B"/>
    <w:rsid w:val="000C7035"/>
    <w:rsid w:val="000C7BA6"/>
    <w:rsid w:val="000CFFCC"/>
    <w:rsid w:val="000D0607"/>
    <w:rsid w:val="000D2311"/>
    <w:rsid w:val="000D2CEE"/>
    <w:rsid w:val="000D2ED0"/>
    <w:rsid w:val="000D30E6"/>
    <w:rsid w:val="000D3169"/>
    <w:rsid w:val="000D362F"/>
    <w:rsid w:val="000D36BC"/>
    <w:rsid w:val="000D3AF8"/>
    <w:rsid w:val="000D4523"/>
    <w:rsid w:val="000D4719"/>
    <w:rsid w:val="000D4848"/>
    <w:rsid w:val="000D4866"/>
    <w:rsid w:val="000D4F7E"/>
    <w:rsid w:val="000D4FA3"/>
    <w:rsid w:val="000D50E9"/>
    <w:rsid w:val="000D5143"/>
    <w:rsid w:val="000D5394"/>
    <w:rsid w:val="000D58F0"/>
    <w:rsid w:val="000D5A15"/>
    <w:rsid w:val="000D5B80"/>
    <w:rsid w:val="000D5C83"/>
    <w:rsid w:val="000D687D"/>
    <w:rsid w:val="000D68F2"/>
    <w:rsid w:val="000D6DC7"/>
    <w:rsid w:val="000D731A"/>
    <w:rsid w:val="000D77D4"/>
    <w:rsid w:val="000D7B5B"/>
    <w:rsid w:val="000E078F"/>
    <w:rsid w:val="000E090F"/>
    <w:rsid w:val="000E0AEA"/>
    <w:rsid w:val="000E0B3E"/>
    <w:rsid w:val="000E0C86"/>
    <w:rsid w:val="000E0CB8"/>
    <w:rsid w:val="000E0E28"/>
    <w:rsid w:val="000E1013"/>
    <w:rsid w:val="000E10D2"/>
    <w:rsid w:val="000E1153"/>
    <w:rsid w:val="000E124D"/>
    <w:rsid w:val="000E1988"/>
    <w:rsid w:val="000E1A26"/>
    <w:rsid w:val="000E1E37"/>
    <w:rsid w:val="000E2088"/>
    <w:rsid w:val="000E2251"/>
    <w:rsid w:val="000E2C49"/>
    <w:rsid w:val="000E3538"/>
    <w:rsid w:val="000E3554"/>
    <w:rsid w:val="000E36F0"/>
    <w:rsid w:val="000E39B7"/>
    <w:rsid w:val="000E40EA"/>
    <w:rsid w:val="000E42F7"/>
    <w:rsid w:val="000E4565"/>
    <w:rsid w:val="000E46E1"/>
    <w:rsid w:val="000E47A8"/>
    <w:rsid w:val="000E6252"/>
    <w:rsid w:val="000E6558"/>
    <w:rsid w:val="000E66E9"/>
    <w:rsid w:val="000E6A0B"/>
    <w:rsid w:val="000E75DF"/>
    <w:rsid w:val="000E7758"/>
    <w:rsid w:val="000E77FA"/>
    <w:rsid w:val="000E79BC"/>
    <w:rsid w:val="000E79E9"/>
    <w:rsid w:val="000F03D0"/>
    <w:rsid w:val="000F10A3"/>
    <w:rsid w:val="000F1479"/>
    <w:rsid w:val="000F183A"/>
    <w:rsid w:val="000F18AE"/>
    <w:rsid w:val="000F1D86"/>
    <w:rsid w:val="000F1DFB"/>
    <w:rsid w:val="000F2124"/>
    <w:rsid w:val="000F23F1"/>
    <w:rsid w:val="000F25F8"/>
    <w:rsid w:val="000F28C5"/>
    <w:rsid w:val="000F2C83"/>
    <w:rsid w:val="000F3180"/>
    <w:rsid w:val="000F37EA"/>
    <w:rsid w:val="000F392F"/>
    <w:rsid w:val="000F3998"/>
    <w:rsid w:val="000F3999"/>
    <w:rsid w:val="000F3A6C"/>
    <w:rsid w:val="000F4319"/>
    <w:rsid w:val="000F43D9"/>
    <w:rsid w:val="000F4B95"/>
    <w:rsid w:val="000F4DB1"/>
    <w:rsid w:val="000F4E68"/>
    <w:rsid w:val="000F4E7D"/>
    <w:rsid w:val="000F52E1"/>
    <w:rsid w:val="000F5313"/>
    <w:rsid w:val="000F5939"/>
    <w:rsid w:val="000F5F06"/>
    <w:rsid w:val="000F5F0D"/>
    <w:rsid w:val="000F5F37"/>
    <w:rsid w:val="000F60E2"/>
    <w:rsid w:val="000F64EA"/>
    <w:rsid w:val="000F666F"/>
    <w:rsid w:val="000F69FB"/>
    <w:rsid w:val="000F6A28"/>
    <w:rsid w:val="000F76E7"/>
    <w:rsid w:val="000F7BCB"/>
    <w:rsid w:val="00100160"/>
    <w:rsid w:val="00100EC0"/>
    <w:rsid w:val="00100F98"/>
    <w:rsid w:val="0010132C"/>
    <w:rsid w:val="00101554"/>
    <w:rsid w:val="00101597"/>
    <w:rsid w:val="00101E38"/>
    <w:rsid w:val="00101F8C"/>
    <w:rsid w:val="00102208"/>
    <w:rsid w:val="001022E1"/>
    <w:rsid w:val="00102315"/>
    <w:rsid w:val="00102545"/>
    <w:rsid w:val="00102667"/>
    <w:rsid w:val="0010272A"/>
    <w:rsid w:val="00102998"/>
    <w:rsid w:val="00102A30"/>
    <w:rsid w:val="00102C26"/>
    <w:rsid w:val="00102EF6"/>
    <w:rsid w:val="00102FEB"/>
    <w:rsid w:val="00103018"/>
    <w:rsid w:val="00104289"/>
    <w:rsid w:val="0010442D"/>
    <w:rsid w:val="0010448E"/>
    <w:rsid w:val="0010464F"/>
    <w:rsid w:val="00104F3C"/>
    <w:rsid w:val="001050A7"/>
    <w:rsid w:val="0010552D"/>
    <w:rsid w:val="00105650"/>
    <w:rsid w:val="00105AEB"/>
    <w:rsid w:val="00105B68"/>
    <w:rsid w:val="00105ECE"/>
    <w:rsid w:val="00106072"/>
    <w:rsid w:val="001064D4"/>
    <w:rsid w:val="00106692"/>
    <w:rsid w:val="001066B1"/>
    <w:rsid w:val="001069C5"/>
    <w:rsid w:val="00106AA6"/>
    <w:rsid w:val="00107112"/>
    <w:rsid w:val="001071FA"/>
    <w:rsid w:val="0010749A"/>
    <w:rsid w:val="00107B99"/>
    <w:rsid w:val="00107CA8"/>
    <w:rsid w:val="00107D00"/>
    <w:rsid w:val="00107F7A"/>
    <w:rsid w:val="00110A6B"/>
    <w:rsid w:val="00110D07"/>
    <w:rsid w:val="00110E71"/>
    <w:rsid w:val="0011151F"/>
    <w:rsid w:val="00111A44"/>
    <w:rsid w:val="00111FD5"/>
    <w:rsid w:val="001124A1"/>
    <w:rsid w:val="00113100"/>
    <w:rsid w:val="0011359E"/>
    <w:rsid w:val="00113670"/>
    <w:rsid w:val="00113928"/>
    <w:rsid w:val="00113C6D"/>
    <w:rsid w:val="00113CD8"/>
    <w:rsid w:val="00113E2A"/>
    <w:rsid w:val="0011439D"/>
    <w:rsid w:val="001143AC"/>
    <w:rsid w:val="00114625"/>
    <w:rsid w:val="0011475A"/>
    <w:rsid w:val="00114D5F"/>
    <w:rsid w:val="00115362"/>
    <w:rsid w:val="00115652"/>
    <w:rsid w:val="00116289"/>
    <w:rsid w:val="0011648E"/>
    <w:rsid w:val="00116653"/>
    <w:rsid w:val="00117026"/>
    <w:rsid w:val="001170A8"/>
    <w:rsid w:val="001175ED"/>
    <w:rsid w:val="001175F5"/>
    <w:rsid w:val="001176FA"/>
    <w:rsid w:val="001177D4"/>
    <w:rsid w:val="0012076A"/>
    <w:rsid w:val="00120A2C"/>
    <w:rsid w:val="00120BFB"/>
    <w:rsid w:val="00120C03"/>
    <w:rsid w:val="00120EBD"/>
    <w:rsid w:val="00121CF4"/>
    <w:rsid w:val="00121E90"/>
    <w:rsid w:val="00122352"/>
    <w:rsid w:val="00122E15"/>
    <w:rsid w:val="0012307A"/>
    <w:rsid w:val="00123243"/>
    <w:rsid w:val="00123628"/>
    <w:rsid w:val="001237A5"/>
    <w:rsid w:val="001238A6"/>
    <w:rsid w:val="00123B2E"/>
    <w:rsid w:val="001243F5"/>
    <w:rsid w:val="00124EDC"/>
    <w:rsid w:val="00125062"/>
    <w:rsid w:val="00125888"/>
    <w:rsid w:val="00125924"/>
    <w:rsid w:val="00125BD8"/>
    <w:rsid w:val="0012600C"/>
    <w:rsid w:val="0012616F"/>
    <w:rsid w:val="00126EDE"/>
    <w:rsid w:val="0012745A"/>
    <w:rsid w:val="001279E0"/>
    <w:rsid w:val="00127C7F"/>
    <w:rsid w:val="001302C2"/>
    <w:rsid w:val="001302CF"/>
    <w:rsid w:val="001307BF"/>
    <w:rsid w:val="0013081E"/>
    <w:rsid w:val="00130A75"/>
    <w:rsid w:val="00130C9A"/>
    <w:rsid w:val="00130D6F"/>
    <w:rsid w:val="00130EED"/>
    <w:rsid w:val="0013164A"/>
    <w:rsid w:val="00131EF2"/>
    <w:rsid w:val="00132016"/>
    <w:rsid w:val="001320EC"/>
    <w:rsid w:val="00132402"/>
    <w:rsid w:val="00132CF1"/>
    <w:rsid w:val="00132FF1"/>
    <w:rsid w:val="00133234"/>
    <w:rsid w:val="001332A0"/>
    <w:rsid w:val="0013355B"/>
    <w:rsid w:val="00133660"/>
    <w:rsid w:val="00133886"/>
    <w:rsid w:val="0013391E"/>
    <w:rsid w:val="001339A9"/>
    <w:rsid w:val="00133E5C"/>
    <w:rsid w:val="00133ED8"/>
    <w:rsid w:val="001343C4"/>
    <w:rsid w:val="0013465A"/>
    <w:rsid w:val="00134AFC"/>
    <w:rsid w:val="00134C19"/>
    <w:rsid w:val="00134F1F"/>
    <w:rsid w:val="00135CAB"/>
    <w:rsid w:val="00135DEC"/>
    <w:rsid w:val="00135EE2"/>
    <w:rsid w:val="001360C0"/>
    <w:rsid w:val="00136B1E"/>
    <w:rsid w:val="00136BCF"/>
    <w:rsid w:val="00136F80"/>
    <w:rsid w:val="00137317"/>
    <w:rsid w:val="00137449"/>
    <w:rsid w:val="00137679"/>
    <w:rsid w:val="00137A1D"/>
    <w:rsid w:val="00137C5C"/>
    <w:rsid w:val="00137DD0"/>
    <w:rsid w:val="00137DE8"/>
    <w:rsid w:val="00140792"/>
    <w:rsid w:val="00140B98"/>
    <w:rsid w:val="00141001"/>
    <w:rsid w:val="001415A3"/>
    <w:rsid w:val="00141B06"/>
    <w:rsid w:val="00141D26"/>
    <w:rsid w:val="001423AB"/>
    <w:rsid w:val="0014246C"/>
    <w:rsid w:val="001426B8"/>
    <w:rsid w:val="00142AE5"/>
    <w:rsid w:val="00143ED2"/>
    <w:rsid w:val="0014406A"/>
    <w:rsid w:val="001440DE"/>
    <w:rsid w:val="0014457B"/>
    <w:rsid w:val="00144938"/>
    <w:rsid w:val="00145131"/>
    <w:rsid w:val="0014522F"/>
    <w:rsid w:val="0014524E"/>
    <w:rsid w:val="00145270"/>
    <w:rsid w:val="00146135"/>
    <w:rsid w:val="001469DB"/>
    <w:rsid w:val="00147602"/>
    <w:rsid w:val="00147642"/>
    <w:rsid w:val="0014773D"/>
    <w:rsid w:val="00147927"/>
    <w:rsid w:val="00147E11"/>
    <w:rsid w:val="0014AC81"/>
    <w:rsid w:val="001502BC"/>
    <w:rsid w:val="0015100C"/>
    <w:rsid w:val="0015103C"/>
    <w:rsid w:val="001514F0"/>
    <w:rsid w:val="001516BA"/>
    <w:rsid w:val="001517C2"/>
    <w:rsid w:val="00151AF0"/>
    <w:rsid w:val="00151EB7"/>
    <w:rsid w:val="00152075"/>
    <w:rsid w:val="001522AC"/>
    <w:rsid w:val="00152315"/>
    <w:rsid w:val="00152EB6"/>
    <w:rsid w:val="00153012"/>
    <w:rsid w:val="001530B5"/>
    <w:rsid w:val="00153A00"/>
    <w:rsid w:val="00153C71"/>
    <w:rsid w:val="00153CE8"/>
    <w:rsid w:val="00153FE5"/>
    <w:rsid w:val="00154393"/>
    <w:rsid w:val="001544D5"/>
    <w:rsid w:val="001548CC"/>
    <w:rsid w:val="00154B1F"/>
    <w:rsid w:val="00155045"/>
    <w:rsid w:val="001551E9"/>
    <w:rsid w:val="001559AE"/>
    <w:rsid w:val="00155DBF"/>
    <w:rsid w:val="00155E28"/>
    <w:rsid w:val="0015653A"/>
    <w:rsid w:val="00156767"/>
    <w:rsid w:val="00157159"/>
    <w:rsid w:val="0015738F"/>
    <w:rsid w:val="00157A87"/>
    <w:rsid w:val="00157D43"/>
    <w:rsid w:val="001604BC"/>
    <w:rsid w:val="0016076E"/>
    <w:rsid w:val="00160A91"/>
    <w:rsid w:val="00161032"/>
    <w:rsid w:val="001612B1"/>
    <w:rsid w:val="00161CC9"/>
    <w:rsid w:val="00161DE4"/>
    <w:rsid w:val="0016210D"/>
    <w:rsid w:val="001623C5"/>
    <w:rsid w:val="00162612"/>
    <w:rsid w:val="00162815"/>
    <w:rsid w:val="001630D9"/>
    <w:rsid w:val="0016325D"/>
    <w:rsid w:val="001633AF"/>
    <w:rsid w:val="00163721"/>
    <w:rsid w:val="001639E4"/>
    <w:rsid w:val="001642DC"/>
    <w:rsid w:val="001642DE"/>
    <w:rsid w:val="001647D2"/>
    <w:rsid w:val="001648B3"/>
    <w:rsid w:val="001649EF"/>
    <w:rsid w:val="00164ABE"/>
    <w:rsid w:val="00164B5B"/>
    <w:rsid w:val="00164F10"/>
    <w:rsid w:val="0016540F"/>
    <w:rsid w:val="00165783"/>
    <w:rsid w:val="00165F4B"/>
    <w:rsid w:val="0016618F"/>
    <w:rsid w:val="0016709A"/>
    <w:rsid w:val="00167AE7"/>
    <w:rsid w:val="00167C47"/>
    <w:rsid w:val="0016820B"/>
    <w:rsid w:val="0017043D"/>
    <w:rsid w:val="00170E0D"/>
    <w:rsid w:val="00170ED3"/>
    <w:rsid w:val="001711D0"/>
    <w:rsid w:val="0017196B"/>
    <w:rsid w:val="00171CB2"/>
    <w:rsid w:val="00172270"/>
    <w:rsid w:val="001722E2"/>
    <w:rsid w:val="001724EE"/>
    <w:rsid w:val="00172CFD"/>
    <w:rsid w:val="00172F81"/>
    <w:rsid w:val="0017304D"/>
    <w:rsid w:val="00173354"/>
    <w:rsid w:val="001737D2"/>
    <w:rsid w:val="00173941"/>
    <w:rsid w:val="001739E8"/>
    <w:rsid w:val="00173A5F"/>
    <w:rsid w:val="00173E8E"/>
    <w:rsid w:val="00173F5B"/>
    <w:rsid w:val="0017499D"/>
    <w:rsid w:val="00174BCB"/>
    <w:rsid w:val="001754D2"/>
    <w:rsid w:val="00175593"/>
    <w:rsid w:val="0017569B"/>
    <w:rsid w:val="001756DC"/>
    <w:rsid w:val="001757D7"/>
    <w:rsid w:val="00175973"/>
    <w:rsid w:val="00175A0F"/>
    <w:rsid w:val="001760FD"/>
    <w:rsid w:val="00176958"/>
    <w:rsid w:val="001769A5"/>
    <w:rsid w:val="00176D23"/>
    <w:rsid w:val="001771BA"/>
    <w:rsid w:val="00177AE5"/>
    <w:rsid w:val="00177E77"/>
    <w:rsid w:val="0018004F"/>
    <w:rsid w:val="00180101"/>
    <w:rsid w:val="0018036F"/>
    <w:rsid w:val="001808A2"/>
    <w:rsid w:val="00180B99"/>
    <w:rsid w:val="00180C4A"/>
    <w:rsid w:val="00180ECC"/>
    <w:rsid w:val="00181453"/>
    <w:rsid w:val="0018153E"/>
    <w:rsid w:val="001815E6"/>
    <w:rsid w:val="001817A8"/>
    <w:rsid w:val="00182220"/>
    <w:rsid w:val="001825BB"/>
    <w:rsid w:val="001826A6"/>
    <w:rsid w:val="00182D7C"/>
    <w:rsid w:val="00183844"/>
    <w:rsid w:val="001839C4"/>
    <w:rsid w:val="00183F8B"/>
    <w:rsid w:val="00184EFD"/>
    <w:rsid w:val="00184F27"/>
    <w:rsid w:val="001853B7"/>
    <w:rsid w:val="00185E05"/>
    <w:rsid w:val="00185E13"/>
    <w:rsid w:val="00186052"/>
    <w:rsid w:val="001860FB"/>
    <w:rsid w:val="0018613B"/>
    <w:rsid w:val="00186656"/>
    <w:rsid w:val="00186B89"/>
    <w:rsid w:val="00187232"/>
    <w:rsid w:val="0018752F"/>
    <w:rsid w:val="001878F2"/>
    <w:rsid w:val="00187EC3"/>
    <w:rsid w:val="001904A1"/>
    <w:rsid w:val="0019072F"/>
    <w:rsid w:val="00190770"/>
    <w:rsid w:val="001907CF"/>
    <w:rsid w:val="001909F6"/>
    <w:rsid w:val="00190C11"/>
    <w:rsid w:val="001912D6"/>
    <w:rsid w:val="001917EE"/>
    <w:rsid w:val="00191A1C"/>
    <w:rsid w:val="00191D04"/>
    <w:rsid w:val="0019266F"/>
    <w:rsid w:val="00192767"/>
    <w:rsid w:val="00192E5A"/>
    <w:rsid w:val="001931E1"/>
    <w:rsid w:val="00193736"/>
    <w:rsid w:val="0019384B"/>
    <w:rsid w:val="00193CD7"/>
    <w:rsid w:val="00194335"/>
    <w:rsid w:val="00194453"/>
    <w:rsid w:val="00194C36"/>
    <w:rsid w:val="00194E58"/>
    <w:rsid w:val="00194EA5"/>
    <w:rsid w:val="00195C26"/>
    <w:rsid w:val="0019653B"/>
    <w:rsid w:val="00196A34"/>
    <w:rsid w:val="00196CF5"/>
    <w:rsid w:val="00196D27"/>
    <w:rsid w:val="0019705D"/>
    <w:rsid w:val="001971AC"/>
    <w:rsid w:val="0019720E"/>
    <w:rsid w:val="001972BF"/>
    <w:rsid w:val="001975BD"/>
    <w:rsid w:val="001977F9"/>
    <w:rsid w:val="00197B14"/>
    <w:rsid w:val="00197B1F"/>
    <w:rsid w:val="00197D37"/>
    <w:rsid w:val="001A01B3"/>
    <w:rsid w:val="001A03B6"/>
    <w:rsid w:val="001A1470"/>
    <w:rsid w:val="001A1B46"/>
    <w:rsid w:val="001A1BAD"/>
    <w:rsid w:val="001A1E34"/>
    <w:rsid w:val="001A1E63"/>
    <w:rsid w:val="001A1EA1"/>
    <w:rsid w:val="001A30E3"/>
    <w:rsid w:val="001A39E1"/>
    <w:rsid w:val="001A3C46"/>
    <w:rsid w:val="001A4A2B"/>
    <w:rsid w:val="001A5085"/>
    <w:rsid w:val="001A5785"/>
    <w:rsid w:val="001A6AB0"/>
    <w:rsid w:val="001A6F14"/>
    <w:rsid w:val="001A7470"/>
    <w:rsid w:val="001A777C"/>
    <w:rsid w:val="001A7927"/>
    <w:rsid w:val="001A7971"/>
    <w:rsid w:val="001A7DA7"/>
    <w:rsid w:val="001B0B50"/>
    <w:rsid w:val="001B0C66"/>
    <w:rsid w:val="001B0D6A"/>
    <w:rsid w:val="001B0EB6"/>
    <w:rsid w:val="001B0F73"/>
    <w:rsid w:val="001B1580"/>
    <w:rsid w:val="001B1D3C"/>
    <w:rsid w:val="001B1EB9"/>
    <w:rsid w:val="001B205A"/>
    <w:rsid w:val="001B27B5"/>
    <w:rsid w:val="001B2CBC"/>
    <w:rsid w:val="001B2D17"/>
    <w:rsid w:val="001B2F98"/>
    <w:rsid w:val="001B30F3"/>
    <w:rsid w:val="001B3302"/>
    <w:rsid w:val="001B35F9"/>
    <w:rsid w:val="001B4170"/>
    <w:rsid w:val="001B47C8"/>
    <w:rsid w:val="001B4A19"/>
    <w:rsid w:val="001B5188"/>
    <w:rsid w:val="001B54DE"/>
    <w:rsid w:val="001B55C7"/>
    <w:rsid w:val="001B5F80"/>
    <w:rsid w:val="001B6049"/>
    <w:rsid w:val="001B61B0"/>
    <w:rsid w:val="001B6405"/>
    <w:rsid w:val="001B64C2"/>
    <w:rsid w:val="001B66CE"/>
    <w:rsid w:val="001BC5F5"/>
    <w:rsid w:val="001C011F"/>
    <w:rsid w:val="001C01AD"/>
    <w:rsid w:val="001C04E2"/>
    <w:rsid w:val="001C0771"/>
    <w:rsid w:val="001C0833"/>
    <w:rsid w:val="001C0C39"/>
    <w:rsid w:val="001C1425"/>
    <w:rsid w:val="001C1594"/>
    <w:rsid w:val="001C1CD6"/>
    <w:rsid w:val="001C1D11"/>
    <w:rsid w:val="001C22A7"/>
    <w:rsid w:val="001C2429"/>
    <w:rsid w:val="001C268E"/>
    <w:rsid w:val="001C2F54"/>
    <w:rsid w:val="001C3163"/>
    <w:rsid w:val="001C31F6"/>
    <w:rsid w:val="001C3434"/>
    <w:rsid w:val="001C3843"/>
    <w:rsid w:val="001C3C78"/>
    <w:rsid w:val="001C3EC5"/>
    <w:rsid w:val="001C3F96"/>
    <w:rsid w:val="001C4566"/>
    <w:rsid w:val="001C4A7A"/>
    <w:rsid w:val="001C4CA5"/>
    <w:rsid w:val="001C5242"/>
    <w:rsid w:val="001C52F8"/>
    <w:rsid w:val="001C5A19"/>
    <w:rsid w:val="001C6097"/>
    <w:rsid w:val="001C648B"/>
    <w:rsid w:val="001C6547"/>
    <w:rsid w:val="001C65F1"/>
    <w:rsid w:val="001C6C53"/>
    <w:rsid w:val="001C6EE9"/>
    <w:rsid w:val="001C77CC"/>
    <w:rsid w:val="001D01E6"/>
    <w:rsid w:val="001D0246"/>
    <w:rsid w:val="001D02EC"/>
    <w:rsid w:val="001D04A7"/>
    <w:rsid w:val="001D06D3"/>
    <w:rsid w:val="001D1171"/>
    <w:rsid w:val="001D11F4"/>
    <w:rsid w:val="001D1B6A"/>
    <w:rsid w:val="001D2665"/>
    <w:rsid w:val="001D2720"/>
    <w:rsid w:val="001D29BE"/>
    <w:rsid w:val="001D3800"/>
    <w:rsid w:val="001D3A35"/>
    <w:rsid w:val="001D4320"/>
    <w:rsid w:val="001D4327"/>
    <w:rsid w:val="001D47F8"/>
    <w:rsid w:val="001D49DF"/>
    <w:rsid w:val="001D5C7A"/>
    <w:rsid w:val="001D617C"/>
    <w:rsid w:val="001D6444"/>
    <w:rsid w:val="001D65B0"/>
    <w:rsid w:val="001D685E"/>
    <w:rsid w:val="001D6AFC"/>
    <w:rsid w:val="001D6F95"/>
    <w:rsid w:val="001D7672"/>
    <w:rsid w:val="001D7794"/>
    <w:rsid w:val="001D7B1E"/>
    <w:rsid w:val="001D7BDF"/>
    <w:rsid w:val="001D7FAD"/>
    <w:rsid w:val="001E03E4"/>
    <w:rsid w:val="001E0AC6"/>
    <w:rsid w:val="001E1A2C"/>
    <w:rsid w:val="001E1E57"/>
    <w:rsid w:val="001E26B6"/>
    <w:rsid w:val="001E36E2"/>
    <w:rsid w:val="001E3787"/>
    <w:rsid w:val="001E3949"/>
    <w:rsid w:val="001E40A6"/>
    <w:rsid w:val="001E465F"/>
    <w:rsid w:val="001E49F6"/>
    <w:rsid w:val="001E512B"/>
    <w:rsid w:val="001E526F"/>
    <w:rsid w:val="001E55C7"/>
    <w:rsid w:val="001E5DEC"/>
    <w:rsid w:val="001E6026"/>
    <w:rsid w:val="001E61FC"/>
    <w:rsid w:val="001E6723"/>
    <w:rsid w:val="001E6780"/>
    <w:rsid w:val="001E7191"/>
    <w:rsid w:val="001E74AD"/>
    <w:rsid w:val="001E78C2"/>
    <w:rsid w:val="001E7BC3"/>
    <w:rsid w:val="001E7EE6"/>
    <w:rsid w:val="001E7FB3"/>
    <w:rsid w:val="001F015A"/>
    <w:rsid w:val="001F02F4"/>
    <w:rsid w:val="001F057E"/>
    <w:rsid w:val="001F0702"/>
    <w:rsid w:val="001F0935"/>
    <w:rsid w:val="001F093A"/>
    <w:rsid w:val="001F12C1"/>
    <w:rsid w:val="001F1540"/>
    <w:rsid w:val="001F1789"/>
    <w:rsid w:val="001F19FC"/>
    <w:rsid w:val="001F1A2C"/>
    <w:rsid w:val="001F1E3E"/>
    <w:rsid w:val="001F2451"/>
    <w:rsid w:val="001F2F5C"/>
    <w:rsid w:val="001F32C7"/>
    <w:rsid w:val="001F339F"/>
    <w:rsid w:val="001F3E19"/>
    <w:rsid w:val="001F400B"/>
    <w:rsid w:val="001F4080"/>
    <w:rsid w:val="001F4717"/>
    <w:rsid w:val="001F4836"/>
    <w:rsid w:val="001F4A65"/>
    <w:rsid w:val="001F4CCA"/>
    <w:rsid w:val="001F4D22"/>
    <w:rsid w:val="001F4E31"/>
    <w:rsid w:val="001F4E61"/>
    <w:rsid w:val="001F5108"/>
    <w:rsid w:val="001F51DB"/>
    <w:rsid w:val="001F532B"/>
    <w:rsid w:val="001F58B9"/>
    <w:rsid w:val="001F5A12"/>
    <w:rsid w:val="001F5BC2"/>
    <w:rsid w:val="001F6278"/>
    <w:rsid w:val="001F6988"/>
    <w:rsid w:val="001F6A36"/>
    <w:rsid w:val="001F738D"/>
    <w:rsid w:val="001F7AB1"/>
    <w:rsid w:val="001FFCB1"/>
    <w:rsid w:val="00200010"/>
    <w:rsid w:val="00200604"/>
    <w:rsid w:val="002006C8"/>
    <w:rsid w:val="0020094F"/>
    <w:rsid w:val="002014E3"/>
    <w:rsid w:val="0020177F"/>
    <w:rsid w:val="00201C5B"/>
    <w:rsid w:val="00202A67"/>
    <w:rsid w:val="00202B95"/>
    <w:rsid w:val="00202CFA"/>
    <w:rsid w:val="00203435"/>
    <w:rsid w:val="00204724"/>
    <w:rsid w:val="00204AA3"/>
    <w:rsid w:val="00205747"/>
    <w:rsid w:val="00205AD2"/>
    <w:rsid w:val="00206278"/>
    <w:rsid w:val="002065E4"/>
    <w:rsid w:val="00206A4E"/>
    <w:rsid w:val="002074E2"/>
    <w:rsid w:val="0020761A"/>
    <w:rsid w:val="00207885"/>
    <w:rsid w:val="00207AB7"/>
    <w:rsid w:val="00207BAE"/>
    <w:rsid w:val="002100C5"/>
    <w:rsid w:val="002103A0"/>
    <w:rsid w:val="00210520"/>
    <w:rsid w:val="002109B5"/>
    <w:rsid w:val="00210C2A"/>
    <w:rsid w:val="00210CD3"/>
    <w:rsid w:val="002118AC"/>
    <w:rsid w:val="00211923"/>
    <w:rsid w:val="00211DBE"/>
    <w:rsid w:val="00211E95"/>
    <w:rsid w:val="0021247A"/>
    <w:rsid w:val="00212498"/>
    <w:rsid w:val="002127CD"/>
    <w:rsid w:val="002127F9"/>
    <w:rsid w:val="00213175"/>
    <w:rsid w:val="00213777"/>
    <w:rsid w:val="00213A2D"/>
    <w:rsid w:val="00213B1D"/>
    <w:rsid w:val="00213D07"/>
    <w:rsid w:val="00213EDF"/>
    <w:rsid w:val="00213FE3"/>
    <w:rsid w:val="00214005"/>
    <w:rsid w:val="002145B5"/>
    <w:rsid w:val="00215141"/>
    <w:rsid w:val="002157F8"/>
    <w:rsid w:val="00215D4C"/>
    <w:rsid w:val="00215F82"/>
    <w:rsid w:val="00215FD5"/>
    <w:rsid w:val="00215FF2"/>
    <w:rsid w:val="00216146"/>
    <w:rsid w:val="00216269"/>
    <w:rsid w:val="002163A3"/>
    <w:rsid w:val="002165A6"/>
    <w:rsid w:val="00216A8B"/>
    <w:rsid w:val="00216D2C"/>
    <w:rsid w:val="00216FBD"/>
    <w:rsid w:val="00217126"/>
    <w:rsid w:val="002172E0"/>
    <w:rsid w:val="002178A9"/>
    <w:rsid w:val="00217C14"/>
    <w:rsid w:val="00217F14"/>
    <w:rsid w:val="00220400"/>
    <w:rsid w:val="00220522"/>
    <w:rsid w:val="0022072D"/>
    <w:rsid w:val="00220E8F"/>
    <w:rsid w:val="00221033"/>
    <w:rsid w:val="002211DA"/>
    <w:rsid w:val="00221A72"/>
    <w:rsid w:val="00221B21"/>
    <w:rsid w:val="00221F68"/>
    <w:rsid w:val="002225F8"/>
    <w:rsid w:val="00222D7E"/>
    <w:rsid w:val="00223007"/>
    <w:rsid w:val="00223711"/>
    <w:rsid w:val="00223A73"/>
    <w:rsid w:val="00223BF3"/>
    <w:rsid w:val="00223E66"/>
    <w:rsid w:val="00223EBE"/>
    <w:rsid w:val="00224239"/>
    <w:rsid w:val="002243F1"/>
    <w:rsid w:val="0022448C"/>
    <w:rsid w:val="002246FD"/>
    <w:rsid w:val="00224956"/>
    <w:rsid w:val="00224D81"/>
    <w:rsid w:val="00224EB2"/>
    <w:rsid w:val="002252AF"/>
    <w:rsid w:val="00225A21"/>
    <w:rsid w:val="0022600D"/>
    <w:rsid w:val="0022611E"/>
    <w:rsid w:val="00226702"/>
    <w:rsid w:val="002269E1"/>
    <w:rsid w:val="00226BF1"/>
    <w:rsid w:val="00226C3A"/>
    <w:rsid w:val="00226DA0"/>
    <w:rsid w:val="00226DA4"/>
    <w:rsid w:val="00227A1C"/>
    <w:rsid w:val="00227B49"/>
    <w:rsid w:val="00227C99"/>
    <w:rsid w:val="00227DA6"/>
    <w:rsid w:val="00230188"/>
    <w:rsid w:val="0023040F"/>
    <w:rsid w:val="00230BEB"/>
    <w:rsid w:val="00230D4E"/>
    <w:rsid w:val="002312CE"/>
    <w:rsid w:val="002314E0"/>
    <w:rsid w:val="0023158A"/>
    <w:rsid w:val="00231C4A"/>
    <w:rsid w:val="00231F8D"/>
    <w:rsid w:val="002322B3"/>
    <w:rsid w:val="00232491"/>
    <w:rsid w:val="002325F3"/>
    <w:rsid w:val="00232676"/>
    <w:rsid w:val="00232A36"/>
    <w:rsid w:val="00232BC0"/>
    <w:rsid w:val="00232C6E"/>
    <w:rsid w:val="002330D6"/>
    <w:rsid w:val="00233363"/>
    <w:rsid w:val="002334EA"/>
    <w:rsid w:val="00233526"/>
    <w:rsid w:val="002337FA"/>
    <w:rsid w:val="00233AAE"/>
    <w:rsid w:val="00233B57"/>
    <w:rsid w:val="00233E54"/>
    <w:rsid w:val="00233FE0"/>
    <w:rsid w:val="00234299"/>
    <w:rsid w:val="00234535"/>
    <w:rsid w:val="00234836"/>
    <w:rsid w:val="00234B39"/>
    <w:rsid w:val="00234C70"/>
    <w:rsid w:val="00234C95"/>
    <w:rsid w:val="00235420"/>
    <w:rsid w:val="002354FE"/>
    <w:rsid w:val="00235A61"/>
    <w:rsid w:val="00235E89"/>
    <w:rsid w:val="00235FDB"/>
    <w:rsid w:val="00236113"/>
    <w:rsid w:val="00236522"/>
    <w:rsid w:val="00236CA4"/>
    <w:rsid w:val="00236CE9"/>
    <w:rsid w:val="00237310"/>
    <w:rsid w:val="00237AE4"/>
    <w:rsid w:val="002409C4"/>
    <w:rsid w:val="00240E6F"/>
    <w:rsid w:val="00241FA0"/>
    <w:rsid w:val="00242BA8"/>
    <w:rsid w:val="00242C26"/>
    <w:rsid w:val="00242FAA"/>
    <w:rsid w:val="00243A9F"/>
    <w:rsid w:val="00243E9B"/>
    <w:rsid w:val="00243ED1"/>
    <w:rsid w:val="00243F54"/>
    <w:rsid w:val="00243FD5"/>
    <w:rsid w:val="00244378"/>
    <w:rsid w:val="002445CC"/>
    <w:rsid w:val="00245074"/>
    <w:rsid w:val="0024508A"/>
    <w:rsid w:val="0024516B"/>
    <w:rsid w:val="00245720"/>
    <w:rsid w:val="00245885"/>
    <w:rsid w:val="00245A30"/>
    <w:rsid w:val="002460F3"/>
    <w:rsid w:val="00246111"/>
    <w:rsid w:val="00246548"/>
    <w:rsid w:val="0024688A"/>
    <w:rsid w:val="002469E7"/>
    <w:rsid w:val="00246AD7"/>
    <w:rsid w:val="0024711F"/>
    <w:rsid w:val="0024728D"/>
    <w:rsid w:val="00247851"/>
    <w:rsid w:val="00247E9D"/>
    <w:rsid w:val="00247F2A"/>
    <w:rsid w:val="0025025F"/>
    <w:rsid w:val="00250408"/>
    <w:rsid w:val="00250992"/>
    <w:rsid w:val="00250EDD"/>
    <w:rsid w:val="00250F45"/>
    <w:rsid w:val="00250F6E"/>
    <w:rsid w:val="00251288"/>
    <w:rsid w:val="002512DC"/>
    <w:rsid w:val="0025252D"/>
    <w:rsid w:val="00252888"/>
    <w:rsid w:val="00252DFF"/>
    <w:rsid w:val="00252F7A"/>
    <w:rsid w:val="00253506"/>
    <w:rsid w:val="002535E2"/>
    <w:rsid w:val="00253CBA"/>
    <w:rsid w:val="00253DEA"/>
    <w:rsid w:val="00254181"/>
    <w:rsid w:val="002543DD"/>
    <w:rsid w:val="00254509"/>
    <w:rsid w:val="002548C6"/>
    <w:rsid w:val="00254A00"/>
    <w:rsid w:val="00254DE9"/>
    <w:rsid w:val="0025524E"/>
    <w:rsid w:val="0025538C"/>
    <w:rsid w:val="002554EF"/>
    <w:rsid w:val="00255A1A"/>
    <w:rsid w:val="00255A76"/>
    <w:rsid w:val="00255F60"/>
    <w:rsid w:val="00256048"/>
    <w:rsid w:val="0025621B"/>
    <w:rsid w:val="002562CA"/>
    <w:rsid w:val="002565ED"/>
    <w:rsid w:val="00256871"/>
    <w:rsid w:val="00256B0D"/>
    <w:rsid w:val="0025719D"/>
    <w:rsid w:val="00257A93"/>
    <w:rsid w:val="00257EEF"/>
    <w:rsid w:val="0025F11E"/>
    <w:rsid w:val="002614E3"/>
    <w:rsid w:val="0026171E"/>
    <w:rsid w:val="002617C0"/>
    <w:rsid w:val="002617D7"/>
    <w:rsid w:val="00261AFE"/>
    <w:rsid w:val="00261FBC"/>
    <w:rsid w:val="00261FEB"/>
    <w:rsid w:val="002627B9"/>
    <w:rsid w:val="002627C6"/>
    <w:rsid w:val="00262A85"/>
    <w:rsid w:val="00262CD4"/>
    <w:rsid w:val="00263F58"/>
    <w:rsid w:val="00264F9A"/>
    <w:rsid w:val="0026501C"/>
    <w:rsid w:val="00265A73"/>
    <w:rsid w:val="00265B69"/>
    <w:rsid w:val="00265ECB"/>
    <w:rsid w:val="00265EDC"/>
    <w:rsid w:val="0026622A"/>
    <w:rsid w:val="0026650F"/>
    <w:rsid w:val="002666E5"/>
    <w:rsid w:val="00266D48"/>
    <w:rsid w:val="00266E31"/>
    <w:rsid w:val="00266EBE"/>
    <w:rsid w:val="00267324"/>
    <w:rsid w:val="00267480"/>
    <w:rsid w:val="002674C9"/>
    <w:rsid w:val="002675C2"/>
    <w:rsid w:val="00267746"/>
    <w:rsid w:val="00267772"/>
    <w:rsid w:val="0026797F"/>
    <w:rsid w:val="00267BDC"/>
    <w:rsid w:val="002701EB"/>
    <w:rsid w:val="002705FA"/>
    <w:rsid w:val="00270707"/>
    <w:rsid w:val="00270D9F"/>
    <w:rsid w:val="00270F87"/>
    <w:rsid w:val="002714CE"/>
    <w:rsid w:val="00271547"/>
    <w:rsid w:val="00271806"/>
    <w:rsid w:val="002718A5"/>
    <w:rsid w:val="00271CF4"/>
    <w:rsid w:val="002721E5"/>
    <w:rsid w:val="00272449"/>
    <w:rsid w:val="00272943"/>
    <w:rsid w:val="00272DB9"/>
    <w:rsid w:val="00272DE6"/>
    <w:rsid w:val="00272FDC"/>
    <w:rsid w:val="002731D6"/>
    <w:rsid w:val="00274461"/>
    <w:rsid w:val="00274928"/>
    <w:rsid w:val="00274ACC"/>
    <w:rsid w:val="00274F63"/>
    <w:rsid w:val="00275109"/>
    <w:rsid w:val="0027593D"/>
    <w:rsid w:val="00275AAC"/>
    <w:rsid w:val="00275F59"/>
    <w:rsid w:val="002760BC"/>
    <w:rsid w:val="0027644D"/>
    <w:rsid w:val="0027672B"/>
    <w:rsid w:val="00276788"/>
    <w:rsid w:val="002767B8"/>
    <w:rsid w:val="002768AE"/>
    <w:rsid w:val="00276DD2"/>
    <w:rsid w:val="0027717C"/>
    <w:rsid w:val="00277379"/>
    <w:rsid w:val="00277B85"/>
    <w:rsid w:val="00280027"/>
    <w:rsid w:val="00280273"/>
    <w:rsid w:val="00280275"/>
    <w:rsid w:val="00280833"/>
    <w:rsid w:val="00280895"/>
    <w:rsid w:val="002808A8"/>
    <w:rsid w:val="002809B6"/>
    <w:rsid w:val="00281569"/>
    <w:rsid w:val="0028192E"/>
    <w:rsid w:val="00282361"/>
    <w:rsid w:val="00282921"/>
    <w:rsid w:val="00282AB5"/>
    <w:rsid w:val="00282B2F"/>
    <w:rsid w:val="00282F63"/>
    <w:rsid w:val="0028361E"/>
    <w:rsid w:val="00283794"/>
    <w:rsid w:val="00283F74"/>
    <w:rsid w:val="0028435E"/>
    <w:rsid w:val="00284435"/>
    <w:rsid w:val="00284CD6"/>
    <w:rsid w:val="00284DD9"/>
    <w:rsid w:val="00285638"/>
    <w:rsid w:val="00285E2A"/>
    <w:rsid w:val="00285E6F"/>
    <w:rsid w:val="0028607D"/>
    <w:rsid w:val="00287669"/>
    <w:rsid w:val="0029022E"/>
    <w:rsid w:val="0029057C"/>
    <w:rsid w:val="00290F58"/>
    <w:rsid w:val="00291507"/>
    <w:rsid w:val="002916B8"/>
    <w:rsid w:val="0029182F"/>
    <w:rsid w:val="00291B0F"/>
    <w:rsid w:val="00291CBB"/>
    <w:rsid w:val="00292196"/>
    <w:rsid w:val="002923FF"/>
    <w:rsid w:val="002925DF"/>
    <w:rsid w:val="00292A70"/>
    <w:rsid w:val="0029310F"/>
    <w:rsid w:val="00293651"/>
    <w:rsid w:val="002939CC"/>
    <w:rsid w:val="00293CF3"/>
    <w:rsid w:val="0029407E"/>
    <w:rsid w:val="002948A1"/>
    <w:rsid w:val="00294F28"/>
    <w:rsid w:val="00294F2C"/>
    <w:rsid w:val="00296582"/>
    <w:rsid w:val="002969A1"/>
    <w:rsid w:val="00296B2F"/>
    <w:rsid w:val="00296C11"/>
    <w:rsid w:val="00296E37"/>
    <w:rsid w:val="00297AFB"/>
    <w:rsid w:val="00297F61"/>
    <w:rsid w:val="002A00E4"/>
    <w:rsid w:val="002A0681"/>
    <w:rsid w:val="002A0B47"/>
    <w:rsid w:val="002A0BFD"/>
    <w:rsid w:val="002A0EAD"/>
    <w:rsid w:val="002A2EF5"/>
    <w:rsid w:val="002A363C"/>
    <w:rsid w:val="002A3BF3"/>
    <w:rsid w:val="002A4031"/>
    <w:rsid w:val="002A408D"/>
    <w:rsid w:val="002A424B"/>
    <w:rsid w:val="002A427A"/>
    <w:rsid w:val="002A49F1"/>
    <w:rsid w:val="002A4CA4"/>
    <w:rsid w:val="002A4E31"/>
    <w:rsid w:val="002A50EE"/>
    <w:rsid w:val="002A60CC"/>
    <w:rsid w:val="002A61CC"/>
    <w:rsid w:val="002A6349"/>
    <w:rsid w:val="002A63A8"/>
    <w:rsid w:val="002A64BA"/>
    <w:rsid w:val="002A6531"/>
    <w:rsid w:val="002A67A7"/>
    <w:rsid w:val="002A67E7"/>
    <w:rsid w:val="002A6A63"/>
    <w:rsid w:val="002A6B35"/>
    <w:rsid w:val="002A6ECE"/>
    <w:rsid w:val="002A7296"/>
    <w:rsid w:val="002A72E2"/>
    <w:rsid w:val="002A735E"/>
    <w:rsid w:val="002A75F9"/>
    <w:rsid w:val="002A7A67"/>
    <w:rsid w:val="002A7E13"/>
    <w:rsid w:val="002A7E9D"/>
    <w:rsid w:val="002B07BB"/>
    <w:rsid w:val="002B0871"/>
    <w:rsid w:val="002B0B9D"/>
    <w:rsid w:val="002B0C69"/>
    <w:rsid w:val="002B19DD"/>
    <w:rsid w:val="002B1F20"/>
    <w:rsid w:val="002B2190"/>
    <w:rsid w:val="002B241F"/>
    <w:rsid w:val="002B2A06"/>
    <w:rsid w:val="002B2BD3"/>
    <w:rsid w:val="002B2D6C"/>
    <w:rsid w:val="002B2E75"/>
    <w:rsid w:val="002B2F07"/>
    <w:rsid w:val="002B2F9D"/>
    <w:rsid w:val="002B33F6"/>
    <w:rsid w:val="002B392C"/>
    <w:rsid w:val="002B43A4"/>
    <w:rsid w:val="002B45F2"/>
    <w:rsid w:val="002B4695"/>
    <w:rsid w:val="002B5072"/>
    <w:rsid w:val="002B52A7"/>
    <w:rsid w:val="002B53E5"/>
    <w:rsid w:val="002B55D8"/>
    <w:rsid w:val="002B57D9"/>
    <w:rsid w:val="002B6059"/>
    <w:rsid w:val="002B623C"/>
    <w:rsid w:val="002B65D3"/>
    <w:rsid w:val="002B65FF"/>
    <w:rsid w:val="002B6654"/>
    <w:rsid w:val="002B666A"/>
    <w:rsid w:val="002B6894"/>
    <w:rsid w:val="002B693C"/>
    <w:rsid w:val="002B6CC1"/>
    <w:rsid w:val="002B6D15"/>
    <w:rsid w:val="002B7077"/>
    <w:rsid w:val="002B716F"/>
    <w:rsid w:val="002B73CB"/>
    <w:rsid w:val="002B7855"/>
    <w:rsid w:val="002B786F"/>
    <w:rsid w:val="002B7944"/>
    <w:rsid w:val="002B7A9B"/>
    <w:rsid w:val="002B7BE5"/>
    <w:rsid w:val="002B7D19"/>
    <w:rsid w:val="002BE197"/>
    <w:rsid w:val="002C003C"/>
    <w:rsid w:val="002C0136"/>
    <w:rsid w:val="002C0382"/>
    <w:rsid w:val="002C03E3"/>
    <w:rsid w:val="002C0444"/>
    <w:rsid w:val="002C0A3B"/>
    <w:rsid w:val="002C12CC"/>
    <w:rsid w:val="002C234C"/>
    <w:rsid w:val="002C2371"/>
    <w:rsid w:val="002C2769"/>
    <w:rsid w:val="002C2824"/>
    <w:rsid w:val="002C28D9"/>
    <w:rsid w:val="002C29CD"/>
    <w:rsid w:val="002C2B75"/>
    <w:rsid w:val="002C2C76"/>
    <w:rsid w:val="002C3C11"/>
    <w:rsid w:val="002C3C64"/>
    <w:rsid w:val="002C3DA2"/>
    <w:rsid w:val="002C3E17"/>
    <w:rsid w:val="002C44D4"/>
    <w:rsid w:val="002C4B0C"/>
    <w:rsid w:val="002C4F41"/>
    <w:rsid w:val="002C547D"/>
    <w:rsid w:val="002C5746"/>
    <w:rsid w:val="002C57FA"/>
    <w:rsid w:val="002C58BA"/>
    <w:rsid w:val="002C5902"/>
    <w:rsid w:val="002C61FD"/>
    <w:rsid w:val="002C6CB6"/>
    <w:rsid w:val="002C730E"/>
    <w:rsid w:val="002C75A6"/>
    <w:rsid w:val="002C7686"/>
    <w:rsid w:val="002C7772"/>
    <w:rsid w:val="002C7E00"/>
    <w:rsid w:val="002C98AC"/>
    <w:rsid w:val="002D0985"/>
    <w:rsid w:val="002D0C3A"/>
    <w:rsid w:val="002D115B"/>
    <w:rsid w:val="002D14D0"/>
    <w:rsid w:val="002D164C"/>
    <w:rsid w:val="002D1A1C"/>
    <w:rsid w:val="002D2007"/>
    <w:rsid w:val="002D2153"/>
    <w:rsid w:val="002D2407"/>
    <w:rsid w:val="002D2891"/>
    <w:rsid w:val="002D28EB"/>
    <w:rsid w:val="002D295E"/>
    <w:rsid w:val="002D2B3D"/>
    <w:rsid w:val="002D2BFB"/>
    <w:rsid w:val="002D3BFC"/>
    <w:rsid w:val="002D3C1B"/>
    <w:rsid w:val="002D3DCA"/>
    <w:rsid w:val="002D40E9"/>
    <w:rsid w:val="002D45F0"/>
    <w:rsid w:val="002D46A0"/>
    <w:rsid w:val="002D4720"/>
    <w:rsid w:val="002D47CD"/>
    <w:rsid w:val="002D481B"/>
    <w:rsid w:val="002D4BC1"/>
    <w:rsid w:val="002D4C87"/>
    <w:rsid w:val="002D5758"/>
    <w:rsid w:val="002D57BF"/>
    <w:rsid w:val="002D61C7"/>
    <w:rsid w:val="002D6768"/>
    <w:rsid w:val="002D6863"/>
    <w:rsid w:val="002D691D"/>
    <w:rsid w:val="002D6B05"/>
    <w:rsid w:val="002D7270"/>
    <w:rsid w:val="002D7313"/>
    <w:rsid w:val="002D7778"/>
    <w:rsid w:val="002D78B3"/>
    <w:rsid w:val="002D7CA2"/>
    <w:rsid w:val="002DF8B9"/>
    <w:rsid w:val="002E016C"/>
    <w:rsid w:val="002E0E45"/>
    <w:rsid w:val="002E10EE"/>
    <w:rsid w:val="002E156E"/>
    <w:rsid w:val="002E159C"/>
    <w:rsid w:val="002E1777"/>
    <w:rsid w:val="002E190E"/>
    <w:rsid w:val="002E1C6D"/>
    <w:rsid w:val="002E23AA"/>
    <w:rsid w:val="002E240C"/>
    <w:rsid w:val="002E29A1"/>
    <w:rsid w:val="002E2BC7"/>
    <w:rsid w:val="002E3977"/>
    <w:rsid w:val="002E3A78"/>
    <w:rsid w:val="002E47E5"/>
    <w:rsid w:val="002E491D"/>
    <w:rsid w:val="002E4B8D"/>
    <w:rsid w:val="002E4C5A"/>
    <w:rsid w:val="002E57AA"/>
    <w:rsid w:val="002E57D5"/>
    <w:rsid w:val="002E5970"/>
    <w:rsid w:val="002E5E2A"/>
    <w:rsid w:val="002E5E4D"/>
    <w:rsid w:val="002E6A06"/>
    <w:rsid w:val="002E6D60"/>
    <w:rsid w:val="002E7979"/>
    <w:rsid w:val="002E79D3"/>
    <w:rsid w:val="002E7F51"/>
    <w:rsid w:val="002F04B8"/>
    <w:rsid w:val="002F062B"/>
    <w:rsid w:val="002F0752"/>
    <w:rsid w:val="002F09D5"/>
    <w:rsid w:val="002F117E"/>
    <w:rsid w:val="002F1309"/>
    <w:rsid w:val="002F1424"/>
    <w:rsid w:val="002F1A20"/>
    <w:rsid w:val="002F1AEE"/>
    <w:rsid w:val="002F22EE"/>
    <w:rsid w:val="002F2393"/>
    <w:rsid w:val="002F2793"/>
    <w:rsid w:val="002F29A1"/>
    <w:rsid w:val="002F2F26"/>
    <w:rsid w:val="002F2F93"/>
    <w:rsid w:val="002F3259"/>
    <w:rsid w:val="002F3A2A"/>
    <w:rsid w:val="002F3FD4"/>
    <w:rsid w:val="002F4A1E"/>
    <w:rsid w:val="002F4C15"/>
    <w:rsid w:val="002F5244"/>
    <w:rsid w:val="002F52D1"/>
    <w:rsid w:val="002F5734"/>
    <w:rsid w:val="002F57FA"/>
    <w:rsid w:val="002F5B82"/>
    <w:rsid w:val="002F5BFC"/>
    <w:rsid w:val="002F5E2A"/>
    <w:rsid w:val="002F6117"/>
    <w:rsid w:val="002F632E"/>
    <w:rsid w:val="002F6AEA"/>
    <w:rsid w:val="002F70ED"/>
    <w:rsid w:val="002F71E7"/>
    <w:rsid w:val="002F7393"/>
    <w:rsid w:val="002F789B"/>
    <w:rsid w:val="002F798F"/>
    <w:rsid w:val="002F7BFA"/>
    <w:rsid w:val="002F7D49"/>
    <w:rsid w:val="002F7FBE"/>
    <w:rsid w:val="002F90D8"/>
    <w:rsid w:val="003002A8"/>
    <w:rsid w:val="003004E0"/>
    <w:rsid w:val="003009D9"/>
    <w:rsid w:val="00300AB4"/>
    <w:rsid w:val="00300BC7"/>
    <w:rsid w:val="00300CF7"/>
    <w:rsid w:val="003010B1"/>
    <w:rsid w:val="0030133C"/>
    <w:rsid w:val="0030137E"/>
    <w:rsid w:val="0030138A"/>
    <w:rsid w:val="00301399"/>
    <w:rsid w:val="00301526"/>
    <w:rsid w:val="00301568"/>
    <w:rsid w:val="003017BF"/>
    <w:rsid w:val="003018FE"/>
    <w:rsid w:val="00301EA2"/>
    <w:rsid w:val="003021C6"/>
    <w:rsid w:val="00302274"/>
    <w:rsid w:val="003024AB"/>
    <w:rsid w:val="00302A84"/>
    <w:rsid w:val="00302C60"/>
    <w:rsid w:val="003030A8"/>
    <w:rsid w:val="003031A1"/>
    <w:rsid w:val="00303776"/>
    <w:rsid w:val="00304244"/>
    <w:rsid w:val="00304546"/>
    <w:rsid w:val="003045E0"/>
    <w:rsid w:val="0030471A"/>
    <w:rsid w:val="00304F79"/>
    <w:rsid w:val="00305199"/>
    <w:rsid w:val="003051FA"/>
    <w:rsid w:val="00305468"/>
    <w:rsid w:val="00305AD5"/>
    <w:rsid w:val="00306E1C"/>
    <w:rsid w:val="00307183"/>
    <w:rsid w:val="00307198"/>
    <w:rsid w:val="003077B9"/>
    <w:rsid w:val="00307E66"/>
    <w:rsid w:val="00307F80"/>
    <w:rsid w:val="0031000D"/>
    <w:rsid w:val="00310643"/>
    <w:rsid w:val="00310A0F"/>
    <w:rsid w:val="00310E1E"/>
    <w:rsid w:val="00311599"/>
    <w:rsid w:val="0031197D"/>
    <w:rsid w:val="00311E01"/>
    <w:rsid w:val="003120AD"/>
    <w:rsid w:val="0031220D"/>
    <w:rsid w:val="003122E9"/>
    <w:rsid w:val="003123D4"/>
    <w:rsid w:val="0031280C"/>
    <w:rsid w:val="00312ADD"/>
    <w:rsid w:val="00312F3A"/>
    <w:rsid w:val="00313659"/>
    <w:rsid w:val="0031373F"/>
    <w:rsid w:val="003137E1"/>
    <w:rsid w:val="00313976"/>
    <w:rsid w:val="00313D26"/>
    <w:rsid w:val="00313EC1"/>
    <w:rsid w:val="00314084"/>
    <w:rsid w:val="00314505"/>
    <w:rsid w:val="00314714"/>
    <w:rsid w:val="0031471D"/>
    <w:rsid w:val="0031515E"/>
    <w:rsid w:val="003152CD"/>
    <w:rsid w:val="0031532A"/>
    <w:rsid w:val="00315454"/>
    <w:rsid w:val="00315607"/>
    <w:rsid w:val="003157BB"/>
    <w:rsid w:val="00315E28"/>
    <w:rsid w:val="00315F81"/>
    <w:rsid w:val="00316065"/>
    <w:rsid w:val="003161E0"/>
    <w:rsid w:val="00316A50"/>
    <w:rsid w:val="00316C21"/>
    <w:rsid w:val="00316CC4"/>
    <w:rsid w:val="00316F57"/>
    <w:rsid w:val="00317134"/>
    <w:rsid w:val="00317687"/>
    <w:rsid w:val="00317842"/>
    <w:rsid w:val="00317CC7"/>
    <w:rsid w:val="00317DD3"/>
    <w:rsid w:val="00317F0A"/>
    <w:rsid w:val="00320248"/>
    <w:rsid w:val="003215F8"/>
    <w:rsid w:val="0032169A"/>
    <w:rsid w:val="00321D8A"/>
    <w:rsid w:val="0032207B"/>
    <w:rsid w:val="0032237F"/>
    <w:rsid w:val="003233AC"/>
    <w:rsid w:val="00323951"/>
    <w:rsid w:val="00323A18"/>
    <w:rsid w:val="00324589"/>
    <w:rsid w:val="0032550E"/>
    <w:rsid w:val="003255BB"/>
    <w:rsid w:val="0032587E"/>
    <w:rsid w:val="00325C93"/>
    <w:rsid w:val="00325F1E"/>
    <w:rsid w:val="00326309"/>
    <w:rsid w:val="00326B9D"/>
    <w:rsid w:val="00326D28"/>
    <w:rsid w:val="00326DE1"/>
    <w:rsid w:val="0032793C"/>
    <w:rsid w:val="003279ED"/>
    <w:rsid w:val="00327A7D"/>
    <w:rsid w:val="00327B32"/>
    <w:rsid w:val="0032ACC8"/>
    <w:rsid w:val="00330279"/>
    <w:rsid w:val="00330E62"/>
    <w:rsid w:val="00331215"/>
    <w:rsid w:val="003314E3"/>
    <w:rsid w:val="0033165A"/>
    <w:rsid w:val="00331A7C"/>
    <w:rsid w:val="0033228E"/>
    <w:rsid w:val="00333026"/>
    <w:rsid w:val="00333706"/>
    <w:rsid w:val="00333787"/>
    <w:rsid w:val="00333A06"/>
    <w:rsid w:val="00334301"/>
    <w:rsid w:val="003348C0"/>
    <w:rsid w:val="00334BDC"/>
    <w:rsid w:val="00334CD9"/>
    <w:rsid w:val="0033517B"/>
    <w:rsid w:val="00335284"/>
    <w:rsid w:val="00335686"/>
    <w:rsid w:val="003356D6"/>
    <w:rsid w:val="00335759"/>
    <w:rsid w:val="00335888"/>
    <w:rsid w:val="00335AB6"/>
    <w:rsid w:val="00335C92"/>
    <w:rsid w:val="00335D6F"/>
    <w:rsid w:val="00335DC9"/>
    <w:rsid w:val="0033674D"/>
    <w:rsid w:val="003367C5"/>
    <w:rsid w:val="00336958"/>
    <w:rsid w:val="00336CA7"/>
    <w:rsid w:val="00337458"/>
    <w:rsid w:val="0033763F"/>
    <w:rsid w:val="00337A13"/>
    <w:rsid w:val="00337C3E"/>
    <w:rsid w:val="003401DA"/>
    <w:rsid w:val="003403B9"/>
    <w:rsid w:val="003407D5"/>
    <w:rsid w:val="00340AFF"/>
    <w:rsid w:val="00341853"/>
    <w:rsid w:val="00341A5C"/>
    <w:rsid w:val="00342163"/>
    <w:rsid w:val="00343186"/>
    <w:rsid w:val="00343525"/>
    <w:rsid w:val="003436B0"/>
    <w:rsid w:val="00343D51"/>
    <w:rsid w:val="0034434B"/>
    <w:rsid w:val="00344618"/>
    <w:rsid w:val="00344F6B"/>
    <w:rsid w:val="00345215"/>
    <w:rsid w:val="003452E3"/>
    <w:rsid w:val="00345368"/>
    <w:rsid w:val="00345370"/>
    <w:rsid w:val="0034541D"/>
    <w:rsid w:val="00345878"/>
    <w:rsid w:val="0034592A"/>
    <w:rsid w:val="00345EB9"/>
    <w:rsid w:val="00346377"/>
    <w:rsid w:val="0034640A"/>
    <w:rsid w:val="00346421"/>
    <w:rsid w:val="0034653C"/>
    <w:rsid w:val="003467EB"/>
    <w:rsid w:val="003468C9"/>
    <w:rsid w:val="00346EF6"/>
    <w:rsid w:val="003470AA"/>
    <w:rsid w:val="003470CB"/>
    <w:rsid w:val="003475D0"/>
    <w:rsid w:val="003478D3"/>
    <w:rsid w:val="00347E45"/>
    <w:rsid w:val="00347EBB"/>
    <w:rsid w:val="00347F1C"/>
    <w:rsid w:val="00350136"/>
    <w:rsid w:val="003501C4"/>
    <w:rsid w:val="00350449"/>
    <w:rsid w:val="003505A7"/>
    <w:rsid w:val="003509C5"/>
    <w:rsid w:val="00350A7F"/>
    <w:rsid w:val="00350CB5"/>
    <w:rsid w:val="00350E54"/>
    <w:rsid w:val="0035186A"/>
    <w:rsid w:val="00351BBB"/>
    <w:rsid w:val="00351C79"/>
    <w:rsid w:val="00351C8D"/>
    <w:rsid w:val="00351F29"/>
    <w:rsid w:val="00352496"/>
    <w:rsid w:val="00352E24"/>
    <w:rsid w:val="003532A4"/>
    <w:rsid w:val="00353340"/>
    <w:rsid w:val="0035364D"/>
    <w:rsid w:val="00353773"/>
    <w:rsid w:val="00353866"/>
    <w:rsid w:val="00353ABC"/>
    <w:rsid w:val="00353CCC"/>
    <w:rsid w:val="00353D28"/>
    <w:rsid w:val="00353DF4"/>
    <w:rsid w:val="00354358"/>
    <w:rsid w:val="0035496C"/>
    <w:rsid w:val="003550E8"/>
    <w:rsid w:val="00355409"/>
    <w:rsid w:val="003554EC"/>
    <w:rsid w:val="003557D5"/>
    <w:rsid w:val="00355B19"/>
    <w:rsid w:val="00355E4B"/>
    <w:rsid w:val="00355FA2"/>
    <w:rsid w:val="0035629B"/>
    <w:rsid w:val="0035692C"/>
    <w:rsid w:val="00356B98"/>
    <w:rsid w:val="00356C49"/>
    <w:rsid w:val="00356EC2"/>
    <w:rsid w:val="00360146"/>
    <w:rsid w:val="00360151"/>
    <w:rsid w:val="003602C6"/>
    <w:rsid w:val="0036071F"/>
    <w:rsid w:val="0036077C"/>
    <w:rsid w:val="003608D3"/>
    <w:rsid w:val="0036091C"/>
    <w:rsid w:val="00360B2A"/>
    <w:rsid w:val="00360F4D"/>
    <w:rsid w:val="0036110D"/>
    <w:rsid w:val="0036175A"/>
    <w:rsid w:val="00361A4A"/>
    <w:rsid w:val="00361F1B"/>
    <w:rsid w:val="003621BB"/>
    <w:rsid w:val="00362385"/>
    <w:rsid w:val="00362438"/>
    <w:rsid w:val="003625A5"/>
    <w:rsid w:val="00362A50"/>
    <w:rsid w:val="00362E85"/>
    <w:rsid w:val="003632B1"/>
    <w:rsid w:val="00363727"/>
    <w:rsid w:val="003637B0"/>
    <w:rsid w:val="00364950"/>
    <w:rsid w:val="00364B4D"/>
    <w:rsid w:val="00364D54"/>
    <w:rsid w:val="003651B0"/>
    <w:rsid w:val="00365E71"/>
    <w:rsid w:val="0036619D"/>
    <w:rsid w:val="00366E4E"/>
    <w:rsid w:val="00367300"/>
    <w:rsid w:val="00367411"/>
    <w:rsid w:val="00367EDD"/>
    <w:rsid w:val="00370213"/>
    <w:rsid w:val="00370E8F"/>
    <w:rsid w:val="00370FD6"/>
    <w:rsid w:val="00371160"/>
    <w:rsid w:val="00372112"/>
    <w:rsid w:val="00372235"/>
    <w:rsid w:val="0037251D"/>
    <w:rsid w:val="003725BA"/>
    <w:rsid w:val="00372CB6"/>
    <w:rsid w:val="00372E4E"/>
    <w:rsid w:val="00373456"/>
    <w:rsid w:val="00373A73"/>
    <w:rsid w:val="00373D2E"/>
    <w:rsid w:val="00374398"/>
    <w:rsid w:val="00374866"/>
    <w:rsid w:val="003748D9"/>
    <w:rsid w:val="00374C9D"/>
    <w:rsid w:val="00374E0F"/>
    <w:rsid w:val="00375384"/>
    <w:rsid w:val="00375424"/>
    <w:rsid w:val="003757DE"/>
    <w:rsid w:val="0037619C"/>
    <w:rsid w:val="00376285"/>
    <w:rsid w:val="003763B2"/>
    <w:rsid w:val="003765EB"/>
    <w:rsid w:val="00376705"/>
    <w:rsid w:val="003768DB"/>
    <w:rsid w:val="003775EC"/>
    <w:rsid w:val="003777EF"/>
    <w:rsid w:val="003778E4"/>
    <w:rsid w:val="003801BC"/>
    <w:rsid w:val="00380EAA"/>
    <w:rsid w:val="003813B0"/>
    <w:rsid w:val="00381631"/>
    <w:rsid w:val="00381710"/>
    <w:rsid w:val="00381E37"/>
    <w:rsid w:val="00381E67"/>
    <w:rsid w:val="00381F67"/>
    <w:rsid w:val="0038251F"/>
    <w:rsid w:val="00382667"/>
    <w:rsid w:val="00382916"/>
    <w:rsid w:val="00382BDE"/>
    <w:rsid w:val="00382D59"/>
    <w:rsid w:val="00382EA7"/>
    <w:rsid w:val="003833AB"/>
    <w:rsid w:val="00383611"/>
    <w:rsid w:val="00383802"/>
    <w:rsid w:val="003839C8"/>
    <w:rsid w:val="003839F6"/>
    <w:rsid w:val="00383C4C"/>
    <w:rsid w:val="00383C5E"/>
    <w:rsid w:val="003840D2"/>
    <w:rsid w:val="0038468C"/>
    <w:rsid w:val="003848FB"/>
    <w:rsid w:val="00384CD1"/>
    <w:rsid w:val="00384D6D"/>
    <w:rsid w:val="00384FF9"/>
    <w:rsid w:val="0038516C"/>
    <w:rsid w:val="00385D39"/>
    <w:rsid w:val="00386237"/>
    <w:rsid w:val="003864F0"/>
    <w:rsid w:val="00386ADB"/>
    <w:rsid w:val="00386BB9"/>
    <w:rsid w:val="00386CDC"/>
    <w:rsid w:val="00387721"/>
    <w:rsid w:val="0038791A"/>
    <w:rsid w:val="003879E3"/>
    <w:rsid w:val="003903BC"/>
    <w:rsid w:val="00390846"/>
    <w:rsid w:val="003909EB"/>
    <w:rsid w:val="00390BFA"/>
    <w:rsid w:val="00390CD1"/>
    <w:rsid w:val="00390E53"/>
    <w:rsid w:val="00390E77"/>
    <w:rsid w:val="00390E95"/>
    <w:rsid w:val="00390EC0"/>
    <w:rsid w:val="0039121C"/>
    <w:rsid w:val="003918E5"/>
    <w:rsid w:val="00391B52"/>
    <w:rsid w:val="00391C7A"/>
    <w:rsid w:val="00392816"/>
    <w:rsid w:val="00392ABE"/>
    <w:rsid w:val="00393579"/>
    <w:rsid w:val="00393A34"/>
    <w:rsid w:val="00394677"/>
    <w:rsid w:val="00394B15"/>
    <w:rsid w:val="00394EAA"/>
    <w:rsid w:val="00395142"/>
    <w:rsid w:val="00395307"/>
    <w:rsid w:val="00395684"/>
    <w:rsid w:val="0039576E"/>
    <w:rsid w:val="00395783"/>
    <w:rsid w:val="0039582C"/>
    <w:rsid w:val="00395878"/>
    <w:rsid w:val="00395A84"/>
    <w:rsid w:val="00395B58"/>
    <w:rsid w:val="003961DD"/>
    <w:rsid w:val="00396261"/>
    <w:rsid w:val="003962B8"/>
    <w:rsid w:val="003963F9"/>
    <w:rsid w:val="00396A67"/>
    <w:rsid w:val="00396F37"/>
    <w:rsid w:val="00397A01"/>
    <w:rsid w:val="00397F19"/>
    <w:rsid w:val="0039E8DA"/>
    <w:rsid w:val="003A0578"/>
    <w:rsid w:val="003A0D92"/>
    <w:rsid w:val="003A0F24"/>
    <w:rsid w:val="003A0FFD"/>
    <w:rsid w:val="003A1145"/>
    <w:rsid w:val="003A119B"/>
    <w:rsid w:val="003A140E"/>
    <w:rsid w:val="003A1533"/>
    <w:rsid w:val="003A18D1"/>
    <w:rsid w:val="003A1D69"/>
    <w:rsid w:val="003A1F61"/>
    <w:rsid w:val="003A2278"/>
    <w:rsid w:val="003A29E6"/>
    <w:rsid w:val="003A2AB9"/>
    <w:rsid w:val="003A2E75"/>
    <w:rsid w:val="003A33A3"/>
    <w:rsid w:val="003A34B5"/>
    <w:rsid w:val="003A3582"/>
    <w:rsid w:val="003A3873"/>
    <w:rsid w:val="003A3B36"/>
    <w:rsid w:val="003A3E51"/>
    <w:rsid w:val="003A42E6"/>
    <w:rsid w:val="003A4691"/>
    <w:rsid w:val="003A4942"/>
    <w:rsid w:val="003A4D23"/>
    <w:rsid w:val="003A50BD"/>
    <w:rsid w:val="003A5409"/>
    <w:rsid w:val="003A547E"/>
    <w:rsid w:val="003A5484"/>
    <w:rsid w:val="003A561A"/>
    <w:rsid w:val="003A573D"/>
    <w:rsid w:val="003A5817"/>
    <w:rsid w:val="003A5A5E"/>
    <w:rsid w:val="003A6E07"/>
    <w:rsid w:val="003A7875"/>
    <w:rsid w:val="003A795B"/>
    <w:rsid w:val="003A7D41"/>
    <w:rsid w:val="003B01E0"/>
    <w:rsid w:val="003B035C"/>
    <w:rsid w:val="003B0562"/>
    <w:rsid w:val="003B1340"/>
    <w:rsid w:val="003B1493"/>
    <w:rsid w:val="003B183A"/>
    <w:rsid w:val="003B1A36"/>
    <w:rsid w:val="003B1C72"/>
    <w:rsid w:val="003B22F7"/>
    <w:rsid w:val="003B268E"/>
    <w:rsid w:val="003B2E01"/>
    <w:rsid w:val="003B3073"/>
    <w:rsid w:val="003B3427"/>
    <w:rsid w:val="003B3457"/>
    <w:rsid w:val="003B36E0"/>
    <w:rsid w:val="003B37FA"/>
    <w:rsid w:val="003B384A"/>
    <w:rsid w:val="003B3BA9"/>
    <w:rsid w:val="003B3D56"/>
    <w:rsid w:val="003B4237"/>
    <w:rsid w:val="003B439C"/>
    <w:rsid w:val="003B4597"/>
    <w:rsid w:val="003B4B6D"/>
    <w:rsid w:val="003B4BFC"/>
    <w:rsid w:val="003B4E6C"/>
    <w:rsid w:val="003B5210"/>
    <w:rsid w:val="003B53C8"/>
    <w:rsid w:val="003B5AC6"/>
    <w:rsid w:val="003B63D2"/>
    <w:rsid w:val="003B674C"/>
    <w:rsid w:val="003B6DB2"/>
    <w:rsid w:val="003B6ECA"/>
    <w:rsid w:val="003B7851"/>
    <w:rsid w:val="003B78E1"/>
    <w:rsid w:val="003B7A35"/>
    <w:rsid w:val="003B7CA6"/>
    <w:rsid w:val="003C001D"/>
    <w:rsid w:val="003C0382"/>
    <w:rsid w:val="003C0568"/>
    <w:rsid w:val="003C0EB1"/>
    <w:rsid w:val="003C11D3"/>
    <w:rsid w:val="003C14CE"/>
    <w:rsid w:val="003C27BE"/>
    <w:rsid w:val="003C2AD1"/>
    <w:rsid w:val="003C2B3F"/>
    <w:rsid w:val="003C2BB7"/>
    <w:rsid w:val="003C2E7B"/>
    <w:rsid w:val="003C2F9F"/>
    <w:rsid w:val="003C3704"/>
    <w:rsid w:val="003C3ABD"/>
    <w:rsid w:val="003C3DC7"/>
    <w:rsid w:val="003C42C7"/>
    <w:rsid w:val="003C452D"/>
    <w:rsid w:val="003C47C7"/>
    <w:rsid w:val="003C491E"/>
    <w:rsid w:val="003C4F09"/>
    <w:rsid w:val="003C4FD1"/>
    <w:rsid w:val="003C55AD"/>
    <w:rsid w:val="003C56FC"/>
    <w:rsid w:val="003C5BAC"/>
    <w:rsid w:val="003C5BD7"/>
    <w:rsid w:val="003C6502"/>
    <w:rsid w:val="003C6996"/>
    <w:rsid w:val="003C6E5F"/>
    <w:rsid w:val="003C7205"/>
    <w:rsid w:val="003C7A81"/>
    <w:rsid w:val="003C7C80"/>
    <w:rsid w:val="003D009D"/>
    <w:rsid w:val="003D053E"/>
    <w:rsid w:val="003D0B29"/>
    <w:rsid w:val="003D0BA5"/>
    <w:rsid w:val="003D2C99"/>
    <w:rsid w:val="003D2DFB"/>
    <w:rsid w:val="003D3846"/>
    <w:rsid w:val="003D3B9F"/>
    <w:rsid w:val="003D3F36"/>
    <w:rsid w:val="003D4790"/>
    <w:rsid w:val="003D47A3"/>
    <w:rsid w:val="003D4D11"/>
    <w:rsid w:val="003D54D1"/>
    <w:rsid w:val="003D5587"/>
    <w:rsid w:val="003D5886"/>
    <w:rsid w:val="003D5B07"/>
    <w:rsid w:val="003D5EDF"/>
    <w:rsid w:val="003D64EE"/>
    <w:rsid w:val="003D65FC"/>
    <w:rsid w:val="003D6A4C"/>
    <w:rsid w:val="003D6ACE"/>
    <w:rsid w:val="003D6F86"/>
    <w:rsid w:val="003D74A8"/>
    <w:rsid w:val="003D753E"/>
    <w:rsid w:val="003D7793"/>
    <w:rsid w:val="003D7BE9"/>
    <w:rsid w:val="003E02EE"/>
    <w:rsid w:val="003E0483"/>
    <w:rsid w:val="003E0777"/>
    <w:rsid w:val="003E1A6D"/>
    <w:rsid w:val="003E2AD0"/>
    <w:rsid w:val="003E2CFA"/>
    <w:rsid w:val="003E3331"/>
    <w:rsid w:val="003E3337"/>
    <w:rsid w:val="003E3805"/>
    <w:rsid w:val="003E40B9"/>
    <w:rsid w:val="003E4749"/>
    <w:rsid w:val="003E4A40"/>
    <w:rsid w:val="003E4B7D"/>
    <w:rsid w:val="003E4BA1"/>
    <w:rsid w:val="003E4D77"/>
    <w:rsid w:val="003E50BA"/>
    <w:rsid w:val="003E5102"/>
    <w:rsid w:val="003E51C1"/>
    <w:rsid w:val="003E5B68"/>
    <w:rsid w:val="003E5DED"/>
    <w:rsid w:val="003E5FA8"/>
    <w:rsid w:val="003E61B4"/>
    <w:rsid w:val="003E66D9"/>
    <w:rsid w:val="003E6890"/>
    <w:rsid w:val="003E719F"/>
    <w:rsid w:val="003E730F"/>
    <w:rsid w:val="003E7320"/>
    <w:rsid w:val="003E789A"/>
    <w:rsid w:val="003E78F8"/>
    <w:rsid w:val="003F01F9"/>
    <w:rsid w:val="003F0396"/>
    <w:rsid w:val="003F06D9"/>
    <w:rsid w:val="003F0827"/>
    <w:rsid w:val="003F0CA5"/>
    <w:rsid w:val="003F11AC"/>
    <w:rsid w:val="003F153A"/>
    <w:rsid w:val="003F15DA"/>
    <w:rsid w:val="003F1B1D"/>
    <w:rsid w:val="003F33FA"/>
    <w:rsid w:val="003F380E"/>
    <w:rsid w:val="003F3E3D"/>
    <w:rsid w:val="003F421D"/>
    <w:rsid w:val="003F42A2"/>
    <w:rsid w:val="003F45D6"/>
    <w:rsid w:val="003F4C9C"/>
    <w:rsid w:val="003F51DD"/>
    <w:rsid w:val="003F52B9"/>
    <w:rsid w:val="003F548B"/>
    <w:rsid w:val="003F557C"/>
    <w:rsid w:val="003F595A"/>
    <w:rsid w:val="003F5F08"/>
    <w:rsid w:val="003F675B"/>
    <w:rsid w:val="003F6EC6"/>
    <w:rsid w:val="003F75E8"/>
    <w:rsid w:val="003F7716"/>
    <w:rsid w:val="003F7E44"/>
    <w:rsid w:val="004001F1"/>
    <w:rsid w:val="0040064E"/>
    <w:rsid w:val="004006C6"/>
    <w:rsid w:val="00400905"/>
    <w:rsid w:val="00402119"/>
    <w:rsid w:val="00402400"/>
    <w:rsid w:val="00402736"/>
    <w:rsid w:val="00402B7E"/>
    <w:rsid w:val="00403699"/>
    <w:rsid w:val="0040379E"/>
    <w:rsid w:val="00403A2B"/>
    <w:rsid w:val="00403AE7"/>
    <w:rsid w:val="00403C6B"/>
    <w:rsid w:val="00403FD5"/>
    <w:rsid w:val="00404649"/>
    <w:rsid w:val="004050CE"/>
    <w:rsid w:val="004050FA"/>
    <w:rsid w:val="0040582E"/>
    <w:rsid w:val="00405932"/>
    <w:rsid w:val="004059F7"/>
    <w:rsid w:val="00405AAE"/>
    <w:rsid w:val="00405D6F"/>
    <w:rsid w:val="00406225"/>
    <w:rsid w:val="0040629B"/>
    <w:rsid w:val="004063DE"/>
    <w:rsid w:val="004063EE"/>
    <w:rsid w:val="00406E2F"/>
    <w:rsid w:val="00407264"/>
    <w:rsid w:val="00407436"/>
    <w:rsid w:val="00407655"/>
    <w:rsid w:val="00407EED"/>
    <w:rsid w:val="004103D8"/>
    <w:rsid w:val="004104A6"/>
    <w:rsid w:val="004104E7"/>
    <w:rsid w:val="0041054D"/>
    <w:rsid w:val="004109F3"/>
    <w:rsid w:val="00410D56"/>
    <w:rsid w:val="004117B6"/>
    <w:rsid w:val="00412095"/>
    <w:rsid w:val="00412381"/>
    <w:rsid w:val="00412FFE"/>
    <w:rsid w:val="004131D3"/>
    <w:rsid w:val="00413204"/>
    <w:rsid w:val="004141DE"/>
    <w:rsid w:val="00414AC7"/>
    <w:rsid w:val="00414B55"/>
    <w:rsid w:val="00414D18"/>
    <w:rsid w:val="00414E51"/>
    <w:rsid w:val="004157A2"/>
    <w:rsid w:val="004158B6"/>
    <w:rsid w:val="0041590E"/>
    <w:rsid w:val="00415997"/>
    <w:rsid w:val="00415B78"/>
    <w:rsid w:val="0041617D"/>
    <w:rsid w:val="004167B3"/>
    <w:rsid w:val="004167EC"/>
    <w:rsid w:val="004168EA"/>
    <w:rsid w:val="00416A03"/>
    <w:rsid w:val="004170EC"/>
    <w:rsid w:val="00417646"/>
    <w:rsid w:val="004177CC"/>
    <w:rsid w:val="00417D51"/>
    <w:rsid w:val="00417D7D"/>
    <w:rsid w:val="00417D8B"/>
    <w:rsid w:val="00417E92"/>
    <w:rsid w:val="00418812"/>
    <w:rsid w:val="0042007C"/>
    <w:rsid w:val="004205CE"/>
    <w:rsid w:val="00420896"/>
    <w:rsid w:val="00420B23"/>
    <w:rsid w:val="00420CEB"/>
    <w:rsid w:val="00421036"/>
    <w:rsid w:val="00421239"/>
    <w:rsid w:val="004212DA"/>
    <w:rsid w:val="00421B2F"/>
    <w:rsid w:val="00421B57"/>
    <w:rsid w:val="004221D3"/>
    <w:rsid w:val="00422B5E"/>
    <w:rsid w:val="00422F7F"/>
    <w:rsid w:val="00423443"/>
    <w:rsid w:val="004234F5"/>
    <w:rsid w:val="004236C0"/>
    <w:rsid w:val="00423D7F"/>
    <w:rsid w:val="00423D87"/>
    <w:rsid w:val="00423DF5"/>
    <w:rsid w:val="00423E32"/>
    <w:rsid w:val="0042435B"/>
    <w:rsid w:val="00424D4E"/>
    <w:rsid w:val="004251FB"/>
    <w:rsid w:val="0042581D"/>
    <w:rsid w:val="00425841"/>
    <w:rsid w:val="00425BB8"/>
    <w:rsid w:val="00425CAF"/>
    <w:rsid w:val="00425CB3"/>
    <w:rsid w:val="004267A2"/>
    <w:rsid w:val="00426A72"/>
    <w:rsid w:val="00426BCD"/>
    <w:rsid w:val="00426BDC"/>
    <w:rsid w:val="00427568"/>
    <w:rsid w:val="00427B88"/>
    <w:rsid w:val="00427FE6"/>
    <w:rsid w:val="0043014C"/>
    <w:rsid w:val="00430443"/>
    <w:rsid w:val="004308E8"/>
    <w:rsid w:val="00430C5D"/>
    <w:rsid w:val="00430C78"/>
    <w:rsid w:val="00430F62"/>
    <w:rsid w:val="004312BD"/>
    <w:rsid w:val="00431ADF"/>
    <w:rsid w:val="00431F88"/>
    <w:rsid w:val="00432A18"/>
    <w:rsid w:val="004332EC"/>
    <w:rsid w:val="004333FA"/>
    <w:rsid w:val="00433548"/>
    <w:rsid w:val="00434B4A"/>
    <w:rsid w:val="0043506E"/>
    <w:rsid w:val="004355D7"/>
    <w:rsid w:val="00435803"/>
    <w:rsid w:val="00435892"/>
    <w:rsid w:val="00435C25"/>
    <w:rsid w:val="00435DD2"/>
    <w:rsid w:val="00435E45"/>
    <w:rsid w:val="00435EAA"/>
    <w:rsid w:val="0043639F"/>
    <w:rsid w:val="00436418"/>
    <w:rsid w:val="004368A4"/>
    <w:rsid w:val="00436908"/>
    <w:rsid w:val="00436AD6"/>
    <w:rsid w:val="00436D34"/>
    <w:rsid w:val="00436D90"/>
    <w:rsid w:val="00437342"/>
    <w:rsid w:val="004373D5"/>
    <w:rsid w:val="00437552"/>
    <w:rsid w:val="00437958"/>
    <w:rsid w:val="00437A40"/>
    <w:rsid w:val="00437C23"/>
    <w:rsid w:val="00437FD6"/>
    <w:rsid w:val="0044019D"/>
    <w:rsid w:val="0044024E"/>
    <w:rsid w:val="00440F3B"/>
    <w:rsid w:val="004411B3"/>
    <w:rsid w:val="00441213"/>
    <w:rsid w:val="004415B6"/>
    <w:rsid w:val="00441843"/>
    <w:rsid w:val="0044197D"/>
    <w:rsid w:val="00441D00"/>
    <w:rsid w:val="00441DA4"/>
    <w:rsid w:val="00441E56"/>
    <w:rsid w:val="00442254"/>
    <w:rsid w:val="004426A6"/>
    <w:rsid w:val="00442AAB"/>
    <w:rsid w:val="00442B0A"/>
    <w:rsid w:val="0044364D"/>
    <w:rsid w:val="0044423C"/>
    <w:rsid w:val="004442AF"/>
    <w:rsid w:val="0044481B"/>
    <w:rsid w:val="00444BAA"/>
    <w:rsid w:val="00444ECA"/>
    <w:rsid w:val="00445A71"/>
    <w:rsid w:val="00445DB8"/>
    <w:rsid w:val="0044664D"/>
    <w:rsid w:val="0044679B"/>
    <w:rsid w:val="00446DCD"/>
    <w:rsid w:val="00447228"/>
    <w:rsid w:val="00447368"/>
    <w:rsid w:val="0044792D"/>
    <w:rsid w:val="00447C05"/>
    <w:rsid w:val="00447C97"/>
    <w:rsid w:val="004500EC"/>
    <w:rsid w:val="00450576"/>
    <w:rsid w:val="0045079B"/>
    <w:rsid w:val="00450BEC"/>
    <w:rsid w:val="004522E0"/>
    <w:rsid w:val="00452572"/>
    <w:rsid w:val="00452C84"/>
    <w:rsid w:val="004531B7"/>
    <w:rsid w:val="004537FF"/>
    <w:rsid w:val="00453A17"/>
    <w:rsid w:val="00453BC5"/>
    <w:rsid w:val="00454003"/>
    <w:rsid w:val="00454154"/>
    <w:rsid w:val="004541F0"/>
    <w:rsid w:val="0045441E"/>
    <w:rsid w:val="0045473A"/>
    <w:rsid w:val="00455355"/>
    <w:rsid w:val="004557F1"/>
    <w:rsid w:val="00455E21"/>
    <w:rsid w:val="00455FE4"/>
    <w:rsid w:val="00456836"/>
    <w:rsid w:val="00456CD4"/>
    <w:rsid w:val="00456ECD"/>
    <w:rsid w:val="004600F2"/>
    <w:rsid w:val="00460283"/>
    <w:rsid w:val="004603FE"/>
    <w:rsid w:val="00460E81"/>
    <w:rsid w:val="004612F3"/>
    <w:rsid w:val="00461466"/>
    <w:rsid w:val="0046162F"/>
    <w:rsid w:val="004616D4"/>
    <w:rsid w:val="00461A05"/>
    <w:rsid w:val="00461F15"/>
    <w:rsid w:val="0046237F"/>
    <w:rsid w:val="004623B6"/>
    <w:rsid w:val="004626A2"/>
    <w:rsid w:val="00462D77"/>
    <w:rsid w:val="00462DBA"/>
    <w:rsid w:val="00463311"/>
    <w:rsid w:val="004643A8"/>
    <w:rsid w:val="004646D3"/>
    <w:rsid w:val="0046472C"/>
    <w:rsid w:val="00464DCD"/>
    <w:rsid w:val="00464E13"/>
    <w:rsid w:val="00464EE3"/>
    <w:rsid w:val="00464F0F"/>
    <w:rsid w:val="00465914"/>
    <w:rsid w:val="00465BD8"/>
    <w:rsid w:val="0046621B"/>
    <w:rsid w:val="00466F7B"/>
    <w:rsid w:val="00466FF6"/>
    <w:rsid w:val="004670E0"/>
    <w:rsid w:val="00467145"/>
    <w:rsid w:val="00467434"/>
    <w:rsid w:val="00467C1F"/>
    <w:rsid w:val="00470DB7"/>
    <w:rsid w:val="00470E40"/>
    <w:rsid w:val="00471028"/>
    <w:rsid w:val="004711C1"/>
    <w:rsid w:val="00471218"/>
    <w:rsid w:val="004712E1"/>
    <w:rsid w:val="004715E1"/>
    <w:rsid w:val="004716CD"/>
    <w:rsid w:val="00471D54"/>
    <w:rsid w:val="004722C2"/>
    <w:rsid w:val="004724FE"/>
    <w:rsid w:val="00472994"/>
    <w:rsid w:val="00472A17"/>
    <w:rsid w:val="00472BAD"/>
    <w:rsid w:val="00472C14"/>
    <w:rsid w:val="0047341E"/>
    <w:rsid w:val="004736BC"/>
    <w:rsid w:val="00473D93"/>
    <w:rsid w:val="00473E29"/>
    <w:rsid w:val="00474395"/>
    <w:rsid w:val="00474B69"/>
    <w:rsid w:val="00474B6A"/>
    <w:rsid w:val="00474BC2"/>
    <w:rsid w:val="004750A4"/>
    <w:rsid w:val="004754C4"/>
    <w:rsid w:val="004755A6"/>
    <w:rsid w:val="0047565E"/>
    <w:rsid w:val="0047595D"/>
    <w:rsid w:val="00476C5F"/>
    <w:rsid w:val="00476E53"/>
    <w:rsid w:val="00476F6F"/>
    <w:rsid w:val="00476FA8"/>
    <w:rsid w:val="0047710E"/>
    <w:rsid w:val="004773C6"/>
    <w:rsid w:val="00477488"/>
    <w:rsid w:val="00477BB1"/>
    <w:rsid w:val="00477EC6"/>
    <w:rsid w:val="00477ECF"/>
    <w:rsid w:val="00480410"/>
    <w:rsid w:val="004804CE"/>
    <w:rsid w:val="00480A83"/>
    <w:rsid w:val="00480B1C"/>
    <w:rsid w:val="00480CAC"/>
    <w:rsid w:val="0048113D"/>
    <w:rsid w:val="00481210"/>
    <w:rsid w:val="00481983"/>
    <w:rsid w:val="00481BE5"/>
    <w:rsid w:val="00481CAF"/>
    <w:rsid w:val="004820BC"/>
    <w:rsid w:val="00482256"/>
    <w:rsid w:val="00482315"/>
    <w:rsid w:val="00483118"/>
    <w:rsid w:val="0048322B"/>
    <w:rsid w:val="0048400C"/>
    <w:rsid w:val="0048404D"/>
    <w:rsid w:val="004845EC"/>
    <w:rsid w:val="0048464A"/>
    <w:rsid w:val="0048474F"/>
    <w:rsid w:val="004848DE"/>
    <w:rsid w:val="00484D45"/>
    <w:rsid w:val="00485013"/>
    <w:rsid w:val="004850E0"/>
    <w:rsid w:val="00485258"/>
    <w:rsid w:val="00485377"/>
    <w:rsid w:val="004853ED"/>
    <w:rsid w:val="004854DE"/>
    <w:rsid w:val="00485C39"/>
    <w:rsid w:val="004861E2"/>
    <w:rsid w:val="0048620E"/>
    <w:rsid w:val="004862BE"/>
    <w:rsid w:val="00486AA2"/>
    <w:rsid w:val="00487208"/>
    <w:rsid w:val="004876A2"/>
    <w:rsid w:val="00487744"/>
    <w:rsid w:val="004900E5"/>
    <w:rsid w:val="00491565"/>
    <w:rsid w:val="0049168D"/>
    <w:rsid w:val="00491741"/>
    <w:rsid w:val="00491952"/>
    <w:rsid w:val="00491C1E"/>
    <w:rsid w:val="00491F49"/>
    <w:rsid w:val="00492252"/>
    <w:rsid w:val="004922DD"/>
    <w:rsid w:val="004928A5"/>
    <w:rsid w:val="00492B28"/>
    <w:rsid w:val="00492D70"/>
    <w:rsid w:val="00492FE4"/>
    <w:rsid w:val="00493904"/>
    <w:rsid w:val="004940AC"/>
    <w:rsid w:val="004944E8"/>
    <w:rsid w:val="00494A29"/>
    <w:rsid w:val="00494EAA"/>
    <w:rsid w:val="0049503D"/>
    <w:rsid w:val="0049572D"/>
    <w:rsid w:val="00495E29"/>
    <w:rsid w:val="00496062"/>
    <w:rsid w:val="00496446"/>
    <w:rsid w:val="004964F7"/>
    <w:rsid w:val="004968AE"/>
    <w:rsid w:val="00496A34"/>
    <w:rsid w:val="00496A93"/>
    <w:rsid w:val="00496C2C"/>
    <w:rsid w:val="00496DCD"/>
    <w:rsid w:val="0049700C"/>
    <w:rsid w:val="00497062"/>
    <w:rsid w:val="00497791"/>
    <w:rsid w:val="00497B3C"/>
    <w:rsid w:val="00497C09"/>
    <w:rsid w:val="00497CD3"/>
    <w:rsid w:val="004A02CC"/>
    <w:rsid w:val="004A0651"/>
    <w:rsid w:val="004A1652"/>
    <w:rsid w:val="004A1B9A"/>
    <w:rsid w:val="004A1C55"/>
    <w:rsid w:val="004A1FB8"/>
    <w:rsid w:val="004A21B1"/>
    <w:rsid w:val="004A2217"/>
    <w:rsid w:val="004A273A"/>
    <w:rsid w:val="004A2BC9"/>
    <w:rsid w:val="004A2CAE"/>
    <w:rsid w:val="004A3512"/>
    <w:rsid w:val="004A3703"/>
    <w:rsid w:val="004A396D"/>
    <w:rsid w:val="004A3A11"/>
    <w:rsid w:val="004A3BF7"/>
    <w:rsid w:val="004A3C8C"/>
    <w:rsid w:val="004A3E93"/>
    <w:rsid w:val="004A3F4A"/>
    <w:rsid w:val="004A4380"/>
    <w:rsid w:val="004A4615"/>
    <w:rsid w:val="004A487F"/>
    <w:rsid w:val="004A4E88"/>
    <w:rsid w:val="004A5098"/>
    <w:rsid w:val="004A5517"/>
    <w:rsid w:val="004A5846"/>
    <w:rsid w:val="004A5A24"/>
    <w:rsid w:val="004A61CA"/>
    <w:rsid w:val="004A637F"/>
    <w:rsid w:val="004A6563"/>
    <w:rsid w:val="004A6781"/>
    <w:rsid w:val="004A690C"/>
    <w:rsid w:val="004A7050"/>
    <w:rsid w:val="004A7AEF"/>
    <w:rsid w:val="004A7C24"/>
    <w:rsid w:val="004B0486"/>
    <w:rsid w:val="004B05B1"/>
    <w:rsid w:val="004B0663"/>
    <w:rsid w:val="004B068E"/>
    <w:rsid w:val="004B0A3A"/>
    <w:rsid w:val="004B0B4F"/>
    <w:rsid w:val="004B10D6"/>
    <w:rsid w:val="004B134B"/>
    <w:rsid w:val="004B1400"/>
    <w:rsid w:val="004B15AE"/>
    <w:rsid w:val="004B189C"/>
    <w:rsid w:val="004B18CE"/>
    <w:rsid w:val="004B2101"/>
    <w:rsid w:val="004B2236"/>
    <w:rsid w:val="004B23F2"/>
    <w:rsid w:val="004B2AA3"/>
    <w:rsid w:val="004B2CD8"/>
    <w:rsid w:val="004B2F53"/>
    <w:rsid w:val="004B3045"/>
    <w:rsid w:val="004B34C8"/>
    <w:rsid w:val="004B3851"/>
    <w:rsid w:val="004B41B5"/>
    <w:rsid w:val="004B42CB"/>
    <w:rsid w:val="004B4400"/>
    <w:rsid w:val="004B4534"/>
    <w:rsid w:val="004B456A"/>
    <w:rsid w:val="004B471A"/>
    <w:rsid w:val="004B4EAE"/>
    <w:rsid w:val="004B50BC"/>
    <w:rsid w:val="004B52BD"/>
    <w:rsid w:val="004B5363"/>
    <w:rsid w:val="004B5615"/>
    <w:rsid w:val="004B5A29"/>
    <w:rsid w:val="004B623B"/>
    <w:rsid w:val="004B6412"/>
    <w:rsid w:val="004B755A"/>
    <w:rsid w:val="004B7C50"/>
    <w:rsid w:val="004C0827"/>
    <w:rsid w:val="004C1002"/>
    <w:rsid w:val="004C1016"/>
    <w:rsid w:val="004C10C9"/>
    <w:rsid w:val="004C19A6"/>
    <w:rsid w:val="004C2530"/>
    <w:rsid w:val="004C26BB"/>
    <w:rsid w:val="004C274C"/>
    <w:rsid w:val="004C2BD9"/>
    <w:rsid w:val="004C3057"/>
    <w:rsid w:val="004C3177"/>
    <w:rsid w:val="004C36AC"/>
    <w:rsid w:val="004C37FC"/>
    <w:rsid w:val="004C3824"/>
    <w:rsid w:val="004C3D5D"/>
    <w:rsid w:val="004C3EE3"/>
    <w:rsid w:val="004C4068"/>
    <w:rsid w:val="004C41F8"/>
    <w:rsid w:val="004C4872"/>
    <w:rsid w:val="004C500C"/>
    <w:rsid w:val="004C53D6"/>
    <w:rsid w:val="004C547F"/>
    <w:rsid w:val="004C57AE"/>
    <w:rsid w:val="004C593C"/>
    <w:rsid w:val="004C5CB6"/>
    <w:rsid w:val="004C6663"/>
    <w:rsid w:val="004C6B95"/>
    <w:rsid w:val="004C6C24"/>
    <w:rsid w:val="004C6E6D"/>
    <w:rsid w:val="004C7100"/>
    <w:rsid w:val="004C7327"/>
    <w:rsid w:val="004C7330"/>
    <w:rsid w:val="004C733B"/>
    <w:rsid w:val="004C7705"/>
    <w:rsid w:val="004C77FF"/>
    <w:rsid w:val="004CDEF7"/>
    <w:rsid w:val="004D0183"/>
    <w:rsid w:val="004D0246"/>
    <w:rsid w:val="004D0322"/>
    <w:rsid w:val="004D0CF8"/>
    <w:rsid w:val="004D0DD7"/>
    <w:rsid w:val="004D0E79"/>
    <w:rsid w:val="004D1308"/>
    <w:rsid w:val="004D1406"/>
    <w:rsid w:val="004D140A"/>
    <w:rsid w:val="004D16D2"/>
    <w:rsid w:val="004D1ABA"/>
    <w:rsid w:val="004D2206"/>
    <w:rsid w:val="004D26E6"/>
    <w:rsid w:val="004D27B7"/>
    <w:rsid w:val="004D2D3A"/>
    <w:rsid w:val="004D2E2C"/>
    <w:rsid w:val="004D31BE"/>
    <w:rsid w:val="004D31F7"/>
    <w:rsid w:val="004D32B6"/>
    <w:rsid w:val="004D35F9"/>
    <w:rsid w:val="004D38E0"/>
    <w:rsid w:val="004D3F60"/>
    <w:rsid w:val="004D4E69"/>
    <w:rsid w:val="004D4E91"/>
    <w:rsid w:val="004D4FD9"/>
    <w:rsid w:val="004D5224"/>
    <w:rsid w:val="004D55F7"/>
    <w:rsid w:val="004D5B69"/>
    <w:rsid w:val="004D5CF4"/>
    <w:rsid w:val="004D606D"/>
    <w:rsid w:val="004D60D1"/>
    <w:rsid w:val="004D6625"/>
    <w:rsid w:val="004D6892"/>
    <w:rsid w:val="004D6B40"/>
    <w:rsid w:val="004D71F8"/>
    <w:rsid w:val="004D734F"/>
    <w:rsid w:val="004D7935"/>
    <w:rsid w:val="004D7A00"/>
    <w:rsid w:val="004D7BFE"/>
    <w:rsid w:val="004D7EA7"/>
    <w:rsid w:val="004E07A3"/>
    <w:rsid w:val="004E08AA"/>
    <w:rsid w:val="004E09F7"/>
    <w:rsid w:val="004E0B29"/>
    <w:rsid w:val="004E17EB"/>
    <w:rsid w:val="004E1837"/>
    <w:rsid w:val="004E18A2"/>
    <w:rsid w:val="004E1B50"/>
    <w:rsid w:val="004E1D18"/>
    <w:rsid w:val="004E1DC6"/>
    <w:rsid w:val="004E1E1A"/>
    <w:rsid w:val="004E21DB"/>
    <w:rsid w:val="004E232B"/>
    <w:rsid w:val="004E2987"/>
    <w:rsid w:val="004E2A75"/>
    <w:rsid w:val="004E2B53"/>
    <w:rsid w:val="004E2C3E"/>
    <w:rsid w:val="004E2EC3"/>
    <w:rsid w:val="004E2F96"/>
    <w:rsid w:val="004E302A"/>
    <w:rsid w:val="004E3288"/>
    <w:rsid w:val="004E3354"/>
    <w:rsid w:val="004E3C55"/>
    <w:rsid w:val="004E3D53"/>
    <w:rsid w:val="004E43A3"/>
    <w:rsid w:val="004E4A08"/>
    <w:rsid w:val="004E4DEF"/>
    <w:rsid w:val="004E4F9F"/>
    <w:rsid w:val="004E55D0"/>
    <w:rsid w:val="004E55EB"/>
    <w:rsid w:val="004E5822"/>
    <w:rsid w:val="004E6357"/>
    <w:rsid w:val="004E6B52"/>
    <w:rsid w:val="004E6DBB"/>
    <w:rsid w:val="004E7108"/>
    <w:rsid w:val="004E778C"/>
    <w:rsid w:val="004E7CF6"/>
    <w:rsid w:val="004F039C"/>
    <w:rsid w:val="004F0584"/>
    <w:rsid w:val="004F067C"/>
    <w:rsid w:val="004F0874"/>
    <w:rsid w:val="004F15EC"/>
    <w:rsid w:val="004F1822"/>
    <w:rsid w:val="004F1A30"/>
    <w:rsid w:val="004F1C33"/>
    <w:rsid w:val="004F1D33"/>
    <w:rsid w:val="004F240D"/>
    <w:rsid w:val="004F24C4"/>
    <w:rsid w:val="004F29AF"/>
    <w:rsid w:val="004F3481"/>
    <w:rsid w:val="004F3497"/>
    <w:rsid w:val="004F362F"/>
    <w:rsid w:val="004F3A98"/>
    <w:rsid w:val="004F3D97"/>
    <w:rsid w:val="004F3FA7"/>
    <w:rsid w:val="004F46E3"/>
    <w:rsid w:val="004F551F"/>
    <w:rsid w:val="004F55B0"/>
    <w:rsid w:val="004F5641"/>
    <w:rsid w:val="004F57E4"/>
    <w:rsid w:val="004F5A4E"/>
    <w:rsid w:val="004F5D53"/>
    <w:rsid w:val="004F63A8"/>
    <w:rsid w:val="004F649D"/>
    <w:rsid w:val="004F6532"/>
    <w:rsid w:val="004F6681"/>
    <w:rsid w:val="004F68A0"/>
    <w:rsid w:val="004F68F3"/>
    <w:rsid w:val="004F6A1D"/>
    <w:rsid w:val="004F6AB6"/>
    <w:rsid w:val="004F6E74"/>
    <w:rsid w:val="004F76B1"/>
    <w:rsid w:val="004F7AF2"/>
    <w:rsid w:val="004F7BCF"/>
    <w:rsid w:val="004F7C61"/>
    <w:rsid w:val="004F7DA5"/>
    <w:rsid w:val="0050063C"/>
    <w:rsid w:val="00500AB4"/>
    <w:rsid w:val="00500D69"/>
    <w:rsid w:val="005011D4"/>
    <w:rsid w:val="00501951"/>
    <w:rsid w:val="00501ED6"/>
    <w:rsid w:val="00502043"/>
    <w:rsid w:val="0050257A"/>
    <w:rsid w:val="0050266E"/>
    <w:rsid w:val="0050274F"/>
    <w:rsid w:val="00502770"/>
    <w:rsid w:val="005027E8"/>
    <w:rsid w:val="00502A99"/>
    <w:rsid w:val="00502D45"/>
    <w:rsid w:val="00502FA2"/>
    <w:rsid w:val="0050347C"/>
    <w:rsid w:val="00504660"/>
    <w:rsid w:val="0050498D"/>
    <w:rsid w:val="005049D6"/>
    <w:rsid w:val="00504AE3"/>
    <w:rsid w:val="00504DA2"/>
    <w:rsid w:val="00505350"/>
    <w:rsid w:val="005054B8"/>
    <w:rsid w:val="00505AFF"/>
    <w:rsid w:val="00505C61"/>
    <w:rsid w:val="00505D87"/>
    <w:rsid w:val="005060D4"/>
    <w:rsid w:val="0050640A"/>
    <w:rsid w:val="00506732"/>
    <w:rsid w:val="00506756"/>
    <w:rsid w:val="0050681E"/>
    <w:rsid w:val="00506927"/>
    <w:rsid w:val="00506A6B"/>
    <w:rsid w:val="00506C42"/>
    <w:rsid w:val="0050749B"/>
    <w:rsid w:val="00507F8B"/>
    <w:rsid w:val="00507F9F"/>
    <w:rsid w:val="005100CE"/>
    <w:rsid w:val="00510A1C"/>
    <w:rsid w:val="00510A41"/>
    <w:rsid w:val="00510B98"/>
    <w:rsid w:val="00510C59"/>
    <w:rsid w:val="00510ED2"/>
    <w:rsid w:val="005112CE"/>
    <w:rsid w:val="00511467"/>
    <w:rsid w:val="005114C9"/>
    <w:rsid w:val="005115B8"/>
    <w:rsid w:val="0051174E"/>
    <w:rsid w:val="00511871"/>
    <w:rsid w:val="00511E21"/>
    <w:rsid w:val="00511F4C"/>
    <w:rsid w:val="00512269"/>
    <w:rsid w:val="005123F8"/>
    <w:rsid w:val="00512930"/>
    <w:rsid w:val="00512CDE"/>
    <w:rsid w:val="00513B47"/>
    <w:rsid w:val="0051420F"/>
    <w:rsid w:val="00514448"/>
    <w:rsid w:val="005145DC"/>
    <w:rsid w:val="00514625"/>
    <w:rsid w:val="00514729"/>
    <w:rsid w:val="00514EB2"/>
    <w:rsid w:val="005152D0"/>
    <w:rsid w:val="0051561A"/>
    <w:rsid w:val="0051573E"/>
    <w:rsid w:val="005161E0"/>
    <w:rsid w:val="00516B86"/>
    <w:rsid w:val="00516BEC"/>
    <w:rsid w:val="00516CE6"/>
    <w:rsid w:val="00516DE6"/>
    <w:rsid w:val="00516FFA"/>
    <w:rsid w:val="00517876"/>
    <w:rsid w:val="005178F7"/>
    <w:rsid w:val="00517906"/>
    <w:rsid w:val="00517C0E"/>
    <w:rsid w:val="00517F62"/>
    <w:rsid w:val="00519EC7"/>
    <w:rsid w:val="005203D0"/>
    <w:rsid w:val="00520F3A"/>
    <w:rsid w:val="005216B3"/>
    <w:rsid w:val="005218AF"/>
    <w:rsid w:val="00521BF1"/>
    <w:rsid w:val="00521C6D"/>
    <w:rsid w:val="00521D12"/>
    <w:rsid w:val="00521EB1"/>
    <w:rsid w:val="00522009"/>
    <w:rsid w:val="005227ED"/>
    <w:rsid w:val="005228F8"/>
    <w:rsid w:val="00522DF4"/>
    <w:rsid w:val="00523177"/>
    <w:rsid w:val="00523340"/>
    <w:rsid w:val="005233DA"/>
    <w:rsid w:val="0052342E"/>
    <w:rsid w:val="0052374D"/>
    <w:rsid w:val="00523797"/>
    <w:rsid w:val="00523888"/>
    <w:rsid w:val="00523A24"/>
    <w:rsid w:val="00523A8F"/>
    <w:rsid w:val="005241F9"/>
    <w:rsid w:val="00524571"/>
    <w:rsid w:val="00524731"/>
    <w:rsid w:val="00524CDB"/>
    <w:rsid w:val="0052536F"/>
    <w:rsid w:val="00525793"/>
    <w:rsid w:val="005257B9"/>
    <w:rsid w:val="00525B00"/>
    <w:rsid w:val="00525C91"/>
    <w:rsid w:val="00525E74"/>
    <w:rsid w:val="005264F7"/>
    <w:rsid w:val="00526DD2"/>
    <w:rsid w:val="0052700A"/>
    <w:rsid w:val="005271B6"/>
    <w:rsid w:val="00527378"/>
    <w:rsid w:val="00527453"/>
    <w:rsid w:val="005303D1"/>
    <w:rsid w:val="00530638"/>
    <w:rsid w:val="0053073D"/>
    <w:rsid w:val="00531006"/>
    <w:rsid w:val="00531055"/>
    <w:rsid w:val="005313F8"/>
    <w:rsid w:val="005316DE"/>
    <w:rsid w:val="0053185D"/>
    <w:rsid w:val="00531AE8"/>
    <w:rsid w:val="00531D69"/>
    <w:rsid w:val="00532052"/>
    <w:rsid w:val="00532B2F"/>
    <w:rsid w:val="00532B57"/>
    <w:rsid w:val="00532DF4"/>
    <w:rsid w:val="00532ED9"/>
    <w:rsid w:val="005331DE"/>
    <w:rsid w:val="005334A5"/>
    <w:rsid w:val="00533634"/>
    <w:rsid w:val="00533AF8"/>
    <w:rsid w:val="00533CF7"/>
    <w:rsid w:val="00533E9D"/>
    <w:rsid w:val="005340E1"/>
    <w:rsid w:val="0053422C"/>
    <w:rsid w:val="0053433C"/>
    <w:rsid w:val="00534588"/>
    <w:rsid w:val="00534615"/>
    <w:rsid w:val="00534849"/>
    <w:rsid w:val="005349C2"/>
    <w:rsid w:val="00534AC1"/>
    <w:rsid w:val="00534AE0"/>
    <w:rsid w:val="005350CB"/>
    <w:rsid w:val="00535187"/>
    <w:rsid w:val="005353AE"/>
    <w:rsid w:val="0053546D"/>
    <w:rsid w:val="005355BA"/>
    <w:rsid w:val="00535AFB"/>
    <w:rsid w:val="005360EF"/>
    <w:rsid w:val="005361E5"/>
    <w:rsid w:val="005362A9"/>
    <w:rsid w:val="005366F4"/>
    <w:rsid w:val="00536D2B"/>
    <w:rsid w:val="00536DB1"/>
    <w:rsid w:val="00537341"/>
    <w:rsid w:val="005377A7"/>
    <w:rsid w:val="0054040F"/>
    <w:rsid w:val="005405E2"/>
    <w:rsid w:val="00540881"/>
    <w:rsid w:val="00542010"/>
    <w:rsid w:val="00542786"/>
    <w:rsid w:val="005427C6"/>
    <w:rsid w:val="005429F5"/>
    <w:rsid w:val="00542FFA"/>
    <w:rsid w:val="00543108"/>
    <w:rsid w:val="005432D7"/>
    <w:rsid w:val="005435C9"/>
    <w:rsid w:val="005436B1"/>
    <w:rsid w:val="005439FA"/>
    <w:rsid w:val="005441D6"/>
    <w:rsid w:val="00544470"/>
    <w:rsid w:val="005448B1"/>
    <w:rsid w:val="00544AE9"/>
    <w:rsid w:val="00544F8E"/>
    <w:rsid w:val="00544FB9"/>
    <w:rsid w:val="00545162"/>
    <w:rsid w:val="00545274"/>
    <w:rsid w:val="00545637"/>
    <w:rsid w:val="0054574F"/>
    <w:rsid w:val="005457ED"/>
    <w:rsid w:val="00545852"/>
    <w:rsid w:val="00546DD2"/>
    <w:rsid w:val="0054729B"/>
    <w:rsid w:val="00547C8D"/>
    <w:rsid w:val="00549AC1"/>
    <w:rsid w:val="005500B4"/>
    <w:rsid w:val="00550156"/>
    <w:rsid w:val="005502B3"/>
    <w:rsid w:val="0055037C"/>
    <w:rsid w:val="005503C8"/>
    <w:rsid w:val="005503F1"/>
    <w:rsid w:val="0055059E"/>
    <w:rsid w:val="005506EE"/>
    <w:rsid w:val="005514B0"/>
    <w:rsid w:val="005514E5"/>
    <w:rsid w:val="005515F8"/>
    <w:rsid w:val="005519F8"/>
    <w:rsid w:val="00551B4F"/>
    <w:rsid w:val="00551B9F"/>
    <w:rsid w:val="00551BB4"/>
    <w:rsid w:val="00551BCD"/>
    <w:rsid w:val="00551DCB"/>
    <w:rsid w:val="00551DF3"/>
    <w:rsid w:val="00551F74"/>
    <w:rsid w:val="00552149"/>
    <w:rsid w:val="00552298"/>
    <w:rsid w:val="005528E6"/>
    <w:rsid w:val="00552B1A"/>
    <w:rsid w:val="00552E18"/>
    <w:rsid w:val="0055310A"/>
    <w:rsid w:val="0055330C"/>
    <w:rsid w:val="0055474A"/>
    <w:rsid w:val="00554F80"/>
    <w:rsid w:val="00555597"/>
    <w:rsid w:val="005555D3"/>
    <w:rsid w:val="00555A7E"/>
    <w:rsid w:val="0055686B"/>
    <w:rsid w:val="00556905"/>
    <w:rsid w:val="00556990"/>
    <w:rsid w:val="00556E0D"/>
    <w:rsid w:val="0055760E"/>
    <w:rsid w:val="0055799F"/>
    <w:rsid w:val="00557A6E"/>
    <w:rsid w:val="0056005B"/>
    <w:rsid w:val="005607F5"/>
    <w:rsid w:val="00560EFF"/>
    <w:rsid w:val="00561091"/>
    <w:rsid w:val="00561685"/>
    <w:rsid w:val="00561909"/>
    <w:rsid w:val="005619F2"/>
    <w:rsid w:val="00561B93"/>
    <w:rsid w:val="00561FBA"/>
    <w:rsid w:val="00562532"/>
    <w:rsid w:val="00563036"/>
    <w:rsid w:val="00563377"/>
    <w:rsid w:val="005637DC"/>
    <w:rsid w:val="0056401E"/>
    <w:rsid w:val="0056433A"/>
    <w:rsid w:val="00564607"/>
    <w:rsid w:val="0056473D"/>
    <w:rsid w:val="005648F7"/>
    <w:rsid w:val="00565815"/>
    <w:rsid w:val="00565C8D"/>
    <w:rsid w:val="0056668F"/>
    <w:rsid w:val="0056683D"/>
    <w:rsid w:val="00566A8F"/>
    <w:rsid w:val="00566BAA"/>
    <w:rsid w:val="0056710A"/>
    <w:rsid w:val="00567334"/>
    <w:rsid w:val="0056750E"/>
    <w:rsid w:val="0056763C"/>
    <w:rsid w:val="005677D3"/>
    <w:rsid w:val="00567C27"/>
    <w:rsid w:val="00570053"/>
    <w:rsid w:val="0057040D"/>
    <w:rsid w:val="00570893"/>
    <w:rsid w:val="00570B30"/>
    <w:rsid w:val="00570E05"/>
    <w:rsid w:val="00571015"/>
    <w:rsid w:val="00571029"/>
    <w:rsid w:val="0057157D"/>
    <w:rsid w:val="00571894"/>
    <w:rsid w:val="00571C9E"/>
    <w:rsid w:val="00571FD3"/>
    <w:rsid w:val="0057209C"/>
    <w:rsid w:val="005720B7"/>
    <w:rsid w:val="005721D5"/>
    <w:rsid w:val="00572B29"/>
    <w:rsid w:val="00572BBF"/>
    <w:rsid w:val="00572CA5"/>
    <w:rsid w:val="00572E67"/>
    <w:rsid w:val="00572E93"/>
    <w:rsid w:val="00572FC7"/>
    <w:rsid w:val="00573048"/>
    <w:rsid w:val="005733D3"/>
    <w:rsid w:val="0057369B"/>
    <w:rsid w:val="00573874"/>
    <w:rsid w:val="00573E81"/>
    <w:rsid w:val="0057466C"/>
    <w:rsid w:val="00575B70"/>
    <w:rsid w:val="00575E37"/>
    <w:rsid w:val="00576078"/>
    <w:rsid w:val="00576630"/>
    <w:rsid w:val="00576658"/>
    <w:rsid w:val="0057689A"/>
    <w:rsid w:val="00576F18"/>
    <w:rsid w:val="00576FFD"/>
    <w:rsid w:val="005772CA"/>
    <w:rsid w:val="0057744C"/>
    <w:rsid w:val="005774A9"/>
    <w:rsid w:val="0057797D"/>
    <w:rsid w:val="00577B61"/>
    <w:rsid w:val="00577B82"/>
    <w:rsid w:val="005800B3"/>
    <w:rsid w:val="0058046C"/>
    <w:rsid w:val="0058052C"/>
    <w:rsid w:val="005811D0"/>
    <w:rsid w:val="00581D0B"/>
    <w:rsid w:val="00581D5A"/>
    <w:rsid w:val="00582408"/>
    <w:rsid w:val="00582739"/>
    <w:rsid w:val="00583095"/>
    <w:rsid w:val="005831B5"/>
    <w:rsid w:val="005832E9"/>
    <w:rsid w:val="00583673"/>
    <w:rsid w:val="0058388F"/>
    <w:rsid w:val="00583946"/>
    <w:rsid w:val="005848D8"/>
    <w:rsid w:val="00584D44"/>
    <w:rsid w:val="00584E08"/>
    <w:rsid w:val="005851B9"/>
    <w:rsid w:val="00585734"/>
    <w:rsid w:val="00585737"/>
    <w:rsid w:val="00585AE2"/>
    <w:rsid w:val="00585C7F"/>
    <w:rsid w:val="00585DB0"/>
    <w:rsid w:val="00585F53"/>
    <w:rsid w:val="0058627D"/>
    <w:rsid w:val="005867E3"/>
    <w:rsid w:val="0058688D"/>
    <w:rsid w:val="005868C2"/>
    <w:rsid w:val="00586C3F"/>
    <w:rsid w:val="0058786D"/>
    <w:rsid w:val="00587BB9"/>
    <w:rsid w:val="0059061B"/>
    <w:rsid w:val="00590A5A"/>
    <w:rsid w:val="00590C27"/>
    <w:rsid w:val="00590EF3"/>
    <w:rsid w:val="0059134F"/>
    <w:rsid w:val="00591434"/>
    <w:rsid w:val="0059176D"/>
    <w:rsid w:val="00591C41"/>
    <w:rsid w:val="00591CFE"/>
    <w:rsid w:val="00591E09"/>
    <w:rsid w:val="00591E99"/>
    <w:rsid w:val="00591FBE"/>
    <w:rsid w:val="00592705"/>
    <w:rsid w:val="00592AAF"/>
    <w:rsid w:val="00592E0A"/>
    <w:rsid w:val="00592F9E"/>
    <w:rsid w:val="00592FFB"/>
    <w:rsid w:val="005935E2"/>
    <w:rsid w:val="005937C0"/>
    <w:rsid w:val="00593978"/>
    <w:rsid w:val="00593A16"/>
    <w:rsid w:val="00593D00"/>
    <w:rsid w:val="005948E0"/>
    <w:rsid w:val="00595246"/>
    <w:rsid w:val="005952B7"/>
    <w:rsid w:val="00595472"/>
    <w:rsid w:val="00595627"/>
    <w:rsid w:val="005957C0"/>
    <w:rsid w:val="00595D1F"/>
    <w:rsid w:val="00596777"/>
    <w:rsid w:val="005967B1"/>
    <w:rsid w:val="00596CA6"/>
    <w:rsid w:val="00597204"/>
    <w:rsid w:val="005974CE"/>
    <w:rsid w:val="00597BC6"/>
    <w:rsid w:val="005A006A"/>
    <w:rsid w:val="005A04F5"/>
    <w:rsid w:val="005A061A"/>
    <w:rsid w:val="005A0B00"/>
    <w:rsid w:val="005A0CB3"/>
    <w:rsid w:val="005A1875"/>
    <w:rsid w:val="005A18D1"/>
    <w:rsid w:val="005A1D9A"/>
    <w:rsid w:val="005A2B58"/>
    <w:rsid w:val="005A3735"/>
    <w:rsid w:val="005A4183"/>
    <w:rsid w:val="005A4764"/>
    <w:rsid w:val="005A499B"/>
    <w:rsid w:val="005A4B50"/>
    <w:rsid w:val="005A5065"/>
    <w:rsid w:val="005A5091"/>
    <w:rsid w:val="005A5599"/>
    <w:rsid w:val="005A595F"/>
    <w:rsid w:val="005A59C6"/>
    <w:rsid w:val="005A5E31"/>
    <w:rsid w:val="005A6B40"/>
    <w:rsid w:val="005A6CBD"/>
    <w:rsid w:val="005A7802"/>
    <w:rsid w:val="005A7E12"/>
    <w:rsid w:val="005AD506"/>
    <w:rsid w:val="005ADC6A"/>
    <w:rsid w:val="005B190D"/>
    <w:rsid w:val="005B1C20"/>
    <w:rsid w:val="005B1D41"/>
    <w:rsid w:val="005B20EB"/>
    <w:rsid w:val="005B2553"/>
    <w:rsid w:val="005B2BDB"/>
    <w:rsid w:val="005B2CBD"/>
    <w:rsid w:val="005B2F45"/>
    <w:rsid w:val="005B2F47"/>
    <w:rsid w:val="005B32BD"/>
    <w:rsid w:val="005B3905"/>
    <w:rsid w:val="005B3D03"/>
    <w:rsid w:val="005B3E65"/>
    <w:rsid w:val="005B3EDF"/>
    <w:rsid w:val="005B4B10"/>
    <w:rsid w:val="005B5705"/>
    <w:rsid w:val="005B5B66"/>
    <w:rsid w:val="005B5BA3"/>
    <w:rsid w:val="005B6642"/>
    <w:rsid w:val="005B699C"/>
    <w:rsid w:val="005B6CEC"/>
    <w:rsid w:val="005B6F4A"/>
    <w:rsid w:val="005B7121"/>
    <w:rsid w:val="005B71E7"/>
    <w:rsid w:val="005B72CD"/>
    <w:rsid w:val="005B7566"/>
    <w:rsid w:val="005B796F"/>
    <w:rsid w:val="005B7C0C"/>
    <w:rsid w:val="005C0213"/>
    <w:rsid w:val="005C09FF"/>
    <w:rsid w:val="005C0F68"/>
    <w:rsid w:val="005C12E2"/>
    <w:rsid w:val="005C1364"/>
    <w:rsid w:val="005C23CF"/>
    <w:rsid w:val="005C24B4"/>
    <w:rsid w:val="005C269C"/>
    <w:rsid w:val="005C285A"/>
    <w:rsid w:val="005C2CB1"/>
    <w:rsid w:val="005C3109"/>
    <w:rsid w:val="005C366F"/>
    <w:rsid w:val="005C4019"/>
    <w:rsid w:val="005C4043"/>
    <w:rsid w:val="005C4637"/>
    <w:rsid w:val="005C555B"/>
    <w:rsid w:val="005C576E"/>
    <w:rsid w:val="005C5B34"/>
    <w:rsid w:val="005C61BD"/>
    <w:rsid w:val="005C646D"/>
    <w:rsid w:val="005C6523"/>
    <w:rsid w:val="005C6963"/>
    <w:rsid w:val="005C77D5"/>
    <w:rsid w:val="005C79F9"/>
    <w:rsid w:val="005C7E48"/>
    <w:rsid w:val="005D1745"/>
    <w:rsid w:val="005D1B4D"/>
    <w:rsid w:val="005D1EB8"/>
    <w:rsid w:val="005D215D"/>
    <w:rsid w:val="005D2355"/>
    <w:rsid w:val="005D2726"/>
    <w:rsid w:val="005D2B5B"/>
    <w:rsid w:val="005D339A"/>
    <w:rsid w:val="005D38E7"/>
    <w:rsid w:val="005D3A6E"/>
    <w:rsid w:val="005D3AD6"/>
    <w:rsid w:val="005D3E29"/>
    <w:rsid w:val="005D3E2A"/>
    <w:rsid w:val="005D3F18"/>
    <w:rsid w:val="005D402B"/>
    <w:rsid w:val="005D40CE"/>
    <w:rsid w:val="005D422D"/>
    <w:rsid w:val="005D44BF"/>
    <w:rsid w:val="005D48D7"/>
    <w:rsid w:val="005D49C5"/>
    <w:rsid w:val="005D4D1E"/>
    <w:rsid w:val="005D4DAB"/>
    <w:rsid w:val="005D4F6E"/>
    <w:rsid w:val="005D5308"/>
    <w:rsid w:val="005D5872"/>
    <w:rsid w:val="005D626D"/>
    <w:rsid w:val="005D62DB"/>
    <w:rsid w:val="005D6425"/>
    <w:rsid w:val="005D653C"/>
    <w:rsid w:val="005D6600"/>
    <w:rsid w:val="005D6913"/>
    <w:rsid w:val="005D6A5B"/>
    <w:rsid w:val="005D6BD8"/>
    <w:rsid w:val="005D6D41"/>
    <w:rsid w:val="005D71EE"/>
    <w:rsid w:val="005D75F0"/>
    <w:rsid w:val="005D764A"/>
    <w:rsid w:val="005D779F"/>
    <w:rsid w:val="005E0186"/>
    <w:rsid w:val="005E067E"/>
    <w:rsid w:val="005E07D2"/>
    <w:rsid w:val="005E0816"/>
    <w:rsid w:val="005E0867"/>
    <w:rsid w:val="005E1958"/>
    <w:rsid w:val="005E1D5A"/>
    <w:rsid w:val="005E216C"/>
    <w:rsid w:val="005E24ED"/>
    <w:rsid w:val="005E2B5B"/>
    <w:rsid w:val="005E396B"/>
    <w:rsid w:val="005E4145"/>
    <w:rsid w:val="005E483B"/>
    <w:rsid w:val="005E4A29"/>
    <w:rsid w:val="005E4CF6"/>
    <w:rsid w:val="005E4DA3"/>
    <w:rsid w:val="005E4F28"/>
    <w:rsid w:val="005E54CF"/>
    <w:rsid w:val="005E5882"/>
    <w:rsid w:val="005E5C84"/>
    <w:rsid w:val="005E5E87"/>
    <w:rsid w:val="005E5F0E"/>
    <w:rsid w:val="005E5F1D"/>
    <w:rsid w:val="005E62E6"/>
    <w:rsid w:val="005E65ED"/>
    <w:rsid w:val="005E71B3"/>
    <w:rsid w:val="005E768B"/>
    <w:rsid w:val="005E7A7A"/>
    <w:rsid w:val="005E7BCF"/>
    <w:rsid w:val="005E7DE7"/>
    <w:rsid w:val="005F0313"/>
    <w:rsid w:val="005F0444"/>
    <w:rsid w:val="005F07C4"/>
    <w:rsid w:val="005F0D84"/>
    <w:rsid w:val="005F14BF"/>
    <w:rsid w:val="005F19D9"/>
    <w:rsid w:val="005F1CAC"/>
    <w:rsid w:val="005F1DB3"/>
    <w:rsid w:val="005F2555"/>
    <w:rsid w:val="005F2625"/>
    <w:rsid w:val="005F2881"/>
    <w:rsid w:val="005F297F"/>
    <w:rsid w:val="005F2E21"/>
    <w:rsid w:val="005F3068"/>
    <w:rsid w:val="005F32A1"/>
    <w:rsid w:val="005F34AC"/>
    <w:rsid w:val="005F34B3"/>
    <w:rsid w:val="005F3852"/>
    <w:rsid w:val="005F4501"/>
    <w:rsid w:val="005F47D4"/>
    <w:rsid w:val="005F4B56"/>
    <w:rsid w:val="005F4BAB"/>
    <w:rsid w:val="005F52C6"/>
    <w:rsid w:val="005F52E7"/>
    <w:rsid w:val="005F5407"/>
    <w:rsid w:val="005F554B"/>
    <w:rsid w:val="005F5DF8"/>
    <w:rsid w:val="005F635E"/>
    <w:rsid w:val="005F645C"/>
    <w:rsid w:val="005F653D"/>
    <w:rsid w:val="005F660C"/>
    <w:rsid w:val="005F6789"/>
    <w:rsid w:val="005F6C1E"/>
    <w:rsid w:val="005F6D55"/>
    <w:rsid w:val="005F7232"/>
    <w:rsid w:val="005F7492"/>
    <w:rsid w:val="005F7599"/>
    <w:rsid w:val="005F7640"/>
    <w:rsid w:val="005F790C"/>
    <w:rsid w:val="006004AD"/>
    <w:rsid w:val="006005F5"/>
    <w:rsid w:val="00600A88"/>
    <w:rsid w:val="00600DDC"/>
    <w:rsid w:val="006012F5"/>
    <w:rsid w:val="006020B3"/>
    <w:rsid w:val="006021A1"/>
    <w:rsid w:val="00602286"/>
    <w:rsid w:val="00602A1F"/>
    <w:rsid w:val="00602BCC"/>
    <w:rsid w:val="00602E79"/>
    <w:rsid w:val="00603358"/>
    <w:rsid w:val="00603458"/>
    <w:rsid w:val="00603551"/>
    <w:rsid w:val="00603BB4"/>
    <w:rsid w:val="00603EC1"/>
    <w:rsid w:val="00604AEF"/>
    <w:rsid w:val="00605067"/>
    <w:rsid w:val="006051D3"/>
    <w:rsid w:val="006054DF"/>
    <w:rsid w:val="00605DB3"/>
    <w:rsid w:val="00605E70"/>
    <w:rsid w:val="00606348"/>
    <w:rsid w:val="0060677B"/>
    <w:rsid w:val="00606852"/>
    <w:rsid w:val="00606947"/>
    <w:rsid w:val="00606B7D"/>
    <w:rsid w:val="006074D6"/>
    <w:rsid w:val="00607705"/>
    <w:rsid w:val="0060774A"/>
    <w:rsid w:val="006077E6"/>
    <w:rsid w:val="00607B6B"/>
    <w:rsid w:val="00607BCC"/>
    <w:rsid w:val="00610359"/>
    <w:rsid w:val="00610A37"/>
    <w:rsid w:val="006111B8"/>
    <w:rsid w:val="00611A1B"/>
    <w:rsid w:val="00611F37"/>
    <w:rsid w:val="006122DF"/>
    <w:rsid w:val="00612583"/>
    <w:rsid w:val="00612620"/>
    <w:rsid w:val="00613128"/>
    <w:rsid w:val="00613810"/>
    <w:rsid w:val="00613A2F"/>
    <w:rsid w:val="00613B3D"/>
    <w:rsid w:val="00613C30"/>
    <w:rsid w:val="00613E8B"/>
    <w:rsid w:val="006140E4"/>
    <w:rsid w:val="0061471E"/>
    <w:rsid w:val="00614938"/>
    <w:rsid w:val="0061510E"/>
    <w:rsid w:val="006152F3"/>
    <w:rsid w:val="00615368"/>
    <w:rsid w:val="006155AE"/>
    <w:rsid w:val="006156CF"/>
    <w:rsid w:val="0061598B"/>
    <w:rsid w:val="00615ACB"/>
    <w:rsid w:val="00615B03"/>
    <w:rsid w:val="0061665E"/>
    <w:rsid w:val="006168EA"/>
    <w:rsid w:val="00616A3D"/>
    <w:rsid w:val="00616DE0"/>
    <w:rsid w:val="00616F3E"/>
    <w:rsid w:val="00616FF2"/>
    <w:rsid w:val="006172DC"/>
    <w:rsid w:val="00617A51"/>
    <w:rsid w:val="00617BFE"/>
    <w:rsid w:val="00617D97"/>
    <w:rsid w:val="00617DEB"/>
    <w:rsid w:val="0062046B"/>
    <w:rsid w:val="00620A07"/>
    <w:rsid w:val="00620A3D"/>
    <w:rsid w:val="00620D17"/>
    <w:rsid w:val="006219C8"/>
    <w:rsid w:val="00621A2C"/>
    <w:rsid w:val="00621A2D"/>
    <w:rsid w:val="006224E1"/>
    <w:rsid w:val="006226F9"/>
    <w:rsid w:val="00622CD0"/>
    <w:rsid w:val="00623271"/>
    <w:rsid w:val="00623902"/>
    <w:rsid w:val="0062444A"/>
    <w:rsid w:val="006247FE"/>
    <w:rsid w:val="00624867"/>
    <w:rsid w:val="00625842"/>
    <w:rsid w:val="00625C74"/>
    <w:rsid w:val="00625CD2"/>
    <w:rsid w:val="00626C74"/>
    <w:rsid w:val="00626DEC"/>
    <w:rsid w:val="00627225"/>
    <w:rsid w:val="0062741B"/>
    <w:rsid w:val="0062741C"/>
    <w:rsid w:val="006279A5"/>
    <w:rsid w:val="0063050E"/>
    <w:rsid w:val="00630906"/>
    <w:rsid w:val="00630A1E"/>
    <w:rsid w:val="00631062"/>
    <w:rsid w:val="00631167"/>
    <w:rsid w:val="006313F9"/>
    <w:rsid w:val="006315BF"/>
    <w:rsid w:val="00631B08"/>
    <w:rsid w:val="006320FB"/>
    <w:rsid w:val="00632659"/>
    <w:rsid w:val="006326B6"/>
    <w:rsid w:val="006327EF"/>
    <w:rsid w:val="00632D62"/>
    <w:rsid w:val="00632FAB"/>
    <w:rsid w:val="006336B9"/>
    <w:rsid w:val="00634C09"/>
    <w:rsid w:val="00634F86"/>
    <w:rsid w:val="006350A6"/>
    <w:rsid w:val="00635627"/>
    <w:rsid w:val="00635DA8"/>
    <w:rsid w:val="00635FB2"/>
    <w:rsid w:val="0063605C"/>
    <w:rsid w:val="0063681E"/>
    <w:rsid w:val="00636C66"/>
    <w:rsid w:val="00636D83"/>
    <w:rsid w:val="006372F4"/>
    <w:rsid w:val="00640251"/>
    <w:rsid w:val="00640690"/>
    <w:rsid w:val="00640703"/>
    <w:rsid w:val="006407ED"/>
    <w:rsid w:val="0064097C"/>
    <w:rsid w:val="00640B15"/>
    <w:rsid w:val="00640D03"/>
    <w:rsid w:val="006414BD"/>
    <w:rsid w:val="00641928"/>
    <w:rsid w:val="00641B14"/>
    <w:rsid w:val="00641B4F"/>
    <w:rsid w:val="0064241C"/>
    <w:rsid w:val="00642540"/>
    <w:rsid w:val="0064293F"/>
    <w:rsid w:val="0064295C"/>
    <w:rsid w:val="00642E50"/>
    <w:rsid w:val="00642EBF"/>
    <w:rsid w:val="006436B8"/>
    <w:rsid w:val="00643E10"/>
    <w:rsid w:val="00643E70"/>
    <w:rsid w:val="006444B4"/>
    <w:rsid w:val="00644FEF"/>
    <w:rsid w:val="00645C01"/>
    <w:rsid w:val="00645F25"/>
    <w:rsid w:val="00646AFE"/>
    <w:rsid w:val="00646B72"/>
    <w:rsid w:val="00646BA0"/>
    <w:rsid w:val="00647016"/>
    <w:rsid w:val="00647164"/>
    <w:rsid w:val="00647612"/>
    <w:rsid w:val="00647923"/>
    <w:rsid w:val="00647D4C"/>
    <w:rsid w:val="00647F5E"/>
    <w:rsid w:val="006507B6"/>
    <w:rsid w:val="00651A6E"/>
    <w:rsid w:val="00651F44"/>
    <w:rsid w:val="00652577"/>
    <w:rsid w:val="006529E9"/>
    <w:rsid w:val="00652CAE"/>
    <w:rsid w:val="006533D1"/>
    <w:rsid w:val="006536AC"/>
    <w:rsid w:val="0065445B"/>
    <w:rsid w:val="00654550"/>
    <w:rsid w:val="00654D43"/>
    <w:rsid w:val="00654DDC"/>
    <w:rsid w:val="00655204"/>
    <w:rsid w:val="0065557A"/>
    <w:rsid w:val="006557E7"/>
    <w:rsid w:val="00655C00"/>
    <w:rsid w:val="00655CA0"/>
    <w:rsid w:val="00655DE9"/>
    <w:rsid w:val="00655F9F"/>
    <w:rsid w:val="006565CD"/>
    <w:rsid w:val="00656DFC"/>
    <w:rsid w:val="0065773E"/>
    <w:rsid w:val="00657EBD"/>
    <w:rsid w:val="00660A10"/>
    <w:rsid w:val="00661038"/>
    <w:rsid w:val="006615C0"/>
    <w:rsid w:val="006620D0"/>
    <w:rsid w:val="006620F5"/>
    <w:rsid w:val="006623D7"/>
    <w:rsid w:val="006624E0"/>
    <w:rsid w:val="006627CC"/>
    <w:rsid w:val="006629E0"/>
    <w:rsid w:val="00662B32"/>
    <w:rsid w:val="0066337D"/>
    <w:rsid w:val="006637F2"/>
    <w:rsid w:val="00663B53"/>
    <w:rsid w:val="00663BE1"/>
    <w:rsid w:val="00663C04"/>
    <w:rsid w:val="00663C8A"/>
    <w:rsid w:val="00663E92"/>
    <w:rsid w:val="00664205"/>
    <w:rsid w:val="00664238"/>
    <w:rsid w:val="00664E33"/>
    <w:rsid w:val="00664FE8"/>
    <w:rsid w:val="00664FF3"/>
    <w:rsid w:val="0066501C"/>
    <w:rsid w:val="00665DC6"/>
    <w:rsid w:val="0066630F"/>
    <w:rsid w:val="00666F0D"/>
    <w:rsid w:val="00667465"/>
    <w:rsid w:val="0066749F"/>
    <w:rsid w:val="00667EC1"/>
    <w:rsid w:val="00667FC5"/>
    <w:rsid w:val="0067030B"/>
    <w:rsid w:val="006707D7"/>
    <w:rsid w:val="00670B0D"/>
    <w:rsid w:val="00670C6A"/>
    <w:rsid w:val="00670E34"/>
    <w:rsid w:val="00671139"/>
    <w:rsid w:val="0067119E"/>
    <w:rsid w:val="006716DC"/>
    <w:rsid w:val="006719C1"/>
    <w:rsid w:val="00671E18"/>
    <w:rsid w:val="00671FF8"/>
    <w:rsid w:val="006721CE"/>
    <w:rsid w:val="0067234F"/>
    <w:rsid w:val="00672A7E"/>
    <w:rsid w:val="0067325E"/>
    <w:rsid w:val="00673285"/>
    <w:rsid w:val="006735CB"/>
    <w:rsid w:val="00673BB6"/>
    <w:rsid w:val="00674399"/>
    <w:rsid w:val="006744F9"/>
    <w:rsid w:val="0067483E"/>
    <w:rsid w:val="006755A2"/>
    <w:rsid w:val="00675ACF"/>
    <w:rsid w:val="006762B2"/>
    <w:rsid w:val="0067642A"/>
    <w:rsid w:val="00676884"/>
    <w:rsid w:val="00676D96"/>
    <w:rsid w:val="00677005"/>
    <w:rsid w:val="00677895"/>
    <w:rsid w:val="00677D13"/>
    <w:rsid w:val="00680095"/>
    <w:rsid w:val="006804AA"/>
    <w:rsid w:val="0068067B"/>
    <w:rsid w:val="006811B4"/>
    <w:rsid w:val="0068129C"/>
    <w:rsid w:val="00681435"/>
    <w:rsid w:val="006816E1"/>
    <w:rsid w:val="006818C6"/>
    <w:rsid w:val="00682567"/>
    <w:rsid w:val="00682AEF"/>
    <w:rsid w:val="00682C50"/>
    <w:rsid w:val="00682EBF"/>
    <w:rsid w:val="006830BB"/>
    <w:rsid w:val="006835E8"/>
    <w:rsid w:val="00683719"/>
    <w:rsid w:val="00683A1C"/>
    <w:rsid w:val="00683F0C"/>
    <w:rsid w:val="00684609"/>
    <w:rsid w:val="006846C2"/>
    <w:rsid w:val="006848CF"/>
    <w:rsid w:val="0068526D"/>
    <w:rsid w:val="006852E0"/>
    <w:rsid w:val="006856BC"/>
    <w:rsid w:val="00685707"/>
    <w:rsid w:val="00685F12"/>
    <w:rsid w:val="00685FF4"/>
    <w:rsid w:val="006861BA"/>
    <w:rsid w:val="006863AF"/>
    <w:rsid w:val="00686A05"/>
    <w:rsid w:val="00686CDA"/>
    <w:rsid w:val="00686E86"/>
    <w:rsid w:val="0068737C"/>
    <w:rsid w:val="00687680"/>
    <w:rsid w:val="006876DA"/>
    <w:rsid w:val="00687AC9"/>
    <w:rsid w:val="00687E16"/>
    <w:rsid w:val="00687F7B"/>
    <w:rsid w:val="0068ED1B"/>
    <w:rsid w:val="00690249"/>
    <w:rsid w:val="0069027D"/>
    <w:rsid w:val="00690BA8"/>
    <w:rsid w:val="00692203"/>
    <w:rsid w:val="00692B6C"/>
    <w:rsid w:val="00692F18"/>
    <w:rsid w:val="00692FC2"/>
    <w:rsid w:val="00693239"/>
    <w:rsid w:val="0069371C"/>
    <w:rsid w:val="00693C7B"/>
    <w:rsid w:val="0069400C"/>
    <w:rsid w:val="006940EF"/>
    <w:rsid w:val="006941AD"/>
    <w:rsid w:val="0069468D"/>
    <w:rsid w:val="00694D52"/>
    <w:rsid w:val="00694DE6"/>
    <w:rsid w:val="00695359"/>
    <w:rsid w:val="006957B9"/>
    <w:rsid w:val="00695885"/>
    <w:rsid w:val="0069592D"/>
    <w:rsid w:val="00695B5E"/>
    <w:rsid w:val="00696210"/>
    <w:rsid w:val="006965B8"/>
    <w:rsid w:val="0069673A"/>
    <w:rsid w:val="00696826"/>
    <w:rsid w:val="00696AAB"/>
    <w:rsid w:val="00696BEF"/>
    <w:rsid w:val="006978AB"/>
    <w:rsid w:val="00697B24"/>
    <w:rsid w:val="00697C12"/>
    <w:rsid w:val="00697CCF"/>
    <w:rsid w:val="00698CF4"/>
    <w:rsid w:val="006A01F1"/>
    <w:rsid w:val="006A07C4"/>
    <w:rsid w:val="006A08C4"/>
    <w:rsid w:val="006A08D9"/>
    <w:rsid w:val="006A0961"/>
    <w:rsid w:val="006A0A9C"/>
    <w:rsid w:val="006A10A2"/>
    <w:rsid w:val="006A178F"/>
    <w:rsid w:val="006A1BF5"/>
    <w:rsid w:val="006A1D5A"/>
    <w:rsid w:val="006A203A"/>
    <w:rsid w:val="006A2C54"/>
    <w:rsid w:val="006A3F7A"/>
    <w:rsid w:val="006A44C7"/>
    <w:rsid w:val="006A46ED"/>
    <w:rsid w:val="006A4B9D"/>
    <w:rsid w:val="006A50DD"/>
    <w:rsid w:val="006A5918"/>
    <w:rsid w:val="006A67DC"/>
    <w:rsid w:val="006A6801"/>
    <w:rsid w:val="006A6A24"/>
    <w:rsid w:val="006A6F0D"/>
    <w:rsid w:val="006A721E"/>
    <w:rsid w:val="006A75FB"/>
    <w:rsid w:val="006A7B11"/>
    <w:rsid w:val="006A7DC9"/>
    <w:rsid w:val="006B017E"/>
    <w:rsid w:val="006B054D"/>
    <w:rsid w:val="006B0BB8"/>
    <w:rsid w:val="006B0DB8"/>
    <w:rsid w:val="006B1660"/>
    <w:rsid w:val="006B170F"/>
    <w:rsid w:val="006B1E87"/>
    <w:rsid w:val="006B2332"/>
    <w:rsid w:val="006B28E6"/>
    <w:rsid w:val="006B2C6E"/>
    <w:rsid w:val="006B2D35"/>
    <w:rsid w:val="006B2EA5"/>
    <w:rsid w:val="006B2FF3"/>
    <w:rsid w:val="006B3238"/>
    <w:rsid w:val="006B32E2"/>
    <w:rsid w:val="006B395B"/>
    <w:rsid w:val="006B48A2"/>
    <w:rsid w:val="006B4E06"/>
    <w:rsid w:val="006B5163"/>
    <w:rsid w:val="006B5256"/>
    <w:rsid w:val="006B5847"/>
    <w:rsid w:val="006B624B"/>
    <w:rsid w:val="006B6496"/>
    <w:rsid w:val="006B6A8E"/>
    <w:rsid w:val="006B6B5B"/>
    <w:rsid w:val="006B6BF3"/>
    <w:rsid w:val="006B6C6E"/>
    <w:rsid w:val="006B6F72"/>
    <w:rsid w:val="006B6FB6"/>
    <w:rsid w:val="006B7890"/>
    <w:rsid w:val="006B7B73"/>
    <w:rsid w:val="006B7D6D"/>
    <w:rsid w:val="006B7DF9"/>
    <w:rsid w:val="006C01C3"/>
    <w:rsid w:val="006C073A"/>
    <w:rsid w:val="006C080D"/>
    <w:rsid w:val="006C0944"/>
    <w:rsid w:val="006C094D"/>
    <w:rsid w:val="006C09B7"/>
    <w:rsid w:val="006C0A23"/>
    <w:rsid w:val="006C0C87"/>
    <w:rsid w:val="006C132C"/>
    <w:rsid w:val="006C2FCB"/>
    <w:rsid w:val="006C310F"/>
    <w:rsid w:val="006C3AB4"/>
    <w:rsid w:val="006C3D1C"/>
    <w:rsid w:val="006C3F7B"/>
    <w:rsid w:val="006C40B6"/>
    <w:rsid w:val="006C4625"/>
    <w:rsid w:val="006C46C3"/>
    <w:rsid w:val="006C48D0"/>
    <w:rsid w:val="006C4F4E"/>
    <w:rsid w:val="006C50FE"/>
    <w:rsid w:val="006C518F"/>
    <w:rsid w:val="006C55F5"/>
    <w:rsid w:val="006C578D"/>
    <w:rsid w:val="006C5995"/>
    <w:rsid w:val="006C6062"/>
    <w:rsid w:val="006C65BE"/>
    <w:rsid w:val="006C6927"/>
    <w:rsid w:val="006C7052"/>
    <w:rsid w:val="006C705D"/>
    <w:rsid w:val="006C73B0"/>
    <w:rsid w:val="006C7544"/>
    <w:rsid w:val="006C79CB"/>
    <w:rsid w:val="006C7B7A"/>
    <w:rsid w:val="006C7D04"/>
    <w:rsid w:val="006D041C"/>
    <w:rsid w:val="006D09E1"/>
    <w:rsid w:val="006D0F8E"/>
    <w:rsid w:val="006D20D9"/>
    <w:rsid w:val="006D2270"/>
    <w:rsid w:val="006D25F2"/>
    <w:rsid w:val="006D32D8"/>
    <w:rsid w:val="006D3E91"/>
    <w:rsid w:val="006D3F01"/>
    <w:rsid w:val="006D41F5"/>
    <w:rsid w:val="006D4312"/>
    <w:rsid w:val="006D4987"/>
    <w:rsid w:val="006D5259"/>
    <w:rsid w:val="006D52D9"/>
    <w:rsid w:val="006D57C6"/>
    <w:rsid w:val="006D5886"/>
    <w:rsid w:val="006D594B"/>
    <w:rsid w:val="006D62B6"/>
    <w:rsid w:val="006D6661"/>
    <w:rsid w:val="006D688B"/>
    <w:rsid w:val="006D68C4"/>
    <w:rsid w:val="006D71B1"/>
    <w:rsid w:val="006D73C9"/>
    <w:rsid w:val="006D7475"/>
    <w:rsid w:val="006D753D"/>
    <w:rsid w:val="006D79CF"/>
    <w:rsid w:val="006D7B19"/>
    <w:rsid w:val="006D7DA1"/>
    <w:rsid w:val="006E00E8"/>
    <w:rsid w:val="006E05D2"/>
    <w:rsid w:val="006E0614"/>
    <w:rsid w:val="006E13CE"/>
    <w:rsid w:val="006E261A"/>
    <w:rsid w:val="006E27AE"/>
    <w:rsid w:val="006E322F"/>
    <w:rsid w:val="006E3699"/>
    <w:rsid w:val="006E39BA"/>
    <w:rsid w:val="006E3EB9"/>
    <w:rsid w:val="006E459D"/>
    <w:rsid w:val="006E45D3"/>
    <w:rsid w:val="006E4BA8"/>
    <w:rsid w:val="006E5089"/>
    <w:rsid w:val="006E52F3"/>
    <w:rsid w:val="006E594E"/>
    <w:rsid w:val="006E619B"/>
    <w:rsid w:val="006E61AB"/>
    <w:rsid w:val="006E639E"/>
    <w:rsid w:val="006E6562"/>
    <w:rsid w:val="006E6813"/>
    <w:rsid w:val="006E681E"/>
    <w:rsid w:val="006E6E4B"/>
    <w:rsid w:val="006E6F6E"/>
    <w:rsid w:val="006E7474"/>
    <w:rsid w:val="006E76B7"/>
    <w:rsid w:val="006E7799"/>
    <w:rsid w:val="006E78C0"/>
    <w:rsid w:val="006E7BA0"/>
    <w:rsid w:val="006E7CE9"/>
    <w:rsid w:val="006E7D0F"/>
    <w:rsid w:val="006E7D98"/>
    <w:rsid w:val="006F0241"/>
    <w:rsid w:val="006F04AF"/>
    <w:rsid w:val="006F0619"/>
    <w:rsid w:val="006F06B2"/>
    <w:rsid w:val="006F06BA"/>
    <w:rsid w:val="006F0DF1"/>
    <w:rsid w:val="006F0F8C"/>
    <w:rsid w:val="006F1037"/>
    <w:rsid w:val="006F105F"/>
    <w:rsid w:val="006F1309"/>
    <w:rsid w:val="006F1351"/>
    <w:rsid w:val="006F15AB"/>
    <w:rsid w:val="006F1606"/>
    <w:rsid w:val="006F198D"/>
    <w:rsid w:val="006F1E75"/>
    <w:rsid w:val="006F1EFF"/>
    <w:rsid w:val="006F2042"/>
    <w:rsid w:val="006F2466"/>
    <w:rsid w:val="006F297E"/>
    <w:rsid w:val="006F30DD"/>
    <w:rsid w:val="006F3572"/>
    <w:rsid w:val="006F3B4D"/>
    <w:rsid w:val="006F3C13"/>
    <w:rsid w:val="006F3DDC"/>
    <w:rsid w:val="006F3E2E"/>
    <w:rsid w:val="006F3FBD"/>
    <w:rsid w:val="006F46C1"/>
    <w:rsid w:val="006F48E2"/>
    <w:rsid w:val="006F4E20"/>
    <w:rsid w:val="006F5291"/>
    <w:rsid w:val="006F56F9"/>
    <w:rsid w:val="006F5C31"/>
    <w:rsid w:val="006F5C81"/>
    <w:rsid w:val="006F65F3"/>
    <w:rsid w:val="006F6761"/>
    <w:rsid w:val="006F6E60"/>
    <w:rsid w:val="006F7314"/>
    <w:rsid w:val="006F743F"/>
    <w:rsid w:val="006F7791"/>
    <w:rsid w:val="006F7F64"/>
    <w:rsid w:val="006FEB2F"/>
    <w:rsid w:val="007003C4"/>
    <w:rsid w:val="00700C79"/>
    <w:rsid w:val="00700EDD"/>
    <w:rsid w:val="0070197D"/>
    <w:rsid w:val="00701BEF"/>
    <w:rsid w:val="00702426"/>
    <w:rsid w:val="007027A9"/>
    <w:rsid w:val="00702B0A"/>
    <w:rsid w:val="00702E21"/>
    <w:rsid w:val="00703674"/>
    <w:rsid w:val="007043F3"/>
    <w:rsid w:val="007047FA"/>
    <w:rsid w:val="00704806"/>
    <w:rsid w:val="007048E5"/>
    <w:rsid w:val="00704937"/>
    <w:rsid w:val="00704B64"/>
    <w:rsid w:val="00704D50"/>
    <w:rsid w:val="00704D7D"/>
    <w:rsid w:val="00705BBA"/>
    <w:rsid w:val="00705CA1"/>
    <w:rsid w:val="00705CFD"/>
    <w:rsid w:val="00705EE9"/>
    <w:rsid w:val="0070609C"/>
    <w:rsid w:val="0070644D"/>
    <w:rsid w:val="0070678F"/>
    <w:rsid w:val="00706B3F"/>
    <w:rsid w:val="00706B98"/>
    <w:rsid w:val="00706EA1"/>
    <w:rsid w:val="00706EBF"/>
    <w:rsid w:val="00707071"/>
    <w:rsid w:val="0070780D"/>
    <w:rsid w:val="0070782D"/>
    <w:rsid w:val="007078FB"/>
    <w:rsid w:val="00707AE0"/>
    <w:rsid w:val="0071005A"/>
    <w:rsid w:val="007100B3"/>
    <w:rsid w:val="0071013F"/>
    <w:rsid w:val="007104A9"/>
    <w:rsid w:val="00710B8D"/>
    <w:rsid w:val="00710C18"/>
    <w:rsid w:val="00710F04"/>
    <w:rsid w:val="00711503"/>
    <w:rsid w:val="007115B7"/>
    <w:rsid w:val="00711C08"/>
    <w:rsid w:val="00711F35"/>
    <w:rsid w:val="0071228E"/>
    <w:rsid w:val="007125A0"/>
    <w:rsid w:val="0071281F"/>
    <w:rsid w:val="00713271"/>
    <w:rsid w:val="0071392F"/>
    <w:rsid w:val="00714672"/>
    <w:rsid w:val="00714831"/>
    <w:rsid w:val="00714B51"/>
    <w:rsid w:val="00714CD1"/>
    <w:rsid w:val="00715663"/>
    <w:rsid w:val="0071587F"/>
    <w:rsid w:val="00715992"/>
    <w:rsid w:val="00715AE0"/>
    <w:rsid w:val="00715C0D"/>
    <w:rsid w:val="00715EE9"/>
    <w:rsid w:val="00715F56"/>
    <w:rsid w:val="0071610F"/>
    <w:rsid w:val="007162CC"/>
    <w:rsid w:val="007166A7"/>
    <w:rsid w:val="00716D5A"/>
    <w:rsid w:val="00717078"/>
    <w:rsid w:val="007170B8"/>
    <w:rsid w:val="007200EB"/>
    <w:rsid w:val="007202EC"/>
    <w:rsid w:val="007204DA"/>
    <w:rsid w:val="0072051A"/>
    <w:rsid w:val="00720AEF"/>
    <w:rsid w:val="00720E47"/>
    <w:rsid w:val="007211E2"/>
    <w:rsid w:val="0072129D"/>
    <w:rsid w:val="007215E9"/>
    <w:rsid w:val="00721EB3"/>
    <w:rsid w:val="0072228B"/>
    <w:rsid w:val="007223DC"/>
    <w:rsid w:val="007223E6"/>
    <w:rsid w:val="007225E1"/>
    <w:rsid w:val="00722904"/>
    <w:rsid w:val="00722E62"/>
    <w:rsid w:val="00722F14"/>
    <w:rsid w:val="00723B33"/>
    <w:rsid w:val="00723B7F"/>
    <w:rsid w:val="0072473E"/>
    <w:rsid w:val="00724A2F"/>
    <w:rsid w:val="00724B0B"/>
    <w:rsid w:val="00724BBD"/>
    <w:rsid w:val="00724C34"/>
    <w:rsid w:val="00724E54"/>
    <w:rsid w:val="007250F5"/>
    <w:rsid w:val="00725184"/>
    <w:rsid w:val="00725430"/>
    <w:rsid w:val="00725580"/>
    <w:rsid w:val="00725666"/>
    <w:rsid w:val="00725742"/>
    <w:rsid w:val="00726242"/>
    <w:rsid w:val="00726574"/>
    <w:rsid w:val="00726960"/>
    <w:rsid w:val="00726CF2"/>
    <w:rsid w:val="00726DAD"/>
    <w:rsid w:val="007270F4"/>
    <w:rsid w:val="007276A0"/>
    <w:rsid w:val="00727820"/>
    <w:rsid w:val="00727D68"/>
    <w:rsid w:val="00727FB0"/>
    <w:rsid w:val="007307DB"/>
    <w:rsid w:val="00730B02"/>
    <w:rsid w:val="00730B49"/>
    <w:rsid w:val="00730EDB"/>
    <w:rsid w:val="00731BCA"/>
    <w:rsid w:val="00731E04"/>
    <w:rsid w:val="00732044"/>
    <w:rsid w:val="00732AAF"/>
    <w:rsid w:val="007334AD"/>
    <w:rsid w:val="0073350B"/>
    <w:rsid w:val="0073373B"/>
    <w:rsid w:val="007337A9"/>
    <w:rsid w:val="00733E82"/>
    <w:rsid w:val="007345F8"/>
    <w:rsid w:val="0073464D"/>
    <w:rsid w:val="00734771"/>
    <w:rsid w:val="00734A56"/>
    <w:rsid w:val="00734AAF"/>
    <w:rsid w:val="00734BEF"/>
    <w:rsid w:val="00734E5C"/>
    <w:rsid w:val="0073515E"/>
    <w:rsid w:val="0073520E"/>
    <w:rsid w:val="00735858"/>
    <w:rsid w:val="007358D6"/>
    <w:rsid w:val="00736137"/>
    <w:rsid w:val="007362B9"/>
    <w:rsid w:val="00736316"/>
    <w:rsid w:val="007371CA"/>
    <w:rsid w:val="007373B8"/>
    <w:rsid w:val="0073747F"/>
    <w:rsid w:val="0073791D"/>
    <w:rsid w:val="00737A0C"/>
    <w:rsid w:val="00737D1D"/>
    <w:rsid w:val="00737D2E"/>
    <w:rsid w:val="00737E07"/>
    <w:rsid w:val="007400F5"/>
    <w:rsid w:val="0074034E"/>
    <w:rsid w:val="00740694"/>
    <w:rsid w:val="00740F34"/>
    <w:rsid w:val="00741037"/>
    <w:rsid w:val="00741047"/>
    <w:rsid w:val="00741238"/>
    <w:rsid w:val="00741538"/>
    <w:rsid w:val="00741CD7"/>
    <w:rsid w:val="00741E07"/>
    <w:rsid w:val="0074216D"/>
    <w:rsid w:val="007427B5"/>
    <w:rsid w:val="007429C9"/>
    <w:rsid w:val="00742E93"/>
    <w:rsid w:val="00742EB0"/>
    <w:rsid w:val="00743016"/>
    <w:rsid w:val="00743045"/>
    <w:rsid w:val="0074333A"/>
    <w:rsid w:val="0074356C"/>
    <w:rsid w:val="00743BDB"/>
    <w:rsid w:val="00744430"/>
    <w:rsid w:val="00744BFC"/>
    <w:rsid w:val="00744ECC"/>
    <w:rsid w:val="00744F24"/>
    <w:rsid w:val="00745AFC"/>
    <w:rsid w:val="00745BAF"/>
    <w:rsid w:val="00745FF9"/>
    <w:rsid w:val="0074632F"/>
    <w:rsid w:val="007463B0"/>
    <w:rsid w:val="00746484"/>
    <w:rsid w:val="00746606"/>
    <w:rsid w:val="00746937"/>
    <w:rsid w:val="0074698C"/>
    <w:rsid w:val="00746BF2"/>
    <w:rsid w:val="00746E28"/>
    <w:rsid w:val="00746F14"/>
    <w:rsid w:val="007472FC"/>
    <w:rsid w:val="00747353"/>
    <w:rsid w:val="007476D6"/>
    <w:rsid w:val="00747BD8"/>
    <w:rsid w:val="00747FE7"/>
    <w:rsid w:val="00750216"/>
    <w:rsid w:val="007505C2"/>
    <w:rsid w:val="00750863"/>
    <w:rsid w:val="00750B2E"/>
    <w:rsid w:val="00750CF7"/>
    <w:rsid w:val="00751133"/>
    <w:rsid w:val="00752691"/>
    <w:rsid w:val="00752E63"/>
    <w:rsid w:val="007537D0"/>
    <w:rsid w:val="00753931"/>
    <w:rsid w:val="00753962"/>
    <w:rsid w:val="00753EEB"/>
    <w:rsid w:val="0075445F"/>
    <w:rsid w:val="00754514"/>
    <w:rsid w:val="007545FD"/>
    <w:rsid w:val="00754FC6"/>
    <w:rsid w:val="0075521E"/>
    <w:rsid w:val="0075568D"/>
    <w:rsid w:val="00755A36"/>
    <w:rsid w:val="00755B01"/>
    <w:rsid w:val="00755BD2"/>
    <w:rsid w:val="00755CED"/>
    <w:rsid w:val="0075623F"/>
    <w:rsid w:val="00756B3D"/>
    <w:rsid w:val="00756BB7"/>
    <w:rsid w:val="00756BE4"/>
    <w:rsid w:val="00756DC2"/>
    <w:rsid w:val="00756DCC"/>
    <w:rsid w:val="00757196"/>
    <w:rsid w:val="00757212"/>
    <w:rsid w:val="007572F8"/>
    <w:rsid w:val="0075767D"/>
    <w:rsid w:val="00757ACE"/>
    <w:rsid w:val="00757D56"/>
    <w:rsid w:val="007607B9"/>
    <w:rsid w:val="00760BC6"/>
    <w:rsid w:val="00760EB7"/>
    <w:rsid w:val="00761502"/>
    <w:rsid w:val="00761611"/>
    <w:rsid w:val="00761EDA"/>
    <w:rsid w:val="007624B7"/>
    <w:rsid w:val="00762B79"/>
    <w:rsid w:val="0076344E"/>
    <w:rsid w:val="007636B5"/>
    <w:rsid w:val="00763ADA"/>
    <w:rsid w:val="00763DFA"/>
    <w:rsid w:val="00764075"/>
    <w:rsid w:val="00764DB8"/>
    <w:rsid w:val="00764DF4"/>
    <w:rsid w:val="007653D3"/>
    <w:rsid w:val="00766048"/>
    <w:rsid w:val="007665FD"/>
    <w:rsid w:val="007669B9"/>
    <w:rsid w:val="00766B75"/>
    <w:rsid w:val="007703DE"/>
    <w:rsid w:val="00770565"/>
    <w:rsid w:val="00770AA8"/>
    <w:rsid w:val="00770B71"/>
    <w:rsid w:val="00770D1A"/>
    <w:rsid w:val="00770F83"/>
    <w:rsid w:val="00771A6F"/>
    <w:rsid w:val="007722F3"/>
    <w:rsid w:val="00772461"/>
    <w:rsid w:val="00772CC5"/>
    <w:rsid w:val="00773292"/>
    <w:rsid w:val="007733B2"/>
    <w:rsid w:val="007736EA"/>
    <w:rsid w:val="007737AA"/>
    <w:rsid w:val="00773F55"/>
    <w:rsid w:val="0077409E"/>
    <w:rsid w:val="007745A8"/>
    <w:rsid w:val="00774D18"/>
    <w:rsid w:val="00774E25"/>
    <w:rsid w:val="00774FBF"/>
    <w:rsid w:val="0077505D"/>
    <w:rsid w:val="0077559F"/>
    <w:rsid w:val="00775AF6"/>
    <w:rsid w:val="00775D8C"/>
    <w:rsid w:val="00776061"/>
    <w:rsid w:val="0077627C"/>
    <w:rsid w:val="007762D4"/>
    <w:rsid w:val="0077652D"/>
    <w:rsid w:val="00776B19"/>
    <w:rsid w:val="007777B4"/>
    <w:rsid w:val="00777863"/>
    <w:rsid w:val="007807A7"/>
    <w:rsid w:val="00780875"/>
    <w:rsid w:val="00780F65"/>
    <w:rsid w:val="00781004"/>
    <w:rsid w:val="00781020"/>
    <w:rsid w:val="00781136"/>
    <w:rsid w:val="007813D5"/>
    <w:rsid w:val="007814B4"/>
    <w:rsid w:val="007814CF"/>
    <w:rsid w:val="00781B93"/>
    <w:rsid w:val="00781C4B"/>
    <w:rsid w:val="00781EF4"/>
    <w:rsid w:val="0078232B"/>
    <w:rsid w:val="00782C33"/>
    <w:rsid w:val="00782E57"/>
    <w:rsid w:val="00782E9E"/>
    <w:rsid w:val="00782EA6"/>
    <w:rsid w:val="0078322B"/>
    <w:rsid w:val="0078332E"/>
    <w:rsid w:val="00784D25"/>
    <w:rsid w:val="00784E86"/>
    <w:rsid w:val="00784EDC"/>
    <w:rsid w:val="007852F7"/>
    <w:rsid w:val="00785F5C"/>
    <w:rsid w:val="00786457"/>
    <w:rsid w:val="007865D3"/>
    <w:rsid w:val="007866F3"/>
    <w:rsid w:val="00786A40"/>
    <w:rsid w:val="00786D51"/>
    <w:rsid w:val="007870B5"/>
    <w:rsid w:val="00787150"/>
    <w:rsid w:val="007871B4"/>
    <w:rsid w:val="0078767A"/>
    <w:rsid w:val="00787A50"/>
    <w:rsid w:val="00787A5C"/>
    <w:rsid w:val="00790002"/>
    <w:rsid w:val="00790153"/>
    <w:rsid w:val="00790524"/>
    <w:rsid w:val="007908AF"/>
    <w:rsid w:val="007908C1"/>
    <w:rsid w:val="00790B72"/>
    <w:rsid w:val="00790F39"/>
    <w:rsid w:val="00791052"/>
    <w:rsid w:val="0079106C"/>
    <w:rsid w:val="007912FA"/>
    <w:rsid w:val="007914D3"/>
    <w:rsid w:val="007918FE"/>
    <w:rsid w:val="00792042"/>
    <w:rsid w:val="00792A75"/>
    <w:rsid w:val="00792B1D"/>
    <w:rsid w:val="00792B97"/>
    <w:rsid w:val="007930EF"/>
    <w:rsid w:val="007932F8"/>
    <w:rsid w:val="007933D7"/>
    <w:rsid w:val="0079370B"/>
    <w:rsid w:val="00793AA1"/>
    <w:rsid w:val="00794364"/>
    <w:rsid w:val="0079437D"/>
    <w:rsid w:val="007946BE"/>
    <w:rsid w:val="00794773"/>
    <w:rsid w:val="007951D0"/>
    <w:rsid w:val="00795348"/>
    <w:rsid w:val="00797063"/>
    <w:rsid w:val="00797B25"/>
    <w:rsid w:val="00797D41"/>
    <w:rsid w:val="00797DD6"/>
    <w:rsid w:val="0079A5CD"/>
    <w:rsid w:val="007A002C"/>
    <w:rsid w:val="007A0097"/>
    <w:rsid w:val="007A0183"/>
    <w:rsid w:val="007A0412"/>
    <w:rsid w:val="007A070D"/>
    <w:rsid w:val="007A0AC3"/>
    <w:rsid w:val="007A0CBF"/>
    <w:rsid w:val="007A0DF4"/>
    <w:rsid w:val="007A1022"/>
    <w:rsid w:val="007A110D"/>
    <w:rsid w:val="007A1317"/>
    <w:rsid w:val="007A1559"/>
    <w:rsid w:val="007A215B"/>
    <w:rsid w:val="007A26D6"/>
    <w:rsid w:val="007A2831"/>
    <w:rsid w:val="007A29F8"/>
    <w:rsid w:val="007A2BEF"/>
    <w:rsid w:val="007A3209"/>
    <w:rsid w:val="007A349D"/>
    <w:rsid w:val="007A4111"/>
    <w:rsid w:val="007A4125"/>
    <w:rsid w:val="007A44AD"/>
    <w:rsid w:val="007A48E1"/>
    <w:rsid w:val="007A4D65"/>
    <w:rsid w:val="007A4DBD"/>
    <w:rsid w:val="007A4DE9"/>
    <w:rsid w:val="007A4F61"/>
    <w:rsid w:val="007A5467"/>
    <w:rsid w:val="007A5495"/>
    <w:rsid w:val="007A556B"/>
    <w:rsid w:val="007A582B"/>
    <w:rsid w:val="007A5DB6"/>
    <w:rsid w:val="007A6628"/>
    <w:rsid w:val="007A69C8"/>
    <w:rsid w:val="007A6D72"/>
    <w:rsid w:val="007A7094"/>
    <w:rsid w:val="007A7387"/>
    <w:rsid w:val="007A78E6"/>
    <w:rsid w:val="007A7933"/>
    <w:rsid w:val="007A799B"/>
    <w:rsid w:val="007ADCD5"/>
    <w:rsid w:val="007B0391"/>
    <w:rsid w:val="007B0638"/>
    <w:rsid w:val="007B0E38"/>
    <w:rsid w:val="007B1039"/>
    <w:rsid w:val="007B1889"/>
    <w:rsid w:val="007B23D0"/>
    <w:rsid w:val="007B2687"/>
    <w:rsid w:val="007B2743"/>
    <w:rsid w:val="007B2DAF"/>
    <w:rsid w:val="007B31AB"/>
    <w:rsid w:val="007B31C9"/>
    <w:rsid w:val="007B34AB"/>
    <w:rsid w:val="007B3666"/>
    <w:rsid w:val="007B3E35"/>
    <w:rsid w:val="007B3F96"/>
    <w:rsid w:val="007B3FA7"/>
    <w:rsid w:val="007B4112"/>
    <w:rsid w:val="007B4646"/>
    <w:rsid w:val="007B4722"/>
    <w:rsid w:val="007B4AB9"/>
    <w:rsid w:val="007B4B61"/>
    <w:rsid w:val="007B4C69"/>
    <w:rsid w:val="007B4F22"/>
    <w:rsid w:val="007B4F50"/>
    <w:rsid w:val="007B57D2"/>
    <w:rsid w:val="007B595E"/>
    <w:rsid w:val="007B5C4D"/>
    <w:rsid w:val="007B5D82"/>
    <w:rsid w:val="007B5F02"/>
    <w:rsid w:val="007B6110"/>
    <w:rsid w:val="007B6954"/>
    <w:rsid w:val="007B6A8E"/>
    <w:rsid w:val="007B6EB6"/>
    <w:rsid w:val="007B715F"/>
    <w:rsid w:val="007B7221"/>
    <w:rsid w:val="007B72E8"/>
    <w:rsid w:val="007B7D50"/>
    <w:rsid w:val="007B7ED7"/>
    <w:rsid w:val="007C0466"/>
    <w:rsid w:val="007C069A"/>
    <w:rsid w:val="007C0AFF"/>
    <w:rsid w:val="007C0BA1"/>
    <w:rsid w:val="007C0BF9"/>
    <w:rsid w:val="007C1B0A"/>
    <w:rsid w:val="007C1DAB"/>
    <w:rsid w:val="007C1EB8"/>
    <w:rsid w:val="007C2406"/>
    <w:rsid w:val="007C2713"/>
    <w:rsid w:val="007C2CC2"/>
    <w:rsid w:val="007C2DEB"/>
    <w:rsid w:val="007C361D"/>
    <w:rsid w:val="007C387D"/>
    <w:rsid w:val="007C3883"/>
    <w:rsid w:val="007C38A4"/>
    <w:rsid w:val="007C3FE1"/>
    <w:rsid w:val="007C3FE9"/>
    <w:rsid w:val="007C420F"/>
    <w:rsid w:val="007C452C"/>
    <w:rsid w:val="007C4ABE"/>
    <w:rsid w:val="007C4AFB"/>
    <w:rsid w:val="007C5174"/>
    <w:rsid w:val="007C560E"/>
    <w:rsid w:val="007C561A"/>
    <w:rsid w:val="007C623A"/>
    <w:rsid w:val="007C6C0D"/>
    <w:rsid w:val="007C6F24"/>
    <w:rsid w:val="007C7B25"/>
    <w:rsid w:val="007C7D39"/>
    <w:rsid w:val="007C7DC5"/>
    <w:rsid w:val="007D066E"/>
    <w:rsid w:val="007D075C"/>
    <w:rsid w:val="007D090A"/>
    <w:rsid w:val="007D0997"/>
    <w:rsid w:val="007D0C39"/>
    <w:rsid w:val="007D10AB"/>
    <w:rsid w:val="007D11E3"/>
    <w:rsid w:val="007D12D7"/>
    <w:rsid w:val="007D1547"/>
    <w:rsid w:val="007D15D7"/>
    <w:rsid w:val="007D16EF"/>
    <w:rsid w:val="007D1DEB"/>
    <w:rsid w:val="007D1E6E"/>
    <w:rsid w:val="007D20EA"/>
    <w:rsid w:val="007D2C96"/>
    <w:rsid w:val="007D31B3"/>
    <w:rsid w:val="007D33FD"/>
    <w:rsid w:val="007D3428"/>
    <w:rsid w:val="007D351A"/>
    <w:rsid w:val="007D3802"/>
    <w:rsid w:val="007D4198"/>
    <w:rsid w:val="007D46F0"/>
    <w:rsid w:val="007D4813"/>
    <w:rsid w:val="007D4C6F"/>
    <w:rsid w:val="007D522E"/>
    <w:rsid w:val="007D5398"/>
    <w:rsid w:val="007D5CA8"/>
    <w:rsid w:val="007D62C3"/>
    <w:rsid w:val="007D693A"/>
    <w:rsid w:val="007D6AA7"/>
    <w:rsid w:val="007D6AD1"/>
    <w:rsid w:val="007D708C"/>
    <w:rsid w:val="007D73E4"/>
    <w:rsid w:val="007E0556"/>
    <w:rsid w:val="007E0688"/>
    <w:rsid w:val="007E0A55"/>
    <w:rsid w:val="007E0AA3"/>
    <w:rsid w:val="007E1109"/>
    <w:rsid w:val="007E1C6B"/>
    <w:rsid w:val="007E1D91"/>
    <w:rsid w:val="007E2151"/>
    <w:rsid w:val="007E2166"/>
    <w:rsid w:val="007E2168"/>
    <w:rsid w:val="007E2623"/>
    <w:rsid w:val="007E2896"/>
    <w:rsid w:val="007E2D20"/>
    <w:rsid w:val="007E3014"/>
    <w:rsid w:val="007E399E"/>
    <w:rsid w:val="007E3D4D"/>
    <w:rsid w:val="007E40FA"/>
    <w:rsid w:val="007E46AD"/>
    <w:rsid w:val="007E479F"/>
    <w:rsid w:val="007E51BE"/>
    <w:rsid w:val="007E58C0"/>
    <w:rsid w:val="007E6148"/>
    <w:rsid w:val="007E6248"/>
    <w:rsid w:val="007E65A7"/>
    <w:rsid w:val="007E68CD"/>
    <w:rsid w:val="007E6D16"/>
    <w:rsid w:val="007E6DD3"/>
    <w:rsid w:val="007E6EC9"/>
    <w:rsid w:val="007E7B0F"/>
    <w:rsid w:val="007E7C82"/>
    <w:rsid w:val="007E7D16"/>
    <w:rsid w:val="007F039C"/>
    <w:rsid w:val="007F068C"/>
    <w:rsid w:val="007F0A0F"/>
    <w:rsid w:val="007F16CC"/>
    <w:rsid w:val="007F21E2"/>
    <w:rsid w:val="007F2666"/>
    <w:rsid w:val="007F2F3A"/>
    <w:rsid w:val="007F330B"/>
    <w:rsid w:val="007F3352"/>
    <w:rsid w:val="007F3547"/>
    <w:rsid w:val="007F3BA5"/>
    <w:rsid w:val="007F4834"/>
    <w:rsid w:val="007F4B2D"/>
    <w:rsid w:val="007F5274"/>
    <w:rsid w:val="007F5A10"/>
    <w:rsid w:val="007F5D32"/>
    <w:rsid w:val="007F5F39"/>
    <w:rsid w:val="007F6128"/>
    <w:rsid w:val="007F63FD"/>
    <w:rsid w:val="007F656D"/>
    <w:rsid w:val="007F6D0C"/>
    <w:rsid w:val="007F7721"/>
    <w:rsid w:val="007FDEC8"/>
    <w:rsid w:val="0080026F"/>
    <w:rsid w:val="008005AC"/>
    <w:rsid w:val="00800F4A"/>
    <w:rsid w:val="00801182"/>
    <w:rsid w:val="00801253"/>
    <w:rsid w:val="0080169C"/>
    <w:rsid w:val="00801E10"/>
    <w:rsid w:val="00801F75"/>
    <w:rsid w:val="00802346"/>
    <w:rsid w:val="008023A4"/>
    <w:rsid w:val="00802C4F"/>
    <w:rsid w:val="00802CC4"/>
    <w:rsid w:val="00803946"/>
    <w:rsid w:val="00803A75"/>
    <w:rsid w:val="00803C45"/>
    <w:rsid w:val="008040E8"/>
    <w:rsid w:val="00804572"/>
    <w:rsid w:val="008047AE"/>
    <w:rsid w:val="00804824"/>
    <w:rsid w:val="00804DAC"/>
    <w:rsid w:val="008053FE"/>
    <w:rsid w:val="008054A3"/>
    <w:rsid w:val="008058CB"/>
    <w:rsid w:val="008058E2"/>
    <w:rsid w:val="00805B7D"/>
    <w:rsid w:val="00806B88"/>
    <w:rsid w:val="00806D4A"/>
    <w:rsid w:val="008070BC"/>
    <w:rsid w:val="0080739B"/>
    <w:rsid w:val="008076FA"/>
    <w:rsid w:val="00807AA9"/>
    <w:rsid w:val="00807CBC"/>
    <w:rsid w:val="00807DB0"/>
    <w:rsid w:val="00807E9B"/>
    <w:rsid w:val="00810776"/>
    <w:rsid w:val="008109AC"/>
    <w:rsid w:val="00810A92"/>
    <w:rsid w:val="00810B08"/>
    <w:rsid w:val="00810C8E"/>
    <w:rsid w:val="00810F4E"/>
    <w:rsid w:val="008110D0"/>
    <w:rsid w:val="00811563"/>
    <w:rsid w:val="00811954"/>
    <w:rsid w:val="00811C68"/>
    <w:rsid w:val="00812181"/>
    <w:rsid w:val="0081276B"/>
    <w:rsid w:val="008130FE"/>
    <w:rsid w:val="0081341B"/>
    <w:rsid w:val="00813DAA"/>
    <w:rsid w:val="0081458C"/>
    <w:rsid w:val="00814837"/>
    <w:rsid w:val="008149CA"/>
    <w:rsid w:val="00814D53"/>
    <w:rsid w:val="00814E92"/>
    <w:rsid w:val="00815112"/>
    <w:rsid w:val="008157B2"/>
    <w:rsid w:val="00815C6A"/>
    <w:rsid w:val="00815DCD"/>
    <w:rsid w:val="00815DD7"/>
    <w:rsid w:val="008160A3"/>
    <w:rsid w:val="00816434"/>
    <w:rsid w:val="0081647A"/>
    <w:rsid w:val="00816536"/>
    <w:rsid w:val="00816DB9"/>
    <w:rsid w:val="00816DDA"/>
    <w:rsid w:val="008176BF"/>
    <w:rsid w:val="008176D1"/>
    <w:rsid w:val="00817878"/>
    <w:rsid w:val="00817CB9"/>
    <w:rsid w:val="0082025E"/>
    <w:rsid w:val="008205E5"/>
    <w:rsid w:val="00820CC3"/>
    <w:rsid w:val="00820DF8"/>
    <w:rsid w:val="0082142C"/>
    <w:rsid w:val="0082176B"/>
    <w:rsid w:val="00821D22"/>
    <w:rsid w:val="00821DAE"/>
    <w:rsid w:val="00822128"/>
    <w:rsid w:val="00822A39"/>
    <w:rsid w:val="00822AFE"/>
    <w:rsid w:val="00822D8D"/>
    <w:rsid w:val="00823035"/>
    <w:rsid w:val="00823193"/>
    <w:rsid w:val="00823384"/>
    <w:rsid w:val="0082382A"/>
    <w:rsid w:val="00823EEF"/>
    <w:rsid w:val="008240B0"/>
    <w:rsid w:val="008240FF"/>
    <w:rsid w:val="008242A4"/>
    <w:rsid w:val="008248AB"/>
    <w:rsid w:val="00824A1E"/>
    <w:rsid w:val="00824E31"/>
    <w:rsid w:val="00824F31"/>
    <w:rsid w:val="00824FD9"/>
    <w:rsid w:val="008250FD"/>
    <w:rsid w:val="00825196"/>
    <w:rsid w:val="0082586D"/>
    <w:rsid w:val="00825B77"/>
    <w:rsid w:val="00826558"/>
    <w:rsid w:val="0082690F"/>
    <w:rsid w:val="00826AD2"/>
    <w:rsid w:val="00826BDA"/>
    <w:rsid w:val="00827765"/>
    <w:rsid w:val="00827818"/>
    <w:rsid w:val="00827B5D"/>
    <w:rsid w:val="00830102"/>
    <w:rsid w:val="00830283"/>
    <w:rsid w:val="008309BD"/>
    <w:rsid w:val="008309ED"/>
    <w:rsid w:val="0083101A"/>
    <w:rsid w:val="00831440"/>
    <w:rsid w:val="008314F5"/>
    <w:rsid w:val="00831A40"/>
    <w:rsid w:val="00831D7F"/>
    <w:rsid w:val="00831DED"/>
    <w:rsid w:val="008321E6"/>
    <w:rsid w:val="0083229B"/>
    <w:rsid w:val="00832ACC"/>
    <w:rsid w:val="00832C82"/>
    <w:rsid w:val="00832EB0"/>
    <w:rsid w:val="00833906"/>
    <w:rsid w:val="0083399A"/>
    <w:rsid w:val="00834A53"/>
    <w:rsid w:val="00834C58"/>
    <w:rsid w:val="00834C7D"/>
    <w:rsid w:val="0083535B"/>
    <w:rsid w:val="00835D3C"/>
    <w:rsid w:val="00835E19"/>
    <w:rsid w:val="00835F76"/>
    <w:rsid w:val="008360FB"/>
    <w:rsid w:val="008362B1"/>
    <w:rsid w:val="0083655A"/>
    <w:rsid w:val="00836936"/>
    <w:rsid w:val="00836EA9"/>
    <w:rsid w:val="008373C3"/>
    <w:rsid w:val="008374C6"/>
    <w:rsid w:val="008377A6"/>
    <w:rsid w:val="00837B98"/>
    <w:rsid w:val="0084020C"/>
    <w:rsid w:val="00840491"/>
    <w:rsid w:val="008409C6"/>
    <w:rsid w:val="00840EA3"/>
    <w:rsid w:val="008410B2"/>
    <w:rsid w:val="008412A4"/>
    <w:rsid w:val="0084133B"/>
    <w:rsid w:val="00842234"/>
    <w:rsid w:val="0084229E"/>
    <w:rsid w:val="00842A80"/>
    <w:rsid w:val="00842ACD"/>
    <w:rsid w:val="0084329D"/>
    <w:rsid w:val="008434F6"/>
    <w:rsid w:val="0084365F"/>
    <w:rsid w:val="008436E3"/>
    <w:rsid w:val="00843992"/>
    <w:rsid w:val="00843A4D"/>
    <w:rsid w:val="00843AC9"/>
    <w:rsid w:val="00843C4E"/>
    <w:rsid w:val="00843D11"/>
    <w:rsid w:val="008444EB"/>
    <w:rsid w:val="00844D01"/>
    <w:rsid w:val="00845008"/>
    <w:rsid w:val="00845135"/>
    <w:rsid w:val="008453C2"/>
    <w:rsid w:val="0084584A"/>
    <w:rsid w:val="00845887"/>
    <w:rsid w:val="00845A0D"/>
    <w:rsid w:val="00846279"/>
    <w:rsid w:val="0084634F"/>
    <w:rsid w:val="008463F9"/>
    <w:rsid w:val="0084671A"/>
    <w:rsid w:val="00847918"/>
    <w:rsid w:val="00847A28"/>
    <w:rsid w:val="008500F3"/>
    <w:rsid w:val="008506FF"/>
    <w:rsid w:val="00850DB1"/>
    <w:rsid w:val="0085111B"/>
    <w:rsid w:val="00851756"/>
    <w:rsid w:val="00851838"/>
    <w:rsid w:val="00851B1A"/>
    <w:rsid w:val="00851DE0"/>
    <w:rsid w:val="00852419"/>
    <w:rsid w:val="00852466"/>
    <w:rsid w:val="008528BA"/>
    <w:rsid w:val="00852EB2"/>
    <w:rsid w:val="008532EC"/>
    <w:rsid w:val="008534B1"/>
    <w:rsid w:val="008535AD"/>
    <w:rsid w:val="00853F1D"/>
    <w:rsid w:val="00853F87"/>
    <w:rsid w:val="00854BFC"/>
    <w:rsid w:val="00854C09"/>
    <w:rsid w:val="0085552D"/>
    <w:rsid w:val="008562D9"/>
    <w:rsid w:val="00856997"/>
    <w:rsid w:val="00856AB9"/>
    <w:rsid w:val="0085725D"/>
    <w:rsid w:val="0085740A"/>
    <w:rsid w:val="00857844"/>
    <w:rsid w:val="00857FA6"/>
    <w:rsid w:val="008602CC"/>
    <w:rsid w:val="008603AA"/>
    <w:rsid w:val="0086092C"/>
    <w:rsid w:val="00860E67"/>
    <w:rsid w:val="00860EFA"/>
    <w:rsid w:val="00861176"/>
    <w:rsid w:val="00861352"/>
    <w:rsid w:val="008613E8"/>
    <w:rsid w:val="008615C5"/>
    <w:rsid w:val="00861CFF"/>
    <w:rsid w:val="00862219"/>
    <w:rsid w:val="0086221F"/>
    <w:rsid w:val="008622BE"/>
    <w:rsid w:val="00862977"/>
    <w:rsid w:val="00862CDE"/>
    <w:rsid w:val="0086360A"/>
    <w:rsid w:val="0086365F"/>
    <w:rsid w:val="00863819"/>
    <w:rsid w:val="00863982"/>
    <w:rsid w:val="00863C31"/>
    <w:rsid w:val="00863CFA"/>
    <w:rsid w:val="00864767"/>
    <w:rsid w:val="00864C87"/>
    <w:rsid w:val="00864CAF"/>
    <w:rsid w:val="00865128"/>
    <w:rsid w:val="008651C3"/>
    <w:rsid w:val="0086530F"/>
    <w:rsid w:val="008654C9"/>
    <w:rsid w:val="00865521"/>
    <w:rsid w:val="008660EC"/>
    <w:rsid w:val="00866562"/>
    <w:rsid w:val="008667EF"/>
    <w:rsid w:val="00866C4A"/>
    <w:rsid w:val="00866CBB"/>
    <w:rsid w:val="00866FC5"/>
    <w:rsid w:val="0086706C"/>
    <w:rsid w:val="008672DA"/>
    <w:rsid w:val="008673B9"/>
    <w:rsid w:val="00867761"/>
    <w:rsid w:val="00867929"/>
    <w:rsid w:val="00867A9E"/>
    <w:rsid w:val="00868354"/>
    <w:rsid w:val="008703E5"/>
    <w:rsid w:val="00870549"/>
    <w:rsid w:val="00870A56"/>
    <w:rsid w:val="00870CA1"/>
    <w:rsid w:val="0087146E"/>
    <w:rsid w:val="00871536"/>
    <w:rsid w:val="008716A2"/>
    <w:rsid w:val="008718E2"/>
    <w:rsid w:val="00871A0F"/>
    <w:rsid w:val="00871F51"/>
    <w:rsid w:val="0087213E"/>
    <w:rsid w:val="0087267D"/>
    <w:rsid w:val="00872A55"/>
    <w:rsid w:val="00872B20"/>
    <w:rsid w:val="0087316A"/>
    <w:rsid w:val="008735AD"/>
    <w:rsid w:val="00873CDE"/>
    <w:rsid w:val="00874AED"/>
    <w:rsid w:val="008753A9"/>
    <w:rsid w:val="00875403"/>
    <w:rsid w:val="0087585D"/>
    <w:rsid w:val="00875871"/>
    <w:rsid w:val="00875955"/>
    <w:rsid w:val="00875BEA"/>
    <w:rsid w:val="00875D0E"/>
    <w:rsid w:val="00875FCB"/>
    <w:rsid w:val="008760E7"/>
    <w:rsid w:val="00877159"/>
    <w:rsid w:val="0087752F"/>
    <w:rsid w:val="0087799B"/>
    <w:rsid w:val="00877EAD"/>
    <w:rsid w:val="00877EBE"/>
    <w:rsid w:val="008800BA"/>
    <w:rsid w:val="0088014F"/>
    <w:rsid w:val="0088019A"/>
    <w:rsid w:val="00880297"/>
    <w:rsid w:val="00880668"/>
    <w:rsid w:val="00880696"/>
    <w:rsid w:val="00880A64"/>
    <w:rsid w:val="00880AF3"/>
    <w:rsid w:val="00880F83"/>
    <w:rsid w:val="00881363"/>
    <w:rsid w:val="008813AF"/>
    <w:rsid w:val="00881545"/>
    <w:rsid w:val="00881AC9"/>
    <w:rsid w:val="00881DF0"/>
    <w:rsid w:val="00881E04"/>
    <w:rsid w:val="008821DE"/>
    <w:rsid w:val="008824F3"/>
    <w:rsid w:val="00882847"/>
    <w:rsid w:val="00882B84"/>
    <w:rsid w:val="00882CE6"/>
    <w:rsid w:val="00882DD4"/>
    <w:rsid w:val="00882E11"/>
    <w:rsid w:val="00883D6D"/>
    <w:rsid w:val="00883E62"/>
    <w:rsid w:val="00883F22"/>
    <w:rsid w:val="00884189"/>
    <w:rsid w:val="0088479C"/>
    <w:rsid w:val="008848B3"/>
    <w:rsid w:val="00884A01"/>
    <w:rsid w:val="00884E03"/>
    <w:rsid w:val="008852F7"/>
    <w:rsid w:val="0088551F"/>
    <w:rsid w:val="00885606"/>
    <w:rsid w:val="00885665"/>
    <w:rsid w:val="008856E5"/>
    <w:rsid w:val="008856E9"/>
    <w:rsid w:val="00885C25"/>
    <w:rsid w:val="00885D3B"/>
    <w:rsid w:val="00885E9F"/>
    <w:rsid w:val="0088610B"/>
    <w:rsid w:val="00886C53"/>
    <w:rsid w:val="00886DC4"/>
    <w:rsid w:val="0088719D"/>
    <w:rsid w:val="008875CB"/>
    <w:rsid w:val="00887B8A"/>
    <w:rsid w:val="00887D1A"/>
    <w:rsid w:val="00887F91"/>
    <w:rsid w:val="0089015E"/>
    <w:rsid w:val="0089040D"/>
    <w:rsid w:val="00890C95"/>
    <w:rsid w:val="00891578"/>
    <w:rsid w:val="008915D5"/>
    <w:rsid w:val="00891881"/>
    <w:rsid w:val="00891935"/>
    <w:rsid w:val="00891FE8"/>
    <w:rsid w:val="00892895"/>
    <w:rsid w:val="008928F4"/>
    <w:rsid w:val="00892D10"/>
    <w:rsid w:val="00893574"/>
    <w:rsid w:val="00893817"/>
    <w:rsid w:val="00894BDF"/>
    <w:rsid w:val="008959BC"/>
    <w:rsid w:val="00896439"/>
    <w:rsid w:val="0089646F"/>
    <w:rsid w:val="00896582"/>
    <w:rsid w:val="008966BD"/>
    <w:rsid w:val="00896FC4"/>
    <w:rsid w:val="0089759C"/>
    <w:rsid w:val="00897F25"/>
    <w:rsid w:val="00897FD0"/>
    <w:rsid w:val="008A04CB"/>
    <w:rsid w:val="008A0638"/>
    <w:rsid w:val="008A0A56"/>
    <w:rsid w:val="008A12BD"/>
    <w:rsid w:val="008A1888"/>
    <w:rsid w:val="008A191D"/>
    <w:rsid w:val="008A2385"/>
    <w:rsid w:val="008A2404"/>
    <w:rsid w:val="008A296B"/>
    <w:rsid w:val="008A2A0F"/>
    <w:rsid w:val="008A2A46"/>
    <w:rsid w:val="008A2ACA"/>
    <w:rsid w:val="008A2B9F"/>
    <w:rsid w:val="008A2C1F"/>
    <w:rsid w:val="008A2C71"/>
    <w:rsid w:val="008A3098"/>
    <w:rsid w:val="008A3531"/>
    <w:rsid w:val="008A408E"/>
    <w:rsid w:val="008A437E"/>
    <w:rsid w:val="008A4969"/>
    <w:rsid w:val="008A49D6"/>
    <w:rsid w:val="008A4F8A"/>
    <w:rsid w:val="008A5624"/>
    <w:rsid w:val="008A5E17"/>
    <w:rsid w:val="008A5F44"/>
    <w:rsid w:val="008A6193"/>
    <w:rsid w:val="008A63D1"/>
    <w:rsid w:val="008A6784"/>
    <w:rsid w:val="008A6AB8"/>
    <w:rsid w:val="008A6E69"/>
    <w:rsid w:val="008A749F"/>
    <w:rsid w:val="008A776A"/>
    <w:rsid w:val="008A77C4"/>
    <w:rsid w:val="008A79FF"/>
    <w:rsid w:val="008B00C9"/>
    <w:rsid w:val="008B011E"/>
    <w:rsid w:val="008B0293"/>
    <w:rsid w:val="008B0C50"/>
    <w:rsid w:val="008B13B6"/>
    <w:rsid w:val="008B17B4"/>
    <w:rsid w:val="008B19D0"/>
    <w:rsid w:val="008B1D1C"/>
    <w:rsid w:val="008B1E3F"/>
    <w:rsid w:val="008B2316"/>
    <w:rsid w:val="008B2CC5"/>
    <w:rsid w:val="008B2EB6"/>
    <w:rsid w:val="008B30F6"/>
    <w:rsid w:val="008B3541"/>
    <w:rsid w:val="008B3963"/>
    <w:rsid w:val="008B41C5"/>
    <w:rsid w:val="008B41E7"/>
    <w:rsid w:val="008B421A"/>
    <w:rsid w:val="008B4601"/>
    <w:rsid w:val="008B4A66"/>
    <w:rsid w:val="008B4F31"/>
    <w:rsid w:val="008B53B3"/>
    <w:rsid w:val="008B5631"/>
    <w:rsid w:val="008B5A59"/>
    <w:rsid w:val="008B5B2F"/>
    <w:rsid w:val="008B6B82"/>
    <w:rsid w:val="008B6C3C"/>
    <w:rsid w:val="008B6F06"/>
    <w:rsid w:val="008B6FF1"/>
    <w:rsid w:val="008B7BFB"/>
    <w:rsid w:val="008B7DF5"/>
    <w:rsid w:val="008BECE5"/>
    <w:rsid w:val="008C0984"/>
    <w:rsid w:val="008C0AAE"/>
    <w:rsid w:val="008C0D52"/>
    <w:rsid w:val="008C1284"/>
    <w:rsid w:val="008C135A"/>
    <w:rsid w:val="008C1511"/>
    <w:rsid w:val="008C1997"/>
    <w:rsid w:val="008C1A61"/>
    <w:rsid w:val="008C1BA6"/>
    <w:rsid w:val="008C2022"/>
    <w:rsid w:val="008C2BFB"/>
    <w:rsid w:val="008C2EF8"/>
    <w:rsid w:val="008C316F"/>
    <w:rsid w:val="008C3467"/>
    <w:rsid w:val="008C3493"/>
    <w:rsid w:val="008C3853"/>
    <w:rsid w:val="008C3985"/>
    <w:rsid w:val="008C3B4E"/>
    <w:rsid w:val="008C443A"/>
    <w:rsid w:val="008C5872"/>
    <w:rsid w:val="008C591F"/>
    <w:rsid w:val="008C5B98"/>
    <w:rsid w:val="008C5C7F"/>
    <w:rsid w:val="008C662D"/>
    <w:rsid w:val="008C6D9E"/>
    <w:rsid w:val="008C7100"/>
    <w:rsid w:val="008C71B6"/>
    <w:rsid w:val="008C7C16"/>
    <w:rsid w:val="008D17D1"/>
    <w:rsid w:val="008D182A"/>
    <w:rsid w:val="008D18CD"/>
    <w:rsid w:val="008D1BA2"/>
    <w:rsid w:val="008D1D56"/>
    <w:rsid w:val="008D1F62"/>
    <w:rsid w:val="008D234E"/>
    <w:rsid w:val="008D26C8"/>
    <w:rsid w:val="008D2728"/>
    <w:rsid w:val="008D2A8E"/>
    <w:rsid w:val="008D35F8"/>
    <w:rsid w:val="008D4117"/>
    <w:rsid w:val="008D4268"/>
    <w:rsid w:val="008D459C"/>
    <w:rsid w:val="008D48BA"/>
    <w:rsid w:val="008D49FD"/>
    <w:rsid w:val="008D4E84"/>
    <w:rsid w:val="008D5246"/>
    <w:rsid w:val="008D545B"/>
    <w:rsid w:val="008D54E4"/>
    <w:rsid w:val="008D573E"/>
    <w:rsid w:val="008D5BC1"/>
    <w:rsid w:val="008D650D"/>
    <w:rsid w:val="008D661F"/>
    <w:rsid w:val="008D688B"/>
    <w:rsid w:val="008D6B46"/>
    <w:rsid w:val="008D6B80"/>
    <w:rsid w:val="008D711B"/>
    <w:rsid w:val="008D718A"/>
    <w:rsid w:val="008D74F9"/>
    <w:rsid w:val="008D7544"/>
    <w:rsid w:val="008D78FD"/>
    <w:rsid w:val="008E007A"/>
    <w:rsid w:val="008E0847"/>
    <w:rsid w:val="008E0CED"/>
    <w:rsid w:val="008E0E4A"/>
    <w:rsid w:val="008E1291"/>
    <w:rsid w:val="008E1660"/>
    <w:rsid w:val="008E179E"/>
    <w:rsid w:val="008E1F75"/>
    <w:rsid w:val="008E2268"/>
    <w:rsid w:val="008E2B4D"/>
    <w:rsid w:val="008E2DE4"/>
    <w:rsid w:val="008E3407"/>
    <w:rsid w:val="008E3459"/>
    <w:rsid w:val="008E3B0A"/>
    <w:rsid w:val="008E3DA6"/>
    <w:rsid w:val="008E3F6A"/>
    <w:rsid w:val="008E3F73"/>
    <w:rsid w:val="008E47A5"/>
    <w:rsid w:val="008E551C"/>
    <w:rsid w:val="008E565F"/>
    <w:rsid w:val="008E5862"/>
    <w:rsid w:val="008E5A82"/>
    <w:rsid w:val="008E68D9"/>
    <w:rsid w:val="008E6F79"/>
    <w:rsid w:val="008E721B"/>
    <w:rsid w:val="008E7230"/>
    <w:rsid w:val="008E73BD"/>
    <w:rsid w:val="008E7525"/>
    <w:rsid w:val="008E7851"/>
    <w:rsid w:val="008E797D"/>
    <w:rsid w:val="008F0126"/>
    <w:rsid w:val="008F0563"/>
    <w:rsid w:val="008F0A8C"/>
    <w:rsid w:val="008F0E15"/>
    <w:rsid w:val="008F1016"/>
    <w:rsid w:val="008F11B1"/>
    <w:rsid w:val="008F13B5"/>
    <w:rsid w:val="008F1FCB"/>
    <w:rsid w:val="008F2043"/>
    <w:rsid w:val="008F23E9"/>
    <w:rsid w:val="008F2516"/>
    <w:rsid w:val="008F2566"/>
    <w:rsid w:val="008F2A22"/>
    <w:rsid w:val="008F31F0"/>
    <w:rsid w:val="008F34A9"/>
    <w:rsid w:val="008F3B72"/>
    <w:rsid w:val="008F3FF6"/>
    <w:rsid w:val="008F4929"/>
    <w:rsid w:val="008F4FF9"/>
    <w:rsid w:val="008F5401"/>
    <w:rsid w:val="008F59E7"/>
    <w:rsid w:val="008F5E14"/>
    <w:rsid w:val="008F5FC9"/>
    <w:rsid w:val="008F6527"/>
    <w:rsid w:val="008F6972"/>
    <w:rsid w:val="008F6C1D"/>
    <w:rsid w:val="008F7759"/>
    <w:rsid w:val="0090030F"/>
    <w:rsid w:val="00900657"/>
    <w:rsid w:val="00900D0B"/>
    <w:rsid w:val="00900D31"/>
    <w:rsid w:val="0090137C"/>
    <w:rsid w:val="009015CF"/>
    <w:rsid w:val="00901719"/>
    <w:rsid w:val="00901732"/>
    <w:rsid w:val="00901CB6"/>
    <w:rsid w:val="009020E1"/>
    <w:rsid w:val="00902450"/>
    <w:rsid w:val="009024EF"/>
    <w:rsid w:val="00902977"/>
    <w:rsid w:val="00902DE8"/>
    <w:rsid w:val="0090360B"/>
    <w:rsid w:val="00903882"/>
    <w:rsid w:val="00903AA7"/>
    <w:rsid w:val="00903AD6"/>
    <w:rsid w:val="00903DCC"/>
    <w:rsid w:val="00903EF2"/>
    <w:rsid w:val="0090420F"/>
    <w:rsid w:val="00904B61"/>
    <w:rsid w:val="00904E6F"/>
    <w:rsid w:val="00905730"/>
    <w:rsid w:val="00905814"/>
    <w:rsid w:val="00905B62"/>
    <w:rsid w:val="0090604D"/>
    <w:rsid w:val="009072DC"/>
    <w:rsid w:val="0090758D"/>
    <w:rsid w:val="00907A2D"/>
    <w:rsid w:val="00907BF4"/>
    <w:rsid w:val="00907C0B"/>
    <w:rsid w:val="00907D08"/>
    <w:rsid w:val="00910069"/>
    <w:rsid w:val="00910331"/>
    <w:rsid w:val="009103F5"/>
    <w:rsid w:val="00910660"/>
    <w:rsid w:val="00910708"/>
    <w:rsid w:val="00910ABA"/>
    <w:rsid w:val="00910B60"/>
    <w:rsid w:val="0091129D"/>
    <w:rsid w:val="009112A7"/>
    <w:rsid w:val="009112E3"/>
    <w:rsid w:val="00911554"/>
    <w:rsid w:val="00911D29"/>
    <w:rsid w:val="00912BCF"/>
    <w:rsid w:val="009131D6"/>
    <w:rsid w:val="009132A9"/>
    <w:rsid w:val="0091353C"/>
    <w:rsid w:val="009136A7"/>
    <w:rsid w:val="009137FB"/>
    <w:rsid w:val="00913975"/>
    <w:rsid w:val="00913F3E"/>
    <w:rsid w:val="00914BA8"/>
    <w:rsid w:val="00914D30"/>
    <w:rsid w:val="00915094"/>
    <w:rsid w:val="00915198"/>
    <w:rsid w:val="0091531A"/>
    <w:rsid w:val="00915704"/>
    <w:rsid w:val="009162D0"/>
    <w:rsid w:val="00916374"/>
    <w:rsid w:val="009166C9"/>
    <w:rsid w:val="0091686E"/>
    <w:rsid w:val="009168F4"/>
    <w:rsid w:val="00916EC2"/>
    <w:rsid w:val="009179DD"/>
    <w:rsid w:val="00917F76"/>
    <w:rsid w:val="00920504"/>
    <w:rsid w:val="00920744"/>
    <w:rsid w:val="00920C79"/>
    <w:rsid w:val="00921CB3"/>
    <w:rsid w:val="009222A7"/>
    <w:rsid w:val="00922742"/>
    <w:rsid w:val="009227A9"/>
    <w:rsid w:val="00922BE4"/>
    <w:rsid w:val="00922CC5"/>
    <w:rsid w:val="009230CD"/>
    <w:rsid w:val="00923578"/>
    <w:rsid w:val="009238E4"/>
    <w:rsid w:val="00923E84"/>
    <w:rsid w:val="00924867"/>
    <w:rsid w:val="00924A4A"/>
    <w:rsid w:val="009253EC"/>
    <w:rsid w:val="009263DD"/>
    <w:rsid w:val="00926450"/>
    <w:rsid w:val="00926474"/>
    <w:rsid w:val="009268EF"/>
    <w:rsid w:val="00926A7F"/>
    <w:rsid w:val="00926ABA"/>
    <w:rsid w:val="00926AEF"/>
    <w:rsid w:val="00926D0C"/>
    <w:rsid w:val="00926F4F"/>
    <w:rsid w:val="0092757A"/>
    <w:rsid w:val="00927D09"/>
    <w:rsid w:val="00927FC2"/>
    <w:rsid w:val="0093033E"/>
    <w:rsid w:val="0093059C"/>
    <w:rsid w:val="00930665"/>
    <w:rsid w:val="0093069C"/>
    <w:rsid w:val="00930DDF"/>
    <w:rsid w:val="0093173D"/>
    <w:rsid w:val="00931AF5"/>
    <w:rsid w:val="00932015"/>
    <w:rsid w:val="009320D1"/>
    <w:rsid w:val="0093281F"/>
    <w:rsid w:val="009328F2"/>
    <w:rsid w:val="00933238"/>
    <w:rsid w:val="009345CE"/>
    <w:rsid w:val="00934995"/>
    <w:rsid w:val="00934DA6"/>
    <w:rsid w:val="009351EC"/>
    <w:rsid w:val="0093534B"/>
    <w:rsid w:val="009353E9"/>
    <w:rsid w:val="009357A4"/>
    <w:rsid w:val="0093590A"/>
    <w:rsid w:val="00935B30"/>
    <w:rsid w:val="00935C5D"/>
    <w:rsid w:val="00935CF7"/>
    <w:rsid w:val="00935E11"/>
    <w:rsid w:val="0093605F"/>
    <w:rsid w:val="00936399"/>
    <w:rsid w:val="009368F8"/>
    <w:rsid w:val="00937046"/>
    <w:rsid w:val="009370CC"/>
    <w:rsid w:val="00937DD1"/>
    <w:rsid w:val="009402F4"/>
    <w:rsid w:val="009403D4"/>
    <w:rsid w:val="009406E2"/>
    <w:rsid w:val="00940BE0"/>
    <w:rsid w:val="0094149D"/>
    <w:rsid w:val="00941A07"/>
    <w:rsid w:val="00941C5E"/>
    <w:rsid w:val="00941C8C"/>
    <w:rsid w:val="009427CD"/>
    <w:rsid w:val="00942873"/>
    <w:rsid w:val="009429EF"/>
    <w:rsid w:val="00942A6D"/>
    <w:rsid w:val="00942FCC"/>
    <w:rsid w:val="00943231"/>
    <w:rsid w:val="00943384"/>
    <w:rsid w:val="00943606"/>
    <w:rsid w:val="00943881"/>
    <w:rsid w:val="00943DA7"/>
    <w:rsid w:val="00943ED7"/>
    <w:rsid w:val="0094413A"/>
    <w:rsid w:val="009443CD"/>
    <w:rsid w:val="0094452E"/>
    <w:rsid w:val="0094492F"/>
    <w:rsid w:val="00944933"/>
    <w:rsid w:val="00944AF0"/>
    <w:rsid w:val="00944B2C"/>
    <w:rsid w:val="00944F4B"/>
    <w:rsid w:val="0094582F"/>
    <w:rsid w:val="00946311"/>
    <w:rsid w:val="00946333"/>
    <w:rsid w:val="0094673B"/>
    <w:rsid w:val="00946CA5"/>
    <w:rsid w:val="00947AEB"/>
    <w:rsid w:val="00947BC4"/>
    <w:rsid w:val="00947F69"/>
    <w:rsid w:val="00947FD5"/>
    <w:rsid w:val="009501FA"/>
    <w:rsid w:val="00950647"/>
    <w:rsid w:val="0095088B"/>
    <w:rsid w:val="00950A49"/>
    <w:rsid w:val="00950B3F"/>
    <w:rsid w:val="00950D24"/>
    <w:rsid w:val="00950E27"/>
    <w:rsid w:val="00950E80"/>
    <w:rsid w:val="00950F90"/>
    <w:rsid w:val="00951046"/>
    <w:rsid w:val="00951712"/>
    <w:rsid w:val="00951A31"/>
    <w:rsid w:val="00951DB6"/>
    <w:rsid w:val="009523EB"/>
    <w:rsid w:val="00952560"/>
    <w:rsid w:val="00952B9C"/>
    <w:rsid w:val="00952E1A"/>
    <w:rsid w:val="00952F12"/>
    <w:rsid w:val="0095378C"/>
    <w:rsid w:val="009538B0"/>
    <w:rsid w:val="00953D08"/>
    <w:rsid w:val="009540CF"/>
    <w:rsid w:val="0095430F"/>
    <w:rsid w:val="00954860"/>
    <w:rsid w:val="00954C4F"/>
    <w:rsid w:val="00954D8A"/>
    <w:rsid w:val="00954FD3"/>
    <w:rsid w:val="00955034"/>
    <w:rsid w:val="00955159"/>
    <w:rsid w:val="0095530A"/>
    <w:rsid w:val="009553DF"/>
    <w:rsid w:val="009555E6"/>
    <w:rsid w:val="00955777"/>
    <w:rsid w:val="00955FF5"/>
    <w:rsid w:val="00956020"/>
    <w:rsid w:val="009565F0"/>
    <w:rsid w:val="00956DE9"/>
    <w:rsid w:val="00957167"/>
    <w:rsid w:val="009571CB"/>
    <w:rsid w:val="0095768F"/>
    <w:rsid w:val="00957B4C"/>
    <w:rsid w:val="00957F4F"/>
    <w:rsid w:val="0096040C"/>
    <w:rsid w:val="00960690"/>
    <w:rsid w:val="009608FF"/>
    <w:rsid w:val="00960A36"/>
    <w:rsid w:val="00960DDE"/>
    <w:rsid w:val="00960E68"/>
    <w:rsid w:val="00960FF4"/>
    <w:rsid w:val="0096111B"/>
    <w:rsid w:val="009614D2"/>
    <w:rsid w:val="0096179D"/>
    <w:rsid w:val="00961C3B"/>
    <w:rsid w:val="00961DD9"/>
    <w:rsid w:val="009620AD"/>
    <w:rsid w:val="00962356"/>
    <w:rsid w:val="0096254C"/>
    <w:rsid w:val="0096283D"/>
    <w:rsid w:val="00962AB9"/>
    <w:rsid w:val="00962E21"/>
    <w:rsid w:val="009632E9"/>
    <w:rsid w:val="00963504"/>
    <w:rsid w:val="0096370B"/>
    <w:rsid w:val="00963759"/>
    <w:rsid w:val="00963859"/>
    <w:rsid w:val="00963987"/>
    <w:rsid w:val="0096467C"/>
    <w:rsid w:val="009646D1"/>
    <w:rsid w:val="009648DE"/>
    <w:rsid w:val="00964925"/>
    <w:rsid w:val="009649D1"/>
    <w:rsid w:val="009650D1"/>
    <w:rsid w:val="009656D0"/>
    <w:rsid w:val="009656F0"/>
    <w:rsid w:val="00965EC2"/>
    <w:rsid w:val="009663F9"/>
    <w:rsid w:val="009665C5"/>
    <w:rsid w:val="009669A7"/>
    <w:rsid w:val="00966AA2"/>
    <w:rsid w:val="00966B91"/>
    <w:rsid w:val="00966E1E"/>
    <w:rsid w:val="00967243"/>
    <w:rsid w:val="00967280"/>
    <w:rsid w:val="00967327"/>
    <w:rsid w:val="0096739F"/>
    <w:rsid w:val="00967429"/>
    <w:rsid w:val="00967EBE"/>
    <w:rsid w:val="00967F6E"/>
    <w:rsid w:val="0096CC2C"/>
    <w:rsid w:val="00970065"/>
    <w:rsid w:val="0097053E"/>
    <w:rsid w:val="00970902"/>
    <w:rsid w:val="00970AA3"/>
    <w:rsid w:val="00970C9F"/>
    <w:rsid w:val="00970CD0"/>
    <w:rsid w:val="0097118A"/>
    <w:rsid w:val="00971F88"/>
    <w:rsid w:val="0097225E"/>
    <w:rsid w:val="009725AB"/>
    <w:rsid w:val="0097276E"/>
    <w:rsid w:val="0097290D"/>
    <w:rsid w:val="00972B0D"/>
    <w:rsid w:val="00972B24"/>
    <w:rsid w:val="00972D66"/>
    <w:rsid w:val="0097305D"/>
    <w:rsid w:val="00973D53"/>
    <w:rsid w:val="00974593"/>
    <w:rsid w:val="0097495D"/>
    <w:rsid w:val="00974EA8"/>
    <w:rsid w:val="00975139"/>
    <w:rsid w:val="0097586B"/>
    <w:rsid w:val="00975AE3"/>
    <w:rsid w:val="009763B5"/>
    <w:rsid w:val="00976CAD"/>
    <w:rsid w:val="00976E12"/>
    <w:rsid w:val="00976F7C"/>
    <w:rsid w:val="009771B5"/>
    <w:rsid w:val="00980377"/>
    <w:rsid w:val="0098054F"/>
    <w:rsid w:val="00980705"/>
    <w:rsid w:val="00980729"/>
    <w:rsid w:val="0098081E"/>
    <w:rsid w:val="00980A46"/>
    <w:rsid w:val="00980AB4"/>
    <w:rsid w:val="00980EB2"/>
    <w:rsid w:val="00981131"/>
    <w:rsid w:val="0098136B"/>
    <w:rsid w:val="009813BD"/>
    <w:rsid w:val="009813D8"/>
    <w:rsid w:val="009817ED"/>
    <w:rsid w:val="009818AC"/>
    <w:rsid w:val="009824CB"/>
    <w:rsid w:val="00982657"/>
    <w:rsid w:val="0098269C"/>
    <w:rsid w:val="00982A53"/>
    <w:rsid w:val="00982BCB"/>
    <w:rsid w:val="00982BD4"/>
    <w:rsid w:val="00982D32"/>
    <w:rsid w:val="00983595"/>
    <w:rsid w:val="009843AF"/>
    <w:rsid w:val="00984A74"/>
    <w:rsid w:val="009850C2"/>
    <w:rsid w:val="0098558E"/>
    <w:rsid w:val="00985595"/>
    <w:rsid w:val="0098560A"/>
    <w:rsid w:val="00985904"/>
    <w:rsid w:val="00985C12"/>
    <w:rsid w:val="009863B4"/>
    <w:rsid w:val="00986736"/>
    <w:rsid w:val="00986774"/>
    <w:rsid w:val="009868D6"/>
    <w:rsid w:val="00987470"/>
    <w:rsid w:val="00987F43"/>
    <w:rsid w:val="00987F49"/>
    <w:rsid w:val="00990300"/>
    <w:rsid w:val="00990329"/>
    <w:rsid w:val="0099042A"/>
    <w:rsid w:val="0099064B"/>
    <w:rsid w:val="00990CA5"/>
    <w:rsid w:val="00991974"/>
    <w:rsid w:val="009926A0"/>
    <w:rsid w:val="0099309E"/>
    <w:rsid w:val="0099331C"/>
    <w:rsid w:val="00993AD8"/>
    <w:rsid w:val="00994220"/>
    <w:rsid w:val="0099483B"/>
    <w:rsid w:val="00994EC6"/>
    <w:rsid w:val="00994EEB"/>
    <w:rsid w:val="009955F8"/>
    <w:rsid w:val="00995903"/>
    <w:rsid w:val="009959D3"/>
    <w:rsid w:val="00995A75"/>
    <w:rsid w:val="00995B6D"/>
    <w:rsid w:val="00995BFB"/>
    <w:rsid w:val="00995C42"/>
    <w:rsid w:val="00995D90"/>
    <w:rsid w:val="00996042"/>
    <w:rsid w:val="00996113"/>
    <w:rsid w:val="009962E6"/>
    <w:rsid w:val="009967B0"/>
    <w:rsid w:val="0099696D"/>
    <w:rsid w:val="00996C95"/>
    <w:rsid w:val="0099787B"/>
    <w:rsid w:val="00997895"/>
    <w:rsid w:val="009978E0"/>
    <w:rsid w:val="00997B71"/>
    <w:rsid w:val="00997E54"/>
    <w:rsid w:val="00999D7A"/>
    <w:rsid w:val="009A0458"/>
    <w:rsid w:val="009A06DC"/>
    <w:rsid w:val="009A0DBF"/>
    <w:rsid w:val="009A116D"/>
    <w:rsid w:val="009A1773"/>
    <w:rsid w:val="009A1A4F"/>
    <w:rsid w:val="009A22EF"/>
    <w:rsid w:val="009A233A"/>
    <w:rsid w:val="009A242A"/>
    <w:rsid w:val="009A2F28"/>
    <w:rsid w:val="009A433E"/>
    <w:rsid w:val="009A44FF"/>
    <w:rsid w:val="009A48F7"/>
    <w:rsid w:val="009A4BE4"/>
    <w:rsid w:val="009A5380"/>
    <w:rsid w:val="009A580E"/>
    <w:rsid w:val="009A58E0"/>
    <w:rsid w:val="009A5A58"/>
    <w:rsid w:val="009A5BB1"/>
    <w:rsid w:val="009A5E8C"/>
    <w:rsid w:val="009A6296"/>
    <w:rsid w:val="009A66F0"/>
    <w:rsid w:val="009A68D0"/>
    <w:rsid w:val="009A69A0"/>
    <w:rsid w:val="009A6A46"/>
    <w:rsid w:val="009A6E6D"/>
    <w:rsid w:val="009A6F55"/>
    <w:rsid w:val="009A712D"/>
    <w:rsid w:val="009A720E"/>
    <w:rsid w:val="009A73E6"/>
    <w:rsid w:val="009A782F"/>
    <w:rsid w:val="009A7F63"/>
    <w:rsid w:val="009B034A"/>
    <w:rsid w:val="009B0409"/>
    <w:rsid w:val="009B07C5"/>
    <w:rsid w:val="009B1D1D"/>
    <w:rsid w:val="009B21F6"/>
    <w:rsid w:val="009B2604"/>
    <w:rsid w:val="009B28DC"/>
    <w:rsid w:val="009B2C78"/>
    <w:rsid w:val="009B3175"/>
    <w:rsid w:val="009B3533"/>
    <w:rsid w:val="009B35EA"/>
    <w:rsid w:val="009B3677"/>
    <w:rsid w:val="009B3827"/>
    <w:rsid w:val="009B38F8"/>
    <w:rsid w:val="009B3AA7"/>
    <w:rsid w:val="009B3C6B"/>
    <w:rsid w:val="009B3F44"/>
    <w:rsid w:val="009B3FAF"/>
    <w:rsid w:val="009B4199"/>
    <w:rsid w:val="009B44B7"/>
    <w:rsid w:val="009B4620"/>
    <w:rsid w:val="009B4A3B"/>
    <w:rsid w:val="009B4D33"/>
    <w:rsid w:val="009B5158"/>
    <w:rsid w:val="009B55BC"/>
    <w:rsid w:val="009B5885"/>
    <w:rsid w:val="009B5A10"/>
    <w:rsid w:val="009B5C53"/>
    <w:rsid w:val="009B6817"/>
    <w:rsid w:val="009B6C60"/>
    <w:rsid w:val="009B6E94"/>
    <w:rsid w:val="009B7678"/>
    <w:rsid w:val="009B7C9F"/>
    <w:rsid w:val="009B9E66"/>
    <w:rsid w:val="009C04ED"/>
    <w:rsid w:val="009C0721"/>
    <w:rsid w:val="009C0798"/>
    <w:rsid w:val="009C0EFA"/>
    <w:rsid w:val="009C0F15"/>
    <w:rsid w:val="009C11F0"/>
    <w:rsid w:val="009C13CC"/>
    <w:rsid w:val="009C188A"/>
    <w:rsid w:val="009C194A"/>
    <w:rsid w:val="009C1AE5"/>
    <w:rsid w:val="009C1BF7"/>
    <w:rsid w:val="009C1DDC"/>
    <w:rsid w:val="009C235B"/>
    <w:rsid w:val="009C29F1"/>
    <w:rsid w:val="009C332F"/>
    <w:rsid w:val="009C3AD2"/>
    <w:rsid w:val="009C4011"/>
    <w:rsid w:val="009C405C"/>
    <w:rsid w:val="009C42AC"/>
    <w:rsid w:val="009C440D"/>
    <w:rsid w:val="009C4429"/>
    <w:rsid w:val="009C49A2"/>
    <w:rsid w:val="009C51F8"/>
    <w:rsid w:val="009C5487"/>
    <w:rsid w:val="009C5520"/>
    <w:rsid w:val="009C5895"/>
    <w:rsid w:val="009C59E4"/>
    <w:rsid w:val="009C5B0E"/>
    <w:rsid w:val="009C5B91"/>
    <w:rsid w:val="009C676A"/>
    <w:rsid w:val="009C6A59"/>
    <w:rsid w:val="009C6CD3"/>
    <w:rsid w:val="009C716A"/>
    <w:rsid w:val="009C72C2"/>
    <w:rsid w:val="009C7312"/>
    <w:rsid w:val="009C7C66"/>
    <w:rsid w:val="009D0348"/>
    <w:rsid w:val="009D07B2"/>
    <w:rsid w:val="009D0926"/>
    <w:rsid w:val="009D0F38"/>
    <w:rsid w:val="009D0FCB"/>
    <w:rsid w:val="009D17A9"/>
    <w:rsid w:val="009D17E9"/>
    <w:rsid w:val="009D18F3"/>
    <w:rsid w:val="009D1904"/>
    <w:rsid w:val="009D1C50"/>
    <w:rsid w:val="009D1CA7"/>
    <w:rsid w:val="009D2093"/>
    <w:rsid w:val="009D2190"/>
    <w:rsid w:val="009D233E"/>
    <w:rsid w:val="009D2780"/>
    <w:rsid w:val="009D4041"/>
    <w:rsid w:val="009D4B71"/>
    <w:rsid w:val="009D4E66"/>
    <w:rsid w:val="009D542F"/>
    <w:rsid w:val="009D5DBD"/>
    <w:rsid w:val="009D670E"/>
    <w:rsid w:val="009D69CD"/>
    <w:rsid w:val="009D6A44"/>
    <w:rsid w:val="009D6B88"/>
    <w:rsid w:val="009D6D25"/>
    <w:rsid w:val="009D7C7A"/>
    <w:rsid w:val="009DAAE2"/>
    <w:rsid w:val="009E0161"/>
    <w:rsid w:val="009E0684"/>
    <w:rsid w:val="009E0799"/>
    <w:rsid w:val="009E07EB"/>
    <w:rsid w:val="009E1260"/>
    <w:rsid w:val="009E132C"/>
    <w:rsid w:val="009E16B8"/>
    <w:rsid w:val="009E18D8"/>
    <w:rsid w:val="009E19DC"/>
    <w:rsid w:val="009E1FF6"/>
    <w:rsid w:val="009E2AC5"/>
    <w:rsid w:val="009E41F7"/>
    <w:rsid w:val="009E4758"/>
    <w:rsid w:val="009E4819"/>
    <w:rsid w:val="009E4EB9"/>
    <w:rsid w:val="009E5C91"/>
    <w:rsid w:val="009E5D08"/>
    <w:rsid w:val="009E5FBC"/>
    <w:rsid w:val="009E61BF"/>
    <w:rsid w:val="009E6253"/>
    <w:rsid w:val="009E6279"/>
    <w:rsid w:val="009E62B2"/>
    <w:rsid w:val="009E6394"/>
    <w:rsid w:val="009E63FF"/>
    <w:rsid w:val="009E653E"/>
    <w:rsid w:val="009E668F"/>
    <w:rsid w:val="009E6D72"/>
    <w:rsid w:val="009E7654"/>
    <w:rsid w:val="009E789B"/>
    <w:rsid w:val="009E79EB"/>
    <w:rsid w:val="009E7BCA"/>
    <w:rsid w:val="009E7BEB"/>
    <w:rsid w:val="009E7C66"/>
    <w:rsid w:val="009F01B1"/>
    <w:rsid w:val="009F02E1"/>
    <w:rsid w:val="009F0A71"/>
    <w:rsid w:val="009F0E55"/>
    <w:rsid w:val="009F10C1"/>
    <w:rsid w:val="009F1757"/>
    <w:rsid w:val="009F23CB"/>
    <w:rsid w:val="009F33ED"/>
    <w:rsid w:val="009F370B"/>
    <w:rsid w:val="009F3C01"/>
    <w:rsid w:val="009F412E"/>
    <w:rsid w:val="009F43A5"/>
    <w:rsid w:val="009F43DC"/>
    <w:rsid w:val="009F44E5"/>
    <w:rsid w:val="009F45F2"/>
    <w:rsid w:val="009F4B98"/>
    <w:rsid w:val="009F4DB2"/>
    <w:rsid w:val="009F51D3"/>
    <w:rsid w:val="009F5369"/>
    <w:rsid w:val="009F53E5"/>
    <w:rsid w:val="009F54B9"/>
    <w:rsid w:val="009F555D"/>
    <w:rsid w:val="009F5560"/>
    <w:rsid w:val="009F556F"/>
    <w:rsid w:val="009F576F"/>
    <w:rsid w:val="009F57E0"/>
    <w:rsid w:val="009F59D3"/>
    <w:rsid w:val="009F59E3"/>
    <w:rsid w:val="009F5E0C"/>
    <w:rsid w:val="009F688E"/>
    <w:rsid w:val="009F6D91"/>
    <w:rsid w:val="009F70CF"/>
    <w:rsid w:val="009F7495"/>
    <w:rsid w:val="009F77CF"/>
    <w:rsid w:val="009F7FCC"/>
    <w:rsid w:val="00A007E2"/>
    <w:rsid w:val="00A009BC"/>
    <w:rsid w:val="00A01279"/>
    <w:rsid w:val="00A0142C"/>
    <w:rsid w:val="00A0182C"/>
    <w:rsid w:val="00A01B93"/>
    <w:rsid w:val="00A01E21"/>
    <w:rsid w:val="00A02168"/>
    <w:rsid w:val="00A02A99"/>
    <w:rsid w:val="00A02BAA"/>
    <w:rsid w:val="00A03161"/>
    <w:rsid w:val="00A03193"/>
    <w:rsid w:val="00A042F5"/>
    <w:rsid w:val="00A04871"/>
    <w:rsid w:val="00A04B1A"/>
    <w:rsid w:val="00A04B24"/>
    <w:rsid w:val="00A04B2C"/>
    <w:rsid w:val="00A04EC8"/>
    <w:rsid w:val="00A05460"/>
    <w:rsid w:val="00A055A1"/>
    <w:rsid w:val="00A05626"/>
    <w:rsid w:val="00A0609B"/>
    <w:rsid w:val="00A0632C"/>
    <w:rsid w:val="00A06731"/>
    <w:rsid w:val="00A068A9"/>
    <w:rsid w:val="00A0709F"/>
    <w:rsid w:val="00A0712C"/>
    <w:rsid w:val="00A071EE"/>
    <w:rsid w:val="00A074E6"/>
    <w:rsid w:val="00A07CDB"/>
    <w:rsid w:val="00A07DA2"/>
    <w:rsid w:val="00A100B0"/>
    <w:rsid w:val="00A10159"/>
    <w:rsid w:val="00A10584"/>
    <w:rsid w:val="00A10A3A"/>
    <w:rsid w:val="00A10AA5"/>
    <w:rsid w:val="00A10ED8"/>
    <w:rsid w:val="00A11E02"/>
    <w:rsid w:val="00A12524"/>
    <w:rsid w:val="00A125F9"/>
    <w:rsid w:val="00A12731"/>
    <w:rsid w:val="00A13120"/>
    <w:rsid w:val="00A1321B"/>
    <w:rsid w:val="00A13ECF"/>
    <w:rsid w:val="00A14204"/>
    <w:rsid w:val="00A14A5D"/>
    <w:rsid w:val="00A15829"/>
    <w:rsid w:val="00A15BED"/>
    <w:rsid w:val="00A16224"/>
    <w:rsid w:val="00A163BB"/>
    <w:rsid w:val="00A16C33"/>
    <w:rsid w:val="00A16DDD"/>
    <w:rsid w:val="00A16F2A"/>
    <w:rsid w:val="00A1727C"/>
    <w:rsid w:val="00A1732B"/>
    <w:rsid w:val="00A177A5"/>
    <w:rsid w:val="00A17DD2"/>
    <w:rsid w:val="00A17E60"/>
    <w:rsid w:val="00A20373"/>
    <w:rsid w:val="00A20490"/>
    <w:rsid w:val="00A20606"/>
    <w:rsid w:val="00A20C6F"/>
    <w:rsid w:val="00A20E26"/>
    <w:rsid w:val="00A20E63"/>
    <w:rsid w:val="00A20F48"/>
    <w:rsid w:val="00A21103"/>
    <w:rsid w:val="00A212D3"/>
    <w:rsid w:val="00A213D9"/>
    <w:rsid w:val="00A219B3"/>
    <w:rsid w:val="00A220E8"/>
    <w:rsid w:val="00A22186"/>
    <w:rsid w:val="00A22EE8"/>
    <w:rsid w:val="00A22EFE"/>
    <w:rsid w:val="00A234F2"/>
    <w:rsid w:val="00A235AC"/>
    <w:rsid w:val="00A23651"/>
    <w:rsid w:val="00A237B5"/>
    <w:rsid w:val="00A23D18"/>
    <w:rsid w:val="00A23D29"/>
    <w:rsid w:val="00A24269"/>
    <w:rsid w:val="00A246FE"/>
    <w:rsid w:val="00A25018"/>
    <w:rsid w:val="00A252D8"/>
    <w:rsid w:val="00A26292"/>
    <w:rsid w:val="00A263AE"/>
    <w:rsid w:val="00A26632"/>
    <w:rsid w:val="00A26A3F"/>
    <w:rsid w:val="00A2799D"/>
    <w:rsid w:val="00A27F84"/>
    <w:rsid w:val="00A308AF"/>
    <w:rsid w:val="00A30BC7"/>
    <w:rsid w:val="00A30E84"/>
    <w:rsid w:val="00A311AD"/>
    <w:rsid w:val="00A315FF"/>
    <w:rsid w:val="00A3162F"/>
    <w:rsid w:val="00A31C89"/>
    <w:rsid w:val="00A31F70"/>
    <w:rsid w:val="00A32562"/>
    <w:rsid w:val="00A3285C"/>
    <w:rsid w:val="00A32A09"/>
    <w:rsid w:val="00A32ABE"/>
    <w:rsid w:val="00A32C07"/>
    <w:rsid w:val="00A330E3"/>
    <w:rsid w:val="00A33AB6"/>
    <w:rsid w:val="00A33D9A"/>
    <w:rsid w:val="00A34002"/>
    <w:rsid w:val="00A34362"/>
    <w:rsid w:val="00A34A2C"/>
    <w:rsid w:val="00A350FF"/>
    <w:rsid w:val="00A35112"/>
    <w:rsid w:val="00A357DA"/>
    <w:rsid w:val="00A3581D"/>
    <w:rsid w:val="00A36516"/>
    <w:rsid w:val="00A36864"/>
    <w:rsid w:val="00A37520"/>
    <w:rsid w:val="00A37921"/>
    <w:rsid w:val="00A37B46"/>
    <w:rsid w:val="00A403DA"/>
    <w:rsid w:val="00A408B9"/>
    <w:rsid w:val="00A41254"/>
    <w:rsid w:val="00A41595"/>
    <w:rsid w:val="00A416F3"/>
    <w:rsid w:val="00A41A45"/>
    <w:rsid w:val="00A41B8F"/>
    <w:rsid w:val="00A41C65"/>
    <w:rsid w:val="00A41DCE"/>
    <w:rsid w:val="00A425A8"/>
    <w:rsid w:val="00A42D43"/>
    <w:rsid w:val="00A43AD2"/>
    <w:rsid w:val="00A440E7"/>
    <w:rsid w:val="00A444A5"/>
    <w:rsid w:val="00A44E8E"/>
    <w:rsid w:val="00A44F45"/>
    <w:rsid w:val="00A45B1E"/>
    <w:rsid w:val="00A46021"/>
    <w:rsid w:val="00A46048"/>
    <w:rsid w:val="00A46455"/>
    <w:rsid w:val="00A46DA0"/>
    <w:rsid w:val="00A46DF2"/>
    <w:rsid w:val="00A47291"/>
    <w:rsid w:val="00A47336"/>
    <w:rsid w:val="00A4745E"/>
    <w:rsid w:val="00A47578"/>
    <w:rsid w:val="00A476BB"/>
    <w:rsid w:val="00A47B67"/>
    <w:rsid w:val="00A47C1D"/>
    <w:rsid w:val="00A501F6"/>
    <w:rsid w:val="00A505E9"/>
    <w:rsid w:val="00A506C7"/>
    <w:rsid w:val="00A5079B"/>
    <w:rsid w:val="00A517A6"/>
    <w:rsid w:val="00A51A85"/>
    <w:rsid w:val="00A51DB5"/>
    <w:rsid w:val="00A52446"/>
    <w:rsid w:val="00A5254F"/>
    <w:rsid w:val="00A528A8"/>
    <w:rsid w:val="00A52B4B"/>
    <w:rsid w:val="00A530C0"/>
    <w:rsid w:val="00A5316F"/>
    <w:rsid w:val="00A5325B"/>
    <w:rsid w:val="00A5348C"/>
    <w:rsid w:val="00A5390E"/>
    <w:rsid w:val="00A539C0"/>
    <w:rsid w:val="00A53BB9"/>
    <w:rsid w:val="00A53C08"/>
    <w:rsid w:val="00A53C36"/>
    <w:rsid w:val="00A53CB9"/>
    <w:rsid w:val="00A53E57"/>
    <w:rsid w:val="00A5430B"/>
    <w:rsid w:val="00A5450C"/>
    <w:rsid w:val="00A54537"/>
    <w:rsid w:val="00A5457F"/>
    <w:rsid w:val="00A54842"/>
    <w:rsid w:val="00A548EC"/>
    <w:rsid w:val="00A54A81"/>
    <w:rsid w:val="00A54DB2"/>
    <w:rsid w:val="00A550BE"/>
    <w:rsid w:val="00A558D4"/>
    <w:rsid w:val="00A55F82"/>
    <w:rsid w:val="00A56212"/>
    <w:rsid w:val="00A56290"/>
    <w:rsid w:val="00A565B0"/>
    <w:rsid w:val="00A56903"/>
    <w:rsid w:val="00A56980"/>
    <w:rsid w:val="00A56F87"/>
    <w:rsid w:val="00A57693"/>
    <w:rsid w:val="00A57AB0"/>
    <w:rsid w:val="00A57E21"/>
    <w:rsid w:val="00A57E48"/>
    <w:rsid w:val="00A5C0DD"/>
    <w:rsid w:val="00A60179"/>
    <w:rsid w:val="00A6018F"/>
    <w:rsid w:val="00A60416"/>
    <w:rsid w:val="00A606D0"/>
    <w:rsid w:val="00A607A2"/>
    <w:rsid w:val="00A607DF"/>
    <w:rsid w:val="00A609F9"/>
    <w:rsid w:val="00A60A2F"/>
    <w:rsid w:val="00A60B34"/>
    <w:rsid w:val="00A60C29"/>
    <w:rsid w:val="00A60EDA"/>
    <w:rsid w:val="00A6108C"/>
    <w:rsid w:val="00A61773"/>
    <w:rsid w:val="00A62280"/>
    <w:rsid w:val="00A6238B"/>
    <w:rsid w:val="00A625D0"/>
    <w:rsid w:val="00A6292F"/>
    <w:rsid w:val="00A6297D"/>
    <w:rsid w:val="00A631D0"/>
    <w:rsid w:val="00A634B1"/>
    <w:rsid w:val="00A63824"/>
    <w:rsid w:val="00A63AF5"/>
    <w:rsid w:val="00A63ECB"/>
    <w:rsid w:val="00A64639"/>
    <w:rsid w:val="00A64B82"/>
    <w:rsid w:val="00A64DCE"/>
    <w:rsid w:val="00A65404"/>
    <w:rsid w:val="00A65649"/>
    <w:rsid w:val="00A659E3"/>
    <w:rsid w:val="00A662E1"/>
    <w:rsid w:val="00A66503"/>
    <w:rsid w:val="00A66588"/>
    <w:rsid w:val="00A6677F"/>
    <w:rsid w:val="00A66991"/>
    <w:rsid w:val="00A66B8E"/>
    <w:rsid w:val="00A66BC4"/>
    <w:rsid w:val="00A66D4E"/>
    <w:rsid w:val="00A701C8"/>
    <w:rsid w:val="00A70262"/>
    <w:rsid w:val="00A7055D"/>
    <w:rsid w:val="00A709EE"/>
    <w:rsid w:val="00A714D0"/>
    <w:rsid w:val="00A71804"/>
    <w:rsid w:val="00A71B1B"/>
    <w:rsid w:val="00A720AC"/>
    <w:rsid w:val="00A730A1"/>
    <w:rsid w:val="00A744FB"/>
    <w:rsid w:val="00A74712"/>
    <w:rsid w:val="00A74861"/>
    <w:rsid w:val="00A74A0D"/>
    <w:rsid w:val="00A76237"/>
    <w:rsid w:val="00A7633B"/>
    <w:rsid w:val="00A76B5E"/>
    <w:rsid w:val="00A770FC"/>
    <w:rsid w:val="00A774AC"/>
    <w:rsid w:val="00A776DB"/>
    <w:rsid w:val="00A77B9B"/>
    <w:rsid w:val="00A77F60"/>
    <w:rsid w:val="00A78798"/>
    <w:rsid w:val="00A7D05C"/>
    <w:rsid w:val="00A80043"/>
    <w:rsid w:val="00A80B06"/>
    <w:rsid w:val="00A80C22"/>
    <w:rsid w:val="00A81089"/>
    <w:rsid w:val="00A8143E"/>
    <w:rsid w:val="00A8162C"/>
    <w:rsid w:val="00A8198C"/>
    <w:rsid w:val="00A81B4D"/>
    <w:rsid w:val="00A82089"/>
    <w:rsid w:val="00A82646"/>
    <w:rsid w:val="00A827F3"/>
    <w:rsid w:val="00A82A03"/>
    <w:rsid w:val="00A82DEB"/>
    <w:rsid w:val="00A83216"/>
    <w:rsid w:val="00A8335A"/>
    <w:rsid w:val="00A83371"/>
    <w:rsid w:val="00A83482"/>
    <w:rsid w:val="00A83BF0"/>
    <w:rsid w:val="00A83CBF"/>
    <w:rsid w:val="00A8423F"/>
    <w:rsid w:val="00A842F9"/>
    <w:rsid w:val="00A8454B"/>
    <w:rsid w:val="00A8456E"/>
    <w:rsid w:val="00A84764"/>
    <w:rsid w:val="00A849B8"/>
    <w:rsid w:val="00A849F8"/>
    <w:rsid w:val="00A84D4D"/>
    <w:rsid w:val="00A8558C"/>
    <w:rsid w:val="00A85747"/>
    <w:rsid w:val="00A86061"/>
    <w:rsid w:val="00A86135"/>
    <w:rsid w:val="00A8699E"/>
    <w:rsid w:val="00A86A22"/>
    <w:rsid w:val="00A86BB8"/>
    <w:rsid w:val="00A86EA4"/>
    <w:rsid w:val="00A8725B"/>
    <w:rsid w:val="00A87362"/>
    <w:rsid w:val="00A87585"/>
    <w:rsid w:val="00A8771F"/>
    <w:rsid w:val="00A878DA"/>
    <w:rsid w:val="00A87A11"/>
    <w:rsid w:val="00A87FAB"/>
    <w:rsid w:val="00A9005C"/>
    <w:rsid w:val="00A90123"/>
    <w:rsid w:val="00A90365"/>
    <w:rsid w:val="00A90A88"/>
    <w:rsid w:val="00A90B01"/>
    <w:rsid w:val="00A90B61"/>
    <w:rsid w:val="00A919AC"/>
    <w:rsid w:val="00A92E3E"/>
    <w:rsid w:val="00A92EA5"/>
    <w:rsid w:val="00A93088"/>
    <w:rsid w:val="00A9354B"/>
    <w:rsid w:val="00A94007"/>
    <w:rsid w:val="00A941E2"/>
    <w:rsid w:val="00A94695"/>
    <w:rsid w:val="00A94966"/>
    <w:rsid w:val="00A94D66"/>
    <w:rsid w:val="00A95370"/>
    <w:rsid w:val="00A95685"/>
    <w:rsid w:val="00A95E19"/>
    <w:rsid w:val="00A95E57"/>
    <w:rsid w:val="00A966D9"/>
    <w:rsid w:val="00A96851"/>
    <w:rsid w:val="00A96ABF"/>
    <w:rsid w:val="00A96FB0"/>
    <w:rsid w:val="00A97050"/>
    <w:rsid w:val="00A97077"/>
    <w:rsid w:val="00A976E3"/>
    <w:rsid w:val="00A97E7F"/>
    <w:rsid w:val="00AA030C"/>
    <w:rsid w:val="00AA1279"/>
    <w:rsid w:val="00AA130C"/>
    <w:rsid w:val="00AA1886"/>
    <w:rsid w:val="00AA20B9"/>
    <w:rsid w:val="00AA2454"/>
    <w:rsid w:val="00AA274F"/>
    <w:rsid w:val="00AA2E93"/>
    <w:rsid w:val="00AA30C8"/>
    <w:rsid w:val="00AA360A"/>
    <w:rsid w:val="00AA365A"/>
    <w:rsid w:val="00AA3820"/>
    <w:rsid w:val="00AA3937"/>
    <w:rsid w:val="00AA3B04"/>
    <w:rsid w:val="00AA3D33"/>
    <w:rsid w:val="00AA3FE6"/>
    <w:rsid w:val="00AA4342"/>
    <w:rsid w:val="00AA4475"/>
    <w:rsid w:val="00AA4F27"/>
    <w:rsid w:val="00AA50A9"/>
    <w:rsid w:val="00AA5CB8"/>
    <w:rsid w:val="00AA6006"/>
    <w:rsid w:val="00AA6195"/>
    <w:rsid w:val="00AA6846"/>
    <w:rsid w:val="00AA6E3B"/>
    <w:rsid w:val="00AA6F66"/>
    <w:rsid w:val="00AA70A3"/>
    <w:rsid w:val="00AA71DF"/>
    <w:rsid w:val="00AA729E"/>
    <w:rsid w:val="00AB0061"/>
    <w:rsid w:val="00AB06F0"/>
    <w:rsid w:val="00AB1158"/>
    <w:rsid w:val="00AB1916"/>
    <w:rsid w:val="00AB1EE5"/>
    <w:rsid w:val="00AB2458"/>
    <w:rsid w:val="00AB29B4"/>
    <w:rsid w:val="00AB2DEC"/>
    <w:rsid w:val="00AB2F6F"/>
    <w:rsid w:val="00AB318D"/>
    <w:rsid w:val="00AB32EB"/>
    <w:rsid w:val="00AB3647"/>
    <w:rsid w:val="00AB374E"/>
    <w:rsid w:val="00AB3D07"/>
    <w:rsid w:val="00AB41BA"/>
    <w:rsid w:val="00AB4DC0"/>
    <w:rsid w:val="00AB4DFF"/>
    <w:rsid w:val="00AB4E9E"/>
    <w:rsid w:val="00AB54F7"/>
    <w:rsid w:val="00AB5955"/>
    <w:rsid w:val="00AB61EF"/>
    <w:rsid w:val="00AB66B4"/>
    <w:rsid w:val="00AB6749"/>
    <w:rsid w:val="00AB67FA"/>
    <w:rsid w:val="00AB6BF4"/>
    <w:rsid w:val="00AB6E56"/>
    <w:rsid w:val="00AB6EC2"/>
    <w:rsid w:val="00AB72B0"/>
    <w:rsid w:val="00AB7B39"/>
    <w:rsid w:val="00AB7D9D"/>
    <w:rsid w:val="00ABE935"/>
    <w:rsid w:val="00AC0411"/>
    <w:rsid w:val="00AC07CE"/>
    <w:rsid w:val="00AC0877"/>
    <w:rsid w:val="00AC098A"/>
    <w:rsid w:val="00AC09E8"/>
    <w:rsid w:val="00AC0FA6"/>
    <w:rsid w:val="00AC132E"/>
    <w:rsid w:val="00AC17D4"/>
    <w:rsid w:val="00AC1886"/>
    <w:rsid w:val="00AC1A51"/>
    <w:rsid w:val="00AC1CCC"/>
    <w:rsid w:val="00AC1E7D"/>
    <w:rsid w:val="00AC2167"/>
    <w:rsid w:val="00AC22D6"/>
    <w:rsid w:val="00AC27DD"/>
    <w:rsid w:val="00AC2AB1"/>
    <w:rsid w:val="00AC2AF4"/>
    <w:rsid w:val="00AC2B49"/>
    <w:rsid w:val="00AC3059"/>
    <w:rsid w:val="00AC38F6"/>
    <w:rsid w:val="00AC42D2"/>
    <w:rsid w:val="00AC4D55"/>
    <w:rsid w:val="00AC4F99"/>
    <w:rsid w:val="00AC5481"/>
    <w:rsid w:val="00AC5AA0"/>
    <w:rsid w:val="00AC6527"/>
    <w:rsid w:val="00AC762E"/>
    <w:rsid w:val="00AC76A0"/>
    <w:rsid w:val="00AC7D6D"/>
    <w:rsid w:val="00AD041B"/>
    <w:rsid w:val="00AD06D1"/>
    <w:rsid w:val="00AD13F6"/>
    <w:rsid w:val="00AD1520"/>
    <w:rsid w:val="00AD1661"/>
    <w:rsid w:val="00AD16CB"/>
    <w:rsid w:val="00AD182C"/>
    <w:rsid w:val="00AD1BE2"/>
    <w:rsid w:val="00AD1CD2"/>
    <w:rsid w:val="00AD21FF"/>
    <w:rsid w:val="00AD23D6"/>
    <w:rsid w:val="00AD24F3"/>
    <w:rsid w:val="00AD2A65"/>
    <w:rsid w:val="00AD307B"/>
    <w:rsid w:val="00AD30D4"/>
    <w:rsid w:val="00AD325F"/>
    <w:rsid w:val="00AD3B00"/>
    <w:rsid w:val="00AD4046"/>
    <w:rsid w:val="00AD40DF"/>
    <w:rsid w:val="00AD4790"/>
    <w:rsid w:val="00AD48CA"/>
    <w:rsid w:val="00AD4939"/>
    <w:rsid w:val="00AD51E3"/>
    <w:rsid w:val="00AD5578"/>
    <w:rsid w:val="00AD6639"/>
    <w:rsid w:val="00AD6673"/>
    <w:rsid w:val="00AD6CBB"/>
    <w:rsid w:val="00AD6E42"/>
    <w:rsid w:val="00AD759D"/>
    <w:rsid w:val="00AD7E1A"/>
    <w:rsid w:val="00AE0225"/>
    <w:rsid w:val="00AE02C0"/>
    <w:rsid w:val="00AE03B5"/>
    <w:rsid w:val="00AE07C0"/>
    <w:rsid w:val="00AE0B1C"/>
    <w:rsid w:val="00AE0C54"/>
    <w:rsid w:val="00AE10CD"/>
    <w:rsid w:val="00AE16AD"/>
    <w:rsid w:val="00AE16F5"/>
    <w:rsid w:val="00AE185E"/>
    <w:rsid w:val="00AE1A00"/>
    <w:rsid w:val="00AE1E47"/>
    <w:rsid w:val="00AE2091"/>
    <w:rsid w:val="00AE25C1"/>
    <w:rsid w:val="00AE26A8"/>
    <w:rsid w:val="00AE2E5B"/>
    <w:rsid w:val="00AE3018"/>
    <w:rsid w:val="00AE35F8"/>
    <w:rsid w:val="00AE376F"/>
    <w:rsid w:val="00AE41D5"/>
    <w:rsid w:val="00AE474A"/>
    <w:rsid w:val="00AE48E3"/>
    <w:rsid w:val="00AE4975"/>
    <w:rsid w:val="00AE4E02"/>
    <w:rsid w:val="00AE5753"/>
    <w:rsid w:val="00AE5AF9"/>
    <w:rsid w:val="00AE5B4E"/>
    <w:rsid w:val="00AE5F4E"/>
    <w:rsid w:val="00AE60EC"/>
    <w:rsid w:val="00AE6BE6"/>
    <w:rsid w:val="00AE76E4"/>
    <w:rsid w:val="00AE7EE1"/>
    <w:rsid w:val="00AF03FC"/>
    <w:rsid w:val="00AF090F"/>
    <w:rsid w:val="00AF0C75"/>
    <w:rsid w:val="00AF0DC7"/>
    <w:rsid w:val="00AF0DDB"/>
    <w:rsid w:val="00AF0E8E"/>
    <w:rsid w:val="00AF1270"/>
    <w:rsid w:val="00AF15F3"/>
    <w:rsid w:val="00AF16E5"/>
    <w:rsid w:val="00AF18F3"/>
    <w:rsid w:val="00AF1ACF"/>
    <w:rsid w:val="00AF1C10"/>
    <w:rsid w:val="00AF20CD"/>
    <w:rsid w:val="00AF2122"/>
    <w:rsid w:val="00AF2557"/>
    <w:rsid w:val="00AF29C0"/>
    <w:rsid w:val="00AF332A"/>
    <w:rsid w:val="00AF373B"/>
    <w:rsid w:val="00AF3773"/>
    <w:rsid w:val="00AF48D5"/>
    <w:rsid w:val="00AF48E2"/>
    <w:rsid w:val="00AF4923"/>
    <w:rsid w:val="00AF4C5E"/>
    <w:rsid w:val="00AF51F0"/>
    <w:rsid w:val="00AF5404"/>
    <w:rsid w:val="00AF56DF"/>
    <w:rsid w:val="00AF5981"/>
    <w:rsid w:val="00AF598E"/>
    <w:rsid w:val="00AF639C"/>
    <w:rsid w:val="00AF644E"/>
    <w:rsid w:val="00AF65AC"/>
    <w:rsid w:val="00AF67EF"/>
    <w:rsid w:val="00AF7384"/>
    <w:rsid w:val="00B003EC"/>
    <w:rsid w:val="00B0058E"/>
    <w:rsid w:val="00B005B1"/>
    <w:rsid w:val="00B00D5C"/>
    <w:rsid w:val="00B00F02"/>
    <w:rsid w:val="00B010CF"/>
    <w:rsid w:val="00B010E9"/>
    <w:rsid w:val="00B01107"/>
    <w:rsid w:val="00B01321"/>
    <w:rsid w:val="00B01569"/>
    <w:rsid w:val="00B02061"/>
    <w:rsid w:val="00B02398"/>
    <w:rsid w:val="00B02AF4"/>
    <w:rsid w:val="00B032BA"/>
    <w:rsid w:val="00B03546"/>
    <w:rsid w:val="00B03D6E"/>
    <w:rsid w:val="00B03DFA"/>
    <w:rsid w:val="00B03E4B"/>
    <w:rsid w:val="00B0417B"/>
    <w:rsid w:val="00B04A93"/>
    <w:rsid w:val="00B04ECB"/>
    <w:rsid w:val="00B0508F"/>
    <w:rsid w:val="00B052ED"/>
    <w:rsid w:val="00B05B85"/>
    <w:rsid w:val="00B05E59"/>
    <w:rsid w:val="00B05ECF"/>
    <w:rsid w:val="00B05FA9"/>
    <w:rsid w:val="00B067A3"/>
    <w:rsid w:val="00B06989"/>
    <w:rsid w:val="00B06DFA"/>
    <w:rsid w:val="00B07638"/>
    <w:rsid w:val="00B077AC"/>
    <w:rsid w:val="00B07A30"/>
    <w:rsid w:val="00B07EE3"/>
    <w:rsid w:val="00B101F7"/>
    <w:rsid w:val="00B1066F"/>
    <w:rsid w:val="00B10C68"/>
    <w:rsid w:val="00B10F73"/>
    <w:rsid w:val="00B11200"/>
    <w:rsid w:val="00B112BA"/>
    <w:rsid w:val="00B113E1"/>
    <w:rsid w:val="00B1171D"/>
    <w:rsid w:val="00B117E8"/>
    <w:rsid w:val="00B1182E"/>
    <w:rsid w:val="00B1192E"/>
    <w:rsid w:val="00B11B84"/>
    <w:rsid w:val="00B11F79"/>
    <w:rsid w:val="00B120A5"/>
    <w:rsid w:val="00B12459"/>
    <w:rsid w:val="00B1261E"/>
    <w:rsid w:val="00B12774"/>
    <w:rsid w:val="00B12890"/>
    <w:rsid w:val="00B12983"/>
    <w:rsid w:val="00B12C75"/>
    <w:rsid w:val="00B1387B"/>
    <w:rsid w:val="00B13C14"/>
    <w:rsid w:val="00B13C45"/>
    <w:rsid w:val="00B1467A"/>
    <w:rsid w:val="00B15392"/>
    <w:rsid w:val="00B153DF"/>
    <w:rsid w:val="00B15FB8"/>
    <w:rsid w:val="00B16156"/>
    <w:rsid w:val="00B17071"/>
    <w:rsid w:val="00B176BD"/>
    <w:rsid w:val="00B17721"/>
    <w:rsid w:val="00B2010C"/>
    <w:rsid w:val="00B2037F"/>
    <w:rsid w:val="00B2058C"/>
    <w:rsid w:val="00B20645"/>
    <w:rsid w:val="00B20904"/>
    <w:rsid w:val="00B20FFD"/>
    <w:rsid w:val="00B21371"/>
    <w:rsid w:val="00B21D81"/>
    <w:rsid w:val="00B21FA8"/>
    <w:rsid w:val="00B223C3"/>
    <w:rsid w:val="00B226E1"/>
    <w:rsid w:val="00B226F7"/>
    <w:rsid w:val="00B22D11"/>
    <w:rsid w:val="00B22E44"/>
    <w:rsid w:val="00B2325F"/>
    <w:rsid w:val="00B236FC"/>
    <w:rsid w:val="00B238DD"/>
    <w:rsid w:val="00B23A75"/>
    <w:rsid w:val="00B23B56"/>
    <w:rsid w:val="00B24A82"/>
    <w:rsid w:val="00B24E69"/>
    <w:rsid w:val="00B25593"/>
    <w:rsid w:val="00B256BD"/>
    <w:rsid w:val="00B25BE1"/>
    <w:rsid w:val="00B25FC9"/>
    <w:rsid w:val="00B26685"/>
    <w:rsid w:val="00B2671D"/>
    <w:rsid w:val="00B26D9D"/>
    <w:rsid w:val="00B26F99"/>
    <w:rsid w:val="00B27160"/>
    <w:rsid w:val="00B271E2"/>
    <w:rsid w:val="00B274B9"/>
    <w:rsid w:val="00B27507"/>
    <w:rsid w:val="00B275A7"/>
    <w:rsid w:val="00B277B5"/>
    <w:rsid w:val="00B27E81"/>
    <w:rsid w:val="00B30910"/>
    <w:rsid w:val="00B31611"/>
    <w:rsid w:val="00B3188A"/>
    <w:rsid w:val="00B31A07"/>
    <w:rsid w:val="00B31C76"/>
    <w:rsid w:val="00B32067"/>
    <w:rsid w:val="00B320A2"/>
    <w:rsid w:val="00B32196"/>
    <w:rsid w:val="00B32860"/>
    <w:rsid w:val="00B33019"/>
    <w:rsid w:val="00B33114"/>
    <w:rsid w:val="00B33D5D"/>
    <w:rsid w:val="00B340C0"/>
    <w:rsid w:val="00B3426A"/>
    <w:rsid w:val="00B342F8"/>
    <w:rsid w:val="00B34325"/>
    <w:rsid w:val="00B344E0"/>
    <w:rsid w:val="00B34A8B"/>
    <w:rsid w:val="00B34AEB"/>
    <w:rsid w:val="00B34FEA"/>
    <w:rsid w:val="00B35558"/>
    <w:rsid w:val="00B35A8D"/>
    <w:rsid w:val="00B36A0D"/>
    <w:rsid w:val="00B36B13"/>
    <w:rsid w:val="00B36CA1"/>
    <w:rsid w:val="00B3727A"/>
    <w:rsid w:val="00B374BE"/>
    <w:rsid w:val="00B376BE"/>
    <w:rsid w:val="00B379A8"/>
    <w:rsid w:val="00B37A31"/>
    <w:rsid w:val="00B37B3D"/>
    <w:rsid w:val="00B408E2"/>
    <w:rsid w:val="00B40C77"/>
    <w:rsid w:val="00B41005"/>
    <w:rsid w:val="00B41B78"/>
    <w:rsid w:val="00B41C4E"/>
    <w:rsid w:val="00B42453"/>
    <w:rsid w:val="00B4305E"/>
    <w:rsid w:val="00B4314F"/>
    <w:rsid w:val="00B435CD"/>
    <w:rsid w:val="00B43814"/>
    <w:rsid w:val="00B43AF7"/>
    <w:rsid w:val="00B43C87"/>
    <w:rsid w:val="00B440AD"/>
    <w:rsid w:val="00B440AE"/>
    <w:rsid w:val="00B447D0"/>
    <w:rsid w:val="00B447F0"/>
    <w:rsid w:val="00B44F05"/>
    <w:rsid w:val="00B453E3"/>
    <w:rsid w:val="00B45CEA"/>
    <w:rsid w:val="00B45DD8"/>
    <w:rsid w:val="00B46079"/>
    <w:rsid w:val="00B46566"/>
    <w:rsid w:val="00B46573"/>
    <w:rsid w:val="00B465B7"/>
    <w:rsid w:val="00B47177"/>
    <w:rsid w:val="00B47478"/>
    <w:rsid w:val="00B478A9"/>
    <w:rsid w:val="00B478BA"/>
    <w:rsid w:val="00B47F07"/>
    <w:rsid w:val="00B50165"/>
    <w:rsid w:val="00B50658"/>
    <w:rsid w:val="00B50A78"/>
    <w:rsid w:val="00B51229"/>
    <w:rsid w:val="00B51441"/>
    <w:rsid w:val="00B519D4"/>
    <w:rsid w:val="00B51A58"/>
    <w:rsid w:val="00B51F74"/>
    <w:rsid w:val="00B5214C"/>
    <w:rsid w:val="00B52A9A"/>
    <w:rsid w:val="00B52C29"/>
    <w:rsid w:val="00B53972"/>
    <w:rsid w:val="00B539ED"/>
    <w:rsid w:val="00B53B99"/>
    <w:rsid w:val="00B53DDE"/>
    <w:rsid w:val="00B54058"/>
    <w:rsid w:val="00B54124"/>
    <w:rsid w:val="00B54511"/>
    <w:rsid w:val="00B5458E"/>
    <w:rsid w:val="00B54BB2"/>
    <w:rsid w:val="00B54E6D"/>
    <w:rsid w:val="00B551E3"/>
    <w:rsid w:val="00B55396"/>
    <w:rsid w:val="00B55807"/>
    <w:rsid w:val="00B55F5B"/>
    <w:rsid w:val="00B560E9"/>
    <w:rsid w:val="00B5633B"/>
    <w:rsid w:val="00B565CE"/>
    <w:rsid w:val="00B566B4"/>
    <w:rsid w:val="00B56962"/>
    <w:rsid w:val="00B56FF6"/>
    <w:rsid w:val="00B57218"/>
    <w:rsid w:val="00B57246"/>
    <w:rsid w:val="00B57405"/>
    <w:rsid w:val="00B57569"/>
    <w:rsid w:val="00B57B42"/>
    <w:rsid w:val="00B6016C"/>
    <w:rsid w:val="00B603F1"/>
    <w:rsid w:val="00B6098E"/>
    <w:rsid w:val="00B60C93"/>
    <w:rsid w:val="00B610F1"/>
    <w:rsid w:val="00B614B7"/>
    <w:rsid w:val="00B6163A"/>
    <w:rsid w:val="00B616B3"/>
    <w:rsid w:val="00B61781"/>
    <w:rsid w:val="00B61DC0"/>
    <w:rsid w:val="00B62396"/>
    <w:rsid w:val="00B623D2"/>
    <w:rsid w:val="00B63248"/>
    <w:rsid w:val="00B63BE2"/>
    <w:rsid w:val="00B645A1"/>
    <w:rsid w:val="00B64AC3"/>
    <w:rsid w:val="00B65862"/>
    <w:rsid w:val="00B65A62"/>
    <w:rsid w:val="00B65C89"/>
    <w:rsid w:val="00B660A5"/>
    <w:rsid w:val="00B66805"/>
    <w:rsid w:val="00B66864"/>
    <w:rsid w:val="00B66D1B"/>
    <w:rsid w:val="00B66FDE"/>
    <w:rsid w:val="00B677F1"/>
    <w:rsid w:val="00B67897"/>
    <w:rsid w:val="00B67E61"/>
    <w:rsid w:val="00B70002"/>
    <w:rsid w:val="00B700CC"/>
    <w:rsid w:val="00B70B1B"/>
    <w:rsid w:val="00B71520"/>
    <w:rsid w:val="00B7173A"/>
    <w:rsid w:val="00B71857"/>
    <w:rsid w:val="00B71D6B"/>
    <w:rsid w:val="00B7267F"/>
    <w:rsid w:val="00B7270D"/>
    <w:rsid w:val="00B72E8A"/>
    <w:rsid w:val="00B73115"/>
    <w:rsid w:val="00B73140"/>
    <w:rsid w:val="00B739B6"/>
    <w:rsid w:val="00B74A45"/>
    <w:rsid w:val="00B74EA2"/>
    <w:rsid w:val="00B74EEB"/>
    <w:rsid w:val="00B751CD"/>
    <w:rsid w:val="00B751DF"/>
    <w:rsid w:val="00B752C3"/>
    <w:rsid w:val="00B75350"/>
    <w:rsid w:val="00B75BDE"/>
    <w:rsid w:val="00B75EBC"/>
    <w:rsid w:val="00B761DD"/>
    <w:rsid w:val="00B76395"/>
    <w:rsid w:val="00B765B3"/>
    <w:rsid w:val="00B765F5"/>
    <w:rsid w:val="00B768FB"/>
    <w:rsid w:val="00B76B74"/>
    <w:rsid w:val="00B76C34"/>
    <w:rsid w:val="00B776B0"/>
    <w:rsid w:val="00B77F35"/>
    <w:rsid w:val="00B801A5"/>
    <w:rsid w:val="00B80401"/>
    <w:rsid w:val="00B806E9"/>
    <w:rsid w:val="00B80880"/>
    <w:rsid w:val="00B80A2B"/>
    <w:rsid w:val="00B80C5A"/>
    <w:rsid w:val="00B8134C"/>
    <w:rsid w:val="00B81BBF"/>
    <w:rsid w:val="00B81C60"/>
    <w:rsid w:val="00B81D85"/>
    <w:rsid w:val="00B82445"/>
    <w:rsid w:val="00B82C47"/>
    <w:rsid w:val="00B82C94"/>
    <w:rsid w:val="00B830D8"/>
    <w:rsid w:val="00B8356F"/>
    <w:rsid w:val="00B8383D"/>
    <w:rsid w:val="00B83847"/>
    <w:rsid w:val="00B83ABF"/>
    <w:rsid w:val="00B83B7D"/>
    <w:rsid w:val="00B8421B"/>
    <w:rsid w:val="00B84573"/>
    <w:rsid w:val="00B84E84"/>
    <w:rsid w:val="00B8516A"/>
    <w:rsid w:val="00B851F5"/>
    <w:rsid w:val="00B85358"/>
    <w:rsid w:val="00B8568A"/>
    <w:rsid w:val="00B858D6"/>
    <w:rsid w:val="00B85CD8"/>
    <w:rsid w:val="00B8628A"/>
    <w:rsid w:val="00B86935"/>
    <w:rsid w:val="00B870DD"/>
    <w:rsid w:val="00B87395"/>
    <w:rsid w:val="00B87E4E"/>
    <w:rsid w:val="00B87EA9"/>
    <w:rsid w:val="00B900E5"/>
    <w:rsid w:val="00B901C5"/>
    <w:rsid w:val="00B9055B"/>
    <w:rsid w:val="00B919EE"/>
    <w:rsid w:val="00B91CF9"/>
    <w:rsid w:val="00B91D1C"/>
    <w:rsid w:val="00B91EB0"/>
    <w:rsid w:val="00B924A0"/>
    <w:rsid w:val="00B9278A"/>
    <w:rsid w:val="00B92969"/>
    <w:rsid w:val="00B93409"/>
    <w:rsid w:val="00B93A2B"/>
    <w:rsid w:val="00B93A31"/>
    <w:rsid w:val="00B945CD"/>
    <w:rsid w:val="00B94C33"/>
    <w:rsid w:val="00B951C1"/>
    <w:rsid w:val="00B959EE"/>
    <w:rsid w:val="00B95A47"/>
    <w:rsid w:val="00B96055"/>
    <w:rsid w:val="00B96335"/>
    <w:rsid w:val="00B96390"/>
    <w:rsid w:val="00B96787"/>
    <w:rsid w:val="00B969A5"/>
    <w:rsid w:val="00B96C2B"/>
    <w:rsid w:val="00B96F05"/>
    <w:rsid w:val="00B96F53"/>
    <w:rsid w:val="00B976F7"/>
    <w:rsid w:val="00B97EB5"/>
    <w:rsid w:val="00BA045B"/>
    <w:rsid w:val="00BA0A6B"/>
    <w:rsid w:val="00BA0E5D"/>
    <w:rsid w:val="00BA0F3B"/>
    <w:rsid w:val="00BA1690"/>
    <w:rsid w:val="00BA1790"/>
    <w:rsid w:val="00BA1877"/>
    <w:rsid w:val="00BA1B6F"/>
    <w:rsid w:val="00BA1C49"/>
    <w:rsid w:val="00BA1E0C"/>
    <w:rsid w:val="00BA1E32"/>
    <w:rsid w:val="00BA2170"/>
    <w:rsid w:val="00BA2273"/>
    <w:rsid w:val="00BA2376"/>
    <w:rsid w:val="00BA26FF"/>
    <w:rsid w:val="00BA2A37"/>
    <w:rsid w:val="00BA2F13"/>
    <w:rsid w:val="00BA2F81"/>
    <w:rsid w:val="00BA3EC1"/>
    <w:rsid w:val="00BA447C"/>
    <w:rsid w:val="00BA451C"/>
    <w:rsid w:val="00BA4528"/>
    <w:rsid w:val="00BA4857"/>
    <w:rsid w:val="00BA4DDA"/>
    <w:rsid w:val="00BA5C1D"/>
    <w:rsid w:val="00BA5E2B"/>
    <w:rsid w:val="00BA5E46"/>
    <w:rsid w:val="00BA60BD"/>
    <w:rsid w:val="00BA648C"/>
    <w:rsid w:val="00BA6916"/>
    <w:rsid w:val="00BA7449"/>
    <w:rsid w:val="00BA78BF"/>
    <w:rsid w:val="00BA798C"/>
    <w:rsid w:val="00BA7BD7"/>
    <w:rsid w:val="00BB03CA"/>
    <w:rsid w:val="00BB0618"/>
    <w:rsid w:val="00BB0752"/>
    <w:rsid w:val="00BB09F7"/>
    <w:rsid w:val="00BB0E3D"/>
    <w:rsid w:val="00BB1062"/>
    <w:rsid w:val="00BB10CD"/>
    <w:rsid w:val="00BB148D"/>
    <w:rsid w:val="00BB1D4D"/>
    <w:rsid w:val="00BB1E23"/>
    <w:rsid w:val="00BB22B7"/>
    <w:rsid w:val="00BB26A4"/>
    <w:rsid w:val="00BB2A9D"/>
    <w:rsid w:val="00BB2BF7"/>
    <w:rsid w:val="00BB3269"/>
    <w:rsid w:val="00BB3806"/>
    <w:rsid w:val="00BB3AF6"/>
    <w:rsid w:val="00BB3EB6"/>
    <w:rsid w:val="00BB424D"/>
    <w:rsid w:val="00BB44DE"/>
    <w:rsid w:val="00BB45B7"/>
    <w:rsid w:val="00BB4842"/>
    <w:rsid w:val="00BB4A98"/>
    <w:rsid w:val="00BB4E59"/>
    <w:rsid w:val="00BB5146"/>
    <w:rsid w:val="00BB5207"/>
    <w:rsid w:val="00BB55A6"/>
    <w:rsid w:val="00BB582E"/>
    <w:rsid w:val="00BB5A44"/>
    <w:rsid w:val="00BB5E51"/>
    <w:rsid w:val="00BB613F"/>
    <w:rsid w:val="00BB6243"/>
    <w:rsid w:val="00BB673B"/>
    <w:rsid w:val="00BB6E66"/>
    <w:rsid w:val="00BB7CD1"/>
    <w:rsid w:val="00BB7E10"/>
    <w:rsid w:val="00BB7F51"/>
    <w:rsid w:val="00BC0391"/>
    <w:rsid w:val="00BC068B"/>
    <w:rsid w:val="00BC06EA"/>
    <w:rsid w:val="00BC0825"/>
    <w:rsid w:val="00BC0A4B"/>
    <w:rsid w:val="00BC0B39"/>
    <w:rsid w:val="00BC1284"/>
    <w:rsid w:val="00BC1318"/>
    <w:rsid w:val="00BC1449"/>
    <w:rsid w:val="00BC1A30"/>
    <w:rsid w:val="00BC2282"/>
    <w:rsid w:val="00BC24D0"/>
    <w:rsid w:val="00BC271C"/>
    <w:rsid w:val="00BC2778"/>
    <w:rsid w:val="00BC3046"/>
    <w:rsid w:val="00BC3429"/>
    <w:rsid w:val="00BC38DB"/>
    <w:rsid w:val="00BC3A6A"/>
    <w:rsid w:val="00BC433F"/>
    <w:rsid w:val="00BC4501"/>
    <w:rsid w:val="00BC456C"/>
    <w:rsid w:val="00BC485B"/>
    <w:rsid w:val="00BC4C7B"/>
    <w:rsid w:val="00BC4D10"/>
    <w:rsid w:val="00BC4D8A"/>
    <w:rsid w:val="00BC4EFA"/>
    <w:rsid w:val="00BC4EFC"/>
    <w:rsid w:val="00BC588E"/>
    <w:rsid w:val="00BC5B3A"/>
    <w:rsid w:val="00BC618B"/>
    <w:rsid w:val="00BC629A"/>
    <w:rsid w:val="00BC6546"/>
    <w:rsid w:val="00BC6862"/>
    <w:rsid w:val="00BC6C21"/>
    <w:rsid w:val="00BC6F3A"/>
    <w:rsid w:val="00BC70F4"/>
    <w:rsid w:val="00BC7386"/>
    <w:rsid w:val="00BC7A0D"/>
    <w:rsid w:val="00BC7A59"/>
    <w:rsid w:val="00BD018D"/>
    <w:rsid w:val="00BD02EC"/>
    <w:rsid w:val="00BD0A13"/>
    <w:rsid w:val="00BD0C87"/>
    <w:rsid w:val="00BD0EEF"/>
    <w:rsid w:val="00BD10DA"/>
    <w:rsid w:val="00BD1419"/>
    <w:rsid w:val="00BD1686"/>
    <w:rsid w:val="00BD1712"/>
    <w:rsid w:val="00BD1BFC"/>
    <w:rsid w:val="00BD22BE"/>
    <w:rsid w:val="00BD2965"/>
    <w:rsid w:val="00BD2A40"/>
    <w:rsid w:val="00BD2F54"/>
    <w:rsid w:val="00BD2F95"/>
    <w:rsid w:val="00BD3589"/>
    <w:rsid w:val="00BD3DEC"/>
    <w:rsid w:val="00BD422D"/>
    <w:rsid w:val="00BD47E9"/>
    <w:rsid w:val="00BD488D"/>
    <w:rsid w:val="00BD4A06"/>
    <w:rsid w:val="00BD4FFA"/>
    <w:rsid w:val="00BD55AF"/>
    <w:rsid w:val="00BD56F6"/>
    <w:rsid w:val="00BD6278"/>
    <w:rsid w:val="00BD6516"/>
    <w:rsid w:val="00BD67C8"/>
    <w:rsid w:val="00BD6971"/>
    <w:rsid w:val="00BD6D05"/>
    <w:rsid w:val="00BD7257"/>
    <w:rsid w:val="00BD73CA"/>
    <w:rsid w:val="00BD745A"/>
    <w:rsid w:val="00BD755E"/>
    <w:rsid w:val="00BD759A"/>
    <w:rsid w:val="00BD76B2"/>
    <w:rsid w:val="00BD7E3F"/>
    <w:rsid w:val="00BE0014"/>
    <w:rsid w:val="00BE042B"/>
    <w:rsid w:val="00BE0B8B"/>
    <w:rsid w:val="00BE0CC6"/>
    <w:rsid w:val="00BE0F22"/>
    <w:rsid w:val="00BE0F65"/>
    <w:rsid w:val="00BE11C6"/>
    <w:rsid w:val="00BE1614"/>
    <w:rsid w:val="00BE2775"/>
    <w:rsid w:val="00BE27A7"/>
    <w:rsid w:val="00BE2BB5"/>
    <w:rsid w:val="00BE316D"/>
    <w:rsid w:val="00BE3770"/>
    <w:rsid w:val="00BE3A7C"/>
    <w:rsid w:val="00BE3DC9"/>
    <w:rsid w:val="00BE3DD8"/>
    <w:rsid w:val="00BE48A0"/>
    <w:rsid w:val="00BE4AF7"/>
    <w:rsid w:val="00BE56D0"/>
    <w:rsid w:val="00BE574B"/>
    <w:rsid w:val="00BE62DC"/>
    <w:rsid w:val="00BE654A"/>
    <w:rsid w:val="00BE6794"/>
    <w:rsid w:val="00BE69AB"/>
    <w:rsid w:val="00BE6CDD"/>
    <w:rsid w:val="00BE6FA2"/>
    <w:rsid w:val="00BE78E2"/>
    <w:rsid w:val="00BEA5DA"/>
    <w:rsid w:val="00BF0032"/>
    <w:rsid w:val="00BF02B9"/>
    <w:rsid w:val="00BF0B41"/>
    <w:rsid w:val="00BF1348"/>
    <w:rsid w:val="00BF1658"/>
    <w:rsid w:val="00BF1AC7"/>
    <w:rsid w:val="00BF1CDC"/>
    <w:rsid w:val="00BF1E2A"/>
    <w:rsid w:val="00BF2137"/>
    <w:rsid w:val="00BF24A0"/>
    <w:rsid w:val="00BF2A39"/>
    <w:rsid w:val="00BF2D33"/>
    <w:rsid w:val="00BF2DDE"/>
    <w:rsid w:val="00BF2E79"/>
    <w:rsid w:val="00BF31BA"/>
    <w:rsid w:val="00BF38B2"/>
    <w:rsid w:val="00BF3BD6"/>
    <w:rsid w:val="00BF3BEC"/>
    <w:rsid w:val="00BF3ED4"/>
    <w:rsid w:val="00BF4249"/>
    <w:rsid w:val="00BF47B4"/>
    <w:rsid w:val="00BF5118"/>
    <w:rsid w:val="00BF5155"/>
    <w:rsid w:val="00BF52CE"/>
    <w:rsid w:val="00BF5777"/>
    <w:rsid w:val="00BF5A6E"/>
    <w:rsid w:val="00BF5B3B"/>
    <w:rsid w:val="00BF5D1E"/>
    <w:rsid w:val="00BF6089"/>
    <w:rsid w:val="00BF657E"/>
    <w:rsid w:val="00BF68BC"/>
    <w:rsid w:val="00BF6D94"/>
    <w:rsid w:val="00BF7A8D"/>
    <w:rsid w:val="00BF7D21"/>
    <w:rsid w:val="00C0067C"/>
    <w:rsid w:val="00C00A5C"/>
    <w:rsid w:val="00C01314"/>
    <w:rsid w:val="00C01D6F"/>
    <w:rsid w:val="00C02065"/>
    <w:rsid w:val="00C028F0"/>
    <w:rsid w:val="00C02950"/>
    <w:rsid w:val="00C02A06"/>
    <w:rsid w:val="00C02BCF"/>
    <w:rsid w:val="00C0314E"/>
    <w:rsid w:val="00C03265"/>
    <w:rsid w:val="00C033C1"/>
    <w:rsid w:val="00C033E8"/>
    <w:rsid w:val="00C034CB"/>
    <w:rsid w:val="00C0356A"/>
    <w:rsid w:val="00C03DE8"/>
    <w:rsid w:val="00C03F81"/>
    <w:rsid w:val="00C043E5"/>
    <w:rsid w:val="00C04458"/>
    <w:rsid w:val="00C04C50"/>
    <w:rsid w:val="00C04E77"/>
    <w:rsid w:val="00C055C3"/>
    <w:rsid w:val="00C056C8"/>
    <w:rsid w:val="00C0583F"/>
    <w:rsid w:val="00C05AF6"/>
    <w:rsid w:val="00C05B34"/>
    <w:rsid w:val="00C05C14"/>
    <w:rsid w:val="00C05CAB"/>
    <w:rsid w:val="00C05CEC"/>
    <w:rsid w:val="00C05EC0"/>
    <w:rsid w:val="00C062D1"/>
    <w:rsid w:val="00C068D4"/>
    <w:rsid w:val="00C06A5D"/>
    <w:rsid w:val="00C06D45"/>
    <w:rsid w:val="00C06F87"/>
    <w:rsid w:val="00C07027"/>
    <w:rsid w:val="00C0705D"/>
    <w:rsid w:val="00C0727B"/>
    <w:rsid w:val="00C074E4"/>
    <w:rsid w:val="00C076BA"/>
    <w:rsid w:val="00C076CE"/>
    <w:rsid w:val="00C0779C"/>
    <w:rsid w:val="00C0786E"/>
    <w:rsid w:val="00C07E46"/>
    <w:rsid w:val="00C10080"/>
    <w:rsid w:val="00C101E0"/>
    <w:rsid w:val="00C104A1"/>
    <w:rsid w:val="00C10764"/>
    <w:rsid w:val="00C10AA4"/>
    <w:rsid w:val="00C1132F"/>
    <w:rsid w:val="00C114B5"/>
    <w:rsid w:val="00C11AB8"/>
    <w:rsid w:val="00C11E1E"/>
    <w:rsid w:val="00C1228F"/>
    <w:rsid w:val="00C124B0"/>
    <w:rsid w:val="00C125E6"/>
    <w:rsid w:val="00C1305D"/>
    <w:rsid w:val="00C131D7"/>
    <w:rsid w:val="00C13472"/>
    <w:rsid w:val="00C135E1"/>
    <w:rsid w:val="00C1443C"/>
    <w:rsid w:val="00C14CEB"/>
    <w:rsid w:val="00C15005"/>
    <w:rsid w:val="00C15027"/>
    <w:rsid w:val="00C150D2"/>
    <w:rsid w:val="00C150FF"/>
    <w:rsid w:val="00C160EA"/>
    <w:rsid w:val="00C1616B"/>
    <w:rsid w:val="00C165C7"/>
    <w:rsid w:val="00C17056"/>
    <w:rsid w:val="00C170D3"/>
    <w:rsid w:val="00C17100"/>
    <w:rsid w:val="00C177F0"/>
    <w:rsid w:val="00C17C49"/>
    <w:rsid w:val="00C17CA0"/>
    <w:rsid w:val="00C17F38"/>
    <w:rsid w:val="00C202A0"/>
    <w:rsid w:val="00C20870"/>
    <w:rsid w:val="00C20B4C"/>
    <w:rsid w:val="00C214D8"/>
    <w:rsid w:val="00C2174A"/>
    <w:rsid w:val="00C21A4A"/>
    <w:rsid w:val="00C21AB0"/>
    <w:rsid w:val="00C22B36"/>
    <w:rsid w:val="00C22D75"/>
    <w:rsid w:val="00C22F55"/>
    <w:rsid w:val="00C2312B"/>
    <w:rsid w:val="00C23559"/>
    <w:rsid w:val="00C23AC5"/>
    <w:rsid w:val="00C23E00"/>
    <w:rsid w:val="00C240DB"/>
    <w:rsid w:val="00C241BA"/>
    <w:rsid w:val="00C252CC"/>
    <w:rsid w:val="00C255DB"/>
    <w:rsid w:val="00C26023"/>
    <w:rsid w:val="00C26604"/>
    <w:rsid w:val="00C2670C"/>
    <w:rsid w:val="00C2695A"/>
    <w:rsid w:val="00C26A80"/>
    <w:rsid w:val="00C26A98"/>
    <w:rsid w:val="00C26BDC"/>
    <w:rsid w:val="00C2716C"/>
    <w:rsid w:val="00C27BB3"/>
    <w:rsid w:val="00C2B755"/>
    <w:rsid w:val="00C30105"/>
    <w:rsid w:val="00C30158"/>
    <w:rsid w:val="00C30202"/>
    <w:rsid w:val="00C30C14"/>
    <w:rsid w:val="00C30CE8"/>
    <w:rsid w:val="00C3100E"/>
    <w:rsid w:val="00C315D3"/>
    <w:rsid w:val="00C318D2"/>
    <w:rsid w:val="00C32009"/>
    <w:rsid w:val="00C324C1"/>
    <w:rsid w:val="00C325F5"/>
    <w:rsid w:val="00C328CD"/>
    <w:rsid w:val="00C32A60"/>
    <w:rsid w:val="00C32A9D"/>
    <w:rsid w:val="00C3320F"/>
    <w:rsid w:val="00C33548"/>
    <w:rsid w:val="00C337AA"/>
    <w:rsid w:val="00C34070"/>
    <w:rsid w:val="00C34242"/>
    <w:rsid w:val="00C343D8"/>
    <w:rsid w:val="00C347BA"/>
    <w:rsid w:val="00C348D1"/>
    <w:rsid w:val="00C34B4A"/>
    <w:rsid w:val="00C34D1A"/>
    <w:rsid w:val="00C34E55"/>
    <w:rsid w:val="00C34E70"/>
    <w:rsid w:val="00C34F3D"/>
    <w:rsid w:val="00C34F8C"/>
    <w:rsid w:val="00C35142"/>
    <w:rsid w:val="00C353D8"/>
    <w:rsid w:val="00C35669"/>
    <w:rsid w:val="00C35A52"/>
    <w:rsid w:val="00C35EEE"/>
    <w:rsid w:val="00C36428"/>
    <w:rsid w:val="00C36550"/>
    <w:rsid w:val="00C36581"/>
    <w:rsid w:val="00C366BE"/>
    <w:rsid w:val="00C36AC9"/>
    <w:rsid w:val="00C36C0D"/>
    <w:rsid w:val="00C36EAF"/>
    <w:rsid w:val="00C36F04"/>
    <w:rsid w:val="00C36FB6"/>
    <w:rsid w:val="00C37032"/>
    <w:rsid w:val="00C3709E"/>
    <w:rsid w:val="00C37139"/>
    <w:rsid w:val="00C371E4"/>
    <w:rsid w:val="00C37533"/>
    <w:rsid w:val="00C37B21"/>
    <w:rsid w:val="00C37B55"/>
    <w:rsid w:val="00C37BDC"/>
    <w:rsid w:val="00C37CE7"/>
    <w:rsid w:val="00C37E2F"/>
    <w:rsid w:val="00C37FB8"/>
    <w:rsid w:val="00C408C6"/>
    <w:rsid w:val="00C40E6B"/>
    <w:rsid w:val="00C41136"/>
    <w:rsid w:val="00C41214"/>
    <w:rsid w:val="00C41A4E"/>
    <w:rsid w:val="00C41A67"/>
    <w:rsid w:val="00C41AAC"/>
    <w:rsid w:val="00C41E96"/>
    <w:rsid w:val="00C42019"/>
    <w:rsid w:val="00C420E0"/>
    <w:rsid w:val="00C42DE8"/>
    <w:rsid w:val="00C431D3"/>
    <w:rsid w:val="00C436FF"/>
    <w:rsid w:val="00C43B62"/>
    <w:rsid w:val="00C43F1C"/>
    <w:rsid w:val="00C44BDD"/>
    <w:rsid w:val="00C44E18"/>
    <w:rsid w:val="00C44F8A"/>
    <w:rsid w:val="00C44FDA"/>
    <w:rsid w:val="00C4507E"/>
    <w:rsid w:val="00C452C1"/>
    <w:rsid w:val="00C455AF"/>
    <w:rsid w:val="00C45824"/>
    <w:rsid w:val="00C45B77"/>
    <w:rsid w:val="00C45FE7"/>
    <w:rsid w:val="00C462F5"/>
    <w:rsid w:val="00C468B4"/>
    <w:rsid w:val="00C46908"/>
    <w:rsid w:val="00C469F9"/>
    <w:rsid w:val="00C46CED"/>
    <w:rsid w:val="00C46EA3"/>
    <w:rsid w:val="00C47A17"/>
    <w:rsid w:val="00C47E13"/>
    <w:rsid w:val="00C47E54"/>
    <w:rsid w:val="00C50187"/>
    <w:rsid w:val="00C50269"/>
    <w:rsid w:val="00C504BA"/>
    <w:rsid w:val="00C505BF"/>
    <w:rsid w:val="00C50664"/>
    <w:rsid w:val="00C50997"/>
    <w:rsid w:val="00C514E2"/>
    <w:rsid w:val="00C516DD"/>
    <w:rsid w:val="00C51A5D"/>
    <w:rsid w:val="00C51E97"/>
    <w:rsid w:val="00C5231B"/>
    <w:rsid w:val="00C524FF"/>
    <w:rsid w:val="00C52A11"/>
    <w:rsid w:val="00C53B8A"/>
    <w:rsid w:val="00C541F1"/>
    <w:rsid w:val="00C5444D"/>
    <w:rsid w:val="00C545FE"/>
    <w:rsid w:val="00C54EBC"/>
    <w:rsid w:val="00C55351"/>
    <w:rsid w:val="00C55AB7"/>
    <w:rsid w:val="00C55B42"/>
    <w:rsid w:val="00C55C8F"/>
    <w:rsid w:val="00C561EA"/>
    <w:rsid w:val="00C562BD"/>
    <w:rsid w:val="00C5677C"/>
    <w:rsid w:val="00C56863"/>
    <w:rsid w:val="00C56A21"/>
    <w:rsid w:val="00C56BC4"/>
    <w:rsid w:val="00C5774B"/>
    <w:rsid w:val="00C57C2B"/>
    <w:rsid w:val="00C600C7"/>
    <w:rsid w:val="00C60199"/>
    <w:rsid w:val="00C60391"/>
    <w:rsid w:val="00C607AB"/>
    <w:rsid w:val="00C60966"/>
    <w:rsid w:val="00C60AB9"/>
    <w:rsid w:val="00C60B50"/>
    <w:rsid w:val="00C614BC"/>
    <w:rsid w:val="00C61A1A"/>
    <w:rsid w:val="00C61A3A"/>
    <w:rsid w:val="00C61BBA"/>
    <w:rsid w:val="00C62070"/>
    <w:rsid w:val="00C6221C"/>
    <w:rsid w:val="00C62626"/>
    <w:rsid w:val="00C62B52"/>
    <w:rsid w:val="00C62BFB"/>
    <w:rsid w:val="00C62C9E"/>
    <w:rsid w:val="00C6314F"/>
    <w:rsid w:val="00C63199"/>
    <w:rsid w:val="00C63225"/>
    <w:rsid w:val="00C6360F"/>
    <w:rsid w:val="00C63892"/>
    <w:rsid w:val="00C63957"/>
    <w:rsid w:val="00C63CE2"/>
    <w:rsid w:val="00C63DD7"/>
    <w:rsid w:val="00C63F46"/>
    <w:rsid w:val="00C646BC"/>
    <w:rsid w:val="00C647AC"/>
    <w:rsid w:val="00C648BE"/>
    <w:rsid w:val="00C6493E"/>
    <w:rsid w:val="00C64CEB"/>
    <w:rsid w:val="00C64DC4"/>
    <w:rsid w:val="00C65515"/>
    <w:rsid w:val="00C65603"/>
    <w:rsid w:val="00C656FE"/>
    <w:rsid w:val="00C657AA"/>
    <w:rsid w:val="00C65A5C"/>
    <w:rsid w:val="00C6706B"/>
    <w:rsid w:val="00C670F2"/>
    <w:rsid w:val="00C6760D"/>
    <w:rsid w:val="00C67D9A"/>
    <w:rsid w:val="00C70083"/>
    <w:rsid w:val="00C702F7"/>
    <w:rsid w:val="00C70AD8"/>
    <w:rsid w:val="00C70FBD"/>
    <w:rsid w:val="00C71A91"/>
    <w:rsid w:val="00C71D96"/>
    <w:rsid w:val="00C7290B"/>
    <w:rsid w:val="00C72B27"/>
    <w:rsid w:val="00C73060"/>
    <w:rsid w:val="00C73152"/>
    <w:rsid w:val="00C73344"/>
    <w:rsid w:val="00C737F2"/>
    <w:rsid w:val="00C7392A"/>
    <w:rsid w:val="00C7484A"/>
    <w:rsid w:val="00C74B9F"/>
    <w:rsid w:val="00C74D57"/>
    <w:rsid w:val="00C750E4"/>
    <w:rsid w:val="00C75B00"/>
    <w:rsid w:val="00C76074"/>
    <w:rsid w:val="00C77360"/>
    <w:rsid w:val="00C777B3"/>
    <w:rsid w:val="00C778BD"/>
    <w:rsid w:val="00C77B8F"/>
    <w:rsid w:val="00C77BBB"/>
    <w:rsid w:val="00C77C5E"/>
    <w:rsid w:val="00C80E41"/>
    <w:rsid w:val="00C8120B"/>
    <w:rsid w:val="00C813F3"/>
    <w:rsid w:val="00C817F8"/>
    <w:rsid w:val="00C819B7"/>
    <w:rsid w:val="00C81B74"/>
    <w:rsid w:val="00C8220F"/>
    <w:rsid w:val="00C82358"/>
    <w:rsid w:val="00C8251D"/>
    <w:rsid w:val="00C825DD"/>
    <w:rsid w:val="00C82A54"/>
    <w:rsid w:val="00C83591"/>
    <w:rsid w:val="00C83A77"/>
    <w:rsid w:val="00C83D7E"/>
    <w:rsid w:val="00C83E62"/>
    <w:rsid w:val="00C84121"/>
    <w:rsid w:val="00C84504"/>
    <w:rsid w:val="00C8451A"/>
    <w:rsid w:val="00C8479A"/>
    <w:rsid w:val="00C849CD"/>
    <w:rsid w:val="00C84A21"/>
    <w:rsid w:val="00C84AFB"/>
    <w:rsid w:val="00C84BFD"/>
    <w:rsid w:val="00C851E2"/>
    <w:rsid w:val="00C8560C"/>
    <w:rsid w:val="00C858E5"/>
    <w:rsid w:val="00C85DEB"/>
    <w:rsid w:val="00C86296"/>
    <w:rsid w:val="00C86470"/>
    <w:rsid w:val="00C868A4"/>
    <w:rsid w:val="00C86A4A"/>
    <w:rsid w:val="00C86FC1"/>
    <w:rsid w:val="00C871FE"/>
    <w:rsid w:val="00C87335"/>
    <w:rsid w:val="00C87417"/>
    <w:rsid w:val="00C8784E"/>
    <w:rsid w:val="00C879EA"/>
    <w:rsid w:val="00C87CCB"/>
    <w:rsid w:val="00C87F1B"/>
    <w:rsid w:val="00C8F66A"/>
    <w:rsid w:val="00C90276"/>
    <w:rsid w:val="00C9046F"/>
    <w:rsid w:val="00C905A6"/>
    <w:rsid w:val="00C9062F"/>
    <w:rsid w:val="00C90809"/>
    <w:rsid w:val="00C91AB8"/>
    <w:rsid w:val="00C91FC5"/>
    <w:rsid w:val="00C92146"/>
    <w:rsid w:val="00C92332"/>
    <w:rsid w:val="00C92526"/>
    <w:rsid w:val="00C9269F"/>
    <w:rsid w:val="00C9294E"/>
    <w:rsid w:val="00C92B5E"/>
    <w:rsid w:val="00C92DDE"/>
    <w:rsid w:val="00C92F21"/>
    <w:rsid w:val="00C936AB"/>
    <w:rsid w:val="00C94888"/>
    <w:rsid w:val="00C94E68"/>
    <w:rsid w:val="00C94E88"/>
    <w:rsid w:val="00C94FC9"/>
    <w:rsid w:val="00C950F1"/>
    <w:rsid w:val="00C954A3"/>
    <w:rsid w:val="00C954AA"/>
    <w:rsid w:val="00C955DE"/>
    <w:rsid w:val="00C95A7F"/>
    <w:rsid w:val="00C95D0B"/>
    <w:rsid w:val="00C95FBB"/>
    <w:rsid w:val="00C9611F"/>
    <w:rsid w:val="00C96390"/>
    <w:rsid w:val="00C966A8"/>
    <w:rsid w:val="00C967AC"/>
    <w:rsid w:val="00C96863"/>
    <w:rsid w:val="00C96D96"/>
    <w:rsid w:val="00C9706A"/>
    <w:rsid w:val="00C9720C"/>
    <w:rsid w:val="00C97607"/>
    <w:rsid w:val="00C976CB"/>
    <w:rsid w:val="00C97930"/>
    <w:rsid w:val="00C97A35"/>
    <w:rsid w:val="00C97F7F"/>
    <w:rsid w:val="00CA0181"/>
    <w:rsid w:val="00CA0530"/>
    <w:rsid w:val="00CA0AC3"/>
    <w:rsid w:val="00CA1640"/>
    <w:rsid w:val="00CA1D53"/>
    <w:rsid w:val="00CA20DD"/>
    <w:rsid w:val="00CA2156"/>
    <w:rsid w:val="00CA230E"/>
    <w:rsid w:val="00CA2458"/>
    <w:rsid w:val="00CA24FF"/>
    <w:rsid w:val="00CA25F8"/>
    <w:rsid w:val="00CA2A68"/>
    <w:rsid w:val="00CA2C64"/>
    <w:rsid w:val="00CA2CF2"/>
    <w:rsid w:val="00CA2F1C"/>
    <w:rsid w:val="00CA31CA"/>
    <w:rsid w:val="00CA3909"/>
    <w:rsid w:val="00CA3AB9"/>
    <w:rsid w:val="00CA3AFC"/>
    <w:rsid w:val="00CA445F"/>
    <w:rsid w:val="00CA4682"/>
    <w:rsid w:val="00CA47B2"/>
    <w:rsid w:val="00CA6448"/>
    <w:rsid w:val="00CA647C"/>
    <w:rsid w:val="00CA6579"/>
    <w:rsid w:val="00CA6C67"/>
    <w:rsid w:val="00CA6DE1"/>
    <w:rsid w:val="00CA71B0"/>
    <w:rsid w:val="00CA7202"/>
    <w:rsid w:val="00CA7C82"/>
    <w:rsid w:val="00CA7DBE"/>
    <w:rsid w:val="00CB1127"/>
    <w:rsid w:val="00CB1304"/>
    <w:rsid w:val="00CB1E75"/>
    <w:rsid w:val="00CB21ED"/>
    <w:rsid w:val="00CB2314"/>
    <w:rsid w:val="00CB2419"/>
    <w:rsid w:val="00CB246A"/>
    <w:rsid w:val="00CB2621"/>
    <w:rsid w:val="00CB2861"/>
    <w:rsid w:val="00CB2C18"/>
    <w:rsid w:val="00CB2FAC"/>
    <w:rsid w:val="00CB4467"/>
    <w:rsid w:val="00CB4506"/>
    <w:rsid w:val="00CB46D9"/>
    <w:rsid w:val="00CB49D0"/>
    <w:rsid w:val="00CB4AC8"/>
    <w:rsid w:val="00CB6154"/>
    <w:rsid w:val="00CB6388"/>
    <w:rsid w:val="00CB6B73"/>
    <w:rsid w:val="00CB6D79"/>
    <w:rsid w:val="00CB707C"/>
    <w:rsid w:val="00CB70E7"/>
    <w:rsid w:val="00CB7EAB"/>
    <w:rsid w:val="00CC0516"/>
    <w:rsid w:val="00CC0BE8"/>
    <w:rsid w:val="00CC1298"/>
    <w:rsid w:val="00CC12A4"/>
    <w:rsid w:val="00CC12EF"/>
    <w:rsid w:val="00CC141E"/>
    <w:rsid w:val="00CC14FC"/>
    <w:rsid w:val="00CC1AAA"/>
    <w:rsid w:val="00CC1CCE"/>
    <w:rsid w:val="00CC20CD"/>
    <w:rsid w:val="00CC272A"/>
    <w:rsid w:val="00CC2865"/>
    <w:rsid w:val="00CC2AC4"/>
    <w:rsid w:val="00CC2B15"/>
    <w:rsid w:val="00CC2FD6"/>
    <w:rsid w:val="00CC3427"/>
    <w:rsid w:val="00CC34BE"/>
    <w:rsid w:val="00CC3DAA"/>
    <w:rsid w:val="00CC4327"/>
    <w:rsid w:val="00CC4642"/>
    <w:rsid w:val="00CC4BEF"/>
    <w:rsid w:val="00CC4D41"/>
    <w:rsid w:val="00CC4D95"/>
    <w:rsid w:val="00CC5080"/>
    <w:rsid w:val="00CC55D4"/>
    <w:rsid w:val="00CC560C"/>
    <w:rsid w:val="00CC595E"/>
    <w:rsid w:val="00CC618D"/>
    <w:rsid w:val="00CC66BD"/>
    <w:rsid w:val="00CC755C"/>
    <w:rsid w:val="00CC7903"/>
    <w:rsid w:val="00CC791B"/>
    <w:rsid w:val="00CD0034"/>
    <w:rsid w:val="00CD047C"/>
    <w:rsid w:val="00CD053F"/>
    <w:rsid w:val="00CD1C73"/>
    <w:rsid w:val="00CD225A"/>
    <w:rsid w:val="00CD2EAA"/>
    <w:rsid w:val="00CD2ED8"/>
    <w:rsid w:val="00CD2F78"/>
    <w:rsid w:val="00CD2FA0"/>
    <w:rsid w:val="00CD31B1"/>
    <w:rsid w:val="00CD32E7"/>
    <w:rsid w:val="00CD3621"/>
    <w:rsid w:val="00CD3DF0"/>
    <w:rsid w:val="00CD4130"/>
    <w:rsid w:val="00CD4875"/>
    <w:rsid w:val="00CD50EA"/>
    <w:rsid w:val="00CD53DE"/>
    <w:rsid w:val="00CD5735"/>
    <w:rsid w:val="00CD5B67"/>
    <w:rsid w:val="00CD6A93"/>
    <w:rsid w:val="00CD74E0"/>
    <w:rsid w:val="00CD7883"/>
    <w:rsid w:val="00CD7890"/>
    <w:rsid w:val="00CD7C50"/>
    <w:rsid w:val="00CD7DF0"/>
    <w:rsid w:val="00CE0550"/>
    <w:rsid w:val="00CE0EE3"/>
    <w:rsid w:val="00CE10A0"/>
    <w:rsid w:val="00CE1616"/>
    <w:rsid w:val="00CE1679"/>
    <w:rsid w:val="00CE1715"/>
    <w:rsid w:val="00CE1F48"/>
    <w:rsid w:val="00CE2249"/>
    <w:rsid w:val="00CE23AC"/>
    <w:rsid w:val="00CE2DBE"/>
    <w:rsid w:val="00CE344E"/>
    <w:rsid w:val="00CE3DD4"/>
    <w:rsid w:val="00CE3E22"/>
    <w:rsid w:val="00CE3FD1"/>
    <w:rsid w:val="00CE4021"/>
    <w:rsid w:val="00CE4641"/>
    <w:rsid w:val="00CE4930"/>
    <w:rsid w:val="00CE4C76"/>
    <w:rsid w:val="00CE5369"/>
    <w:rsid w:val="00CE53E5"/>
    <w:rsid w:val="00CE55AE"/>
    <w:rsid w:val="00CE586D"/>
    <w:rsid w:val="00CE5CB6"/>
    <w:rsid w:val="00CE60EE"/>
    <w:rsid w:val="00CE6131"/>
    <w:rsid w:val="00CE620E"/>
    <w:rsid w:val="00CE6D7E"/>
    <w:rsid w:val="00CE75FE"/>
    <w:rsid w:val="00CE7B86"/>
    <w:rsid w:val="00CE7C2F"/>
    <w:rsid w:val="00CF03B2"/>
    <w:rsid w:val="00CF0939"/>
    <w:rsid w:val="00CF0CB3"/>
    <w:rsid w:val="00CF110F"/>
    <w:rsid w:val="00CF1FDD"/>
    <w:rsid w:val="00CF255C"/>
    <w:rsid w:val="00CF271D"/>
    <w:rsid w:val="00CF2BC8"/>
    <w:rsid w:val="00CF2BD2"/>
    <w:rsid w:val="00CF2C14"/>
    <w:rsid w:val="00CF390F"/>
    <w:rsid w:val="00CF43F6"/>
    <w:rsid w:val="00CF4D81"/>
    <w:rsid w:val="00CF58FB"/>
    <w:rsid w:val="00CF5C50"/>
    <w:rsid w:val="00CF5C8D"/>
    <w:rsid w:val="00CF5FCC"/>
    <w:rsid w:val="00CF6114"/>
    <w:rsid w:val="00CF6488"/>
    <w:rsid w:val="00CF6AE4"/>
    <w:rsid w:val="00CF6E72"/>
    <w:rsid w:val="00CF71A9"/>
    <w:rsid w:val="00CF7340"/>
    <w:rsid w:val="00D000CC"/>
    <w:rsid w:val="00D0098D"/>
    <w:rsid w:val="00D01547"/>
    <w:rsid w:val="00D01579"/>
    <w:rsid w:val="00D0160F"/>
    <w:rsid w:val="00D01981"/>
    <w:rsid w:val="00D01A5C"/>
    <w:rsid w:val="00D01D30"/>
    <w:rsid w:val="00D02299"/>
    <w:rsid w:val="00D023CE"/>
    <w:rsid w:val="00D02407"/>
    <w:rsid w:val="00D027A9"/>
    <w:rsid w:val="00D02A63"/>
    <w:rsid w:val="00D02AFA"/>
    <w:rsid w:val="00D0311F"/>
    <w:rsid w:val="00D0330A"/>
    <w:rsid w:val="00D03313"/>
    <w:rsid w:val="00D035EA"/>
    <w:rsid w:val="00D03B4B"/>
    <w:rsid w:val="00D03BC0"/>
    <w:rsid w:val="00D03F65"/>
    <w:rsid w:val="00D040C7"/>
    <w:rsid w:val="00D04142"/>
    <w:rsid w:val="00D041A1"/>
    <w:rsid w:val="00D042EE"/>
    <w:rsid w:val="00D04863"/>
    <w:rsid w:val="00D04943"/>
    <w:rsid w:val="00D05107"/>
    <w:rsid w:val="00D055B4"/>
    <w:rsid w:val="00D055FF"/>
    <w:rsid w:val="00D05A67"/>
    <w:rsid w:val="00D05B2B"/>
    <w:rsid w:val="00D05B7D"/>
    <w:rsid w:val="00D05E2B"/>
    <w:rsid w:val="00D060B1"/>
    <w:rsid w:val="00D061CD"/>
    <w:rsid w:val="00D066B4"/>
    <w:rsid w:val="00D069EB"/>
    <w:rsid w:val="00D06B7B"/>
    <w:rsid w:val="00D07662"/>
    <w:rsid w:val="00D07CED"/>
    <w:rsid w:val="00D101B1"/>
    <w:rsid w:val="00D1077A"/>
    <w:rsid w:val="00D1136B"/>
    <w:rsid w:val="00D117F1"/>
    <w:rsid w:val="00D11964"/>
    <w:rsid w:val="00D11ACA"/>
    <w:rsid w:val="00D11F8A"/>
    <w:rsid w:val="00D122C7"/>
    <w:rsid w:val="00D12811"/>
    <w:rsid w:val="00D12B79"/>
    <w:rsid w:val="00D13622"/>
    <w:rsid w:val="00D139F1"/>
    <w:rsid w:val="00D13E44"/>
    <w:rsid w:val="00D140E2"/>
    <w:rsid w:val="00D14303"/>
    <w:rsid w:val="00D1486D"/>
    <w:rsid w:val="00D1496B"/>
    <w:rsid w:val="00D15DE2"/>
    <w:rsid w:val="00D1604F"/>
    <w:rsid w:val="00D16140"/>
    <w:rsid w:val="00D1676F"/>
    <w:rsid w:val="00D16C0A"/>
    <w:rsid w:val="00D16C3F"/>
    <w:rsid w:val="00D16EC9"/>
    <w:rsid w:val="00D1714D"/>
    <w:rsid w:val="00D174F6"/>
    <w:rsid w:val="00D1750F"/>
    <w:rsid w:val="00D17715"/>
    <w:rsid w:val="00D178DD"/>
    <w:rsid w:val="00D17B1A"/>
    <w:rsid w:val="00D17BF6"/>
    <w:rsid w:val="00D17F53"/>
    <w:rsid w:val="00D17FFE"/>
    <w:rsid w:val="00D201D0"/>
    <w:rsid w:val="00D20626"/>
    <w:rsid w:val="00D2072E"/>
    <w:rsid w:val="00D20979"/>
    <w:rsid w:val="00D209D0"/>
    <w:rsid w:val="00D212A3"/>
    <w:rsid w:val="00D215BE"/>
    <w:rsid w:val="00D21867"/>
    <w:rsid w:val="00D227F7"/>
    <w:rsid w:val="00D229FB"/>
    <w:rsid w:val="00D22D8A"/>
    <w:rsid w:val="00D22E1E"/>
    <w:rsid w:val="00D23309"/>
    <w:rsid w:val="00D23563"/>
    <w:rsid w:val="00D237BF"/>
    <w:rsid w:val="00D23941"/>
    <w:rsid w:val="00D2417E"/>
    <w:rsid w:val="00D241C8"/>
    <w:rsid w:val="00D24746"/>
    <w:rsid w:val="00D24859"/>
    <w:rsid w:val="00D24B5E"/>
    <w:rsid w:val="00D24D8F"/>
    <w:rsid w:val="00D2556B"/>
    <w:rsid w:val="00D259EC"/>
    <w:rsid w:val="00D25B40"/>
    <w:rsid w:val="00D25DBE"/>
    <w:rsid w:val="00D25ECE"/>
    <w:rsid w:val="00D26731"/>
    <w:rsid w:val="00D26A0F"/>
    <w:rsid w:val="00D26F32"/>
    <w:rsid w:val="00D26FAC"/>
    <w:rsid w:val="00D279C7"/>
    <w:rsid w:val="00D27C9D"/>
    <w:rsid w:val="00D30806"/>
    <w:rsid w:val="00D30ADB"/>
    <w:rsid w:val="00D30D77"/>
    <w:rsid w:val="00D30E69"/>
    <w:rsid w:val="00D31B90"/>
    <w:rsid w:val="00D31D37"/>
    <w:rsid w:val="00D32312"/>
    <w:rsid w:val="00D32455"/>
    <w:rsid w:val="00D3265D"/>
    <w:rsid w:val="00D32FA5"/>
    <w:rsid w:val="00D332C8"/>
    <w:rsid w:val="00D3348B"/>
    <w:rsid w:val="00D338FB"/>
    <w:rsid w:val="00D34208"/>
    <w:rsid w:val="00D3429E"/>
    <w:rsid w:val="00D342C7"/>
    <w:rsid w:val="00D347D9"/>
    <w:rsid w:val="00D3485D"/>
    <w:rsid w:val="00D348E9"/>
    <w:rsid w:val="00D34CDB"/>
    <w:rsid w:val="00D35882"/>
    <w:rsid w:val="00D35A32"/>
    <w:rsid w:val="00D35D16"/>
    <w:rsid w:val="00D35EDF"/>
    <w:rsid w:val="00D362BA"/>
    <w:rsid w:val="00D373B0"/>
    <w:rsid w:val="00D37698"/>
    <w:rsid w:val="00D376F0"/>
    <w:rsid w:val="00D379D5"/>
    <w:rsid w:val="00D3E15E"/>
    <w:rsid w:val="00D40027"/>
    <w:rsid w:val="00D40346"/>
    <w:rsid w:val="00D40889"/>
    <w:rsid w:val="00D40C9E"/>
    <w:rsid w:val="00D41087"/>
    <w:rsid w:val="00D413C5"/>
    <w:rsid w:val="00D415AE"/>
    <w:rsid w:val="00D4193E"/>
    <w:rsid w:val="00D41F78"/>
    <w:rsid w:val="00D42699"/>
    <w:rsid w:val="00D42774"/>
    <w:rsid w:val="00D4300A"/>
    <w:rsid w:val="00D43F8B"/>
    <w:rsid w:val="00D43FD5"/>
    <w:rsid w:val="00D43FE0"/>
    <w:rsid w:val="00D4410D"/>
    <w:rsid w:val="00D446C8"/>
    <w:rsid w:val="00D44972"/>
    <w:rsid w:val="00D45151"/>
    <w:rsid w:val="00D45193"/>
    <w:rsid w:val="00D45A5E"/>
    <w:rsid w:val="00D45D53"/>
    <w:rsid w:val="00D462A1"/>
    <w:rsid w:val="00D464E5"/>
    <w:rsid w:val="00D46A0D"/>
    <w:rsid w:val="00D46A68"/>
    <w:rsid w:val="00D46BF2"/>
    <w:rsid w:val="00D46C0B"/>
    <w:rsid w:val="00D46EFF"/>
    <w:rsid w:val="00D47168"/>
    <w:rsid w:val="00D47270"/>
    <w:rsid w:val="00D47495"/>
    <w:rsid w:val="00D47571"/>
    <w:rsid w:val="00D47610"/>
    <w:rsid w:val="00D4766B"/>
    <w:rsid w:val="00D4798B"/>
    <w:rsid w:val="00D47B3A"/>
    <w:rsid w:val="00D50FED"/>
    <w:rsid w:val="00D5137C"/>
    <w:rsid w:val="00D514C0"/>
    <w:rsid w:val="00D5170C"/>
    <w:rsid w:val="00D523A7"/>
    <w:rsid w:val="00D52579"/>
    <w:rsid w:val="00D526B3"/>
    <w:rsid w:val="00D52D93"/>
    <w:rsid w:val="00D53045"/>
    <w:rsid w:val="00D5335D"/>
    <w:rsid w:val="00D53460"/>
    <w:rsid w:val="00D53590"/>
    <w:rsid w:val="00D537F6"/>
    <w:rsid w:val="00D539F1"/>
    <w:rsid w:val="00D5462A"/>
    <w:rsid w:val="00D548E4"/>
    <w:rsid w:val="00D557D3"/>
    <w:rsid w:val="00D557EC"/>
    <w:rsid w:val="00D558F7"/>
    <w:rsid w:val="00D561A4"/>
    <w:rsid w:val="00D5630F"/>
    <w:rsid w:val="00D5653C"/>
    <w:rsid w:val="00D56973"/>
    <w:rsid w:val="00D56C83"/>
    <w:rsid w:val="00D60952"/>
    <w:rsid w:val="00D60ABD"/>
    <w:rsid w:val="00D60B18"/>
    <w:rsid w:val="00D60E76"/>
    <w:rsid w:val="00D613C9"/>
    <w:rsid w:val="00D6151A"/>
    <w:rsid w:val="00D61520"/>
    <w:rsid w:val="00D61AE4"/>
    <w:rsid w:val="00D61CC2"/>
    <w:rsid w:val="00D62127"/>
    <w:rsid w:val="00D62171"/>
    <w:rsid w:val="00D62249"/>
    <w:rsid w:val="00D622DB"/>
    <w:rsid w:val="00D6298F"/>
    <w:rsid w:val="00D62BD2"/>
    <w:rsid w:val="00D62DDC"/>
    <w:rsid w:val="00D6329A"/>
    <w:rsid w:val="00D63326"/>
    <w:rsid w:val="00D634ED"/>
    <w:rsid w:val="00D63BAF"/>
    <w:rsid w:val="00D63BF0"/>
    <w:rsid w:val="00D63F30"/>
    <w:rsid w:val="00D645AF"/>
    <w:rsid w:val="00D64A61"/>
    <w:rsid w:val="00D64C02"/>
    <w:rsid w:val="00D64D4E"/>
    <w:rsid w:val="00D64F3B"/>
    <w:rsid w:val="00D64F7A"/>
    <w:rsid w:val="00D651C3"/>
    <w:rsid w:val="00D65242"/>
    <w:rsid w:val="00D654C7"/>
    <w:rsid w:val="00D65526"/>
    <w:rsid w:val="00D65625"/>
    <w:rsid w:val="00D65841"/>
    <w:rsid w:val="00D6584F"/>
    <w:rsid w:val="00D65F43"/>
    <w:rsid w:val="00D65F62"/>
    <w:rsid w:val="00D65F7B"/>
    <w:rsid w:val="00D6619E"/>
    <w:rsid w:val="00D6623D"/>
    <w:rsid w:val="00D67135"/>
    <w:rsid w:val="00D67627"/>
    <w:rsid w:val="00D70879"/>
    <w:rsid w:val="00D70B80"/>
    <w:rsid w:val="00D70BB2"/>
    <w:rsid w:val="00D710AF"/>
    <w:rsid w:val="00D71369"/>
    <w:rsid w:val="00D713CA"/>
    <w:rsid w:val="00D71443"/>
    <w:rsid w:val="00D714AC"/>
    <w:rsid w:val="00D717A9"/>
    <w:rsid w:val="00D71B27"/>
    <w:rsid w:val="00D71B52"/>
    <w:rsid w:val="00D71DC8"/>
    <w:rsid w:val="00D721C4"/>
    <w:rsid w:val="00D727F3"/>
    <w:rsid w:val="00D7317C"/>
    <w:rsid w:val="00D731B1"/>
    <w:rsid w:val="00D7335F"/>
    <w:rsid w:val="00D7343E"/>
    <w:rsid w:val="00D734CF"/>
    <w:rsid w:val="00D7350F"/>
    <w:rsid w:val="00D73520"/>
    <w:rsid w:val="00D73548"/>
    <w:rsid w:val="00D73654"/>
    <w:rsid w:val="00D736B9"/>
    <w:rsid w:val="00D736BA"/>
    <w:rsid w:val="00D73D02"/>
    <w:rsid w:val="00D74360"/>
    <w:rsid w:val="00D753C5"/>
    <w:rsid w:val="00D758B5"/>
    <w:rsid w:val="00D758D2"/>
    <w:rsid w:val="00D75998"/>
    <w:rsid w:val="00D7634E"/>
    <w:rsid w:val="00D76B30"/>
    <w:rsid w:val="00D76C58"/>
    <w:rsid w:val="00D76F80"/>
    <w:rsid w:val="00D77261"/>
    <w:rsid w:val="00D77706"/>
    <w:rsid w:val="00D77983"/>
    <w:rsid w:val="00D77E56"/>
    <w:rsid w:val="00D80313"/>
    <w:rsid w:val="00D803CA"/>
    <w:rsid w:val="00D80477"/>
    <w:rsid w:val="00D809CC"/>
    <w:rsid w:val="00D80B57"/>
    <w:rsid w:val="00D80DAA"/>
    <w:rsid w:val="00D80F97"/>
    <w:rsid w:val="00D813EF"/>
    <w:rsid w:val="00D814AA"/>
    <w:rsid w:val="00D81F4D"/>
    <w:rsid w:val="00D81FA9"/>
    <w:rsid w:val="00D8248F"/>
    <w:rsid w:val="00D83C31"/>
    <w:rsid w:val="00D83FC9"/>
    <w:rsid w:val="00D84444"/>
    <w:rsid w:val="00D8451C"/>
    <w:rsid w:val="00D8459F"/>
    <w:rsid w:val="00D847C1"/>
    <w:rsid w:val="00D84C33"/>
    <w:rsid w:val="00D84D6E"/>
    <w:rsid w:val="00D853C9"/>
    <w:rsid w:val="00D86073"/>
    <w:rsid w:val="00D860B1"/>
    <w:rsid w:val="00D86542"/>
    <w:rsid w:val="00D86692"/>
    <w:rsid w:val="00D86A52"/>
    <w:rsid w:val="00D87193"/>
    <w:rsid w:val="00D875CC"/>
    <w:rsid w:val="00D87B27"/>
    <w:rsid w:val="00D87B58"/>
    <w:rsid w:val="00D90206"/>
    <w:rsid w:val="00D9040B"/>
    <w:rsid w:val="00D90773"/>
    <w:rsid w:val="00D90B9F"/>
    <w:rsid w:val="00D90CE5"/>
    <w:rsid w:val="00D90D3B"/>
    <w:rsid w:val="00D90E43"/>
    <w:rsid w:val="00D9130A"/>
    <w:rsid w:val="00D91443"/>
    <w:rsid w:val="00D91A3E"/>
    <w:rsid w:val="00D91C86"/>
    <w:rsid w:val="00D91D0D"/>
    <w:rsid w:val="00D91E66"/>
    <w:rsid w:val="00D92003"/>
    <w:rsid w:val="00D92074"/>
    <w:rsid w:val="00D92AB2"/>
    <w:rsid w:val="00D92DCE"/>
    <w:rsid w:val="00D92F0E"/>
    <w:rsid w:val="00D9319A"/>
    <w:rsid w:val="00D93251"/>
    <w:rsid w:val="00D9366B"/>
    <w:rsid w:val="00D94548"/>
    <w:rsid w:val="00D948BE"/>
    <w:rsid w:val="00D94C51"/>
    <w:rsid w:val="00D94CFB"/>
    <w:rsid w:val="00D94E06"/>
    <w:rsid w:val="00D95642"/>
    <w:rsid w:val="00D95698"/>
    <w:rsid w:val="00D956F4"/>
    <w:rsid w:val="00D9594C"/>
    <w:rsid w:val="00D959EA"/>
    <w:rsid w:val="00D95DC3"/>
    <w:rsid w:val="00D96180"/>
    <w:rsid w:val="00D967C8"/>
    <w:rsid w:val="00D968C9"/>
    <w:rsid w:val="00D96A9C"/>
    <w:rsid w:val="00D96DC7"/>
    <w:rsid w:val="00D97367"/>
    <w:rsid w:val="00D975FA"/>
    <w:rsid w:val="00D97841"/>
    <w:rsid w:val="00D97E84"/>
    <w:rsid w:val="00D97F68"/>
    <w:rsid w:val="00DA04F9"/>
    <w:rsid w:val="00DA0B2E"/>
    <w:rsid w:val="00DA13E8"/>
    <w:rsid w:val="00DA1600"/>
    <w:rsid w:val="00DA1983"/>
    <w:rsid w:val="00DA1C12"/>
    <w:rsid w:val="00DA1CF5"/>
    <w:rsid w:val="00DA1D2C"/>
    <w:rsid w:val="00DA292E"/>
    <w:rsid w:val="00DA307E"/>
    <w:rsid w:val="00DA32B7"/>
    <w:rsid w:val="00DA3487"/>
    <w:rsid w:val="00DA34F4"/>
    <w:rsid w:val="00DA391E"/>
    <w:rsid w:val="00DA394D"/>
    <w:rsid w:val="00DA3A62"/>
    <w:rsid w:val="00DA3BEA"/>
    <w:rsid w:val="00DA3C9B"/>
    <w:rsid w:val="00DA3F62"/>
    <w:rsid w:val="00DA484B"/>
    <w:rsid w:val="00DA4A39"/>
    <w:rsid w:val="00DA4CC1"/>
    <w:rsid w:val="00DA4F29"/>
    <w:rsid w:val="00DA51BC"/>
    <w:rsid w:val="00DA571F"/>
    <w:rsid w:val="00DA5C6D"/>
    <w:rsid w:val="00DA5DA4"/>
    <w:rsid w:val="00DA62DD"/>
    <w:rsid w:val="00DA6336"/>
    <w:rsid w:val="00DA665B"/>
    <w:rsid w:val="00DA6EB4"/>
    <w:rsid w:val="00DA72A7"/>
    <w:rsid w:val="00DA7909"/>
    <w:rsid w:val="00DA7A14"/>
    <w:rsid w:val="00DA7BB4"/>
    <w:rsid w:val="00DA7D5A"/>
    <w:rsid w:val="00DA88B7"/>
    <w:rsid w:val="00DB02BF"/>
    <w:rsid w:val="00DB0329"/>
    <w:rsid w:val="00DB0405"/>
    <w:rsid w:val="00DB0C49"/>
    <w:rsid w:val="00DB127F"/>
    <w:rsid w:val="00DB1586"/>
    <w:rsid w:val="00DB1C47"/>
    <w:rsid w:val="00DB1C53"/>
    <w:rsid w:val="00DB1CDC"/>
    <w:rsid w:val="00DB1FD9"/>
    <w:rsid w:val="00DB202E"/>
    <w:rsid w:val="00DB2CE4"/>
    <w:rsid w:val="00DB2E66"/>
    <w:rsid w:val="00DB2F48"/>
    <w:rsid w:val="00DB382E"/>
    <w:rsid w:val="00DB383F"/>
    <w:rsid w:val="00DB405E"/>
    <w:rsid w:val="00DB4F62"/>
    <w:rsid w:val="00DB4F71"/>
    <w:rsid w:val="00DB53C1"/>
    <w:rsid w:val="00DB59CD"/>
    <w:rsid w:val="00DB6028"/>
    <w:rsid w:val="00DB61A7"/>
    <w:rsid w:val="00DB6377"/>
    <w:rsid w:val="00DB65B8"/>
    <w:rsid w:val="00DB6C9B"/>
    <w:rsid w:val="00DB71B8"/>
    <w:rsid w:val="00DC02CF"/>
    <w:rsid w:val="00DC069A"/>
    <w:rsid w:val="00DC0A47"/>
    <w:rsid w:val="00DC0FAA"/>
    <w:rsid w:val="00DC11BF"/>
    <w:rsid w:val="00DC1569"/>
    <w:rsid w:val="00DC19ED"/>
    <w:rsid w:val="00DC1A31"/>
    <w:rsid w:val="00DC1DF7"/>
    <w:rsid w:val="00DC1FBE"/>
    <w:rsid w:val="00DC2216"/>
    <w:rsid w:val="00DC2245"/>
    <w:rsid w:val="00DC256D"/>
    <w:rsid w:val="00DC27ED"/>
    <w:rsid w:val="00DC29D0"/>
    <w:rsid w:val="00DC2A71"/>
    <w:rsid w:val="00DC2CAE"/>
    <w:rsid w:val="00DC2DB2"/>
    <w:rsid w:val="00DC306F"/>
    <w:rsid w:val="00DC3138"/>
    <w:rsid w:val="00DC3220"/>
    <w:rsid w:val="00DC340D"/>
    <w:rsid w:val="00DC3976"/>
    <w:rsid w:val="00DC3CEC"/>
    <w:rsid w:val="00DC4CEA"/>
    <w:rsid w:val="00DC520D"/>
    <w:rsid w:val="00DC5494"/>
    <w:rsid w:val="00DC5851"/>
    <w:rsid w:val="00DC61A9"/>
    <w:rsid w:val="00DC63F4"/>
    <w:rsid w:val="00DC676C"/>
    <w:rsid w:val="00DC697D"/>
    <w:rsid w:val="00DC6ABB"/>
    <w:rsid w:val="00DC6B2C"/>
    <w:rsid w:val="00DC6F35"/>
    <w:rsid w:val="00DC6FDF"/>
    <w:rsid w:val="00DC72EE"/>
    <w:rsid w:val="00DC7B01"/>
    <w:rsid w:val="00DC7BBC"/>
    <w:rsid w:val="00DC7D93"/>
    <w:rsid w:val="00DC7DC1"/>
    <w:rsid w:val="00DD02C6"/>
    <w:rsid w:val="00DD0612"/>
    <w:rsid w:val="00DD06A2"/>
    <w:rsid w:val="00DD07F2"/>
    <w:rsid w:val="00DD0AE6"/>
    <w:rsid w:val="00DD1818"/>
    <w:rsid w:val="00DD1A94"/>
    <w:rsid w:val="00DD2166"/>
    <w:rsid w:val="00DD22A8"/>
    <w:rsid w:val="00DD2B7A"/>
    <w:rsid w:val="00DD2D73"/>
    <w:rsid w:val="00DD2E11"/>
    <w:rsid w:val="00DD2ED4"/>
    <w:rsid w:val="00DD2FFA"/>
    <w:rsid w:val="00DD31C7"/>
    <w:rsid w:val="00DD3BA3"/>
    <w:rsid w:val="00DD49E1"/>
    <w:rsid w:val="00DD49F8"/>
    <w:rsid w:val="00DD50A0"/>
    <w:rsid w:val="00DD52F8"/>
    <w:rsid w:val="00DD56B1"/>
    <w:rsid w:val="00DD5907"/>
    <w:rsid w:val="00DD65C5"/>
    <w:rsid w:val="00DD66BC"/>
    <w:rsid w:val="00DD6C17"/>
    <w:rsid w:val="00DD6D9F"/>
    <w:rsid w:val="00DD6E67"/>
    <w:rsid w:val="00DD6FB6"/>
    <w:rsid w:val="00DD71B2"/>
    <w:rsid w:val="00DD725A"/>
    <w:rsid w:val="00DD74C7"/>
    <w:rsid w:val="00DD774E"/>
    <w:rsid w:val="00DD7B46"/>
    <w:rsid w:val="00DD7B80"/>
    <w:rsid w:val="00DD7BA9"/>
    <w:rsid w:val="00DD7D60"/>
    <w:rsid w:val="00DE01A8"/>
    <w:rsid w:val="00DE04F1"/>
    <w:rsid w:val="00DE0B07"/>
    <w:rsid w:val="00DE0C35"/>
    <w:rsid w:val="00DE14E2"/>
    <w:rsid w:val="00DE19B0"/>
    <w:rsid w:val="00DE1EA4"/>
    <w:rsid w:val="00DE2D71"/>
    <w:rsid w:val="00DE2E61"/>
    <w:rsid w:val="00DE38B1"/>
    <w:rsid w:val="00DE3978"/>
    <w:rsid w:val="00DE3A19"/>
    <w:rsid w:val="00DE3A46"/>
    <w:rsid w:val="00DE3A53"/>
    <w:rsid w:val="00DE40DF"/>
    <w:rsid w:val="00DE4571"/>
    <w:rsid w:val="00DE4C47"/>
    <w:rsid w:val="00DE526B"/>
    <w:rsid w:val="00DE5420"/>
    <w:rsid w:val="00DE550A"/>
    <w:rsid w:val="00DE5F7C"/>
    <w:rsid w:val="00DE60BE"/>
    <w:rsid w:val="00DE60D6"/>
    <w:rsid w:val="00DE64F9"/>
    <w:rsid w:val="00DE691F"/>
    <w:rsid w:val="00DE6CF8"/>
    <w:rsid w:val="00DE6EC6"/>
    <w:rsid w:val="00DE7370"/>
    <w:rsid w:val="00DE7582"/>
    <w:rsid w:val="00DE7678"/>
    <w:rsid w:val="00DE77AA"/>
    <w:rsid w:val="00DE7C2B"/>
    <w:rsid w:val="00DF0347"/>
    <w:rsid w:val="00DF05A8"/>
    <w:rsid w:val="00DF0EBF"/>
    <w:rsid w:val="00DF12CF"/>
    <w:rsid w:val="00DF1884"/>
    <w:rsid w:val="00DF19E0"/>
    <w:rsid w:val="00DF1A97"/>
    <w:rsid w:val="00DF1F82"/>
    <w:rsid w:val="00DF222D"/>
    <w:rsid w:val="00DF2A81"/>
    <w:rsid w:val="00DF2B2B"/>
    <w:rsid w:val="00DF2CD7"/>
    <w:rsid w:val="00DF2D34"/>
    <w:rsid w:val="00DF33F6"/>
    <w:rsid w:val="00DF3652"/>
    <w:rsid w:val="00DF3C1D"/>
    <w:rsid w:val="00DF425C"/>
    <w:rsid w:val="00DF42B8"/>
    <w:rsid w:val="00DF4396"/>
    <w:rsid w:val="00DF47FD"/>
    <w:rsid w:val="00DF49F4"/>
    <w:rsid w:val="00DF4E9E"/>
    <w:rsid w:val="00DF4EF9"/>
    <w:rsid w:val="00DF51D9"/>
    <w:rsid w:val="00DF557B"/>
    <w:rsid w:val="00DF5638"/>
    <w:rsid w:val="00DF57B8"/>
    <w:rsid w:val="00DF5979"/>
    <w:rsid w:val="00DF5E00"/>
    <w:rsid w:val="00DF5F4D"/>
    <w:rsid w:val="00DF6221"/>
    <w:rsid w:val="00DF647D"/>
    <w:rsid w:val="00DF6F6E"/>
    <w:rsid w:val="00DF7F9D"/>
    <w:rsid w:val="00E00363"/>
    <w:rsid w:val="00E00A3B"/>
    <w:rsid w:val="00E00ADA"/>
    <w:rsid w:val="00E00DDA"/>
    <w:rsid w:val="00E0121C"/>
    <w:rsid w:val="00E01AF3"/>
    <w:rsid w:val="00E01BC0"/>
    <w:rsid w:val="00E01C5E"/>
    <w:rsid w:val="00E01D7B"/>
    <w:rsid w:val="00E02073"/>
    <w:rsid w:val="00E021DF"/>
    <w:rsid w:val="00E023DD"/>
    <w:rsid w:val="00E0280C"/>
    <w:rsid w:val="00E02C23"/>
    <w:rsid w:val="00E02FDD"/>
    <w:rsid w:val="00E03247"/>
    <w:rsid w:val="00E040A9"/>
    <w:rsid w:val="00E0444D"/>
    <w:rsid w:val="00E046C3"/>
    <w:rsid w:val="00E047B6"/>
    <w:rsid w:val="00E048EB"/>
    <w:rsid w:val="00E05ACB"/>
    <w:rsid w:val="00E0611A"/>
    <w:rsid w:val="00E06199"/>
    <w:rsid w:val="00E06520"/>
    <w:rsid w:val="00E06578"/>
    <w:rsid w:val="00E06742"/>
    <w:rsid w:val="00E0682B"/>
    <w:rsid w:val="00E06DD1"/>
    <w:rsid w:val="00E06F05"/>
    <w:rsid w:val="00E07041"/>
    <w:rsid w:val="00E07260"/>
    <w:rsid w:val="00E07B10"/>
    <w:rsid w:val="00E07B4F"/>
    <w:rsid w:val="00E07B64"/>
    <w:rsid w:val="00E0DF7D"/>
    <w:rsid w:val="00E10197"/>
    <w:rsid w:val="00E105B7"/>
    <w:rsid w:val="00E1092B"/>
    <w:rsid w:val="00E10AA9"/>
    <w:rsid w:val="00E117F5"/>
    <w:rsid w:val="00E11A50"/>
    <w:rsid w:val="00E12DB9"/>
    <w:rsid w:val="00E132B0"/>
    <w:rsid w:val="00E1376C"/>
    <w:rsid w:val="00E1397E"/>
    <w:rsid w:val="00E139FA"/>
    <w:rsid w:val="00E13BF0"/>
    <w:rsid w:val="00E141C5"/>
    <w:rsid w:val="00E14354"/>
    <w:rsid w:val="00E14361"/>
    <w:rsid w:val="00E1440B"/>
    <w:rsid w:val="00E145C7"/>
    <w:rsid w:val="00E1493F"/>
    <w:rsid w:val="00E14CA3"/>
    <w:rsid w:val="00E14FAE"/>
    <w:rsid w:val="00E15363"/>
    <w:rsid w:val="00E15665"/>
    <w:rsid w:val="00E1598E"/>
    <w:rsid w:val="00E15AD6"/>
    <w:rsid w:val="00E15D08"/>
    <w:rsid w:val="00E16472"/>
    <w:rsid w:val="00E16518"/>
    <w:rsid w:val="00E165AE"/>
    <w:rsid w:val="00E16A24"/>
    <w:rsid w:val="00E16FE8"/>
    <w:rsid w:val="00E17478"/>
    <w:rsid w:val="00E175F3"/>
    <w:rsid w:val="00E17861"/>
    <w:rsid w:val="00E17908"/>
    <w:rsid w:val="00E17A9B"/>
    <w:rsid w:val="00E2010F"/>
    <w:rsid w:val="00E2016C"/>
    <w:rsid w:val="00E2149E"/>
    <w:rsid w:val="00E215F1"/>
    <w:rsid w:val="00E21B04"/>
    <w:rsid w:val="00E21F98"/>
    <w:rsid w:val="00E225F3"/>
    <w:rsid w:val="00E227A0"/>
    <w:rsid w:val="00E227C3"/>
    <w:rsid w:val="00E228BA"/>
    <w:rsid w:val="00E22D89"/>
    <w:rsid w:val="00E22F78"/>
    <w:rsid w:val="00E23199"/>
    <w:rsid w:val="00E2371A"/>
    <w:rsid w:val="00E23765"/>
    <w:rsid w:val="00E23832"/>
    <w:rsid w:val="00E239A2"/>
    <w:rsid w:val="00E2436D"/>
    <w:rsid w:val="00E2473F"/>
    <w:rsid w:val="00E24C6F"/>
    <w:rsid w:val="00E24E5C"/>
    <w:rsid w:val="00E25881"/>
    <w:rsid w:val="00E25AF2"/>
    <w:rsid w:val="00E25D0B"/>
    <w:rsid w:val="00E25E1C"/>
    <w:rsid w:val="00E26536"/>
    <w:rsid w:val="00E268FB"/>
    <w:rsid w:val="00E26C03"/>
    <w:rsid w:val="00E26C51"/>
    <w:rsid w:val="00E26EF9"/>
    <w:rsid w:val="00E27228"/>
    <w:rsid w:val="00E2736F"/>
    <w:rsid w:val="00E27A3D"/>
    <w:rsid w:val="00E27C30"/>
    <w:rsid w:val="00E27D0E"/>
    <w:rsid w:val="00E307CA"/>
    <w:rsid w:val="00E3090E"/>
    <w:rsid w:val="00E30C91"/>
    <w:rsid w:val="00E317B1"/>
    <w:rsid w:val="00E31881"/>
    <w:rsid w:val="00E31B45"/>
    <w:rsid w:val="00E31F87"/>
    <w:rsid w:val="00E3276E"/>
    <w:rsid w:val="00E32979"/>
    <w:rsid w:val="00E32C1A"/>
    <w:rsid w:val="00E32D17"/>
    <w:rsid w:val="00E32EE8"/>
    <w:rsid w:val="00E33362"/>
    <w:rsid w:val="00E335EB"/>
    <w:rsid w:val="00E335F7"/>
    <w:rsid w:val="00E338D3"/>
    <w:rsid w:val="00E33FE5"/>
    <w:rsid w:val="00E34237"/>
    <w:rsid w:val="00E34511"/>
    <w:rsid w:val="00E34DCC"/>
    <w:rsid w:val="00E35BD7"/>
    <w:rsid w:val="00E36582"/>
    <w:rsid w:val="00E365BD"/>
    <w:rsid w:val="00E3707B"/>
    <w:rsid w:val="00E37824"/>
    <w:rsid w:val="00E3798C"/>
    <w:rsid w:val="00E37B24"/>
    <w:rsid w:val="00E37D9C"/>
    <w:rsid w:val="00E3CBEC"/>
    <w:rsid w:val="00E40243"/>
    <w:rsid w:val="00E4046B"/>
    <w:rsid w:val="00E4069C"/>
    <w:rsid w:val="00E40C9D"/>
    <w:rsid w:val="00E41BFE"/>
    <w:rsid w:val="00E41FCC"/>
    <w:rsid w:val="00E42152"/>
    <w:rsid w:val="00E421F1"/>
    <w:rsid w:val="00E42548"/>
    <w:rsid w:val="00E426A1"/>
    <w:rsid w:val="00E42807"/>
    <w:rsid w:val="00E42D82"/>
    <w:rsid w:val="00E4313D"/>
    <w:rsid w:val="00E432BB"/>
    <w:rsid w:val="00E4351B"/>
    <w:rsid w:val="00E43AB4"/>
    <w:rsid w:val="00E43EB8"/>
    <w:rsid w:val="00E440C8"/>
    <w:rsid w:val="00E44BCC"/>
    <w:rsid w:val="00E453E9"/>
    <w:rsid w:val="00E45CB0"/>
    <w:rsid w:val="00E46F56"/>
    <w:rsid w:val="00E476B4"/>
    <w:rsid w:val="00E47B24"/>
    <w:rsid w:val="00E50114"/>
    <w:rsid w:val="00E503D3"/>
    <w:rsid w:val="00E50764"/>
    <w:rsid w:val="00E507DE"/>
    <w:rsid w:val="00E5084F"/>
    <w:rsid w:val="00E50866"/>
    <w:rsid w:val="00E50C5C"/>
    <w:rsid w:val="00E50FFC"/>
    <w:rsid w:val="00E51F71"/>
    <w:rsid w:val="00E520E6"/>
    <w:rsid w:val="00E5212A"/>
    <w:rsid w:val="00E52761"/>
    <w:rsid w:val="00E52AF3"/>
    <w:rsid w:val="00E52C02"/>
    <w:rsid w:val="00E52C4E"/>
    <w:rsid w:val="00E5347A"/>
    <w:rsid w:val="00E534A8"/>
    <w:rsid w:val="00E53703"/>
    <w:rsid w:val="00E537B7"/>
    <w:rsid w:val="00E53B09"/>
    <w:rsid w:val="00E53B24"/>
    <w:rsid w:val="00E53DBB"/>
    <w:rsid w:val="00E53F55"/>
    <w:rsid w:val="00E541ED"/>
    <w:rsid w:val="00E542CD"/>
    <w:rsid w:val="00E5438D"/>
    <w:rsid w:val="00E54969"/>
    <w:rsid w:val="00E55024"/>
    <w:rsid w:val="00E55095"/>
    <w:rsid w:val="00E5526C"/>
    <w:rsid w:val="00E5543D"/>
    <w:rsid w:val="00E555C3"/>
    <w:rsid w:val="00E5576F"/>
    <w:rsid w:val="00E55A86"/>
    <w:rsid w:val="00E55AEF"/>
    <w:rsid w:val="00E55B50"/>
    <w:rsid w:val="00E56456"/>
    <w:rsid w:val="00E5649D"/>
    <w:rsid w:val="00E567A9"/>
    <w:rsid w:val="00E56CB3"/>
    <w:rsid w:val="00E56E03"/>
    <w:rsid w:val="00E56E5A"/>
    <w:rsid w:val="00E57019"/>
    <w:rsid w:val="00E570BD"/>
    <w:rsid w:val="00E57674"/>
    <w:rsid w:val="00E57894"/>
    <w:rsid w:val="00E57A1C"/>
    <w:rsid w:val="00E57A9E"/>
    <w:rsid w:val="00E57CCB"/>
    <w:rsid w:val="00E57CDB"/>
    <w:rsid w:val="00E57D21"/>
    <w:rsid w:val="00E57D74"/>
    <w:rsid w:val="00E57D9F"/>
    <w:rsid w:val="00E57DDC"/>
    <w:rsid w:val="00E6039A"/>
    <w:rsid w:val="00E60799"/>
    <w:rsid w:val="00E60D23"/>
    <w:rsid w:val="00E6127C"/>
    <w:rsid w:val="00E618D1"/>
    <w:rsid w:val="00E6201A"/>
    <w:rsid w:val="00E62174"/>
    <w:rsid w:val="00E621C2"/>
    <w:rsid w:val="00E6233B"/>
    <w:rsid w:val="00E62971"/>
    <w:rsid w:val="00E62C23"/>
    <w:rsid w:val="00E62C54"/>
    <w:rsid w:val="00E62DF1"/>
    <w:rsid w:val="00E62FBF"/>
    <w:rsid w:val="00E63CCB"/>
    <w:rsid w:val="00E63D0B"/>
    <w:rsid w:val="00E63D2E"/>
    <w:rsid w:val="00E63EB2"/>
    <w:rsid w:val="00E640A3"/>
    <w:rsid w:val="00E64A4E"/>
    <w:rsid w:val="00E64C30"/>
    <w:rsid w:val="00E65439"/>
    <w:rsid w:val="00E660E6"/>
    <w:rsid w:val="00E661DC"/>
    <w:rsid w:val="00E6620C"/>
    <w:rsid w:val="00E666EF"/>
    <w:rsid w:val="00E66BB9"/>
    <w:rsid w:val="00E66F06"/>
    <w:rsid w:val="00E67239"/>
    <w:rsid w:val="00E673C9"/>
    <w:rsid w:val="00E675B0"/>
    <w:rsid w:val="00E67BE1"/>
    <w:rsid w:val="00E67E36"/>
    <w:rsid w:val="00E693FD"/>
    <w:rsid w:val="00E7010A"/>
    <w:rsid w:val="00E70364"/>
    <w:rsid w:val="00E709C0"/>
    <w:rsid w:val="00E70B4F"/>
    <w:rsid w:val="00E70B6D"/>
    <w:rsid w:val="00E70CE0"/>
    <w:rsid w:val="00E70DA7"/>
    <w:rsid w:val="00E711CD"/>
    <w:rsid w:val="00E71424"/>
    <w:rsid w:val="00E71965"/>
    <w:rsid w:val="00E71C55"/>
    <w:rsid w:val="00E71F9F"/>
    <w:rsid w:val="00E726E3"/>
    <w:rsid w:val="00E7340D"/>
    <w:rsid w:val="00E7369D"/>
    <w:rsid w:val="00E73726"/>
    <w:rsid w:val="00E7375E"/>
    <w:rsid w:val="00E739C2"/>
    <w:rsid w:val="00E73A4D"/>
    <w:rsid w:val="00E73AB3"/>
    <w:rsid w:val="00E7402D"/>
    <w:rsid w:val="00E74259"/>
    <w:rsid w:val="00E7428A"/>
    <w:rsid w:val="00E7434F"/>
    <w:rsid w:val="00E74469"/>
    <w:rsid w:val="00E746A5"/>
    <w:rsid w:val="00E748FD"/>
    <w:rsid w:val="00E74AB2"/>
    <w:rsid w:val="00E74FA2"/>
    <w:rsid w:val="00E7513D"/>
    <w:rsid w:val="00E75282"/>
    <w:rsid w:val="00E7537E"/>
    <w:rsid w:val="00E755E2"/>
    <w:rsid w:val="00E75944"/>
    <w:rsid w:val="00E75EE2"/>
    <w:rsid w:val="00E75F93"/>
    <w:rsid w:val="00E760AF"/>
    <w:rsid w:val="00E76237"/>
    <w:rsid w:val="00E766C7"/>
    <w:rsid w:val="00E76741"/>
    <w:rsid w:val="00E76875"/>
    <w:rsid w:val="00E76D41"/>
    <w:rsid w:val="00E76D4E"/>
    <w:rsid w:val="00E76DC1"/>
    <w:rsid w:val="00E771BC"/>
    <w:rsid w:val="00E77458"/>
    <w:rsid w:val="00E77A95"/>
    <w:rsid w:val="00E77DA4"/>
    <w:rsid w:val="00E80A8E"/>
    <w:rsid w:val="00E81EAF"/>
    <w:rsid w:val="00E82265"/>
    <w:rsid w:val="00E822C0"/>
    <w:rsid w:val="00E825B3"/>
    <w:rsid w:val="00E828E5"/>
    <w:rsid w:val="00E82E2C"/>
    <w:rsid w:val="00E82F95"/>
    <w:rsid w:val="00E834BD"/>
    <w:rsid w:val="00E83673"/>
    <w:rsid w:val="00E83D04"/>
    <w:rsid w:val="00E83F38"/>
    <w:rsid w:val="00E84018"/>
    <w:rsid w:val="00E84241"/>
    <w:rsid w:val="00E842B2"/>
    <w:rsid w:val="00E8440A"/>
    <w:rsid w:val="00E8486F"/>
    <w:rsid w:val="00E84E53"/>
    <w:rsid w:val="00E84E68"/>
    <w:rsid w:val="00E85263"/>
    <w:rsid w:val="00E85399"/>
    <w:rsid w:val="00E856A3"/>
    <w:rsid w:val="00E85E23"/>
    <w:rsid w:val="00E86589"/>
    <w:rsid w:val="00E865D7"/>
    <w:rsid w:val="00E86C13"/>
    <w:rsid w:val="00E87238"/>
    <w:rsid w:val="00E874CC"/>
    <w:rsid w:val="00E87A2C"/>
    <w:rsid w:val="00E87F7C"/>
    <w:rsid w:val="00E90122"/>
    <w:rsid w:val="00E901B0"/>
    <w:rsid w:val="00E90C7A"/>
    <w:rsid w:val="00E9117B"/>
    <w:rsid w:val="00E9122B"/>
    <w:rsid w:val="00E91A66"/>
    <w:rsid w:val="00E91D3E"/>
    <w:rsid w:val="00E922FB"/>
    <w:rsid w:val="00E92C64"/>
    <w:rsid w:val="00E9310D"/>
    <w:rsid w:val="00E932D5"/>
    <w:rsid w:val="00E935B8"/>
    <w:rsid w:val="00E948D0"/>
    <w:rsid w:val="00E94F6E"/>
    <w:rsid w:val="00E950AD"/>
    <w:rsid w:val="00E95788"/>
    <w:rsid w:val="00E957BA"/>
    <w:rsid w:val="00E95A52"/>
    <w:rsid w:val="00E95B4A"/>
    <w:rsid w:val="00E95B4D"/>
    <w:rsid w:val="00E95B88"/>
    <w:rsid w:val="00E95C7A"/>
    <w:rsid w:val="00E96320"/>
    <w:rsid w:val="00E96384"/>
    <w:rsid w:val="00E96766"/>
    <w:rsid w:val="00E96B90"/>
    <w:rsid w:val="00E96CF1"/>
    <w:rsid w:val="00E9759A"/>
    <w:rsid w:val="00E97625"/>
    <w:rsid w:val="00EA006D"/>
    <w:rsid w:val="00EA0A63"/>
    <w:rsid w:val="00EA0AB8"/>
    <w:rsid w:val="00EA0AFD"/>
    <w:rsid w:val="00EA0CBA"/>
    <w:rsid w:val="00EA0DDD"/>
    <w:rsid w:val="00EA1A1A"/>
    <w:rsid w:val="00EA1CE1"/>
    <w:rsid w:val="00EA1CE3"/>
    <w:rsid w:val="00EA1E15"/>
    <w:rsid w:val="00EA2211"/>
    <w:rsid w:val="00EA29C4"/>
    <w:rsid w:val="00EA2D24"/>
    <w:rsid w:val="00EA2FD5"/>
    <w:rsid w:val="00EA380C"/>
    <w:rsid w:val="00EA3922"/>
    <w:rsid w:val="00EA3EBE"/>
    <w:rsid w:val="00EA412F"/>
    <w:rsid w:val="00EA4320"/>
    <w:rsid w:val="00EA437A"/>
    <w:rsid w:val="00EA44D7"/>
    <w:rsid w:val="00EA45F6"/>
    <w:rsid w:val="00EA46FE"/>
    <w:rsid w:val="00EA49F7"/>
    <w:rsid w:val="00EA4B10"/>
    <w:rsid w:val="00EA4B69"/>
    <w:rsid w:val="00EA4C4B"/>
    <w:rsid w:val="00EA4CBA"/>
    <w:rsid w:val="00EA4E8D"/>
    <w:rsid w:val="00EA5059"/>
    <w:rsid w:val="00EA51EB"/>
    <w:rsid w:val="00EA5274"/>
    <w:rsid w:val="00EA5449"/>
    <w:rsid w:val="00EA57B4"/>
    <w:rsid w:val="00EA626C"/>
    <w:rsid w:val="00EA62C4"/>
    <w:rsid w:val="00EA6627"/>
    <w:rsid w:val="00EA699B"/>
    <w:rsid w:val="00EA6D4B"/>
    <w:rsid w:val="00EA745E"/>
    <w:rsid w:val="00EA7965"/>
    <w:rsid w:val="00EB024F"/>
    <w:rsid w:val="00EB0431"/>
    <w:rsid w:val="00EB0737"/>
    <w:rsid w:val="00EB09D4"/>
    <w:rsid w:val="00EB17ED"/>
    <w:rsid w:val="00EB1BD0"/>
    <w:rsid w:val="00EB1EE5"/>
    <w:rsid w:val="00EB2133"/>
    <w:rsid w:val="00EB2163"/>
    <w:rsid w:val="00EB2590"/>
    <w:rsid w:val="00EB25EF"/>
    <w:rsid w:val="00EB2C53"/>
    <w:rsid w:val="00EB308C"/>
    <w:rsid w:val="00EB333A"/>
    <w:rsid w:val="00EB3877"/>
    <w:rsid w:val="00EB3971"/>
    <w:rsid w:val="00EB3F3A"/>
    <w:rsid w:val="00EB47D9"/>
    <w:rsid w:val="00EB4AB3"/>
    <w:rsid w:val="00EB500B"/>
    <w:rsid w:val="00EB50E4"/>
    <w:rsid w:val="00EB511D"/>
    <w:rsid w:val="00EB5630"/>
    <w:rsid w:val="00EB5668"/>
    <w:rsid w:val="00EB56A8"/>
    <w:rsid w:val="00EB5FE7"/>
    <w:rsid w:val="00EB6346"/>
    <w:rsid w:val="00EB66C8"/>
    <w:rsid w:val="00EB67DF"/>
    <w:rsid w:val="00EB6948"/>
    <w:rsid w:val="00EB7D9B"/>
    <w:rsid w:val="00EC00E8"/>
    <w:rsid w:val="00EC01D8"/>
    <w:rsid w:val="00EC0BEC"/>
    <w:rsid w:val="00EC0D96"/>
    <w:rsid w:val="00EC0E74"/>
    <w:rsid w:val="00EC0EAA"/>
    <w:rsid w:val="00EC0F70"/>
    <w:rsid w:val="00EC101E"/>
    <w:rsid w:val="00EC1109"/>
    <w:rsid w:val="00EC1429"/>
    <w:rsid w:val="00EC1D66"/>
    <w:rsid w:val="00EC1EB3"/>
    <w:rsid w:val="00EC2A15"/>
    <w:rsid w:val="00EC2B24"/>
    <w:rsid w:val="00EC2DFC"/>
    <w:rsid w:val="00EC2E67"/>
    <w:rsid w:val="00EC3DBE"/>
    <w:rsid w:val="00EC3EAE"/>
    <w:rsid w:val="00EC42EA"/>
    <w:rsid w:val="00EC538B"/>
    <w:rsid w:val="00EC5783"/>
    <w:rsid w:val="00EC5812"/>
    <w:rsid w:val="00EC5ABD"/>
    <w:rsid w:val="00EC62CA"/>
    <w:rsid w:val="00EC6804"/>
    <w:rsid w:val="00EC68A8"/>
    <w:rsid w:val="00EC6CC3"/>
    <w:rsid w:val="00EC6CD1"/>
    <w:rsid w:val="00EC6D3E"/>
    <w:rsid w:val="00EC78B1"/>
    <w:rsid w:val="00EC7DC6"/>
    <w:rsid w:val="00EC7E0C"/>
    <w:rsid w:val="00ED0487"/>
    <w:rsid w:val="00ED0C3A"/>
    <w:rsid w:val="00ED0D6F"/>
    <w:rsid w:val="00ED2184"/>
    <w:rsid w:val="00ED2270"/>
    <w:rsid w:val="00ED2B03"/>
    <w:rsid w:val="00ED2E0E"/>
    <w:rsid w:val="00ED362E"/>
    <w:rsid w:val="00ED3690"/>
    <w:rsid w:val="00ED3D93"/>
    <w:rsid w:val="00ED4C3F"/>
    <w:rsid w:val="00ED4DBE"/>
    <w:rsid w:val="00ED4E30"/>
    <w:rsid w:val="00ED538D"/>
    <w:rsid w:val="00ED5466"/>
    <w:rsid w:val="00ED57C5"/>
    <w:rsid w:val="00ED5934"/>
    <w:rsid w:val="00ED6126"/>
    <w:rsid w:val="00ED6809"/>
    <w:rsid w:val="00ED69A7"/>
    <w:rsid w:val="00ED6C75"/>
    <w:rsid w:val="00ED74BC"/>
    <w:rsid w:val="00ED7AD4"/>
    <w:rsid w:val="00ED7E19"/>
    <w:rsid w:val="00EE0852"/>
    <w:rsid w:val="00EE09E0"/>
    <w:rsid w:val="00EE09EB"/>
    <w:rsid w:val="00EE0ADE"/>
    <w:rsid w:val="00EE165E"/>
    <w:rsid w:val="00EE20C1"/>
    <w:rsid w:val="00EE217B"/>
    <w:rsid w:val="00EE217C"/>
    <w:rsid w:val="00EE2879"/>
    <w:rsid w:val="00EE28B1"/>
    <w:rsid w:val="00EE2E7D"/>
    <w:rsid w:val="00EE30D1"/>
    <w:rsid w:val="00EE3890"/>
    <w:rsid w:val="00EE4379"/>
    <w:rsid w:val="00EE447A"/>
    <w:rsid w:val="00EE4490"/>
    <w:rsid w:val="00EE45F0"/>
    <w:rsid w:val="00EE46BE"/>
    <w:rsid w:val="00EE483D"/>
    <w:rsid w:val="00EE48B8"/>
    <w:rsid w:val="00EE4E75"/>
    <w:rsid w:val="00EE508A"/>
    <w:rsid w:val="00EE5227"/>
    <w:rsid w:val="00EE5620"/>
    <w:rsid w:val="00EE5677"/>
    <w:rsid w:val="00EE56B8"/>
    <w:rsid w:val="00EE5DA1"/>
    <w:rsid w:val="00EE5FC5"/>
    <w:rsid w:val="00EE628C"/>
    <w:rsid w:val="00EE630F"/>
    <w:rsid w:val="00EE6A48"/>
    <w:rsid w:val="00EE6AE9"/>
    <w:rsid w:val="00EE750A"/>
    <w:rsid w:val="00EE7B59"/>
    <w:rsid w:val="00EE7B6A"/>
    <w:rsid w:val="00EE7D1D"/>
    <w:rsid w:val="00EE7D6B"/>
    <w:rsid w:val="00EF002B"/>
    <w:rsid w:val="00EF0187"/>
    <w:rsid w:val="00EF12E1"/>
    <w:rsid w:val="00EF15B8"/>
    <w:rsid w:val="00EF17E2"/>
    <w:rsid w:val="00EF1C8C"/>
    <w:rsid w:val="00EF269D"/>
    <w:rsid w:val="00EF2765"/>
    <w:rsid w:val="00EF27C0"/>
    <w:rsid w:val="00EF27DD"/>
    <w:rsid w:val="00EF2BA8"/>
    <w:rsid w:val="00EF392E"/>
    <w:rsid w:val="00EF3E77"/>
    <w:rsid w:val="00EF4135"/>
    <w:rsid w:val="00EF43E8"/>
    <w:rsid w:val="00EF46AC"/>
    <w:rsid w:val="00EF4A75"/>
    <w:rsid w:val="00EF5177"/>
    <w:rsid w:val="00EF5580"/>
    <w:rsid w:val="00EF5E8C"/>
    <w:rsid w:val="00EF61EC"/>
    <w:rsid w:val="00EF64E8"/>
    <w:rsid w:val="00EF72AE"/>
    <w:rsid w:val="00EF72B5"/>
    <w:rsid w:val="00EF7902"/>
    <w:rsid w:val="00F002CD"/>
    <w:rsid w:val="00F00C45"/>
    <w:rsid w:val="00F0199C"/>
    <w:rsid w:val="00F021D3"/>
    <w:rsid w:val="00F02583"/>
    <w:rsid w:val="00F0278F"/>
    <w:rsid w:val="00F02FD0"/>
    <w:rsid w:val="00F0341C"/>
    <w:rsid w:val="00F036F7"/>
    <w:rsid w:val="00F03863"/>
    <w:rsid w:val="00F039DE"/>
    <w:rsid w:val="00F03C70"/>
    <w:rsid w:val="00F03E8D"/>
    <w:rsid w:val="00F042B3"/>
    <w:rsid w:val="00F045A8"/>
    <w:rsid w:val="00F049EF"/>
    <w:rsid w:val="00F05A1F"/>
    <w:rsid w:val="00F05AEA"/>
    <w:rsid w:val="00F05B37"/>
    <w:rsid w:val="00F05D39"/>
    <w:rsid w:val="00F0625A"/>
    <w:rsid w:val="00F062AB"/>
    <w:rsid w:val="00F0667B"/>
    <w:rsid w:val="00F06AF9"/>
    <w:rsid w:val="00F076C7"/>
    <w:rsid w:val="00F078A6"/>
    <w:rsid w:val="00F10141"/>
    <w:rsid w:val="00F103B2"/>
    <w:rsid w:val="00F104A3"/>
    <w:rsid w:val="00F10678"/>
    <w:rsid w:val="00F10953"/>
    <w:rsid w:val="00F11F0D"/>
    <w:rsid w:val="00F11F65"/>
    <w:rsid w:val="00F121D0"/>
    <w:rsid w:val="00F12C64"/>
    <w:rsid w:val="00F12C7D"/>
    <w:rsid w:val="00F12C8F"/>
    <w:rsid w:val="00F130A9"/>
    <w:rsid w:val="00F134E9"/>
    <w:rsid w:val="00F135B1"/>
    <w:rsid w:val="00F13915"/>
    <w:rsid w:val="00F13A9F"/>
    <w:rsid w:val="00F13B05"/>
    <w:rsid w:val="00F13E7F"/>
    <w:rsid w:val="00F13F65"/>
    <w:rsid w:val="00F14B1C"/>
    <w:rsid w:val="00F14B7E"/>
    <w:rsid w:val="00F15187"/>
    <w:rsid w:val="00F15813"/>
    <w:rsid w:val="00F158B6"/>
    <w:rsid w:val="00F15B6A"/>
    <w:rsid w:val="00F15ED7"/>
    <w:rsid w:val="00F15FB8"/>
    <w:rsid w:val="00F160DD"/>
    <w:rsid w:val="00F16420"/>
    <w:rsid w:val="00F16552"/>
    <w:rsid w:val="00F16670"/>
    <w:rsid w:val="00F166B6"/>
    <w:rsid w:val="00F168C9"/>
    <w:rsid w:val="00F16D18"/>
    <w:rsid w:val="00F17B62"/>
    <w:rsid w:val="00F17DCE"/>
    <w:rsid w:val="00F17EE0"/>
    <w:rsid w:val="00F20098"/>
    <w:rsid w:val="00F204E1"/>
    <w:rsid w:val="00F204FA"/>
    <w:rsid w:val="00F20618"/>
    <w:rsid w:val="00F21075"/>
    <w:rsid w:val="00F21976"/>
    <w:rsid w:val="00F21D79"/>
    <w:rsid w:val="00F22037"/>
    <w:rsid w:val="00F22127"/>
    <w:rsid w:val="00F2223B"/>
    <w:rsid w:val="00F22505"/>
    <w:rsid w:val="00F22607"/>
    <w:rsid w:val="00F22B78"/>
    <w:rsid w:val="00F22D43"/>
    <w:rsid w:val="00F22DA1"/>
    <w:rsid w:val="00F234E1"/>
    <w:rsid w:val="00F235B4"/>
    <w:rsid w:val="00F24F9E"/>
    <w:rsid w:val="00F24FE5"/>
    <w:rsid w:val="00F2518D"/>
    <w:rsid w:val="00F25192"/>
    <w:rsid w:val="00F25256"/>
    <w:rsid w:val="00F252A8"/>
    <w:rsid w:val="00F2545C"/>
    <w:rsid w:val="00F254A8"/>
    <w:rsid w:val="00F25562"/>
    <w:rsid w:val="00F25642"/>
    <w:rsid w:val="00F25ED7"/>
    <w:rsid w:val="00F2676F"/>
    <w:rsid w:val="00F26B9D"/>
    <w:rsid w:val="00F26F56"/>
    <w:rsid w:val="00F26FBE"/>
    <w:rsid w:val="00F270C3"/>
    <w:rsid w:val="00F275F3"/>
    <w:rsid w:val="00F27846"/>
    <w:rsid w:val="00F3037F"/>
    <w:rsid w:val="00F30519"/>
    <w:rsid w:val="00F30B65"/>
    <w:rsid w:val="00F30C3D"/>
    <w:rsid w:val="00F30C51"/>
    <w:rsid w:val="00F30DF7"/>
    <w:rsid w:val="00F3115D"/>
    <w:rsid w:val="00F31247"/>
    <w:rsid w:val="00F31780"/>
    <w:rsid w:val="00F31796"/>
    <w:rsid w:val="00F31AA5"/>
    <w:rsid w:val="00F31CDD"/>
    <w:rsid w:val="00F31E6F"/>
    <w:rsid w:val="00F325E0"/>
    <w:rsid w:val="00F329B1"/>
    <w:rsid w:val="00F32E44"/>
    <w:rsid w:val="00F33721"/>
    <w:rsid w:val="00F3374A"/>
    <w:rsid w:val="00F341F2"/>
    <w:rsid w:val="00F3483C"/>
    <w:rsid w:val="00F34E2D"/>
    <w:rsid w:val="00F353BA"/>
    <w:rsid w:val="00F35508"/>
    <w:rsid w:val="00F35D56"/>
    <w:rsid w:val="00F3693D"/>
    <w:rsid w:val="00F36B19"/>
    <w:rsid w:val="00F36CDD"/>
    <w:rsid w:val="00F377C9"/>
    <w:rsid w:val="00F37A33"/>
    <w:rsid w:val="00F37BD7"/>
    <w:rsid w:val="00F37CA8"/>
    <w:rsid w:val="00F37D01"/>
    <w:rsid w:val="00F403E7"/>
    <w:rsid w:val="00F40472"/>
    <w:rsid w:val="00F408F2"/>
    <w:rsid w:val="00F41A38"/>
    <w:rsid w:val="00F41ADE"/>
    <w:rsid w:val="00F41C79"/>
    <w:rsid w:val="00F41FC4"/>
    <w:rsid w:val="00F420F3"/>
    <w:rsid w:val="00F4272B"/>
    <w:rsid w:val="00F429FC"/>
    <w:rsid w:val="00F43039"/>
    <w:rsid w:val="00F4346A"/>
    <w:rsid w:val="00F441D4"/>
    <w:rsid w:val="00F4472E"/>
    <w:rsid w:val="00F448E7"/>
    <w:rsid w:val="00F44B31"/>
    <w:rsid w:val="00F45247"/>
    <w:rsid w:val="00F45375"/>
    <w:rsid w:val="00F45604"/>
    <w:rsid w:val="00F45951"/>
    <w:rsid w:val="00F45C0A"/>
    <w:rsid w:val="00F45FAC"/>
    <w:rsid w:val="00F46B4A"/>
    <w:rsid w:val="00F47195"/>
    <w:rsid w:val="00F471A5"/>
    <w:rsid w:val="00F47588"/>
    <w:rsid w:val="00F47A6A"/>
    <w:rsid w:val="00F47F94"/>
    <w:rsid w:val="00F50661"/>
    <w:rsid w:val="00F50784"/>
    <w:rsid w:val="00F51002"/>
    <w:rsid w:val="00F51659"/>
    <w:rsid w:val="00F51EA5"/>
    <w:rsid w:val="00F52118"/>
    <w:rsid w:val="00F5225E"/>
    <w:rsid w:val="00F52462"/>
    <w:rsid w:val="00F53457"/>
    <w:rsid w:val="00F53FE7"/>
    <w:rsid w:val="00F54511"/>
    <w:rsid w:val="00F547C3"/>
    <w:rsid w:val="00F54C81"/>
    <w:rsid w:val="00F54CEB"/>
    <w:rsid w:val="00F55028"/>
    <w:rsid w:val="00F5573F"/>
    <w:rsid w:val="00F55C4C"/>
    <w:rsid w:val="00F5611A"/>
    <w:rsid w:val="00F561AC"/>
    <w:rsid w:val="00F5621D"/>
    <w:rsid w:val="00F564A8"/>
    <w:rsid w:val="00F56537"/>
    <w:rsid w:val="00F56DD5"/>
    <w:rsid w:val="00F56F18"/>
    <w:rsid w:val="00F5717F"/>
    <w:rsid w:val="00F5729E"/>
    <w:rsid w:val="00F575EF"/>
    <w:rsid w:val="00F57653"/>
    <w:rsid w:val="00F57A8C"/>
    <w:rsid w:val="00F57E06"/>
    <w:rsid w:val="00F6003C"/>
    <w:rsid w:val="00F60182"/>
    <w:rsid w:val="00F60D19"/>
    <w:rsid w:val="00F62559"/>
    <w:rsid w:val="00F62A78"/>
    <w:rsid w:val="00F62C81"/>
    <w:rsid w:val="00F62E31"/>
    <w:rsid w:val="00F6377C"/>
    <w:rsid w:val="00F63BE9"/>
    <w:rsid w:val="00F641E7"/>
    <w:rsid w:val="00F64675"/>
    <w:rsid w:val="00F64890"/>
    <w:rsid w:val="00F649FE"/>
    <w:rsid w:val="00F64CC9"/>
    <w:rsid w:val="00F64CE0"/>
    <w:rsid w:val="00F64D24"/>
    <w:rsid w:val="00F6511D"/>
    <w:rsid w:val="00F65369"/>
    <w:rsid w:val="00F655F2"/>
    <w:rsid w:val="00F65B70"/>
    <w:rsid w:val="00F65C3A"/>
    <w:rsid w:val="00F66613"/>
    <w:rsid w:val="00F66718"/>
    <w:rsid w:val="00F668FB"/>
    <w:rsid w:val="00F66A86"/>
    <w:rsid w:val="00F66C83"/>
    <w:rsid w:val="00F67289"/>
    <w:rsid w:val="00F676EC"/>
    <w:rsid w:val="00F679B8"/>
    <w:rsid w:val="00F67ACD"/>
    <w:rsid w:val="00F6958C"/>
    <w:rsid w:val="00F701FC"/>
    <w:rsid w:val="00F70864"/>
    <w:rsid w:val="00F70E9B"/>
    <w:rsid w:val="00F7138E"/>
    <w:rsid w:val="00F714EC"/>
    <w:rsid w:val="00F71BE2"/>
    <w:rsid w:val="00F71BF6"/>
    <w:rsid w:val="00F71C36"/>
    <w:rsid w:val="00F71C56"/>
    <w:rsid w:val="00F71ECC"/>
    <w:rsid w:val="00F72736"/>
    <w:rsid w:val="00F727E5"/>
    <w:rsid w:val="00F72BC0"/>
    <w:rsid w:val="00F72E26"/>
    <w:rsid w:val="00F72F0C"/>
    <w:rsid w:val="00F7331D"/>
    <w:rsid w:val="00F73A12"/>
    <w:rsid w:val="00F73C45"/>
    <w:rsid w:val="00F73D82"/>
    <w:rsid w:val="00F74106"/>
    <w:rsid w:val="00F7429D"/>
    <w:rsid w:val="00F74810"/>
    <w:rsid w:val="00F74CF9"/>
    <w:rsid w:val="00F74F3E"/>
    <w:rsid w:val="00F75044"/>
    <w:rsid w:val="00F751A4"/>
    <w:rsid w:val="00F75355"/>
    <w:rsid w:val="00F7538F"/>
    <w:rsid w:val="00F753B6"/>
    <w:rsid w:val="00F754A2"/>
    <w:rsid w:val="00F759B2"/>
    <w:rsid w:val="00F75B99"/>
    <w:rsid w:val="00F75BCB"/>
    <w:rsid w:val="00F75C4B"/>
    <w:rsid w:val="00F760AF"/>
    <w:rsid w:val="00F761FB"/>
    <w:rsid w:val="00F7622D"/>
    <w:rsid w:val="00F765AC"/>
    <w:rsid w:val="00F769BF"/>
    <w:rsid w:val="00F775C4"/>
    <w:rsid w:val="00F77D6F"/>
    <w:rsid w:val="00F80FDF"/>
    <w:rsid w:val="00F810D0"/>
    <w:rsid w:val="00F812D8"/>
    <w:rsid w:val="00F813AB"/>
    <w:rsid w:val="00F8149E"/>
    <w:rsid w:val="00F815B8"/>
    <w:rsid w:val="00F81EB7"/>
    <w:rsid w:val="00F820A3"/>
    <w:rsid w:val="00F82149"/>
    <w:rsid w:val="00F82268"/>
    <w:rsid w:val="00F8244A"/>
    <w:rsid w:val="00F82A9F"/>
    <w:rsid w:val="00F83523"/>
    <w:rsid w:val="00F83843"/>
    <w:rsid w:val="00F83C8F"/>
    <w:rsid w:val="00F83C91"/>
    <w:rsid w:val="00F83F09"/>
    <w:rsid w:val="00F84315"/>
    <w:rsid w:val="00F84464"/>
    <w:rsid w:val="00F846CD"/>
    <w:rsid w:val="00F848A3"/>
    <w:rsid w:val="00F84C5F"/>
    <w:rsid w:val="00F84C77"/>
    <w:rsid w:val="00F84EF8"/>
    <w:rsid w:val="00F85012"/>
    <w:rsid w:val="00F85055"/>
    <w:rsid w:val="00F859AF"/>
    <w:rsid w:val="00F860F2"/>
    <w:rsid w:val="00F86B43"/>
    <w:rsid w:val="00F86C33"/>
    <w:rsid w:val="00F87106"/>
    <w:rsid w:val="00F87762"/>
    <w:rsid w:val="00F87A58"/>
    <w:rsid w:val="00F87CDD"/>
    <w:rsid w:val="00F90539"/>
    <w:rsid w:val="00F9108C"/>
    <w:rsid w:val="00F910D8"/>
    <w:rsid w:val="00F910D9"/>
    <w:rsid w:val="00F9112B"/>
    <w:rsid w:val="00F9118E"/>
    <w:rsid w:val="00F913B8"/>
    <w:rsid w:val="00F91695"/>
    <w:rsid w:val="00F91928"/>
    <w:rsid w:val="00F91991"/>
    <w:rsid w:val="00F92067"/>
    <w:rsid w:val="00F9246F"/>
    <w:rsid w:val="00F926E0"/>
    <w:rsid w:val="00F93957"/>
    <w:rsid w:val="00F93B65"/>
    <w:rsid w:val="00F93F78"/>
    <w:rsid w:val="00F945DA"/>
    <w:rsid w:val="00F94650"/>
    <w:rsid w:val="00F94941"/>
    <w:rsid w:val="00F955AF"/>
    <w:rsid w:val="00F95DE4"/>
    <w:rsid w:val="00F96059"/>
    <w:rsid w:val="00F96251"/>
    <w:rsid w:val="00F962CE"/>
    <w:rsid w:val="00F9694A"/>
    <w:rsid w:val="00F969C3"/>
    <w:rsid w:val="00F96A87"/>
    <w:rsid w:val="00F96C3F"/>
    <w:rsid w:val="00F96D2E"/>
    <w:rsid w:val="00F97454"/>
    <w:rsid w:val="00F97716"/>
    <w:rsid w:val="00F97981"/>
    <w:rsid w:val="00F979D4"/>
    <w:rsid w:val="00F979ED"/>
    <w:rsid w:val="00FA04A4"/>
    <w:rsid w:val="00FA0591"/>
    <w:rsid w:val="00FA0962"/>
    <w:rsid w:val="00FA0F67"/>
    <w:rsid w:val="00FA0FB9"/>
    <w:rsid w:val="00FA10B1"/>
    <w:rsid w:val="00FA10DA"/>
    <w:rsid w:val="00FA1228"/>
    <w:rsid w:val="00FA1271"/>
    <w:rsid w:val="00FA1420"/>
    <w:rsid w:val="00FA17F6"/>
    <w:rsid w:val="00FA1E1D"/>
    <w:rsid w:val="00FA23F9"/>
    <w:rsid w:val="00FA29AB"/>
    <w:rsid w:val="00FA2EF6"/>
    <w:rsid w:val="00FA317F"/>
    <w:rsid w:val="00FA324E"/>
    <w:rsid w:val="00FA328B"/>
    <w:rsid w:val="00FA34F8"/>
    <w:rsid w:val="00FA3A11"/>
    <w:rsid w:val="00FA3A71"/>
    <w:rsid w:val="00FA4780"/>
    <w:rsid w:val="00FA482D"/>
    <w:rsid w:val="00FA493C"/>
    <w:rsid w:val="00FA4975"/>
    <w:rsid w:val="00FA49CF"/>
    <w:rsid w:val="00FA54DE"/>
    <w:rsid w:val="00FA5AAC"/>
    <w:rsid w:val="00FA5B78"/>
    <w:rsid w:val="00FA5B84"/>
    <w:rsid w:val="00FA61D5"/>
    <w:rsid w:val="00FA6A72"/>
    <w:rsid w:val="00FA6D18"/>
    <w:rsid w:val="00FA6D1D"/>
    <w:rsid w:val="00FA6DE1"/>
    <w:rsid w:val="00FA6F78"/>
    <w:rsid w:val="00FA70C5"/>
    <w:rsid w:val="00FA77AF"/>
    <w:rsid w:val="00FB052A"/>
    <w:rsid w:val="00FB0BB4"/>
    <w:rsid w:val="00FB0DE9"/>
    <w:rsid w:val="00FB1369"/>
    <w:rsid w:val="00FB16BA"/>
    <w:rsid w:val="00FB175A"/>
    <w:rsid w:val="00FB188D"/>
    <w:rsid w:val="00FB18B0"/>
    <w:rsid w:val="00FB1F35"/>
    <w:rsid w:val="00FB2559"/>
    <w:rsid w:val="00FB2CB4"/>
    <w:rsid w:val="00FB2D55"/>
    <w:rsid w:val="00FB2D5A"/>
    <w:rsid w:val="00FB3898"/>
    <w:rsid w:val="00FB3BAB"/>
    <w:rsid w:val="00FB3D74"/>
    <w:rsid w:val="00FB3DF2"/>
    <w:rsid w:val="00FB3F79"/>
    <w:rsid w:val="00FB45C0"/>
    <w:rsid w:val="00FB4A37"/>
    <w:rsid w:val="00FB51F7"/>
    <w:rsid w:val="00FB5344"/>
    <w:rsid w:val="00FB5B6E"/>
    <w:rsid w:val="00FB5D02"/>
    <w:rsid w:val="00FB5EBD"/>
    <w:rsid w:val="00FB5F0F"/>
    <w:rsid w:val="00FB5FAE"/>
    <w:rsid w:val="00FB65CA"/>
    <w:rsid w:val="00FB6733"/>
    <w:rsid w:val="00FB773C"/>
    <w:rsid w:val="00FB7854"/>
    <w:rsid w:val="00FB7E2D"/>
    <w:rsid w:val="00FC01FC"/>
    <w:rsid w:val="00FC034F"/>
    <w:rsid w:val="00FC047A"/>
    <w:rsid w:val="00FC08E7"/>
    <w:rsid w:val="00FC0906"/>
    <w:rsid w:val="00FC0D82"/>
    <w:rsid w:val="00FC0F0F"/>
    <w:rsid w:val="00FC12CF"/>
    <w:rsid w:val="00FC1407"/>
    <w:rsid w:val="00FC1693"/>
    <w:rsid w:val="00FC1ACC"/>
    <w:rsid w:val="00FC1E49"/>
    <w:rsid w:val="00FC2AE3"/>
    <w:rsid w:val="00FC2D18"/>
    <w:rsid w:val="00FC2D9C"/>
    <w:rsid w:val="00FC3351"/>
    <w:rsid w:val="00FC36F2"/>
    <w:rsid w:val="00FC3814"/>
    <w:rsid w:val="00FC38AD"/>
    <w:rsid w:val="00FC3B9F"/>
    <w:rsid w:val="00FC3BD8"/>
    <w:rsid w:val="00FC3FAE"/>
    <w:rsid w:val="00FC3FDD"/>
    <w:rsid w:val="00FC4C75"/>
    <w:rsid w:val="00FC5671"/>
    <w:rsid w:val="00FC5BFB"/>
    <w:rsid w:val="00FC6128"/>
    <w:rsid w:val="00FC6321"/>
    <w:rsid w:val="00FC6467"/>
    <w:rsid w:val="00FC6ABC"/>
    <w:rsid w:val="00FC6D45"/>
    <w:rsid w:val="00FC6E57"/>
    <w:rsid w:val="00FC7614"/>
    <w:rsid w:val="00FC7777"/>
    <w:rsid w:val="00FC79EC"/>
    <w:rsid w:val="00FC7E19"/>
    <w:rsid w:val="00FD0513"/>
    <w:rsid w:val="00FD0672"/>
    <w:rsid w:val="00FD10D9"/>
    <w:rsid w:val="00FD10FE"/>
    <w:rsid w:val="00FD1306"/>
    <w:rsid w:val="00FD1579"/>
    <w:rsid w:val="00FD1745"/>
    <w:rsid w:val="00FD17AB"/>
    <w:rsid w:val="00FD1F91"/>
    <w:rsid w:val="00FD2124"/>
    <w:rsid w:val="00FD2248"/>
    <w:rsid w:val="00FD2372"/>
    <w:rsid w:val="00FD273B"/>
    <w:rsid w:val="00FD27B9"/>
    <w:rsid w:val="00FD2C6C"/>
    <w:rsid w:val="00FD392D"/>
    <w:rsid w:val="00FD3AEA"/>
    <w:rsid w:val="00FD3DD4"/>
    <w:rsid w:val="00FD42B6"/>
    <w:rsid w:val="00FD42FF"/>
    <w:rsid w:val="00FD431F"/>
    <w:rsid w:val="00FD4635"/>
    <w:rsid w:val="00FD513F"/>
    <w:rsid w:val="00FD5403"/>
    <w:rsid w:val="00FD59AD"/>
    <w:rsid w:val="00FD5B22"/>
    <w:rsid w:val="00FD5BD1"/>
    <w:rsid w:val="00FD63DC"/>
    <w:rsid w:val="00FD66FC"/>
    <w:rsid w:val="00FD697C"/>
    <w:rsid w:val="00FD6A2E"/>
    <w:rsid w:val="00FD6AC6"/>
    <w:rsid w:val="00FD6B90"/>
    <w:rsid w:val="00FD6E02"/>
    <w:rsid w:val="00FD6F32"/>
    <w:rsid w:val="00FD6FDE"/>
    <w:rsid w:val="00FD6FEA"/>
    <w:rsid w:val="00FD7242"/>
    <w:rsid w:val="00FD73CC"/>
    <w:rsid w:val="00FD73D5"/>
    <w:rsid w:val="00FD7CE1"/>
    <w:rsid w:val="00FD7D17"/>
    <w:rsid w:val="00FD7F68"/>
    <w:rsid w:val="00FE009B"/>
    <w:rsid w:val="00FE0BC9"/>
    <w:rsid w:val="00FE129F"/>
    <w:rsid w:val="00FE1547"/>
    <w:rsid w:val="00FE161F"/>
    <w:rsid w:val="00FE1761"/>
    <w:rsid w:val="00FE17BB"/>
    <w:rsid w:val="00FE2341"/>
    <w:rsid w:val="00FE2780"/>
    <w:rsid w:val="00FE2881"/>
    <w:rsid w:val="00FE2B2D"/>
    <w:rsid w:val="00FE2BC8"/>
    <w:rsid w:val="00FE2C7B"/>
    <w:rsid w:val="00FE347D"/>
    <w:rsid w:val="00FE38A4"/>
    <w:rsid w:val="00FE3C67"/>
    <w:rsid w:val="00FE41E0"/>
    <w:rsid w:val="00FE4BB9"/>
    <w:rsid w:val="00FE529C"/>
    <w:rsid w:val="00FE54CE"/>
    <w:rsid w:val="00FE5EB6"/>
    <w:rsid w:val="00FE610F"/>
    <w:rsid w:val="00FE6D34"/>
    <w:rsid w:val="00FE6D93"/>
    <w:rsid w:val="00FE7616"/>
    <w:rsid w:val="00FE7683"/>
    <w:rsid w:val="00FE7700"/>
    <w:rsid w:val="00FE7837"/>
    <w:rsid w:val="00FE78DE"/>
    <w:rsid w:val="00FE7E5C"/>
    <w:rsid w:val="00FE7F5F"/>
    <w:rsid w:val="00FF0301"/>
    <w:rsid w:val="00FF0C30"/>
    <w:rsid w:val="00FF114D"/>
    <w:rsid w:val="00FF13A5"/>
    <w:rsid w:val="00FF1577"/>
    <w:rsid w:val="00FF15DB"/>
    <w:rsid w:val="00FF1675"/>
    <w:rsid w:val="00FF1960"/>
    <w:rsid w:val="00FF1992"/>
    <w:rsid w:val="00FF1D57"/>
    <w:rsid w:val="00FF212F"/>
    <w:rsid w:val="00FF2166"/>
    <w:rsid w:val="00FF229E"/>
    <w:rsid w:val="00FF25B0"/>
    <w:rsid w:val="00FF25C7"/>
    <w:rsid w:val="00FF29DB"/>
    <w:rsid w:val="00FF2D8E"/>
    <w:rsid w:val="00FF3216"/>
    <w:rsid w:val="00FF3B60"/>
    <w:rsid w:val="00FF3C46"/>
    <w:rsid w:val="00FF4377"/>
    <w:rsid w:val="00FF46B1"/>
    <w:rsid w:val="00FF48BB"/>
    <w:rsid w:val="00FF4A67"/>
    <w:rsid w:val="00FF4AF1"/>
    <w:rsid w:val="00FF4EA0"/>
    <w:rsid w:val="00FF4FF0"/>
    <w:rsid w:val="00FF549D"/>
    <w:rsid w:val="00FF55EF"/>
    <w:rsid w:val="00FF5654"/>
    <w:rsid w:val="00FF5A91"/>
    <w:rsid w:val="00FF6439"/>
    <w:rsid w:val="00FF66AD"/>
    <w:rsid w:val="00FF6A5A"/>
    <w:rsid w:val="00FF73EB"/>
    <w:rsid w:val="00FF798B"/>
    <w:rsid w:val="010072D0"/>
    <w:rsid w:val="0100E575"/>
    <w:rsid w:val="01037BE9"/>
    <w:rsid w:val="0103F78A"/>
    <w:rsid w:val="010684D1"/>
    <w:rsid w:val="010734E4"/>
    <w:rsid w:val="010C6863"/>
    <w:rsid w:val="011B9A71"/>
    <w:rsid w:val="011E2A55"/>
    <w:rsid w:val="011E8235"/>
    <w:rsid w:val="01201914"/>
    <w:rsid w:val="0122D8A2"/>
    <w:rsid w:val="012719AE"/>
    <w:rsid w:val="012B79F5"/>
    <w:rsid w:val="012D619B"/>
    <w:rsid w:val="012D9EAF"/>
    <w:rsid w:val="012EEDFF"/>
    <w:rsid w:val="0130D166"/>
    <w:rsid w:val="01315CBC"/>
    <w:rsid w:val="01323D15"/>
    <w:rsid w:val="0133AEF6"/>
    <w:rsid w:val="0138C0A3"/>
    <w:rsid w:val="013AD149"/>
    <w:rsid w:val="013B30A3"/>
    <w:rsid w:val="0140B875"/>
    <w:rsid w:val="0142948E"/>
    <w:rsid w:val="014676CA"/>
    <w:rsid w:val="01489559"/>
    <w:rsid w:val="014C85D3"/>
    <w:rsid w:val="014C9D31"/>
    <w:rsid w:val="014F3917"/>
    <w:rsid w:val="0150B2FE"/>
    <w:rsid w:val="0154C10B"/>
    <w:rsid w:val="015549BD"/>
    <w:rsid w:val="015D8564"/>
    <w:rsid w:val="015EEA97"/>
    <w:rsid w:val="015F7B12"/>
    <w:rsid w:val="015FB825"/>
    <w:rsid w:val="01620527"/>
    <w:rsid w:val="0164A338"/>
    <w:rsid w:val="0166B227"/>
    <w:rsid w:val="0169B45C"/>
    <w:rsid w:val="016A0241"/>
    <w:rsid w:val="017754CB"/>
    <w:rsid w:val="0178E577"/>
    <w:rsid w:val="017F52B8"/>
    <w:rsid w:val="018094B9"/>
    <w:rsid w:val="01832FBC"/>
    <w:rsid w:val="01878775"/>
    <w:rsid w:val="018963DC"/>
    <w:rsid w:val="018BD62D"/>
    <w:rsid w:val="018C372B"/>
    <w:rsid w:val="018E3A29"/>
    <w:rsid w:val="018F9687"/>
    <w:rsid w:val="01921072"/>
    <w:rsid w:val="019DF765"/>
    <w:rsid w:val="019F7B3E"/>
    <w:rsid w:val="01A05696"/>
    <w:rsid w:val="01A168D5"/>
    <w:rsid w:val="01A1D8FB"/>
    <w:rsid w:val="01A2BD5D"/>
    <w:rsid w:val="01A68BDC"/>
    <w:rsid w:val="01A72325"/>
    <w:rsid w:val="01A735CD"/>
    <w:rsid w:val="01A94E35"/>
    <w:rsid w:val="01AA809A"/>
    <w:rsid w:val="01ACECD3"/>
    <w:rsid w:val="01AEC255"/>
    <w:rsid w:val="01B14164"/>
    <w:rsid w:val="01B4611D"/>
    <w:rsid w:val="01B7F477"/>
    <w:rsid w:val="01B82BED"/>
    <w:rsid w:val="01C020E4"/>
    <w:rsid w:val="01C05124"/>
    <w:rsid w:val="01C2EDC1"/>
    <w:rsid w:val="01C4232D"/>
    <w:rsid w:val="01C52E28"/>
    <w:rsid w:val="01C76C27"/>
    <w:rsid w:val="01C79AC0"/>
    <w:rsid w:val="01C91817"/>
    <w:rsid w:val="01C9F0A7"/>
    <w:rsid w:val="01CAE134"/>
    <w:rsid w:val="01CF1C29"/>
    <w:rsid w:val="01D0A5CC"/>
    <w:rsid w:val="01D0C9BF"/>
    <w:rsid w:val="01D18422"/>
    <w:rsid w:val="01D2C824"/>
    <w:rsid w:val="01D7E6E1"/>
    <w:rsid w:val="01D7ED87"/>
    <w:rsid w:val="01DA815A"/>
    <w:rsid w:val="01DCD720"/>
    <w:rsid w:val="01DEA486"/>
    <w:rsid w:val="01DFBBE8"/>
    <w:rsid w:val="01E08069"/>
    <w:rsid w:val="01E1574E"/>
    <w:rsid w:val="01E2A330"/>
    <w:rsid w:val="01E6E84C"/>
    <w:rsid w:val="01E85957"/>
    <w:rsid w:val="01ED8B6B"/>
    <w:rsid w:val="01EED387"/>
    <w:rsid w:val="01EF1CFD"/>
    <w:rsid w:val="01F23800"/>
    <w:rsid w:val="01FCEC3B"/>
    <w:rsid w:val="01FDB675"/>
    <w:rsid w:val="01FE2BDD"/>
    <w:rsid w:val="020C193E"/>
    <w:rsid w:val="020CB31D"/>
    <w:rsid w:val="020FF7B8"/>
    <w:rsid w:val="021164D6"/>
    <w:rsid w:val="0211F6BD"/>
    <w:rsid w:val="0212BC27"/>
    <w:rsid w:val="0215B771"/>
    <w:rsid w:val="021704F4"/>
    <w:rsid w:val="021804DE"/>
    <w:rsid w:val="02190D43"/>
    <w:rsid w:val="022169E4"/>
    <w:rsid w:val="022978A4"/>
    <w:rsid w:val="022C8D7F"/>
    <w:rsid w:val="02309FC5"/>
    <w:rsid w:val="02374851"/>
    <w:rsid w:val="023A16F0"/>
    <w:rsid w:val="0243B4A6"/>
    <w:rsid w:val="0244FEC6"/>
    <w:rsid w:val="02458439"/>
    <w:rsid w:val="0245CB26"/>
    <w:rsid w:val="024695F2"/>
    <w:rsid w:val="0247652A"/>
    <w:rsid w:val="024A5113"/>
    <w:rsid w:val="024D6FCA"/>
    <w:rsid w:val="024DD3E6"/>
    <w:rsid w:val="024FE508"/>
    <w:rsid w:val="025024C8"/>
    <w:rsid w:val="02502BB7"/>
    <w:rsid w:val="0254AB23"/>
    <w:rsid w:val="02555E37"/>
    <w:rsid w:val="02566607"/>
    <w:rsid w:val="025EC0B1"/>
    <w:rsid w:val="0265EF42"/>
    <w:rsid w:val="0267D136"/>
    <w:rsid w:val="026DE879"/>
    <w:rsid w:val="026DEB09"/>
    <w:rsid w:val="02755621"/>
    <w:rsid w:val="0277BDF1"/>
    <w:rsid w:val="02793628"/>
    <w:rsid w:val="027DD5A2"/>
    <w:rsid w:val="02816950"/>
    <w:rsid w:val="0282763D"/>
    <w:rsid w:val="02838ECD"/>
    <w:rsid w:val="02842062"/>
    <w:rsid w:val="028873F5"/>
    <w:rsid w:val="028C886D"/>
    <w:rsid w:val="028F502A"/>
    <w:rsid w:val="02907EE5"/>
    <w:rsid w:val="02935167"/>
    <w:rsid w:val="0294EC6B"/>
    <w:rsid w:val="0295AD0D"/>
    <w:rsid w:val="029C1990"/>
    <w:rsid w:val="02A2CCE7"/>
    <w:rsid w:val="02AA03DA"/>
    <w:rsid w:val="02AAE574"/>
    <w:rsid w:val="02AB9009"/>
    <w:rsid w:val="02B1938A"/>
    <w:rsid w:val="02B267E6"/>
    <w:rsid w:val="02B51D0F"/>
    <w:rsid w:val="02BE1598"/>
    <w:rsid w:val="02BE7965"/>
    <w:rsid w:val="02C0540C"/>
    <w:rsid w:val="02C18445"/>
    <w:rsid w:val="02C4FAC4"/>
    <w:rsid w:val="02C51176"/>
    <w:rsid w:val="02C5AE0E"/>
    <w:rsid w:val="02C9EC1D"/>
    <w:rsid w:val="02CDD00E"/>
    <w:rsid w:val="02CE5389"/>
    <w:rsid w:val="02CF16C0"/>
    <w:rsid w:val="02DDD8A4"/>
    <w:rsid w:val="02E76BC3"/>
    <w:rsid w:val="02EBCB03"/>
    <w:rsid w:val="02ED3567"/>
    <w:rsid w:val="02F48284"/>
    <w:rsid w:val="02F65C74"/>
    <w:rsid w:val="02FB8647"/>
    <w:rsid w:val="03016455"/>
    <w:rsid w:val="03075911"/>
    <w:rsid w:val="03096DED"/>
    <w:rsid w:val="03100CD0"/>
    <w:rsid w:val="0319E255"/>
    <w:rsid w:val="031A231D"/>
    <w:rsid w:val="031D1A4C"/>
    <w:rsid w:val="0320431D"/>
    <w:rsid w:val="0320824F"/>
    <w:rsid w:val="0320B836"/>
    <w:rsid w:val="0321B6BE"/>
    <w:rsid w:val="0328CDBA"/>
    <w:rsid w:val="0329DEE7"/>
    <w:rsid w:val="032CB114"/>
    <w:rsid w:val="03354E77"/>
    <w:rsid w:val="0339E729"/>
    <w:rsid w:val="033E01DE"/>
    <w:rsid w:val="0342D05C"/>
    <w:rsid w:val="034CF778"/>
    <w:rsid w:val="034E1572"/>
    <w:rsid w:val="0352E71F"/>
    <w:rsid w:val="03576C91"/>
    <w:rsid w:val="035DD46D"/>
    <w:rsid w:val="035E57A9"/>
    <w:rsid w:val="03608AF8"/>
    <w:rsid w:val="036136C5"/>
    <w:rsid w:val="03629146"/>
    <w:rsid w:val="0367D4DE"/>
    <w:rsid w:val="036960F7"/>
    <w:rsid w:val="0372AF39"/>
    <w:rsid w:val="037C9F81"/>
    <w:rsid w:val="037D6641"/>
    <w:rsid w:val="037E133A"/>
    <w:rsid w:val="037F2AD1"/>
    <w:rsid w:val="037F3BC5"/>
    <w:rsid w:val="03809264"/>
    <w:rsid w:val="0382786D"/>
    <w:rsid w:val="0384634A"/>
    <w:rsid w:val="038633F2"/>
    <w:rsid w:val="0387B089"/>
    <w:rsid w:val="038A383A"/>
    <w:rsid w:val="038F74F2"/>
    <w:rsid w:val="0390D101"/>
    <w:rsid w:val="03918A35"/>
    <w:rsid w:val="0399734E"/>
    <w:rsid w:val="0399826A"/>
    <w:rsid w:val="039AD628"/>
    <w:rsid w:val="039C0A06"/>
    <w:rsid w:val="03A1ABFE"/>
    <w:rsid w:val="03AAEF89"/>
    <w:rsid w:val="03AAF317"/>
    <w:rsid w:val="03ADA9B2"/>
    <w:rsid w:val="03B48BC1"/>
    <w:rsid w:val="03B705AE"/>
    <w:rsid w:val="03B75815"/>
    <w:rsid w:val="03B76CFC"/>
    <w:rsid w:val="03C25AFC"/>
    <w:rsid w:val="03C3CBFC"/>
    <w:rsid w:val="03CBCB0E"/>
    <w:rsid w:val="03CCB4CD"/>
    <w:rsid w:val="03CD2DA0"/>
    <w:rsid w:val="03CE821A"/>
    <w:rsid w:val="03D0AC50"/>
    <w:rsid w:val="03D78824"/>
    <w:rsid w:val="03D827A1"/>
    <w:rsid w:val="03D8EFF6"/>
    <w:rsid w:val="03D9A3D6"/>
    <w:rsid w:val="03DEEFA8"/>
    <w:rsid w:val="03E05156"/>
    <w:rsid w:val="03E1745D"/>
    <w:rsid w:val="03E3293A"/>
    <w:rsid w:val="03E47391"/>
    <w:rsid w:val="03EC5F92"/>
    <w:rsid w:val="03EF8ED3"/>
    <w:rsid w:val="03F0CBF7"/>
    <w:rsid w:val="03F4367A"/>
    <w:rsid w:val="03F4AF2A"/>
    <w:rsid w:val="03FC5135"/>
    <w:rsid w:val="0400892A"/>
    <w:rsid w:val="04037C31"/>
    <w:rsid w:val="0409C0F8"/>
    <w:rsid w:val="0409DDD3"/>
    <w:rsid w:val="040AC5FA"/>
    <w:rsid w:val="040EF42D"/>
    <w:rsid w:val="0411261F"/>
    <w:rsid w:val="0415C730"/>
    <w:rsid w:val="0417B6EB"/>
    <w:rsid w:val="041D4231"/>
    <w:rsid w:val="041DD2C1"/>
    <w:rsid w:val="04201999"/>
    <w:rsid w:val="0421A472"/>
    <w:rsid w:val="0425BAE3"/>
    <w:rsid w:val="042631A2"/>
    <w:rsid w:val="042805F5"/>
    <w:rsid w:val="04290AD5"/>
    <w:rsid w:val="0429CEB3"/>
    <w:rsid w:val="042D4E73"/>
    <w:rsid w:val="042DE650"/>
    <w:rsid w:val="042F461E"/>
    <w:rsid w:val="0434E84A"/>
    <w:rsid w:val="0439AB83"/>
    <w:rsid w:val="0439EC0E"/>
    <w:rsid w:val="043A5AC5"/>
    <w:rsid w:val="043E3185"/>
    <w:rsid w:val="043ED52B"/>
    <w:rsid w:val="043FF501"/>
    <w:rsid w:val="044634C0"/>
    <w:rsid w:val="04464DC8"/>
    <w:rsid w:val="0448F020"/>
    <w:rsid w:val="04492A97"/>
    <w:rsid w:val="044B2515"/>
    <w:rsid w:val="044CB0B6"/>
    <w:rsid w:val="0451414C"/>
    <w:rsid w:val="04516DE8"/>
    <w:rsid w:val="045360F7"/>
    <w:rsid w:val="0456FE78"/>
    <w:rsid w:val="04572303"/>
    <w:rsid w:val="04581612"/>
    <w:rsid w:val="045CD4D9"/>
    <w:rsid w:val="045ED1A2"/>
    <w:rsid w:val="046153F5"/>
    <w:rsid w:val="04647319"/>
    <w:rsid w:val="0464783C"/>
    <w:rsid w:val="0464A57F"/>
    <w:rsid w:val="04670982"/>
    <w:rsid w:val="04681E78"/>
    <w:rsid w:val="046A5B1E"/>
    <w:rsid w:val="04773194"/>
    <w:rsid w:val="0483F92D"/>
    <w:rsid w:val="048C3068"/>
    <w:rsid w:val="048DD118"/>
    <w:rsid w:val="048EB897"/>
    <w:rsid w:val="0492245C"/>
    <w:rsid w:val="0496A4F3"/>
    <w:rsid w:val="0496D3A5"/>
    <w:rsid w:val="0497C7EA"/>
    <w:rsid w:val="049A7942"/>
    <w:rsid w:val="04A22497"/>
    <w:rsid w:val="04A3A4D4"/>
    <w:rsid w:val="04A62762"/>
    <w:rsid w:val="04A68AC2"/>
    <w:rsid w:val="04A7EE76"/>
    <w:rsid w:val="04A84D24"/>
    <w:rsid w:val="04AB42B5"/>
    <w:rsid w:val="04AB96A5"/>
    <w:rsid w:val="04ADD4FC"/>
    <w:rsid w:val="04BABBF0"/>
    <w:rsid w:val="04BB4D91"/>
    <w:rsid w:val="04BD3264"/>
    <w:rsid w:val="04BD6042"/>
    <w:rsid w:val="04BDEF6A"/>
    <w:rsid w:val="04BFF233"/>
    <w:rsid w:val="04BFFAA6"/>
    <w:rsid w:val="04C323B9"/>
    <w:rsid w:val="04C653BE"/>
    <w:rsid w:val="04C8B55C"/>
    <w:rsid w:val="04CE556F"/>
    <w:rsid w:val="04D713CA"/>
    <w:rsid w:val="04DD9D67"/>
    <w:rsid w:val="04E13609"/>
    <w:rsid w:val="04E6B217"/>
    <w:rsid w:val="04E6DA19"/>
    <w:rsid w:val="04EAD90B"/>
    <w:rsid w:val="04EB7618"/>
    <w:rsid w:val="04EB88AC"/>
    <w:rsid w:val="04EBE486"/>
    <w:rsid w:val="04ECA514"/>
    <w:rsid w:val="04F06216"/>
    <w:rsid w:val="04F133D6"/>
    <w:rsid w:val="04F1568C"/>
    <w:rsid w:val="04FA9956"/>
    <w:rsid w:val="04FF5579"/>
    <w:rsid w:val="050517EC"/>
    <w:rsid w:val="0506C5C1"/>
    <w:rsid w:val="05070DB1"/>
    <w:rsid w:val="050777B6"/>
    <w:rsid w:val="050A1280"/>
    <w:rsid w:val="050AF63B"/>
    <w:rsid w:val="050C806D"/>
    <w:rsid w:val="051A97EC"/>
    <w:rsid w:val="051CC5ED"/>
    <w:rsid w:val="051E0521"/>
    <w:rsid w:val="0524D828"/>
    <w:rsid w:val="0525BC44"/>
    <w:rsid w:val="052866BC"/>
    <w:rsid w:val="0529681E"/>
    <w:rsid w:val="0529C59C"/>
    <w:rsid w:val="052C1B1B"/>
    <w:rsid w:val="052CB9E9"/>
    <w:rsid w:val="052FDBDC"/>
    <w:rsid w:val="05356A17"/>
    <w:rsid w:val="05357755"/>
    <w:rsid w:val="053D9E8B"/>
    <w:rsid w:val="053E8B55"/>
    <w:rsid w:val="0542E3E7"/>
    <w:rsid w:val="05430A2C"/>
    <w:rsid w:val="05492B3F"/>
    <w:rsid w:val="054BA83E"/>
    <w:rsid w:val="05512218"/>
    <w:rsid w:val="05562BFF"/>
    <w:rsid w:val="055707A5"/>
    <w:rsid w:val="055BBDA7"/>
    <w:rsid w:val="055C9CBC"/>
    <w:rsid w:val="055CC0A1"/>
    <w:rsid w:val="055D4295"/>
    <w:rsid w:val="0564B858"/>
    <w:rsid w:val="056748F7"/>
    <w:rsid w:val="0567A1FD"/>
    <w:rsid w:val="05682B48"/>
    <w:rsid w:val="05687FC2"/>
    <w:rsid w:val="056D6A59"/>
    <w:rsid w:val="056E9F2A"/>
    <w:rsid w:val="056FE7D1"/>
    <w:rsid w:val="05700A0A"/>
    <w:rsid w:val="0570F75C"/>
    <w:rsid w:val="057143DA"/>
    <w:rsid w:val="05722648"/>
    <w:rsid w:val="0575F0AB"/>
    <w:rsid w:val="057A3068"/>
    <w:rsid w:val="057D55CC"/>
    <w:rsid w:val="0587DCE9"/>
    <w:rsid w:val="058B3683"/>
    <w:rsid w:val="058FADB6"/>
    <w:rsid w:val="05970316"/>
    <w:rsid w:val="059833D9"/>
    <w:rsid w:val="0599460E"/>
    <w:rsid w:val="059A23BE"/>
    <w:rsid w:val="059CEE89"/>
    <w:rsid w:val="059EF86E"/>
    <w:rsid w:val="05A1DA32"/>
    <w:rsid w:val="05A25F97"/>
    <w:rsid w:val="05A2C28E"/>
    <w:rsid w:val="05A607B5"/>
    <w:rsid w:val="05A8436D"/>
    <w:rsid w:val="05AECB69"/>
    <w:rsid w:val="05B0A123"/>
    <w:rsid w:val="05B79179"/>
    <w:rsid w:val="05BD5EF9"/>
    <w:rsid w:val="05CA985A"/>
    <w:rsid w:val="05CC0A6A"/>
    <w:rsid w:val="05CD90E3"/>
    <w:rsid w:val="05D275EB"/>
    <w:rsid w:val="05D2FE6D"/>
    <w:rsid w:val="05D8DD64"/>
    <w:rsid w:val="05D9039A"/>
    <w:rsid w:val="05DA3FD5"/>
    <w:rsid w:val="05DBA000"/>
    <w:rsid w:val="05DE6A66"/>
    <w:rsid w:val="05DF1060"/>
    <w:rsid w:val="05E2AF52"/>
    <w:rsid w:val="05ECFF2A"/>
    <w:rsid w:val="05EF24A2"/>
    <w:rsid w:val="05F2B371"/>
    <w:rsid w:val="05F91617"/>
    <w:rsid w:val="0605BEA9"/>
    <w:rsid w:val="06097C28"/>
    <w:rsid w:val="06143ECA"/>
    <w:rsid w:val="0617ED2C"/>
    <w:rsid w:val="0619A112"/>
    <w:rsid w:val="061E62EC"/>
    <w:rsid w:val="061E7EE7"/>
    <w:rsid w:val="062249BD"/>
    <w:rsid w:val="06269C6B"/>
    <w:rsid w:val="062AB870"/>
    <w:rsid w:val="062E0EF6"/>
    <w:rsid w:val="06330DD9"/>
    <w:rsid w:val="0635EE51"/>
    <w:rsid w:val="063940EA"/>
    <w:rsid w:val="063E11D3"/>
    <w:rsid w:val="063EDFC7"/>
    <w:rsid w:val="06404BEA"/>
    <w:rsid w:val="06445D4B"/>
    <w:rsid w:val="0648A583"/>
    <w:rsid w:val="064D5886"/>
    <w:rsid w:val="0651CC9E"/>
    <w:rsid w:val="06521E3C"/>
    <w:rsid w:val="06527271"/>
    <w:rsid w:val="06529CA7"/>
    <w:rsid w:val="0653C285"/>
    <w:rsid w:val="0653C476"/>
    <w:rsid w:val="06550C7F"/>
    <w:rsid w:val="0655A376"/>
    <w:rsid w:val="065698AD"/>
    <w:rsid w:val="0658877A"/>
    <w:rsid w:val="065A70C1"/>
    <w:rsid w:val="065B4972"/>
    <w:rsid w:val="065BF72E"/>
    <w:rsid w:val="06601F7A"/>
    <w:rsid w:val="066134AD"/>
    <w:rsid w:val="0661514A"/>
    <w:rsid w:val="0668C7B2"/>
    <w:rsid w:val="0672F48B"/>
    <w:rsid w:val="0675FC94"/>
    <w:rsid w:val="067860AC"/>
    <w:rsid w:val="06812D29"/>
    <w:rsid w:val="068314BF"/>
    <w:rsid w:val="0686AEDF"/>
    <w:rsid w:val="0689DD0F"/>
    <w:rsid w:val="068D9AC7"/>
    <w:rsid w:val="068E6FED"/>
    <w:rsid w:val="06908CC8"/>
    <w:rsid w:val="06923A13"/>
    <w:rsid w:val="069253B9"/>
    <w:rsid w:val="0694C635"/>
    <w:rsid w:val="06997D6A"/>
    <w:rsid w:val="069A169E"/>
    <w:rsid w:val="069A5AEE"/>
    <w:rsid w:val="069B9620"/>
    <w:rsid w:val="069F9003"/>
    <w:rsid w:val="06A103D9"/>
    <w:rsid w:val="06A1A6EE"/>
    <w:rsid w:val="06A47A59"/>
    <w:rsid w:val="06A562EF"/>
    <w:rsid w:val="06A5928C"/>
    <w:rsid w:val="06A95FB5"/>
    <w:rsid w:val="06AF7F3A"/>
    <w:rsid w:val="06AF84CD"/>
    <w:rsid w:val="06B08E39"/>
    <w:rsid w:val="06B16AAC"/>
    <w:rsid w:val="06B744BA"/>
    <w:rsid w:val="06B7618F"/>
    <w:rsid w:val="06B9121B"/>
    <w:rsid w:val="06BC5E5D"/>
    <w:rsid w:val="06C01996"/>
    <w:rsid w:val="06C27CF3"/>
    <w:rsid w:val="06C4A950"/>
    <w:rsid w:val="06C575FA"/>
    <w:rsid w:val="06C57C91"/>
    <w:rsid w:val="06C59491"/>
    <w:rsid w:val="06CE18B3"/>
    <w:rsid w:val="06CFB182"/>
    <w:rsid w:val="06CFE4BD"/>
    <w:rsid w:val="06D2F66D"/>
    <w:rsid w:val="06D38A73"/>
    <w:rsid w:val="06D7516E"/>
    <w:rsid w:val="06D7E9AA"/>
    <w:rsid w:val="06DB597F"/>
    <w:rsid w:val="06DE186E"/>
    <w:rsid w:val="06DE7264"/>
    <w:rsid w:val="06E587FF"/>
    <w:rsid w:val="06E825CD"/>
    <w:rsid w:val="06EA7CA4"/>
    <w:rsid w:val="06ED4FE6"/>
    <w:rsid w:val="06EEB623"/>
    <w:rsid w:val="06F17954"/>
    <w:rsid w:val="06F6C119"/>
    <w:rsid w:val="06F73A54"/>
    <w:rsid w:val="06FBF8DF"/>
    <w:rsid w:val="070989B3"/>
    <w:rsid w:val="0709AF10"/>
    <w:rsid w:val="070A8F3C"/>
    <w:rsid w:val="070AB539"/>
    <w:rsid w:val="071B17AC"/>
    <w:rsid w:val="07200AFB"/>
    <w:rsid w:val="0722FC27"/>
    <w:rsid w:val="072BD71E"/>
    <w:rsid w:val="072FE4BA"/>
    <w:rsid w:val="073078DF"/>
    <w:rsid w:val="07309AF2"/>
    <w:rsid w:val="0734255C"/>
    <w:rsid w:val="0734482E"/>
    <w:rsid w:val="0736216E"/>
    <w:rsid w:val="073918ED"/>
    <w:rsid w:val="073A85B1"/>
    <w:rsid w:val="07406F6C"/>
    <w:rsid w:val="0743567B"/>
    <w:rsid w:val="0743A84C"/>
    <w:rsid w:val="0744D6F6"/>
    <w:rsid w:val="0745C5C6"/>
    <w:rsid w:val="074D34F1"/>
    <w:rsid w:val="074D8A7A"/>
    <w:rsid w:val="074D9CA3"/>
    <w:rsid w:val="0751A63D"/>
    <w:rsid w:val="075280FD"/>
    <w:rsid w:val="07551305"/>
    <w:rsid w:val="07579670"/>
    <w:rsid w:val="07587E61"/>
    <w:rsid w:val="075D85DB"/>
    <w:rsid w:val="075F1277"/>
    <w:rsid w:val="0762250A"/>
    <w:rsid w:val="076432EC"/>
    <w:rsid w:val="0765A389"/>
    <w:rsid w:val="076A70A5"/>
    <w:rsid w:val="076A7380"/>
    <w:rsid w:val="0770C73F"/>
    <w:rsid w:val="07734C7F"/>
    <w:rsid w:val="07753C82"/>
    <w:rsid w:val="0776CDA4"/>
    <w:rsid w:val="077BB04B"/>
    <w:rsid w:val="0796E523"/>
    <w:rsid w:val="07985EFA"/>
    <w:rsid w:val="07993357"/>
    <w:rsid w:val="079B1604"/>
    <w:rsid w:val="079D6AA0"/>
    <w:rsid w:val="079F086E"/>
    <w:rsid w:val="07A02D57"/>
    <w:rsid w:val="07ABCC00"/>
    <w:rsid w:val="07AEA64A"/>
    <w:rsid w:val="07B804A7"/>
    <w:rsid w:val="07B94A10"/>
    <w:rsid w:val="07BB084A"/>
    <w:rsid w:val="07BD9023"/>
    <w:rsid w:val="07BDD899"/>
    <w:rsid w:val="07C25694"/>
    <w:rsid w:val="07C26DD7"/>
    <w:rsid w:val="07C475FD"/>
    <w:rsid w:val="07C70DE6"/>
    <w:rsid w:val="07CB12BB"/>
    <w:rsid w:val="07D25D67"/>
    <w:rsid w:val="07D3AF74"/>
    <w:rsid w:val="07D7A924"/>
    <w:rsid w:val="07D9A5D0"/>
    <w:rsid w:val="07DD7C87"/>
    <w:rsid w:val="07DDEC8A"/>
    <w:rsid w:val="07E22589"/>
    <w:rsid w:val="07E30408"/>
    <w:rsid w:val="07E47436"/>
    <w:rsid w:val="07E9D2B5"/>
    <w:rsid w:val="07EA3D9A"/>
    <w:rsid w:val="07EDD191"/>
    <w:rsid w:val="07EDEBBD"/>
    <w:rsid w:val="07F48B97"/>
    <w:rsid w:val="07F627E2"/>
    <w:rsid w:val="0806EE64"/>
    <w:rsid w:val="080BF190"/>
    <w:rsid w:val="0814079A"/>
    <w:rsid w:val="0814CEDE"/>
    <w:rsid w:val="081524F0"/>
    <w:rsid w:val="0816C9FA"/>
    <w:rsid w:val="0817A856"/>
    <w:rsid w:val="0817C6A7"/>
    <w:rsid w:val="081A37FF"/>
    <w:rsid w:val="081AC10C"/>
    <w:rsid w:val="081DD3F2"/>
    <w:rsid w:val="081F9490"/>
    <w:rsid w:val="08247207"/>
    <w:rsid w:val="082AECAD"/>
    <w:rsid w:val="082E7607"/>
    <w:rsid w:val="08301234"/>
    <w:rsid w:val="0830C083"/>
    <w:rsid w:val="0831AD67"/>
    <w:rsid w:val="083ADAB1"/>
    <w:rsid w:val="083D0740"/>
    <w:rsid w:val="0847CF4D"/>
    <w:rsid w:val="084B32A7"/>
    <w:rsid w:val="084B6B53"/>
    <w:rsid w:val="084BA3A5"/>
    <w:rsid w:val="084F74C5"/>
    <w:rsid w:val="08504D34"/>
    <w:rsid w:val="08513372"/>
    <w:rsid w:val="0853D1C1"/>
    <w:rsid w:val="0854B86C"/>
    <w:rsid w:val="085FD329"/>
    <w:rsid w:val="0860199C"/>
    <w:rsid w:val="0862D227"/>
    <w:rsid w:val="0867CCE8"/>
    <w:rsid w:val="0868E28E"/>
    <w:rsid w:val="086BAE6F"/>
    <w:rsid w:val="086BFDFC"/>
    <w:rsid w:val="086E5909"/>
    <w:rsid w:val="08727D91"/>
    <w:rsid w:val="0872FDCD"/>
    <w:rsid w:val="087481E4"/>
    <w:rsid w:val="0876F9F8"/>
    <w:rsid w:val="08775579"/>
    <w:rsid w:val="08776BC8"/>
    <w:rsid w:val="08786EA4"/>
    <w:rsid w:val="0878E2D8"/>
    <w:rsid w:val="087F4EA7"/>
    <w:rsid w:val="08812083"/>
    <w:rsid w:val="0883330D"/>
    <w:rsid w:val="0884F731"/>
    <w:rsid w:val="08861BB1"/>
    <w:rsid w:val="08868414"/>
    <w:rsid w:val="088B3FF3"/>
    <w:rsid w:val="088F4392"/>
    <w:rsid w:val="0897870A"/>
    <w:rsid w:val="089893E8"/>
    <w:rsid w:val="0899B3CB"/>
    <w:rsid w:val="089C301C"/>
    <w:rsid w:val="089C8578"/>
    <w:rsid w:val="089FEF91"/>
    <w:rsid w:val="08A1046A"/>
    <w:rsid w:val="08A4D590"/>
    <w:rsid w:val="08A54630"/>
    <w:rsid w:val="08A61F45"/>
    <w:rsid w:val="08A8E0BB"/>
    <w:rsid w:val="08AC07D9"/>
    <w:rsid w:val="08B0F504"/>
    <w:rsid w:val="08B255B0"/>
    <w:rsid w:val="08B26DC7"/>
    <w:rsid w:val="08B80B39"/>
    <w:rsid w:val="08BA03DE"/>
    <w:rsid w:val="08BA874B"/>
    <w:rsid w:val="08BA90CF"/>
    <w:rsid w:val="08BC9891"/>
    <w:rsid w:val="08BD5CF1"/>
    <w:rsid w:val="08BE14B9"/>
    <w:rsid w:val="08BF02B1"/>
    <w:rsid w:val="08C91C74"/>
    <w:rsid w:val="08CA7C2E"/>
    <w:rsid w:val="08D3EB37"/>
    <w:rsid w:val="08D688D2"/>
    <w:rsid w:val="08D755D4"/>
    <w:rsid w:val="08DBD152"/>
    <w:rsid w:val="08E1A1AE"/>
    <w:rsid w:val="08E291EE"/>
    <w:rsid w:val="08E6FFDA"/>
    <w:rsid w:val="08E78004"/>
    <w:rsid w:val="08E90B94"/>
    <w:rsid w:val="08EBFCC7"/>
    <w:rsid w:val="08EDD6EA"/>
    <w:rsid w:val="08F2EA56"/>
    <w:rsid w:val="08F53967"/>
    <w:rsid w:val="08F5BAF9"/>
    <w:rsid w:val="08F73460"/>
    <w:rsid w:val="08F7DB05"/>
    <w:rsid w:val="08FC878B"/>
    <w:rsid w:val="08FCEF36"/>
    <w:rsid w:val="08FFF45B"/>
    <w:rsid w:val="09038DC5"/>
    <w:rsid w:val="090AFAE3"/>
    <w:rsid w:val="0911FEE8"/>
    <w:rsid w:val="09131073"/>
    <w:rsid w:val="091CD64F"/>
    <w:rsid w:val="091D7057"/>
    <w:rsid w:val="09220D5C"/>
    <w:rsid w:val="0922567A"/>
    <w:rsid w:val="09252D6C"/>
    <w:rsid w:val="09287B18"/>
    <w:rsid w:val="0928EAB5"/>
    <w:rsid w:val="09298E5F"/>
    <w:rsid w:val="0929BD38"/>
    <w:rsid w:val="092A218A"/>
    <w:rsid w:val="092CE68C"/>
    <w:rsid w:val="092F203F"/>
    <w:rsid w:val="09300F25"/>
    <w:rsid w:val="0940ABF3"/>
    <w:rsid w:val="094E9A9C"/>
    <w:rsid w:val="094EE563"/>
    <w:rsid w:val="09504D61"/>
    <w:rsid w:val="09540E4E"/>
    <w:rsid w:val="09575495"/>
    <w:rsid w:val="095981DA"/>
    <w:rsid w:val="09599961"/>
    <w:rsid w:val="095E7B4D"/>
    <w:rsid w:val="095EAA1D"/>
    <w:rsid w:val="09620053"/>
    <w:rsid w:val="09716276"/>
    <w:rsid w:val="09743267"/>
    <w:rsid w:val="0975570C"/>
    <w:rsid w:val="09805E50"/>
    <w:rsid w:val="098346CC"/>
    <w:rsid w:val="09869144"/>
    <w:rsid w:val="098BE4B8"/>
    <w:rsid w:val="09970F32"/>
    <w:rsid w:val="09976CE0"/>
    <w:rsid w:val="099A2C81"/>
    <w:rsid w:val="099BCA49"/>
    <w:rsid w:val="099D6EEA"/>
    <w:rsid w:val="09A013DC"/>
    <w:rsid w:val="09A75756"/>
    <w:rsid w:val="09AE51E8"/>
    <w:rsid w:val="09AF22F6"/>
    <w:rsid w:val="09B34AF8"/>
    <w:rsid w:val="09B4E7C7"/>
    <w:rsid w:val="09B85C74"/>
    <w:rsid w:val="09BA7C88"/>
    <w:rsid w:val="09BBE62B"/>
    <w:rsid w:val="09BEE91D"/>
    <w:rsid w:val="09BF360F"/>
    <w:rsid w:val="09C431F5"/>
    <w:rsid w:val="09C5D3AF"/>
    <w:rsid w:val="09C79959"/>
    <w:rsid w:val="09CB4F4D"/>
    <w:rsid w:val="09CDBBCD"/>
    <w:rsid w:val="09CF0C32"/>
    <w:rsid w:val="09D0E833"/>
    <w:rsid w:val="09E1739E"/>
    <w:rsid w:val="09E22205"/>
    <w:rsid w:val="09E789CB"/>
    <w:rsid w:val="09E85A4C"/>
    <w:rsid w:val="09E92627"/>
    <w:rsid w:val="09EB4576"/>
    <w:rsid w:val="09F43520"/>
    <w:rsid w:val="09F56881"/>
    <w:rsid w:val="09F653FC"/>
    <w:rsid w:val="09FA0444"/>
    <w:rsid w:val="09FA04DE"/>
    <w:rsid w:val="09FD39D7"/>
    <w:rsid w:val="0A01CE80"/>
    <w:rsid w:val="0A041100"/>
    <w:rsid w:val="0A05D910"/>
    <w:rsid w:val="0A072F63"/>
    <w:rsid w:val="0A08E7B1"/>
    <w:rsid w:val="0A0C5335"/>
    <w:rsid w:val="0A17C2F3"/>
    <w:rsid w:val="0A1E09D1"/>
    <w:rsid w:val="0A1EE2A9"/>
    <w:rsid w:val="0A211CB5"/>
    <w:rsid w:val="0A270E6C"/>
    <w:rsid w:val="0A295205"/>
    <w:rsid w:val="0A2B2F4C"/>
    <w:rsid w:val="0A2D6389"/>
    <w:rsid w:val="0A2F96D4"/>
    <w:rsid w:val="0A31E154"/>
    <w:rsid w:val="0A344D1F"/>
    <w:rsid w:val="0A386265"/>
    <w:rsid w:val="0A396DB3"/>
    <w:rsid w:val="0A3BEF6E"/>
    <w:rsid w:val="0A3C9A9D"/>
    <w:rsid w:val="0A3DA4B8"/>
    <w:rsid w:val="0A3E484E"/>
    <w:rsid w:val="0A3F1A91"/>
    <w:rsid w:val="0A40C39D"/>
    <w:rsid w:val="0A46E096"/>
    <w:rsid w:val="0A477C86"/>
    <w:rsid w:val="0A48AB64"/>
    <w:rsid w:val="0A4F6976"/>
    <w:rsid w:val="0A556DBD"/>
    <w:rsid w:val="0A58F302"/>
    <w:rsid w:val="0A5DD7E5"/>
    <w:rsid w:val="0A5F8D26"/>
    <w:rsid w:val="0A5FB8D0"/>
    <w:rsid w:val="0A6EEBCC"/>
    <w:rsid w:val="0A72F114"/>
    <w:rsid w:val="0A735F46"/>
    <w:rsid w:val="0A73DA78"/>
    <w:rsid w:val="0A882984"/>
    <w:rsid w:val="0A887E16"/>
    <w:rsid w:val="0A88DCCE"/>
    <w:rsid w:val="0A8FACD9"/>
    <w:rsid w:val="0A905ABD"/>
    <w:rsid w:val="0A90E8C1"/>
    <w:rsid w:val="0A9259B7"/>
    <w:rsid w:val="0A92C6CA"/>
    <w:rsid w:val="0A9A20B1"/>
    <w:rsid w:val="0A9C0330"/>
    <w:rsid w:val="0A9CC5BA"/>
    <w:rsid w:val="0AA383D6"/>
    <w:rsid w:val="0AA87C5A"/>
    <w:rsid w:val="0AA8A8F5"/>
    <w:rsid w:val="0AA8F519"/>
    <w:rsid w:val="0AA8FEEB"/>
    <w:rsid w:val="0AAEF901"/>
    <w:rsid w:val="0AB44EF5"/>
    <w:rsid w:val="0AB54417"/>
    <w:rsid w:val="0AB5927D"/>
    <w:rsid w:val="0AB72535"/>
    <w:rsid w:val="0AB876E1"/>
    <w:rsid w:val="0ABE3702"/>
    <w:rsid w:val="0ABEBA06"/>
    <w:rsid w:val="0ABFF347"/>
    <w:rsid w:val="0AC12698"/>
    <w:rsid w:val="0AC359A5"/>
    <w:rsid w:val="0AC6EF8C"/>
    <w:rsid w:val="0AC7198A"/>
    <w:rsid w:val="0AC959BC"/>
    <w:rsid w:val="0AC9F8F1"/>
    <w:rsid w:val="0ACB33E8"/>
    <w:rsid w:val="0ACB3637"/>
    <w:rsid w:val="0ACBD91B"/>
    <w:rsid w:val="0ACCA6BE"/>
    <w:rsid w:val="0ACFBF8F"/>
    <w:rsid w:val="0AD00820"/>
    <w:rsid w:val="0AD2015B"/>
    <w:rsid w:val="0AD493D2"/>
    <w:rsid w:val="0AD662BA"/>
    <w:rsid w:val="0AE1B681"/>
    <w:rsid w:val="0AE421AB"/>
    <w:rsid w:val="0AE6B59F"/>
    <w:rsid w:val="0AE807C6"/>
    <w:rsid w:val="0AEC53DC"/>
    <w:rsid w:val="0AF3E4A8"/>
    <w:rsid w:val="0AF4E0C8"/>
    <w:rsid w:val="0AF5371F"/>
    <w:rsid w:val="0AF76273"/>
    <w:rsid w:val="0AFAED78"/>
    <w:rsid w:val="0AFAF18E"/>
    <w:rsid w:val="0B091B3B"/>
    <w:rsid w:val="0B0BC029"/>
    <w:rsid w:val="0B0DEDC7"/>
    <w:rsid w:val="0B12E3B2"/>
    <w:rsid w:val="0B144B9A"/>
    <w:rsid w:val="0B20384E"/>
    <w:rsid w:val="0B21BE5A"/>
    <w:rsid w:val="0B221CD1"/>
    <w:rsid w:val="0B2598A5"/>
    <w:rsid w:val="0B25E0E7"/>
    <w:rsid w:val="0B275EF3"/>
    <w:rsid w:val="0B2800BC"/>
    <w:rsid w:val="0B29133E"/>
    <w:rsid w:val="0B2A09FD"/>
    <w:rsid w:val="0B2E8820"/>
    <w:rsid w:val="0B2F1542"/>
    <w:rsid w:val="0B30E987"/>
    <w:rsid w:val="0B31623A"/>
    <w:rsid w:val="0B355502"/>
    <w:rsid w:val="0B391BA3"/>
    <w:rsid w:val="0B39BD7F"/>
    <w:rsid w:val="0B3D87A7"/>
    <w:rsid w:val="0B3E3DE6"/>
    <w:rsid w:val="0B3F6603"/>
    <w:rsid w:val="0B453EAA"/>
    <w:rsid w:val="0B4B4F2A"/>
    <w:rsid w:val="0B4BE649"/>
    <w:rsid w:val="0B4D159E"/>
    <w:rsid w:val="0B4D2A78"/>
    <w:rsid w:val="0B549768"/>
    <w:rsid w:val="0B568169"/>
    <w:rsid w:val="0B572701"/>
    <w:rsid w:val="0B5DD768"/>
    <w:rsid w:val="0B5E8CDD"/>
    <w:rsid w:val="0B640F18"/>
    <w:rsid w:val="0B64DA63"/>
    <w:rsid w:val="0B698C33"/>
    <w:rsid w:val="0B6BA4DC"/>
    <w:rsid w:val="0B70AFBE"/>
    <w:rsid w:val="0B760277"/>
    <w:rsid w:val="0B7A2801"/>
    <w:rsid w:val="0B822B89"/>
    <w:rsid w:val="0B858C35"/>
    <w:rsid w:val="0B88026C"/>
    <w:rsid w:val="0B889E7B"/>
    <w:rsid w:val="0B88A418"/>
    <w:rsid w:val="0B8E848E"/>
    <w:rsid w:val="0B911DF3"/>
    <w:rsid w:val="0B925BF2"/>
    <w:rsid w:val="0B933086"/>
    <w:rsid w:val="0B9B0D8F"/>
    <w:rsid w:val="0B9C68AD"/>
    <w:rsid w:val="0B9CB17D"/>
    <w:rsid w:val="0B9CFDA7"/>
    <w:rsid w:val="0B9E5555"/>
    <w:rsid w:val="0BA1A455"/>
    <w:rsid w:val="0BA2537A"/>
    <w:rsid w:val="0BA2884D"/>
    <w:rsid w:val="0BA321E6"/>
    <w:rsid w:val="0BA45C4B"/>
    <w:rsid w:val="0BA8D7C6"/>
    <w:rsid w:val="0BA9444F"/>
    <w:rsid w:val="0BA9F58E"/>
    <w:rsid w:val="0BAA3F4A"/>
    <w:rsid w:val="0BAF2597"/>
    <w:rsid w:val="0BB25B5A"/>
    <w:rsid w:val="0BB814ED"/>
    <w:rsid w:val="0BB83E87"/>
    <w:rsid w:val="0BBA67B8"/>
    <w:rsid w:val="0BBC9198"/>
    <w:rsid w:val="0BBE6A9F"/>
    <w:rsid w:val="0BC2DDE7"/>
    <w:rsid w:val="0BC48A50"/>
    <w:rsid w:val="0BC7B049"/>
    <w:rsid w:val="0BC8067F"/>
    <w:rsid w:val="0BC8138C"/>
    <w:rsid w:val="0BCA5B0D"/>
    <w:rsid w:val="0BCAA239"/>
    <w:rsid w:val="0BCBDCC1"/>
    <w:rsid w:val="0BD58208"/>
    <w:rsid w:val="0BD5EBA7"/>
    <w:rsid w:val="0BD7B0B4"/>
    <w:rsid w:val="0BD8086D"/>
    <w:rsid w:val="0BE006C6"/>
    <w:rsid w:val="0BE48766"/>
    <w:rsid w:val="0BE4D392"/>
    <w:rsid w:val="0BE86487"/>
    <w:rsid w:val="0BED6059"/>
    <w:rsid w:val="0BF119FB"/>
    <w:rsid w:val="0BF15EAC"/>
    <w:rsid w:val="0BF559D1"/>
    <w:rsid w:val="0BF7639F"/>
    <w:rsid w:val="0BF84860"/>
    <w:rsid w:val="0BFC78FB"/>
    <w:rsid w:val="0BFCDCB3"/>
    <w:rsid w:val="0C02B2E5"/>
    <w:rsid w:val="0C05B6B5"/>
    <w:rsid w:val="0C06E288"/>
    <w:rsid w:val="0C072381"/>
    <w:rsid w:val="0C13C638"/>
    <w:rsid w:val="0C17C4F9"/>
    <w:rsid w:val="0C1A051A"/>
    <w:rsid w:val="0C1A46E7"/>
    <w:rsid w:val="0C1D800D"/>
    <w:rsid w:val="0C2657C3"/>
    <w:rsid w:val="0C2A1CBB"/>
    <w:rsid w:val="0C2B7ECD"/>
    <w:rsid w:val="0C383A86"/>
    <w:rsid w:val="0C3994F8"/>
    <w:rsid w:val="0C39B419"/>
    <w:rsid w:val="0C3B7339"/>
    <w:rsid w:val="0C3CA83A"/>
    <w:rsid w:val="0C3CB16A"/>
    <w:rsid w:val="0C3D66C0"/>
    <w:rsid w:val="0C3FD236"/>
    <w:rsid w:val="0C3FFDDB"/>
    <w:rsid w:val="0C446342"/>
    <w:rsid w:val="0C463309"/>
    <w:rsid w:val="0C479A43"/>
    <w:rsid w:val="0C49ABF1"/>
    <w:rsid w:val="0C4A0D0B"/>
    <w:rsid w:val="0C4D4576"/>
    <w:rsid w:val="0C4D461E"/>
    <w:rsid w:val="0C50DE75"/>
    <w:rsid w:val="0C51441D"/>
    <w:rsid w:val="0C53A130"/>
    <w:rsid w:val="0C551BEE"/>
    <w:rsid w:val="0C5AB650"/>
    <w:rsid w:val="0C5EF743"/>
    <w:rsid w:val="0C62BD50"/>
    <w:rsid w:val="0C658A96"/>
    <w:rsid w:val="0C67F9A7"/>
    <w:rsid w:val="0C6850B3"/>
    <w:rsid w:val="0C69CD4C"/>
    <w:rsid w:val="0C6BF271"/>
    <w:rsid w:val="0C6C0A9A"/>
    <w:rsid w:val="0C6D2D70"/>
    <w:rsid w:val="0C6D9F14"/>
    <w:rsid w:val="0C712F3D"/>
    <w:rsid w:val="0C71374F"/>
    <w:rsid w:val="0C71861A"/>
    <w:rsid w:val="0C71ACEE"/>
    <w:rsid w:val="0C731AD6"/>
    <w:rsid w:val="0C759F38"/>
    <w:rsid w:val="0C7BB25A"/>
    <w:rsid w:val="0C7CF445"/>
    <w:rsid w:val="0C7F1D93"/>
    <w:rsid w:val="0C81B2DD"/>
    <w:rsid w:val="0C88891D"/>
    <w:rsid w:val="0C89324F"/>
    <w:rsid w:val="0C8A7A6F"/>
    <w:rsid w:val="0C8D0E60"/>
    <w:rsid w:val="0C9240C7"/>
    <w:rsid w:val="0C928DD4"/>
    <w:rsid w:val="0C945A6B"/>
    <w:rsid w:val="0C99905E"/>
    <w:rsid w:val="0C9B5B53"/>
    <w:rsid w:val="0CA0E211"/>
    <w:rsid w:val="0CA1DC9A"/>
    <w:rsid w:val="0CA32BD1"/>
    <w:rsid w:val="0CAA6FD0"/>
    <w:rsid w:val="0CAD717B"/>
    <w:rsid w:val="0CAF9E49"/>
    <w:rsid w:val="0CB40FB6"/>
    <w:rsid w:val="0CB573C6"/>
    <w:rsid w:val="0CB9B94C"/>
    <w:rsid w:val="0CBB60FB"/>
    <w:rsid w:val="0CBDE632"/>
    <w:rsid w:val="0CC24545"/>
    <w:rsid w:val="0CC6AD59"/>
    <w:rsid w:val="0CC8F093"/>
    <w:rsid w:val="0CCAFB36"/>
    <w:rsid w:val="0CDE56D8"/>
    <w:rsid w:val="0CE1A890"/>
    <w:rsid w:val="0CE1D3F5"/>
    <w:rsid w:val="0CE3DBA2"/>
    <w:rsid w:val="0CE516BA"/>
    <w:rsid w:val="0CEC2E07"/>
    <w:rsid w:val="0CEEB84D"/>
    <w:rsid w:val="0CEF0DE6"/>
    <w:rsid w:val="0D0161E8"/>
    <w:rsid w:val="0D028123"/>
    <w:rsid w:val="0D037DAA"/>
    <w:rsid w:val="0D067888"/>
    <w:rsid w:val="0D114A46"/>
    <w:rsid w:val="0D157406"/>
    <w:rsid w:val="0D1BC7D6"/>
    <w:rsid w:val="0D1DA988"/>
    <w:rsid w:val="0D26C9FB"/>
    <w:rsid w:val="0D2A7A86"/>
    <w:rsid w:val="0D2CF114"/>
    <w:rsid w:val="0D2E85E7"/>
    <w:rsid w:val="0D32A566"/>
    <w:rsid w:val="0D3C1093"/>
    <w:rsid w:val="0D424CB3"/>
    <w:rsid w:val="0D4B6DC6"/>
    <w:rsid w:val="0D4F5B22"/>
    <w:rsid w:val="0D50CA33"/>
    <w:rsid w:val="0D513877"/>
    <w:rsid w:val="0D53AE49"/>
    <w:rsid w:val="0D5ABA62"/>
    <w:rsid w:val="0D5D0C87"/>
    <w:rsid w:val="0D603E81"/>
    <w:rsid w:val="0D627B70"/>
    <w:rsid w:val="0D62BF07"/>
    <w:rsid w:val="0D62DF8B"/>
    <w:rsid w:val="0D6CDF42"/>
    <w:rsid w:val="0D6D7291"/>
    <w:rsid w:val="0D72B582"/>
    <w:rsid w:val="0D75E91F"/>
    <w:rsid w:val="0D7C0286"/>
    <w:rsid w:val="0D7C90E9"/>
    <w:rsid w:val="0D83659C"/>
    <w:rsid w:val="0D838602"/>
    <w:rsid w:val="0D86C62D"/>
    <w:rsid w:val="0D875138"/>
    <w:rsid w:val="0D8B5F7D"/>
    <w:rsid w:val="0D8DFBA6"/>
    <w:rsid w:val="0D8FDA39"/>
    <w:rsid w:val="0D92C461"/>
    <w:rsid w:val="0D9430C2"/>
    <w:rsid w:val="0D95348E"/>
    <w:rsid w:val="0D960A06"/>
    <w:rsid w:val="0D96B284"/>
    <w:rsid w:val="0DA6B78C"/>
    <w:rsid w:val="0DA75C41"/>
    <w:rsid w:val="0DA8499B"/>
    <w:rsid w:val="0DAB76D3"/>
    <w:rsid w:val="0DAB8CE2"/>
    <w:rsid w:val="0DB06F50"/>
    <w:rsid w:val="0DB33B05"/>
    <w:rsid w:val="0DB6C0C8"/>
    <w:rsid w:val="0DB93BA7"/>
    <w:rsid w:val="0DBC6071"/>
    <w:rsid w:val="0DC41AEE"/>
    <w:rsid w:val="0DC5621F"/>
    <w:rsid w:val="0DC9FD7B"/>
    <w:rsid w:val="0DCBA01E"/>
    <w:rsid w:val="0DCF8ED9"/>
    <w:rsid w:val="0DD69AF9"/>
    <w:rsid w:val="0DD752CA"/>
    <w:rsid w:val="0DD8027B"/>
    <w:rsid w:val="0DD840FA"/>
    <w:rsid w:val="0DDB6613"/>
    <w:rsid w:val="0DE1844C"/>
    <w:rsid w:val="0DE782B2"/>
    <w:rsid w:val="0DE9CB1A"/>
    <w:rsid w:val="0DEAC373"/>
    <w:rsid w:val="0DEB62CB"/>
    <w:rsid w:val="0DEBD92B"/>
    <w:rsid w:val="0DEF1B0F"/>
    <w:rsid w:val="0DF30845"/>
    <w:rsid w:val="0DF4358C"/>
    <w:rsid w:val="0DF8709B"/>
    <w:rsid w:val="0DF93900"/>
    <w:rsid w:val="0DFAE1A3"/>
    <w:rsid w:val="0DFAEAF3"/>
    <w:rsid w:val="0E045513"/>
    <w:rsid w:val="0E045A90"/>
    <w:rsid w:val="0E05D73C"/>
    <w:rsid w:val="0E07C653"/>
    <w:rsid w:val="0E09B1CB"/>
    <w:rsid w:val="0E0CA1FC"/>
    <w:rsid w:val="0E0E04AC"/>
    <w:rsid w:val="0E0E20E8"/>
    <w:rsid w:val="0E12DE29"/>
    <w:rsid w:val="0E13EBAE"/>
    <w:rsid w:val="0E150AD5"/>
    <w:rsid w:val="0E1519F0"/>
    <w:rsid w:val="0E16D7DB"/>
    <w:rsid w:val="0E18772F"/>
    <w:rsid w:val="0E210A5D"/>
    <w:rsid w:val="0E26646D"/>
    <w:rsid w:val="0E2AD08B"/>
    <w:rsid w:val="0E2D3379"/>
    <w:rsid w:val="0E2F5015"/>
    <w:rsid w:val="0E327488"/>
    <w:rsid w:val="0E342A5B"/>
    <w:rsid w:val="0E3838DF"/>
    <w:rsid w:val="0E38AEBD"/>
    <w:rsid w:val="0E3AB913"/>
    <w:rsid w:val="0E3E1143"/>
    <w:rsid w:val="0E44341B"/>
    <w:rsid w:val="0E447FFF"/>
    <w:rsid w:val="0E4B1795"/>
    <w:rsid w:val="0E4D0BBE"/>
    <w:rsid w:val="0E50C65C"/>
    <w:rsid w:val="0E5780F0"/>
    <w:rsid w:val="0E617BFA"/>
    <w:rsid w:val="0E661EC4"/>
    <w:rsid w:val="0E68528E"/>
    <w:rsid w:val="0E68FA19"/>
    <w:rsid w:val="0E6B6D57"/>
    <w:rsid w:val="0E6C032A"/>
    <w:rsid w:val="0E6D7F9C"/>
    <w:rsid w:val="0E768AF4"/>
    <w:rsid w:val="0E7C058B"/>
    <w:rsid w:val="0E8169DC"/>
    <w:rsid w:val="0E81D4BB"/>
    <w:rsid w:val="0E83AEFF"/>
    <w:rsid w:val="0E892E03"/>
    <w:rsid w:val="0E8F768A"/>
    <w:rsid w:val="0E93C068"/>
    <w:rsid w:val="0E98960C"/>
    <w:rsid w:val="0E9BCC63"/>
    <w:rsid w:val="0EA1DDA3"/>
    <w:rsid w:val="0EA28746"/>
    <w:rsid w:val="0EA32DF3"/>
    <w:rsid w:val="0EA48100"/>
    <w:rsid w:val="0EAB035E"/>
    <w:rsid w:val="0EAD174F"/>
    <w:rsid w:val="0EB15160"/>
    <w:rsid w:val="0EB15E84"/>
    <w:rsid w:val="0EB1952E"/>
    <w:rsid w:val="0EB2DDFA"/>
    <w:rsid w:val="0EB76522"/>
    <w:rsid w:val="0EBA4C5F"/>
    <w:rsid w:val="0EBBD05F"/>
    <w:rsid w:val="0EBDEA29"/>
    <w:rsid w:val="0EC0691A"/>
    <w:rsid w:val="0EC2793B"/>
    <w:rsid w:val="0EC4F82F"/>
    <w:rsid w:val="0EC53217"/>
    <w:rsid w:val="0EC5AB08"/>
    <w:rsid w:val="0EC61250"/>
    <w:rsid w:val="0ECBDF9A"/>
    <w:rsid w:val="0ECCCE52"/>
    <w:rsid w:val="0ED172D5"/>
    <w:rsid w:val="0ED7186A"/>
    <w:rsid w:val="0ED8AA12"/>
    <w:rsid w:val="0EE169BD"/>
    <w:rsid w:val="0EE8683F"/>
    <w:rsid w:val="0EEA788A"/>
    <w:rsid w:val="0EEDFB54"/>
    <w:rsid w:val="0EEE365B"/>
    <w:rsid w:val="0EEE66EE"/>
    <w:rsid w:val="0EF1F034"/>
    <w:rsid w:val="0EF4EAA3"/>
    <w:rsid w:val="0EFA92D6"/>
    <w:rsid w:val="0EFEB25A"/>
    <w:rsid w:val="0EFF3638"/>
    <w:rsid w:val="0F0712AC"/>
    <w:rsid w:val="0F076DB4"/>
    <w:rsid w:val="0F091579"/>
    <w:rsid w:val="0F0B773F"/>
    <w:rsid w:val="0F0F6C7C"/>
    <w:rsid w:val="0F1298BC"/>
    <w:rsid w:val="0F132ED2"/>
    <w:rsid w:val="0F14A270"/>
    <w:rsid w:val="0F173423"/>
    <w:rsid w:val="0F1A5C92"/>
    <w:rsid w:val="0F1D0857"/>
    <w:rsid w:val="0F21BDB2"/>
    <w:rsid w:val="0F2623FC"/>
    <w:rsid w:val="0F27C023"/>
    <w:rsid w:val="0F28E6C7"/>
    <w:rsid w:val="0F29522E"/>
    <w:rsid w:val="0F3A18C2"/>
    <w:rsid w:val="0F3FB2D6"/>
    <w:rsid w:val="0F4065C5"/>
    <w:rsid w:val="0F448F83"/>
    <w:rsid w:val="0F48B668"/>
    <w:rsid w:val="0F4AF258"/>
    <w:rsid w:val="0F4C2426"/>
    <w:rsid w:val="0F4D48B5"/>
    <w:rsid w:val="0F4D5425"/>
    <w:rsid w:val="0F4FF1CD"/>
    <w:rsid w:val="0F522404"/>
    <w:rsid w:val="0F55DCE1"/>
    <w:rsid w:val="0F564870"/>
    <w:rsid w:val="0F597787"/>
    <w:rsid w:val="0F5F9F8B"/>
    <w:rsid w:val="0F614370"/>
    <w:rsid w:val="0F625B3B"/>
    <w:rsid w:val="0F6563A4"/>
    <w:rsid w:val="0F65D05B"/>
    <w:rsid w:val="0F69D280"/>
    <w:rsid w:val="0F6B4E71"/>
    <w:rsid w:val="0F6BF7C9"/>
    <w:rsid w:val="0F6E1308"/>
    <w:rsid w:val="0F6F3D2B"/>
    <w:rsid w:val="0F711DE5"/>
    <w:rsid w:val="0F768AD2"/>
    <w:rsid w:val="0F76EB66"/>
    <w:rsid w:val="0F784A84"/>
    <w:rsid w:val="0F7C1432"/>
    <w:rsid w:val="0F7C9D67"/>
    <w:rsid w:val="0F806DBD"/>
    <w:rsid w:val="0F880187"/>
    <w:rsid w:val="0F8E3125"/>
    <w:rsid w:val="0F8F1108"/>
    <w:rsid w:val="0F93D020"/>
    <w:rsid w:val="0F980124"/>
    <w:rsid w:val="0F996C84"/>
    <w:rsid w:val="0F9B2CE8"/>
    <w:rsid w:val="0F9E8921"/>
    <w:rsid w:val="0FA005BB"/>
    <w:rsid w:val="0FA542DF"/>
    <w:rsid w:val="0FA6EEF4"/>
    <w:rsid w:val="0FA8BA8B"/>
    <w:rsid w:val="0FA9F6F4"/>
    <w:rsid w:val="0FAE9DA3"/>
    <w:rsid w:val="0FB233F8"/>
    <w:rsid w:val="0FBAAC86"/>
    <w:rsid w:val="0FBAC391"/>
    <w:rsid w:val="0FC3B537"/>
    <w:rsid w:val="0FC684B1"/>
    <w:rsid w:val="0FCA9E2C"/>
    <w:rsid w:val="0FCB5A4D"/>
    <w:rsid w:val="0FCC170B"/>
    <w:rsid w:val="0FCE1A02"/>
    <w:rsid w:val="0FCE735F"/>
    <w:rsid w:val="0FDEAD1A"/>
    <w:rsid w:val="0FE208B4"/>
    <w:rsid w:val="0FE74A2E"/>
    <w:rsid w:val="0FEC09DE"/>
    <w:rsid w:val="0FEE2701"/>
    <w:rsid w:val="0FF583F2"/>
    <w:rsid w:val="0FF5E0A3"/>
    <w:rsid w:val="0FFF9BAE"/>
    <w:rsid w:val="0FFFA5A2"/>
    <w:rsid w:val="1000BDCE"/>
    <w:rsid w:val="1001DA9B"/>
    <w:rsid w:val="10025208"/>
    <w:rsid w:val="10067822"/>
    <w:rsid w:val="10069CB6"/>
    <w:rsid w:val="10078420"/>
    <w:rsid w:val="1011CB40"/>
    <w:rsid w:val="10167A1D"/>
    <w:rsid w:val="101876BD"/>
    <w:rsid w:val="1018A613"/>
    <w:rsid w:val="101A5A80"/>
    <w:rsid w:val="101F52AC"/>
    <w:rsid w:val="10221BE3"/>
    <w:rsid w:val="10256C70"/>
    <w:rsid w:val="10259AB5"/>
    <w:rsid w:val="1026CBCF"/>
    <w:rsid w:val="1029D2E4"/>
    <w:rsid w:val="102A4747"/>
    <w:rsid w:val="102BBB5A"/>
    <w:rsid w:val="102E654A"/>
    <w:rsid w:val="103935E6"/>
    <w:rsid w:val="103B2F15"/>
    <w:rsid w:val="103D3764"/>
    <w:rsid w:val="103EEC45"/>
    <w:rsid w:val="10499640"/>
    <w:rsid w:val="104A066B"/>
    <w:rsid w:val="104BB179"/>
    <w:rsid w:val="104C4FC4"/>
    <w:rsid w:val="104FC7FC"/>
    <w:rsid w:val="105257A5"/>
    <w:rsid w:val="1053DF9F"/>
    <w:rsid w:val="10562BA3"/>
    <w:rsid w:val="10585A76"/>
    <w:rsid w:val="10588EC8"/>
    <w:rsid w:val="105B5736"/>
    <w:rsid w:val="105BBEC5"/>
    <w:rsid w:val="105F6824"/>
    <w:rsid w:val="10605C47"/>
    <w:rsid w:val="1061B325"/>
    <w:rsid w:val="1065BB01"/>
    <w:rsid w:val="1073A3ED"/>
    <w:rsid w:val="1073FB1A"/>
    <w:rsid w:val="1075B897"/>
    <w:rsid w:val="10763E0B"/>
    <w:rsid w:val="10765A32"/>
    <w:rsid w:val="1077CDCB"/>
    <w:rsid w:val="107ABDEE"/>
    <w:rsid w:val="107FF725"/>
    <w:rsid w:val="1085BCE2"/>
    <w:rsid w:val="1087569A"/>
    <w:rsid w:val="10884236"/>
    <w:rsid w:val="1088CE54"/>
    <w:rsid w:val="108BC636"/>
    <w:rsid w:val="108E7188"/>
    <w:rsid w:val="108EF111"/>
    <w:rsid w:val="1095C10B"/>
    <w:rsid w:val="1095FC00"/>
    <w:rsid w:val="10996035"/>
    <w:rsid w:val="109C0FCF"/>
    <w:rsid w:val="109CE6D8"/>
    <w:rsid w:val="109D5854"/>
    <w:rsid w:val="10A20C5C"/>
    <w:rsid w:val="10A9D094"/>
    <w:rsid w:val="10AE0533"/>
    <w:rsid w:val="10B1FC69"/>
    <w:rsid w:val="10B413A2"/>
    <w:rsid w:val="10B59FC7"/>
    <w:rsid w:val="10B73A42"/>
    <w:rsid w:val="10BC31FD"/>
    <w:rsid w:val="10C4C7D6"/>
    <w:rsid w:val="10C755AE"/>
    <w:rsid w:val="10C91604"/>
    <w:rsid w:val="10C9CBED"/>
    <w:rsid w:val="10CA6393"/>
    <w:rsid w:val="10CDA33A"/>
    <w:rsid w:val="10CFA189"/>
    <w:rsid w:val="10D13A38"/>
    <w:rsid w:val="10D1687D"/>
    <w:rsid w:val="10D7CF2D"/>
    <w:rsid w:val="10D9BFBD"/>
    <w:rsid w:val="10DB2EF5"/>
    <w:rsid w:val="10DBC929"/>
    <w:rsid w:val="10DEE075"/>
    <w:rsid w:val="10E6AEA6"/>
    <w:rsid w:val="10EA4A5F"/>
    <w:rsid w:val="10EBF570"/>
    <w:rsid w:val="10F00B12"/>
    <w:rsid w:val="10F73192"/>
    <w:rsid w:val="10FED6D5"/>
    <w:rsid w:val="1100CFDD"/>
    <w:rsid w:val="110494BC"/>
    <w:rsid w:val="11059329"/>
    <w:rsid w:val="110F2BD3"/>
    <w:rsid w:val="111A6CEE"/>
    <w:rsid w:val="111C2EB2"/>
    <w:rsid w:val="11216438"/>
    <w:rsid w:val="1122CB12"/>
    <w:rsid w:val="11282AC8"/>
    <w:rsid w:val="112E5224"/>
    <w:rsid w:val="1133555A"/>
    <w:rsid w:val="11367CAA"/>
    <w:rsid w:val="113808DF"/>
    <w:rsid w:val="113A0238"/>
    <w:rsid w:val="113B8C2D"/>
    <w:rsid w:val="1140B01E"/>
    <w:rsid w:val="1142AC07"/>
    <w:rsid w:val="11447ACE"/>
    <w:rsid w:val="1145823B"/>
    <w:rsid w:val="1146D086"/>
    <w:rsid w:val="1147A8D7"/>
    <w:rsid w:val="11498961"/>
    <w:rsid w:val="114A0910"/>
    <w:rsid w:val="114BAF5E"/>
    <w:rsid w:val="114CF3EB"/>
    <w:rsid w:val="114F4A7E"/>
    <w:rsid w:val="114F8D30"/>
    <w:rsid w:val="11505BC6"/>
    <w:rsid w:val="1153A672"/>
    <w:rsid w:val="11559287"/>
    <w:rsid w:val="115715EA"/>
    <w:rsid w:val="115766BF"/>
    <w:rsid w:val="1158EED5"/>
    <w:rsid w:val="116102DC"/>
    <w:rsid w:val="1166CDB2"/>
    <w:rsid w:val="1166E10C"/>
    <w:rsid w:val="1168BDAB"/>
    <w:rsid w:val="1168F388"/>
    <w:rsid w:val="1168FA03"/>
    <w:rsid w:val="11697492"/>
    <w:rsid w:val="116B5C3B"/>
    <w:rsid w:val="116BFA61"/>
    <w:rsid w:val="116F477E"/>
    <w:rsid w:val="11758073"/>
    <w:rsid w:val="11781554"/>
    <w:rsid w:val="117D3AAD"/>
    <w:rsid w:val="117E158A"/>
    <w:rsid w:val="118BEF71"/>
    <w:rsid w:val="118DCC7F"/>
    <w:rsid w:val="11905216"/>
    <w:rsid w:val="11922BD1"/>
    <w:rsid w:val="11939F51"/>
    <w:rsid w:val="11985FA2"/>
    <w:rsid w:val="119D3C9E"/>
    <w:rsid w:val="119DA7AF"/>
    <w:rsid w:val="119F2517"/>
    <w:rsid w:val="11A76358"/>
    <w:rsid w:val="11A77A3C"/>
    <w:rsid w:val="11A7F982"/>
    <w:rsid w:val="11A918F7"/>
    <w:rsid w:val="11A99F33"/>
    <w:rsid w:val="11AAFDDB"/>
    <w:rsid w:val="11B05CA4"/>
    <w:rsid w:val="11B0D77C"/>
    <w:rsid w:val="11B9D240"/>
    <w:rsid w:val="11BE97D4"/>
    <w:rsid w:val="11C1A62B"/>
    <w:rsid w:val="11C1F479"/>
    <w:rsid w:val="11C35897"/>
    <w:rsid w:val="11D2DE41"/>
    <w:rsid w:val="11D3A2E0"/>
    <w:rsid w:val="11D40A93"/>
    <w:rsid w:val="11D49E49"/>
    <w:rsid w:val="11D5CC80"/>
    <w:rsid w:val="11D6AC03"/>
    <w:rsid w:val="11D811E0"/>
    <w:rsid w:val="11E36F99"/>
    <w:rsid w:val="11E8755D"/>
    <w:rsid w:val="11E9A525"/>
    <w:rsid w:val="11EAB38C"/>
    <w:rsid w:val="11EF611D"/>
    <w:rsid w:val="11F2AD8D"/>
    <w:rsid w:val="11F4F22A"/>
    <w:rsid w:val="11F59298"/>
    <w:rsid w:val="11F89702"/>
    <w:rsid w:val="11FC739A"/>
    <w:rsid w:val="11FCC7E3"/>
    <w:rsid w:val="11FD0120"/>
    <w:rsid w:val="11FE9489"/>
    <w:rsid w:val="12034120"/>
    <w:rsid w:val="120398D0"/>
    <w:rsid w:val="1206E9C8"/>
    <w:rsid w:val="12080D04"/>
    <w:rsid w:val="12097E9A"/>
    <w:rsid w:val="1209F6AF"/>
    <w:rsid w:val="120A2FE0"/>
    <w:rsid w:val="120B37AB"/>
    <w:rsid w:val="120C9E22"/>
    <w:rsid w:val="120DC0E8"/>
    <w:rsid w:val="120E05B0"/>
    <w:rsid w:val="12101661"/>
    <w:rsid w:val="1211C4E1"/>
    <w:rsid w:val="12129E24"/>
    <w:rsid w:val="1215EDA0"/>
    <w:rsid w:val="121F04C7"/>
    <w:rsid w:val="121F77B3"/>
    <w:rsid w:val="1222F89B"/>
    <w:rsid w:val="12234153"/>
    <w:rsid w:val="12268C9D"/>
    <w:rsid w:val="1231A7BD"/>
    <w:rsid w:val="1234A321"/>
    <w:rsid w:val="1236DD87"/>
    <w:rsid w:val="123A6A1B"/>
    <w:rsid w:val="123FBB77"/>
    <w:rsid w:val="12437852"/>
    <w:rsid w:val="124538D2"/>
    <w:rsid w:val="124EEA17"/>
    <w:rsid w:val="125D1C72"/>
    <w:rsid w:val="126188D2"/>
    <w:rsid w:val="12678E92"/>
    <w:rsid w:val="1269DDD8"/>
    <w:rsid w:val="126ECB4B"/>
    <w:rsid w:val="1272F9AA"/>
    <w:rsid w:val="127732DF"/>
    <w:rsid w:val="12784369"/>
    <w:rsid w:val="1279EB5E"/>
    <w:rsid w:val="127FE954"/>
    <w:rsid w:val="12891924"/>
    <w:rsid w:val="128B84F7"/>
    <w:rsid w:val="128C8B33"/>
    <w:rsid w:val="128FFCDF"/>
    <w:rsid w:val="129051CE"/>
    <w:rsid w:val="129168B6"/>
    <w:rsid w:val="12917550"/>
    <w:rsid w:val="1292B842"/>
    <w:rsid w:val="12982C01"/>
    <w:rsid w:val="1299024E"/>
    <w:rsid w:val="129AEC64"/>
    <w:rsid w:val="129CCA9A"/>
    <w:rsid w:val="12A1F095"/>
    <w:rsid w:val="12A39DE8"/>
    <w:rsid w:val="12A50A44"/>
    <w:rsid w:val="12A531B4"/>
    <w:rsid w:val="12A6DD3A"/>
    <w:rsid w:val="12A8CD2B"/>
    <w:rsid w:val="12AA5E1A"/>
    <w:rsid w:val="12ADD408"/>
    <w:rsid w:val="12B03041"/>
    <w:rsid w:val="12B11422"/>
    <w:rsid w:val="12B22B01"/>
    <w:rsid w:val="12B6B162"/>
    <w:rsid w:val="12B6B397"/>
    <w:rsid w:val="12BB81CD"/>
    <w:rsid w:val="12BCF91B"/>
    <w:rsid w:val="12BDB934"/>
    <w:rsid w:val="12BF306F"/>
    <w:rsid w:val="12C75142"/>
    <w:rsid w:val="12C753B9"/>
    <w:rsid w:val="12C7BC4D"/>
    <w:rsid w:val="12C9C43D"/>
    <w:rsid w:val="12CDB8E3"/>
    <w:rsid w:val="12D2C6F3"/>
    <w:rsid w:val="12D3E272"/>
    <w:rsid w:val="12D9B9AA"/>
    <w:rsid w:val="12DBC461"/>
    <w:rsid w:val="12DBE39E"/>
    <w:rsid w:val="12DBFB28"/>
    <w:rsid w:val="12E5B4C1"/>
    <w:rsid w:val="12E72F5B"/>
    <w:rsid w:val="12F63EFD"/>
    <w:rsid w:val="12F84E25"/>
    <w:rsid w:val="12FCBD18"/>
    <w:rsid w:val="130223B4"/>
    <w:rsid w:val="1302701C"/>
    <w:rsid w:val="13046654"/>
    <w:rsid w:val="13068734"/>
    <w:rsid w:val="130B8E25"/>
    <w:rsid w:val="130C128A"/>
    <w:rsid w:val="130CBE0A"/>
    <w:rsid w:val="130E98DB"/>
    <w:rsid w:val="13148D71"/>
    <w:rsid w:val="1314D4EF"/>
    <w:rsid w:val="13159859"/>
    <w:rsid w:val="13171593"/>
    <w:rsid w:val="131B2B0D"/>
    <w:rsid w:val="131C35E8"/>
    <w:rsid w:val="131D2C85"/>
    <w:rsid w:val="131DDB5F"/>
    <w:rsid w:val="13233715"/>
    <w:rsid w:val="132671A4"/>
    <w:rsid w:val="13269201"/>
    <w:rsid w:val="132CA97F"/>
    <w:rsid w:val="13333CF7"/>
    <w:rsid w:val="133398B0"/>
    <w:rsid w:val="1335E11E"/>
    <w:rsid w:val="13372A25"/>
    <w:rsid w:val="13390801"/>
    <w:rsid w:val="13474CC4"/>
    <w:rsid w:val="13482B7B"/>
    <w:rsid w:val="134B3F8D"/>
    <w:rsid w:val="1351CAED"/>
    <w:rsid w:val="1358E350"/>
    <w:rsid w:val="135F0D0B"/>
    <w:rsid w:val="13617B90"/>
    <w:rsid w:val="136600EA"/>
    <w:rsid w:val="1367B7DD"/>
    <w:rsid w:val="1369E93A"/>
    <w:rsid w:val="136CD91B"/>
    <w:rsid w:val="136D1BA7"/>
    <w:rsid w:val="136F1A49"/>
    <w:rsid w:val="13715F92"/>
    <w:rsid w:val="1375EA5B"/>
    <w:rsid w:val="1376BE37"/>
    <w:rsid w:val="13776933"/>
    <w:rsid w:val="137A018D"/>
    <w:rsid w:val="137B6F6F"/>
    <w:rsid w:val="1380AA68"/>
    <w:rsid w:val="1381618E"/>
    <w:rsid w:val="13849175"/>
    <w:rsid w:val="1385F051"/>
    <w:rsid w:val="1388D14C"/>
    <w:rsid w:val="13891E2D"/>
    <w:rsid w:val="138BCB66"/>
    <w:rsid w:val="13908CD6"/>
    <w:rsid w:val="1390B075"/>
    <w:rsid w:val="1393F692"/>
    <w:rsid w:val="139731C8"/>
    <w:rsid w:val="139738CD"/>
    <w:rsid w:val="139E6205"/>
    <w:rsid w:val="139F4122"/>
    <w:rsid w:val="139FF174"/>
    <w:rsid w:val="13A3A76A"/>
    <w:rsid w:val="13A3AAAE"/>
    <w:rsid w:val="13A4ED3B"/>
    <w:rsid w:val="13A59D11"/>
    <w:rsid w:val="13A74101"/>
    <w:rsid w:val="13A7E5D1"/>
    <w:rsid w:val="13ABC798"/>
    <w:rsid w:val="13AD239D"/>
    <w:rsid w:val="13B6E729"/>
    <w:rsid w:val="13BEB3E7"/>
    <w:rsid w:val="13BFF730"/>
    <w:rsid w:val="13C04027"/>
    <w:rsid w:val="13C71F15"/>
    <w:rsid w:val="13C7AD55"/>
    <w:rsid w:val="13CBF12C"/>
    <w:rsid w:val="13D526FA"/>
    <w:rsid w:val="13D61498"/>
    <w:rsid w:val="13D668C2"/>
    <w:rsid w:val="13D69DE5"/>
    <w:rsid w:val="13D6ECD4"/>
    <w:rsid w:val="13D81360"/>
    <w:rsid w:val="13D8792F"/>
    <w:rsid w:val="13D9612B"/>
    <w:rsid w:val="13D9FF55"/>
    <w:rsid w:val="13DDF365"/>
    <w:rsid w:val="13DE119E"/>
    <w:rsid w:val="13E29370"/>
    <w:rsid w:val="13E3AEB5"/>
    <w:rsid w:val="13E5FEEA"/>
    <w:rsid w:val="13E96620"/>
    <w:rsid w:val="13EBCB77"/>
    <w:rsid w:val="13EDF7F6"/>
    <w:rsid w:val="13EFCCEE"/>
    <w:rsid w:val="13F24CD2"/>
    <w:rsid w:val="13F47D27"/>
    <w:rsid w:val="13F77F2A"/>
    <w:rsid w:val="13F809F2"/>
    <w:rsid w:val="13F85585"/>
    <w:rsid w:val="13FAA3DC"/>
    <w:rsid w:val="13FB03DD"/>
    <w:rsid w:val="13FCF28B"/>
    <w:rsid w:val="1401BF9F"/>
    <w:rsid w:val="1405F42A"/>
    <w:rsid w:val="140AFEB0"/>
    <w:rsid w:val="140C56DB"/>
    <w:rsid w:val="140EF637"/>
    <w:rsid w:val="1413EFDA"/>
    <w:rsid w:val="14163E2E"/>
    <w:rsid w:val="141B149C"/>
    <w:rsid w:val="141CD499"/>
    <w:rsid w:val="1420A622"/>
    <w:rsid w:val="1421A6A2"/>
    <w:rsid w:val="14225078"/>
    <w:rsid w:val="1427027E"/>
    <w:rsid w:val="1429D45C"/>
    <w:rsid w:val="142A4947"/>
    <w:rsid w:val="142B200B"/>
    <w:rsid w:val="142BE4B3"/>
    <w:rsid w:val="142D0696"/>
    <w:rsid w:val="142D3D60"/>
    <w:rsid w:val="1432888F"/>
    <w:rsid w:val="143755A1"/>
    <w:rsid w:val="143923AE"/>
    <w:rsid w:val="143A2618"/>
    <w:rsid w:val="144495DB"/>
    <w:rsid w:val="1444DA9C"/>
    <w:rsid w:val="144F36C0"/>
    <w:rsid w:val="1454440A"/>
    <w:rsid w:val="14560C32"/>
    <w:rsid w:val="1456FC5F"/>
    <w:rsid w:val="145AAC5C"/>
    <w:rsid w:val="14610670"/>
    <w:rsid w:val="1462CF49"/>
    <w:rsid w:val="146329FD"/>
    <w:rsid w:val="1465341A"/>
    <w:rsid w:val="146929BB"/>
    <w:rsid w:val="14692B69"/>
    <w:rsid w:val="146B1377"/>
    <w:rsid w:val="146D0E6E"/>
    <w:rsid w:val="146ED7AD"/>
    <w:rsid w:val="1471AA26"/>
    <w:rsid w:val="1475BB6A"/>
    <w:rsid w:val="1476037B"/>
    <w:rsid w:val="1477396C"/>
    <w:rsid w:val="147C5FA4"/>
    <w:rsid w:val="147DA03E"/>
    <w:rsid w:val="1485BB34"/>
    <w:rsid w:val="1490C688"/>
    <w:rsid w:val="1491FBCF"/>
    <w:rsid w:val="1493B59C"/>
    <w:rsid w:val="1497EF9C"/>
    <w:rsid w:val="14A25F80"/>
    <w:rsid w:val="14A41291"/>
    <w:rsid w:val="14A4E92D"/>
    <w:rsid w:val="14A5B664"/>
    <w:rsid w:val="14A5F5EE"/>
    <w:rsid w:val="14AD5D69"/>
    <w:rsid w:val="14AFBA28"/>
    <w:rsid w:val="14B2F1D6"/>
    <w:rsid w:val="14B4CCED"/>
    <w:rsid w:val="14B672A1"/>
    <w:rsid w:val="14B84CC6"/>
    <w:rsid w:val="14B99031"/>
    <w:rsid w:val="14BA4A53"/>
    <w:rsid w:val="14BB3BD6"/>
    <w:rsid w:val="14C5948D"/>
    <w:rsid w:val="14CB010E"/>
    <w:rsid w:val="14CDCFE0"/>
    <w:rsid w:val="14D70B02"/>
    <w:rsid w:val="14E3833C"/>
    <w:rsid w:val="14E64B35"/>
    <w:rsid w:val="14E8AA36"/>
    <w:rsid w:val="14EB37D5"/>
    <w:rsid w:val="14EC098D"/>
    <w:rsid w:val="14F2CD9F"/>
    <w:rsid w:val="14FBF86B"/>
    <w:rsid w:val="14FFF8E5"/>
    <w:rsid w:val="15001A79"/>
    <w:rsid w:val="15075579"/>
    <w:rsid w:val="150F986A"/>
    <w:rsid w:val="151195B7"/>
    <w:rsid w:val="1516F5AC"/>
    <w:rsid w:val="1519679C"/>
    <w:rsid w:val="151A2466"/>
    <w:rsid w:val="151A9A32"/>
    <w:rsid w:val="151B58D2"/>
    <w:rsid w:val="151DC56F"/>
    <w:rsid w:val="152029F3"/>
    <w:rsid w:val="15279096"/>
    <w:rsid w:val="152CF4D6"/>
    <w:rsid w:val="152D17EE"/>
    <w:rsid w:val="152DB243"/>
    <w:rsid w:val="153537DE"/>
    <w:rsid w:val="1535C9DF"/>
    <w:rsid w:val="1535D306"/>
    <w:rsid w:val="153B286D"/>
    <w:rsid w:val="153D7833"/>
    <w:rsid w:val="15471AF3"/>
    <w:rsid w:val="1548448D"/>
    <w:rsid w:val="154958AE"/>
    <w:rsid w:val="1553BA3D"/>
    <w:rsid w:val="155A1F62"/>
    <w:rsid w:val="155C6738"/>
    <w:rsid w:val="155EBEB8"/>
    <w:rsid w:val="155FAE45"/>
    <w:rsid w:val="156182FB"/>
    <w:rsid w:val="1562818F"/>
    <w:rsid w:val="1565CFD4"/>
    <w:rsid w:val="15675C8E"/>
    <w:rsid w:val="15679E19"/>
    <w:rsid w:val="156CA115"/>
    <w:rsid w:val="156CEEC1"/>
    <w:rsid w:val="156F0C09"/>
    <w:rsid w:val="15729A44"/>
    <w:rsid w:val="1572B65C"/>
    <w:rsid w:val="157738AF"/>
    <w:rsid w:val="157994D0"/>
    <w:rsid w:val="157CBDB9"/>
    <w:rsid w:val="157CEBF7"/>
    <w:rsid w:val="157EA919"/>
    <w:rsid w:val="157EE505"/>
    <w:rsid w:val="1580817D"/>
    <w:rsid w:val="1581365F"/>
    <w:rsid w:val="15825971"/>
    <w:rsid w:val="15838D81"/>
    <w:rsid w:val="1587E053"/>
    <w:rsid w:val="1589A6AA"/>
    <w:rsid w:val="158D7F2C"/>
    <w:rsid w:val="158ED8AF"/>
    <w:rsid w:val="159452B0"/>
    <w:rsid w:val="15948973"/>
    <w:rsid w:val="15A1091C"/>
    <w:rsid w:val="15A2D3EC"/>
    <w:rsid w:val="15A458C7"/>
    <w:rsid w:val="15A7F833"/>
    <w:rsid w:val="15A92BA4"/>
    <w:rsid w:val="15A9F25B"/>
    <w:rsid w:val="15AAA7DB"/>
    <w:rsid w:val="15AF7F53"/>
    <w:rsid w:val="15B1575B"/>
    <w:rsid w:val="15B35077"/>
    <w:rsid w:val="15B60A13"/>
    <w:rsid w:val="15BB44A5"/>
    <w:rsid w:val="15BBD64C"/>
    <w:rsid w:val="15BF9909"/>
    <w:rsid w:val="15C3D32F"/>
    <w:rsid w:val="15C6AD45"/>
    <w:rsid w:val="15C8FCF2"/>
    <w:rsid w:val="15CB3905"/>
    <w:rsid w:val="15CC3FB9"/>
    <w:rsid w:val="15CE7DFC"/>
    <w:rsid w:val="15D17FF5"/>
    <w:rsid w:val="15D237F6"/>
    <w:rsid w:val="15D47DB4"/>
    <w:rsid w:val="15D4AE5B"/>
    <w:rsid w:val="15DB97AF"/>
    <w:rsid w:val="15DBBD7F"/>
    <w:rsid w:val="15DF1BC9"/>
    <w:rsid w:val="15E07657"/>
    <w:rsid w:val="15E78734"/>
    <w:rsid w:val="15EAA402"/>
    <w:rsid w:val="15EC2061"/>
    <w:rsid w:val="15EE1DC4"/>
    <w:rsid w:val="15F2A95F"/>
    <w:rsid w:val="15F3C762"/>
    <w:rsid w:val="15F81624"/>
    <w:rsid w:val="15F940A3"/>
    <w:rsid w:val="15F95627"/>
    <w:rsid w:val="15FA4B52"/>
    <w:rsid w:val="16009437"/>
    <w:rsid w:val="16037D74"/>
    <w:rsid w:val="1606FB28"/>
    <w:rsid w:val="1608EE6B"/>
    <w:rsid w:val="160975E4"/>
    <w:rsid w:val="160A6965"/>
    <w:rsid w:val="160C77EC"/>
    <w:rsid w:val="160F4F27"/>
    <w:rsid w:val="160F9343"/>
    <w:rsid w:val="16105901"/>
    <w:rsid w:val="161283F5"/>
    <w:rsid w:val="16148C8E"/>
    <w:rsid w:val="1614F945"/>
    <w:rsid w:val="16158FBC"/>
    <w:rsid w:val="16166AE1"/>
    <w:rsid w:val="16176B33"/>
    <w:rsid w:val="161B961A"/>
    <w:rsid w:val="16228966"/>
    <w:rsid w:val="1624F652"/>
    <w:rsid w:val="162C30E8"/>
    <w:rsid w:val="162D95C4"/>
    <w:rsid w:val="1630594F"/>
    <w:rsid w:val="1631857C"/>
    <w:rsid w:val="1633A860"/>
    <w:rsid w:val="1633D8F6"/>
    <w:rsid w:val="16343542"/>
    <w:rsid w:val="16351092"/>
    <w:rsid w:val="1639530E"/>
    <w:rsid w:val="163A9719"/>
    <w:rsid w:val="163F175E"/>
    <w:rsid w:val="164083EB"/>
    <w:rsid w:val="16410E91"/>
    <w:rsid w:val="1641A083"/>
    <w:rsid w:val="164557F6"/>
    <w:rsid w:val="16477AA9"/>
    <w:rsid w:val="164AF2B9"/>
    <w:rsid w:val="164BE5A7"/>
    <w:rsid w:val="16555E96"/>
    <w:rsid w:val="1658D999"/>
    <w:rsid w:val="165A6A30"/>
    <w:rsid w:val="1660228C"/>
    <w:rsid w:val="16604446"/>
    <w:rsid w:val="1661D088"/>
    <w:rsid w:val="166249BF"/>
    <w:rsid w:val="16627EA6"/>
    <w:rsid w:val="166950FE"/>
    <w:rsid w:val="16725BF4"/>
    <w:rsid w:val="16834181"/>
    <w:rsid w:val="16844AF2"/>
    <w:rsid w:val="16880D32"/>
    <w:rsid w:val="16883BE7"/>
    <w:rsid w:val="168C3648"/>
    <w:rsid w:val="168CD63B"/>
    <w:rsid w:val="1690C5DC"/>
    <w:rsid w:val="1694BB28"/>
    <w:rsid w:val="1695B26B"/>
    <w:rsid w:val="169669EF"/>
    <w:rsid w:val="16968998"/>
    <w:rsid w:val="1696B9C4"/>
    <w:rsid w:val="169B2A10"/>
    <w:rsid w:val="169D045E"/>
    <w:rsid w:val="169F0A79"/>
    <w:rsid w:val="16A3F45F"/>
    <w:rsid w:val="16A55914"/>
    <w:rsid w:val="16AB2521"/>
    <w:rsid w:val="16AB8454"/>
    <w:rsid w:val="16ACB8E7"/>
    <w:rsid w:val="16AF4BA4"/>
    <w:rsid w:val="16B4E171"/>
    <w:rsid w:val="16B4FEB2"/>
    <w:rsid w:val="16B55E08"/>
    <w:rsid w:val="16B95BA3"/>
    <w:rsid w:val="16B99455"/>
    <w:rsid w:val="16BBC15C"/>
    <w:rsid w:val="16BFBFDC"/>
    <w:rsid w:val="16C131B9"/>
    <w:rsid w:val="16C5FA09"/>
    <w:rsid w:val="16C73F29"/>
    <w:rsid w:val="16CD3877"/>
    <w:rsid w:val="16CD7CAF"/>
    <w:rsid w:val="16D0A062"/>
    <w:rsid w:val="16D48350"/>
    <w:rsid w:val="16D4FF03"/>
    <w:rsid w:val="16D7F6B7"/>
    <w:rsid w:val="16DCE309"/>
    <w:rsid w:val="16DF1BEE"/>
    <w:rsid w:val="16DF7BC4"/>
    <w:rsid w:val="16E02535"/>
    <w:rsid w:val="16E52A3F"/>
    <w:rsid w:val="16E66637"/>
    <w:rsid w:val="16E76029"/>
    <w:rsid w:val="16E9A7F0"/>
    <w:rsid w:val="16F11C49"/>
    <w:rsid w:val="16F341F1"/>
    <w:rsid w:val="16F4BEEF"/>
    <w:rsid w:val="16F619DE"/>
    <w:rsid w:val="16F75DAE"/>
    <w:rsid w:val="16F8773E"/>
    <w:rsid w:val="16F910A2"/>
    <w:rsid w:val="16FB2365"/>
    <w:rsid w:val="17047DB5"/>
    <w:rsid w:val="1709F7E3"/>
    <w:rsid w:val="170B904D"/>
    <w:rsid w:val="170EEB3F"/>
    <w:rsid w:val="17118711"/>
    <w:rsid w:val="171844B2"/>
    <w:rsid w:val="17184D56"/>
    <w:rsid w:val="171A0A76"/>
    <w:rsid w:val="171C7B35"/>
    <w:rsid w:val="171EDF62"/>
    <w:rsid w:val="171F9CDA"/>
    <w:rsid w:val="17216336"/>
    <w:rsid w:val="172398D6"/>
    <w:rsid w:val="1724362E"/>
    <w:rsid w:val="1725E01C"/>
    <w:rsid w:val="1726C2CD"/>
    <w:rsid w:val="172B54E4"/>
    <w:rsid w:val="172D2738"/>
    <w:rsid w:val="17306E10"/>
    <w:rsid w:val="1730A3CD"/>
    <w:rsid w:val="17321477"/>
    <w:rsid w:val="173742D4"/>
    <w:rsid w:val="1737A950"/>
    <w:rsid w:val="17399B52"/>
    <w:rsid w:val="173A1761"/>
    <w:rsid w:val="173E5740"/>
    <w:rsid w:val="173E8243"/>
    <w:rsid w:val="173FD9CF"/>
    <w:rsid w:val="1742DC63"/>
    <w:rsid w:val="1746033F"/>
    <w:rsid w:val="1746D76D"/>
    <w:rsid w:val="1748BD0E"/>
    <w:rsid w:val="174B88EB"/>
    <w:rsid w:val="174C7FA2"/>
    <w:rsid w:val="174FDD82"/>
    <w:rsid w:val="1752087A"/>
    <w:rsid w:val="1753FA10"/>
    <w:rsid w:val="1754F00D"/>
    <w:rsid w:val="1755D1F0"/>
    <w:rsid w:val="17563E04"/>
    <w:rsid w:val="175C7791"/>
    <w:rsid w:val="175D8531"/>
    <w:rsid w:val="17611F18"/>
    <w:rsid w:val="17694CA1"/>
    <w:rsid w:val="176F45A7"/>
    <w:rsid w:val="176F7A92"/>
    <w:rsid w:val="1770C59E"/>
    <w:rsid w:val="17713DB8"/>
    <w:rsid w:val="177149F9"/>
    <w:rsid w:val="177320C6"/>
    <w:rsid w:val="17734FC8"/>
    <w:rsid w:val="1777D962"/>
    <w:rsid w:val="17785A2D"/>
    <w:rsid w:val="177A16C1"/>
    <w:rsid w:val="177DAB66"/>
    <w:rsid w:val="177E32C4"/>
    <w:rsid w:val="177FE6DA"/>
    <w:rsid w:val="178145D7"/>
    <w:rsid w:val="1781B084"/>
    <w:rsid w:val="17822D19"/>
    <w:rsid w:val="1782512B"/>
    <w:rsid w:val="1784259E"/>
    <w:rsid w:val="17856861"/>
    <w:rsid w:val="17863243"/>
    <w:rsid w:val="1786F245"/>
    <w:rsid w:val="1789DBDE"/>
    <w:rsid w:val="178C7E52"/>
    <w:rsid w:val="178EB205"/>
    <w:rsid w:val="1793AEC7"/>
    <w:rsid w:val="179DD17E"/>
    <w:rsid w:val="179E6261"/>
    <w:rsid w:val="179FEA78"/>
    <w:rsid w:val="17A11130"/>
    <w:rsid w:val="17A48185"/>
    <w:rsid w:val="17A5D7C6"/>
    <w:rsid w:val="17B11B1F"/>
    <w:rsid w:val="17B41F3F"/>
    <w:rsid w:val="17B56816"/>
    <w:rsid w:val="17B7457E"/>
    <w:rsid w:val="17B89BEA"/>
    <w:rsid w:val="17BAF8FC"/>
    <w:rsid w:val="17BB1A1C"/>
    <w:rsid w:val="17BE4385"/>
    <w:rsid w:val="17BEF77A"/>
    <w:rsid w:val="17BF2777"/>
    <w:rsid w:val="17C18B3D"/>
    <w:rsid w:val="17C45662"/>
    <w:rsid w:val="17C461B7"/>
    <w:rsid w:val="17CE92CA"/>
    <w:rsid w:val="17D28369"/>
    <w:rsid w:val="17D35185"/>
    <w:rsid w:val="17D4C587"/>
    <w:rsid w:val="17D76C45"/>
    <w:rsid w:val="17DB9705"/>
    <w:rsid w:val="17DCDC85"/>
    <w:rsid w:val="17DF6028"/>
    <w:rsid w:val="17DFEBE0"/>
    <w:rsid w:val="17E37649"/>
    <w:rsid w:val="17E5447D"/>
    <w:rsid w:val="17E7637D"/>
    <w:rsid w:val="17E7D859"/>
    <w:rsid w:val="17EDC68F"/>
    <w:rsid w:val="17EE1252"/>
    <w:rsid w:val="17F12B0C"/>
    <w:rsid w:val="17F43AFE"/>
    <w:rsid w:val="17F696BF"/>
    <w:rsid w:val="17F942B8"/>
    <w:rsid w:val="17F9737E"/>
    <w:rsid w:val="17FC4810"/>
    <w:rsid w:val="18009643"/>
    <w:rsid w:val="1804843C"/>
    <w:rsid w:val="18085EDF"/>
    <w:rsid w:val="18094E62"/>
    <w:rsid w:val="180A249F"/>
    <w:rsid w:val="180D8C4D"/>
    <w:rsid w:val="180DA271"/>
    <w:rsid w:val="18127600"/>
    <w:rsid w:val="181550A8"/>
    <w:rsid w:val="181E8B07"/>
    <w:rsid w:val="182096C2"/>
    <w:rsid w:val="1820F80D"/>
    <w:rsid w:val="183091C0"/>
    <w:rsid w:val="1831710A"/>
    <w:rsid w:val="183C0C3E"/>
    <w:rsid w:val="183C75CD"/>
    <w:rsid w:val="183F5899"/>
    <w:rsid w:val="18491732"/>
    <w:rsid w:val="184F4A92"/>
    <w:rsid w:val="1860CBF2"/>
    <w:rsid w:val="1866FBD7"/>
    <w:rsid w:val="18683EF4"/>
    <w:rsid w:val="18751038"/>
    <w:rsid w:val="18756A6F"/>
    <w:rsid w:val="1878B26D"/>
    <w:rsid w:val="187F6D46"/>
    <w:rsid w:val="18872404"/>
    <w:rsid w:val="18875B71"/>
    <w:rsid w:val="1887A7C0"/>
    <w:rsid w:val="1887BECC"/>
    <w:rsid w:val="188E4A94"/>
    <w:rsid w:val="1890D3E5"/>
    <w:rsid w:val="189A809F"/>
    <w:rsid w:val="189EC087"/>
    <w:rsid w:val="18A291ED"/>
    <w:rsid w:val="18A4ED74"/>
    <w:rsid w:val="18A8FA00"/>
    <w:rsid w:val="18AD7FCA"/>
    <w:rsid w:val="18B1FB4D"/>
    <w:rsid w:val="18BA4FBA"/>
    <w:rsid w:val="18BE6045"/>
    <w:rsid w:val="18C0CE44"/>
    <w:rsid w:val="18C2C1DE"/>
    <w:rsid w:val="18C941D5"/>
    <w:rsid w:val="18CB2EE8"/>
    <w:rsid w:val="18D4727A"/>
    <w:rsid w:val="18D4AD2B"/>
    <w:rsid w:val="18D5170F"/>
    <w:rsid w:val="18D81527"/>
    <w:rsid w:val="18DBCC16"/>
    <w:rsid w:val="18DCB63E"/>
    <w:rsid w:val="18DE967A"/>
    <w:rsid w:val="18E0C6BE"/>
    <w:rsid w:val="18E5B617"/>
    <w:rsid w:val="18EA6765"/>
    <w:rsid w:val="18EF93E3"/>
    <w:rsid w:val="18F78ADA"/>
    <w:rsid w:val="18FB139C"/>
    <w:rsid w:val="18FBE8D5"/>
    <w:rsid w:val="18FD79F2"/>
    <w:rsid w:val="19004F6E"/>
    <w:rsid w:val="1900E5AB"/>
    <w:rsid w:val="190360EC"/>
    <w:rsid w:val="1905FC9C"/>
    <w:rsid w:val="190605EF"/>
    <w:rsid w:val="190EFCA1"/>
    <w:rsid w:val="1911AA2F"/>
    <w:rsid w:val="1912CE7A"/>
    <w:rsid w:val="1912CFEB"/>
    <w:rsid w:val="1912EF9B"/>
    <w:rsid w:val="1914DEF1"/>
    <w:rsid w:val="192A17EB"/>
    <w:rsid w:val="192C0353"/>
    <w:rsid w:val="192E1D4C"/>
    <w:rsid w:val="192F51C4"/>
    <w:rsid w:val="193124C0"/>
    <w:rsid w:val="193127A1"/>
    <w:rsid w:val="19326C18"/>
    <w:rsid w:val="19341E44"/>
    <w:rsid w:val="1934E04A"/>
    <w:rsid w:val="19351DBC"/>
    <w:rsid w:val="1935A57A"/>
    <w:rsid w:val="193D1A2E"/>
    <w:rsid w:val="193D2A95"/>
    <w:rsid w:val="193D6441"/>
    <w:rsid w:val="193F680C"/>
    <w:rsid w:val="193FEF55"/>
    <w:rsid w:val="19426D95"/>
    <w:rsid w:val="1947F1F2"/>
    <w:rsid w:val="19496A22"/>
    <w:rsid w:val="194AC668"/>
    <w:rsid w:val="194C8710"/>
    <w:rsid w:val="19511DC2"/>
    <w:rsid w:val="19512E5E"/>
    <w:rsid w:val="1954BE56"/>
    <w:rsid w:val="195A7578"/>
    <w:rsid w:val="195EC6EC"/>
    <w:rsid w:val="19602820"/>
    <w:rsid w:val="19616953"/>
    <w:rsid w:val="19626DF7"/>
    <w:rsid w:val="1965B55B"/>
    <w:rsid w:val="1968DEB0"/>
    <w:rsid w:val="196FC8BF"/>
    <w:rsid w:val="196FFAA9"/>
    <w:rsid w:val="197546CD"/>
    <w:rsid w:val="19756060"/>
    <w:rsid w:val="197582CE"/>
    <w:rsid w:val="197EC909"/>
    <w:rsid w:val="19824501"/>
    <w:rsid w:val="1983CD79"/>
    <w:rsid w:val="19867368"/>
    <w:rsid w:val="19877103"/>
    <w:rsid w:val="1988F1C1"/>
    <w:rsid w:val="19890E49"/>
    <w:rsid w:val="198CADCA"/>
    <w:rsid w:val="198FE47C"/>
    <w:rsid w:val="1990F8E5"/>
    <w:rsid w:val="1992C7FB"/>
    <w:rsid w:val="199791DB"/>
    <w:rsid w:val="19986510"/>
    <w:rsid w:val="199D6EBF"/>
    <w:rsid w:val="199FFC47"/>
    <w:rsid w:val="19A602B1"/>
    <w:rsid w:val="19A7BD39"/>
    <w:rsid w:val="19AA309B"/>
    <w:rsid w:val="19AA986C"/>
    <w:rsid w:val="19AE9726"/>
    <w:rsid w:val="19AF873D"/>
    <w:rsid w:val="19AF89F6"/>
    <w:rsid w:val="19B10350"/>
    <w:rsid w:val="19B25903"/>
    <w:rsid w:val="19B30B1E"/>
    <w:rsid w:val="19B55F81"/>
    <w:rsid w:val="19B6EAA4"/>
    <w:rsid w:val="19B824F2"/>
    <w:rsid w:val="19BD97F6"/>
    <w:rsid w:val="19BE3313"/>
    <w:rsid w:val="19BEEDEF"/>
    <w:rsid w:val="19C2D38E"/>
    <w:rsid w:val="19C91BBE"/>
    <w:rsid w:val="19CA3A81"/>
    <w:rsid w:val="19D13E1A"/>
    <w:rsid w:val="19DA4D7C"/>
    <w:rsid w:val="19DE3559"/>
    <w:rsid w:val="19E1A68F"/>
    <w:rsid w:val="19E49E70"/>
    <w:rsid w:val="19E4EACA"/>
    <w:rsid w:val="19EF563A"/>
    <w:rsid w:val="19F73863"/>
    <w:rsid w:val="19F8BA60"/>
    <w:rsid w:val="19F9CD54"/>
    <w:rsid w:val="19FFCB36"/>
    <w:rsid w:val="19FFEF51"/>
    <w:rsid w:val="1A019DE5"/>
    <w:rsid w:val="1A04DED8"/>
    <w:rsid w:val="1A05CEA5"/>
    <w:rsid w:val="1A05DFE1"/>
    <w:rsid w:val="1A066C72"/>
    <w:rsid w:val="1A06E1B5"/>
    <w:rsid w:val="1A0B1F62"/>
    <w:rsid w:val="1A12D92F"/>
    <w:rsid w:val="1A131FB3"/>
    <w:rsid w:val="1A159860"/>
    <w:rsid w:val="1A15A671"/>
    <w:rsid w:val="1A15F5B9"/>
    <w:rsid w:val="1A1706FE"/>
    <w:rsid w:val="1A19D2C6"/>
    <w:rsid w:val="1A1B16B9"/>
    <w:rsid w:val="1A268103"/>
    <w:rsid w:val="1A2891A7"/>
    <w:rsid w:val="1A335371"/>
    <w:rsid w:val="1A34388C"/>
    <w:rsid w:val="1A38ABDF"/>
    <w:rsid w:val="1A3B0C69"/>
    <w:rsid w:val="1A3D15BA"/>
    <w:rsid w:val="1A41CE44"/>
    <w:rsid w:val="1A468AB4"/>
    <w:rsid w:val="1A469048"/>
    <w:rsid w:val="1A47FA87"/>
    <w:rsid w:val="1A4A5F28"/>
    <w:rsid w:val="1A4A8777"/>
    <w:rsid w:val="1A4B7838"/>
    <w:rsid w:val="1A5008AE"/>
    <w:rsid w:val="1A52F8C0"/>
    <w:rsid w:val="1A55421F"/>
    <w:rsid w:val="1A55DDD6"/>
    <w:rsid w:val="1A57D25A"/>
    <w:rsid w:val="1A5A349A"/>
    <w:rsid w:val="1A5A8CAE"/>
    <w:rsid w:val="1A68CF6E"/>
    <w:rsid w:val="1A6AF159"/>
    <w:rsid w:val="1A6C0B60"/>
    <w:rsid w:val="1A6C9BEE"/>
    <w:rsid w:val="1A7207D1"/>
    <w:rsid w:val="1A7671F7"/>
    <w:rsid w:val="1A785E35"/>
    <w:rsid w:val="1A7A2D34"/>
    <w:rsid w:val="1A7AC82F"/>
    <w:rsid w:val="1A7AD150"/>
    <w:rsid w:val="1A7B017B"/>
    <w:rsid w:val="1A7C6434"/>
    <w:rsid w:val="1A7C688E"/>
    <w:rsid w:val="1A80149B"/>
    <w:rsid w:val="1A82621A"/>
    <w:rsid w:val="1A841063"/>
    <w:rsid w:val="1A8A10AB"/>
    <w:rsid w:val="1A8FBF7A"/>
    <w:rsid w:val="1A91A5A5"/>
    <w:rsid w:val="1A932476"/>
    <w:rsid w:val="1A939DD3"/>
    <w:rsid w:val="1A9D58E3"/>
    <w:rsid w:val="1A9EC32E"/>
    <w:rsid w:val="1AA67980"/>
    <w:rsid w:val="1AB1CB64"/>
    <w:rsid w:val="1AB22BE3"/>
    <w:rsid w:val="1AB5129C"/>
    <w:rsid w:val="1AB592AC"/>
    <w:rsid w:val="1ABCF1E5"/>
    <w:rsid w:val="1ABE54DE"/>
    <w:rsid w:val="1ABF478E"/>
    <w:rsid w:val="1AC17CDB"/>
    <w:rsid w:val="1AC5493B"/>
    <w:rsid w:val="1AC66FA2"/>
    <w:rsid w:val="1AC6A4A0"/>
    <w:rsid w:val="1AC7D0A4"/>
    <w:rsid w:val="1AC8DBE1"/>
    <w:rsid w:val="1ACA1879"/>
    <w:rsid w:val="1ACB7101"/>
    <w:rsid w:val="1ACDE18B"/>
    <w:rsid w:val="1AD2C54B"/>
    <w:rsid w:val="1AD2CACC"/>
    <w:rsid w:val="1ADAD573"/>
    <w:rsid w:val="1AE015C5"/>
    <w:rsid w:val="1AE06E11"/>
    <w:rsid w:val="1AE11665"/>
    <w:rsid w:val="1AE352A7"/>
    <w:rsid w:val="1AEA6036"/>
    <w:rsid w:val="1AECF830"/>
    <w:rsid w:val="1AEDF60A"/>
    <w:rsid w:val="1AEEC999"/>
    <w:rsid w:val="1AF0294E"/>
    <w:rsid w:val="1AF21CCA"/>
    <w:rsid w:val="1AF81940"/>
    <w:rsid w:val="1AF846C9"/>
    <w:rsid w:val="1AFB4864"/>
    <w:rsid w:val="1B01219C"/>
    <w:rsid w:val="1B094215"/>
    <w:rsid w:val="1B0D76A0"/>
    <w:rsid w:val="1B1A6B3C"/>
    <w:rsid w:val="1B1D312A"/>
    <w:rsid w:val="1B1D6A1A"/>
    <w:rsid w:val="1B20298A"/>
    <w:rsid w:val="1B20A3F7"/>
    <w:rsid w:val="1B25363F"/>
    <w:rsid w:val="1B264006"/>
    <w:rsid w:val="1B26B184"/>
    <w:rsid w:val="1B28955E"/>
    <w:rsid w:val="1B29CB08"/>
    <w:rsid w:val="1B333963"/>
    <w:rsid w:val="1B36175C"/>
    <w:rsid w:val="1B3DCCAB"/>
    <w:rsid w:val="1B3ECAFA"/>
    <w:rsid w:val="1B3EEBE9"/>
    <w:rsid w:val="1B3FA56C"/>
    <w:rsid w:val="1B43B849"/>
    <w:rsid w:val="1B48C522"/>
    <w:rsid w:val="1B4B5633"/>
    <w:rsid w:val="1B50305A"/>
    <w:rsid w:val="1B53C4C5"/>
    <w:rsid w:val="1B57F332"/>
    <w:rsid w:val="1B598E97"/>
    <w:rsid w:val="1B5AABDC"/>
    <w:rsid w:val="1B5B45F6"/>
    <w:rsid w:val="1B5E2B8C"/>
    <w:rsid w:val="1B5FE91A"/>
    <w:rsid w:val="1B6528E8"/>
    <w:rsid w:val="1B6C029D"/>
    <w:rsid w:val="1B6EB93F"/>
    <w:rsid w:val="1B7A838A"/>
    <w:rsid w:val="1B7CF69D"/>
    <w:rsid w:val="1B7D5EAB"/>
    <w:rsid w:val="1B7F8CAD"/>
    <w:rsid w:val="1B920F3E"/>
    <w:rsid w:val="1B92251D"/>
    <w:rsid w:val="1B952543"/>
    <w:rsid w:val="1B95E323"/>
    <w:rsid w:val="1B965909"/>
    <w:rsid w:val="1B96F62A"/>
    <w:rsid w:val="1B9830AA"/>
    <w:rsid w:val="1B9BA71C"/>
    <w:rsid w:val="1BA155C0"/>
    <w:rsid w:val="1BA27C68"/>
    <w:rsid w:val="1BA48A97"/>
    <w:rsid w:val="1BA646E4"/>
    <w:rsid w:val="1BA70711"/>
    <w:rsid w:val="1BA7C60E"/>
    <w:rsid w:val="1BA938E3"/>
    <w:rsid w:val="1BA963DF"/>
    <w:rsid w:val="1BADB87D"/>
    <w:rsid w:val="1BB3CB3E"/>
    <w:rsid w:val="1BB4E966"/>
    <w:rsid w:val="1BBFCD5A"/>
    <w:rsid w:val="1BBFDACE"/>
    <w:rsid w:val="1BC2151C"/>
    <w:rsid w:val="1BC50C00"/>
    <w:rsid w:val="1BC91945"/>
    <w:rsid w:val="1BCE7FB9"/>
    <w:rsid w:val="1BCFB75A"/>
    <w:rsid w:val="1BD275B8"/>
    <w:rsid w:val="1BD2AF86"/>
    <w:rsid w:val="1BD56183"/>
    <w:rsid w:val="1BD7E89B"/>
    <w:rsid w:val="1BDE4FB3"/>
    <w:rsid w:val="1BE5C9C8"/>
    <w:rsid w:val="1BE79C73"/>
    <w:rsid w:val="1BEBD8D0"/>
    <w:rsid w:val="1BF1A0C0"/>
    <w:rsid w:val="1BFE78CF"/>
    <w:rsid w:val="1BFF65A5"/>
    <w:rsid w:val="1C027EE7"/>
    <w:rsid w:val="1C043174"/>
    <w:rsid w:val="1C04A90D"/>
    <w:rsid w:val="1C0543A9"/>
    <w:rsid w:val="1C08A64F"/>
    <w:rsid w:val="1C098A3F"/>
    <w:rsid w:val="1C0AB859"/>
    <w:rsid w:val="1C0C5A84"/>
    <w:rsid w:val="1C0D231C"/>
    <w:rsid w:val="1C0E1C89"/>
    <w:rsid w:val="1C0F26D0"/>
    <w:rsid w:val="1C1366E4"/>
    <w:rsid w:val="1C1791A6"/>
    <w:rsid w:val="1C17AE51"/>
    <w:rsid w:val="1C18BD5B"/>
    <w:rsid w:val="1C1B9181"/>
    <w:rsid w:val="1C1D1AC9"/>
    <w:rsid w:val="1C20123C"/>
    <w:rsid w:val="1C21FA01"/>
    <w:rsid w:val="1C24EF24"/>
    <w:rsid w:val="1C259F12"/>
    <w:rsid w:val="1C2B2469"/>
    <w:rsid w:val="1C310A74"/>
    <w:rsid w:val="1C38E31E"/>
    <w:rsid w:val="1C3F7CC0"/>
    <w:rsid w:val="1C45F060"/>
    <w:rsid w:val="1C47DAC9"/>
    <w:rsid w:val="1C48A1E7"/>
    <w:rsid w:val="1C48F491"/>
    <w:rsid w:val="1C4A7743"/>
    <w:rsid w:val="1C4BA10C"/>
    <w:rsid w:val="1C4CBA61"/>
    <w:rsid w:val="1C531A80"/>
    <w:rsid w:val="1C53C312"/>
    <w:rsid w:val="1C54E349"/>
    <w:rsid w:val="1C54F977"/>
    <w:rsid w:val="1C5758D8"/>
    <w:rsid w:val="1C58B712"/>
    <w:rsid w:val="1C592E01"/>
    <w:rsid w:val="1C5B35BE"/>
    <w:rsid w:val="1C5D3E28"/>
    <w:rsid w:val="1C60F19D"/>
    <w:rsid w:val="1C63B97B"/>
    <w:rsid w:val="1C655BD8"/>
    <w:rsid w:val="1C664807"/>
    <w:rsid w:val="1C693A54"/>
    <w:rsid w:val="1C6968AF"/>
    <w:rsid w:val="1C7078B4"/>
    <w:rsid w:val="1C727E1C"/>
    <w:rsid w:val="1C7465ED"/>
    <w:rsid w:val="1C74E069"/>
    <w:rsid w:val="1C826A3A"/>
    <w:rsid w:val="1C82F137"/>
    <w:rsid w:val="1C84AD88"/>
    <w:rsid w:val="1C8BA811"/>
    <w:rsid w:val="1C8CFE2A"/>
    <w:rsid w:val="1C8EB423"/>
    <w:rsid w:val="1C9360C6"/>
    <w:rsid w:val="1C9374BF"/>
    <w:rsid w:val="1C9377FE"/>
    <w:rsid w:val="1C94AECC"/>
    <w:rsid w:val="1C9B4B6E"/>
    <w:rsid w:val="1C9B6E51"/>
    <w:rsid w:val="1C9D70CB"/>
    <w:rsid w:val="1C9EF995"/>
    <w:rsid w:val="1CA78E63"/>
    <w:rsid w:val="1CAACCE7"/>
    <w:rsid w:val="1CAE0268"/>
    <w:rsid w:val="1CAE6B50"/>
    <w:rsid w:val="1CB2B9A0"/>
    <w:rsid w:val="1CB43112"/>
    <w:rsid w:val="1CB7CE68"/>
    <w:rsid w:val="1CB7EC18"/>
    <w:rsid w:val="1CB8C9D6"/>
    <w:rsid w:val="1CC079BB"/>
    <w:rsid w:val="1CC34272"/>
    <w:rsid w:val="1CC6B0E7"/>
    <w:rsid w:val="1CC6EF29"/>
    <w:rsid w:val="1CC80506"/>
    <w:rsid w:val="1CCD7EA1"/>
    <w:rsid w:val="1CCE9C2D"/>
    <w:rsid w:val="1CD0CE46"/>
    <w:rsid w:val="1CD3675D"/>
    <w:rsid w:val="1CD47355"/>
    <w:rsid w:val="1CD51B48"/>
    <w:rsid w:val="1CD5E1BC"/>
    <w:rsid w:val="1CD62E38"/>
    <w:rsid w:val="1CDE7FD8"/>
    <w:rsid w:val="1CDF1F24"/>
    <w:rsid w:val="1CDF8460"/>
    <w:rsid w:val="1CE05C61"/>
    <w:rsid w:val="1CE82C87"/>
    <w:rsid w:val="1CE91285"/>
    <w:rsid w:val="1CE92884"/>
    <w:rsid w:val="1CE9DB0B"/>
    <w:rsid w:val="1CEA16EE"/>
    <w:rsid w:val="1CEA6E66"/>
    <w:rsid w:val="1CEBC607"/>
    <w:rsid w:val="1CF01D0E"/>
    <w:rsid w:val="1CF22DD5"/>
    <w:rsid w:val="1CFC5033"/>
    <w:rsid w:val="1CFCD76A"/>
    <w:rsid w:val="1D006DBE"/>
    <w:rsid w:val="1D0BE8EB"/>
    <w:rsid w:val="1D0BF5BC"/>
    <w:rsid w:val="1D15527D"/>
    <w:rsid w:val="1D15E755"/>
    <w:rsid w:val="1D172E29"/>
    <w:rsid w:val="1D18B646"/>
    <w:rsid w:val="1D1B52C8"/>
    <w:rsid w:val="1D1BF5CB"/>
    <w:rsid w:val="1D1DA1B1"/>
    <w:rsid w:val="1D2111BD"/>
    <w:rsid w:val="1D255DB0"/>
    <w:rsid w:val="1D2650F3"/>
    <w:rsid w:val="1D284219"/>
    <w:rsid w:val="1D288524"/>
    <w:rsid w:val="1D2A8201"/>
    <w:rsid w:val="1D2B825E"/>
    <w:rsid w:val="1D34B7EF"/>
    <w:rsid w:val="1D3956AB"/>
    <w:rsid w:val="1D3A35FA"/>
    <w:rsid w:val="1D3CFAB0"/>
    <w:rsid w:val="1D3DE3DF"/>
    <w:rsid w:val="1D415ACE"/>
    <w:rsid w:val="1D4A038C"/>
    <w:rsid w:val="1D506A40"/>
    <w:rsid w:val="1D55EFA1"/>
    <w:rsid w:val="1D58095E"/>
    <w:rsid w:val="1D5C3176"/>
    <w:rsid w:val="1D5EB9AF"/>
    <w:rsid w:val="1D6385CA"/>
    <w:rsid w:val="1D654314"/>
    <w:rsid w:val="1D6835D8"/>
    <w:rsid w:val="1D692E48"/>
    <w:rsid w:val="1D6ADA6C"/>
    <w:rsid w:val="1D6AF663"/>
    <w:rsid w:val="1D6B09FC"/>
    <w:rsid w:val="1D7334A6"/>
    <w:rsid w:val="1D737F9E"/>
    <w:rsid w:val="1D8A93F0"/>
    <w:rsid w:val="1D8AFA73"/>
    <w:rsid w:val="1D8D704A"/>
    <w:rsid w:val="1D906356"/>
    <w:rsid w:val="1D9380C0"/>
    <w:rsid w:val="1D98C00B"/>
    <w:rsid w:val="1D9A9782"/>
    <w:rsid w:val="1D9E6A16"/>
    <w:rsid w:val="1DA194F7"/>
    <w:rsid w:val="1DA1E656"/>
    <w:rsid w:val="1DA84D50"/>
    <w:rsid w:val="1DAD7FBC"/>
    <w:rsid w:val="1DAF1696"/>
    <w:rsid w:val="1DAF9B67"/>
    <w:rsid w:val="1DB07AB1"/>
    <w:rsid w:val="1DB0CA60"/>
    <w:rsid w:val="1DB3A875"/>
    <w:rsid w:val="1DB687A3"/>
    <w:rsid w:val="1DB6A658"/>
    <w:rsid w:val="1DB8CBEB"/>
    <w:rsid w:val="1DBB8BF3"/>
    <w:rsid w:val="1DBEDADE"/>
    <w:rsid w:val="1DC2FA51"/>
    <w:rsid w:val="1DCB2069"/>
    <w:rsid w:val="1DCB3061"/>
    <w:rsid w:val="1DCB58A7"/>
    <w:rsid w:val="1DCB79AE"/>
    <w:rsid w:val="1DD742D5"/>
    <w:rsid w:val="1DDBBF49"/>
    <w:rsid w:val="1DDCCA7A"/>
    <w:rsid w:val="1DDFF373"/>
    <w:rsid w:val="1DE166EA"/>
    <w:rsid w:val="1DE6CA9C"/>
    <w:rsid w:val="1DE8549D"/>
    <w:rsid w:val="1DE95D24"/>
    <w:rsid w:val="1DEFA955"/>
    <w:rsid w:val="1DF33E60"/>
    <w:rsid w:val="1DF37F51"/>
    <w:rsid w:val="1DF73E7F"/>
    <w:rsid w:val="1DF74B44"/>
    <w:rsid w:val="1DFA62C7"/>
    <w:rsid w:val="1DFC963B"/>
    <w:rsid w:val="1DFE0909"/>
    <w:rsid w:val="1DFE81C3"/>
    <w:rsid w:val="1E03AF30"/>
    <w:rsid w:val="1E059D40"/>
    <w:rsid w:val="1E0878F8"/>
    <w:rsid w:val="1E0BEEC9"/>
    <w:rsid w:val="1E0FED2F"/>
    <w:rsid w:val="1E1268BA"/>
    <w:rsid w:val="1E13D4E5"/>
    <w:rsid w:val="1E15ECBE"/>
    <w:rsid w:val="1E16DCBE"/>
    <w:rsid w:val="1E173E4B"/>
    <w:rsid w:val="1E1B0784"/>
    <w:rsid w:val="1E278548"/>
    <w:rsid w:val="1E27EFB8"/>
    <w:rsid w:val="1E28965A"/>
    <w:rsid w:val="1E2BDB4D"/>
    <w:rsid w:val="1E2FC32B"/>
    <w:rsid w:val="1E320DE8"/>
    <w:rsid w:val="1E374C91"/>
    <w:rsid w:val="1E410A28"/>
    <w:rsid w:val="1E42DAE8"/>
    <w:rsid w:val="1E438A2F"/>
    <w:rsid w:val="1E45468A"/>
    <w:rsid w:val="1E46383F"/>
    <w:rsid w:val="1E47950C"/>
    <w:rsid w:val="1E47D4BB"/>
    <w:rsid w:val="1E48765F"/>
    <w:rsid w:val="1E4E3B7E"/>
    <w:rsid w:val="1E53C047"/>
    <w:rsid w:val="1E5440FA"/>
    <w:rsid w:val="1E57714E"/>
    <w:rsid w:val="1E59BD45"/>
    <w:rsid w:val="1E5B65AD"/>
    <w:rsid w:val="1E5C862B"/>
    <w:rsid w:val="1E5CE260"/>
    <w:rsid w:val="1E5F5C74"/>
    <w:rsid w:val="1E5FCF3D"/>
    <w:rsid w:val="1E600F58"/>
    <w:rsid w:val="1E610756"/>
    <w:rsid w:val="1E6783ED"/>
    <w:rsid w:val="1E6E845F"/>
    <w:rsid w:val="1E79B445"/>
    <w:rsid w:val="1E79F2F9"/>
    <w:rsid w:val="1E7A9025"/>
    <w:rsid w:val="1E7AD163"/>
    <w:rsid w:val="1E7CBEB5"/>
    <w:rsid w:val="1E7FAFB3"/>
    <w:rsid w:val="1E805947"/>
    <w:rsid w:val="1E80C7C4"/>
    <w:rsid w:val="1E850AFE"/>
    <w:rsid w:val="1E85C137"/>
    <w:rsid w:val="1E85E5C6"/>
    <w:rsid w:val="1E8C9213"/>
    <w:rsid w:val="1E91BD48"/>
    <w:rsid w:val="1E923A73"/>
    <w:rsid w:val="1E940AB1"/>
    <w:rsid w:val="1E993ED8"/>
    <w:rsid w:val="1E9E3C6F"/>
    <w:rsid w:val="1EA683A4"/>
    <w:rsid w:val="1EB791BC"/>
    <w:rsid w:val="1EBA1E42"/>
    <w:rsid w:val="1EBD94DD"/>
    <w:rsid w:val="1EC01B03"/>
    <w:rsid w:val="1EC450FE"/>
    <w:rsid w:val="1EC7751E"/>
    <w:rsid w:val="1ECEEADE"/>
    <w:rsid w:val="1ED4124B"/>
    <w:rsid w:val="1ED93454"/>
    <w:rsid w:val="1EE14150"/>
    <w:rsid w:val="1EE32700"/>
    <w:rsid w:val="1EE92FD8"/>
    <w:rsid w:val="1EEA8F8F"/>
    <w:rsid w:val="1EEC0051"/>
    <w:rsid w:val="1EF17A39"/>
    <w:rsid w:val="1EF1ED7C"/>
    <w:rsid w:val="1EF2FBCA"/>
    <w:rsid w:val="1EF39B75"/>
    <w:rsid w:val="1EF75CAF"/>
    <w:rsid w:val="1EFA8056"/>
    <w:rsid w:val="1EFB004F"/>
    <w:rsid w:val="1EFED312"/>
    <w:rsid w:val="1EFF6213"/>
    <w:rsid w:val="1F01D6EB"/>
    <w:rsid w:val="1F03BC11"/>
    <w:rsid w:val="1F046378"/>
    <w:rsid w:val="1F0F19B7"/>
    <w:rsid w:val="1F104D4A"/>
    <w:rsid w:val="1F14199E"/>
    <w:rsid w:val="1F148958"/>
    <w:rsid w:val="1F172CE4"/>
    <w:rsid w:val="1F189EE5"/>
    <w:rsid w:val="1F191D45"/>
    <w:rsid w:val="1F191E26"/>
    <w:rsid w:val="1F1CAC2A"/>
    <w:rsid w:val="1F1D6CCE"/>
    <w:rsid w:val="1F23BD2D"/>
    <w:rsid w:val="1F260319"/>
    <w:rsid w:val="1F269B8D"/>
    <w:rsid w:val="1F26F4EA"/>
    <w:rsid w:val="1F2AB91B"/>
    <w:rsid w:val="1F30039E"/>
    <w:rsid w:val="1F309875"/>
    <w:rsid w:val="1F31C0CA"/>
    <w:rsid w:val="1F3484CB"/>
    <w:rsid w:val="1F355055"/>
    <w:rsid w:val="1F3D2164"/>
    <w:rsid w:val="1F439614"/>
    <w:rsid w:val="1F43FD61"/>
    <w:rsid w:val="1F448762"/>
    <w:rsid w:val="1F4A82D4"/>
    <w:rsid w:val="1F4B7CD9"/>
    <w:rsid w:val="1F4C028A"/>
    <w:rsid w:val="1F59E530"/>
    <w:rsid w:val="1F5AFB35"/>
    <w:rsid w:val="1F5B6A3F"/>
    <w:rsid w:val="1F5D1764"/>
    <w:rsid w:val="1F6074A2"/>
    <w:rsid w:val="1F60FAE3"/>
    <w:rsid w:val="1F666506"/>
    <w:rsid w:val="1F67A7DF"/>
    <w:rsid w:val="1F6DB539"/>
    <w:rsid w:val="1F7289B2"/>
    <w:rsid w:val="1F728D57"/>
    <w:rsid w:val="1F72EBF4"/>
    <w:rsid w:val="1F78E59D"/>
    <w:rsid w:val="1F7EB5B5"/>
    <w:rsid w:val="1F7F8B3A"/>
    <w:rsid w:val="1F895A95"/>
    <w:rsid w:val="1F89960B"/>
    <w:rsid w:val="1F8B5C67"/>
    <w:rsid w:val="1F8CD633"/>
    <w:rsid w:val="1F901F93"/>
    <w:rsid w:val="1F91189D"/>
    <w:rsid w:val="1FA34853"/>
    <w:rsid w:val="1FA697A7"/>
    <w:rsid w:val="1FA6D2FB"/>
    <w:rsid w:val="1FA8CB26"/>
    <w:rsid w:val="1FA961A5"/>
    <w:rsid w:val="1FAD62CB"/>
    <w:rsid w:val="1FAEBFEF"/>
    <w:rsid w:val="1FAF49AD"/>
    <w:rsid w:val="1FB12068"/>
    <w:rsid w:val="1FB1A67F"/>
    <w:rsid w:val="1FB7013C"/>
    <w:rsid w:val="1FB8B95A"/>
    <w:rsid w:val="1FC1CD1B"/>
    <w:rsid w:val="1FC5634F"/>
    <w:rsid w:val="1FC60D00"/>
    <w:rsid w:val="1FC81B60"/>
    <w:rsid w:val="1FC93F48"/>
    <w:rsid w:val="1FC97BF8"/>
    <w:rsid w:val="1FCC2B54"/>
    <w:rsid w:val="1FCF6A52"/>
    <w:rsid w:val="1FD971CE"/>
    <w:rsid w:val="1FDDA625"/>
    <w:rsid w:val="1FDEF634"/>
    <w:rsid w:val="1FDFA664"/>
    <w:rsid w:val="1FE084BD"/>
    <w:rsid w:val="1FE54313"/>
    <w:rsid w:val="1FE5685D"/>
    <w:rsid w:val="1FEA9F7D"/>
    <w:rsid w:val="1FEE457B"/>
    <w:rsid w:val="1FF6CB4F"/>
    <w:rsid w:val="1FF79C68"/>
    <w:rsid w:val="1FF9993D"/>
    <w:rsid w:val="1FFA0F0D"/>
    <w:rsid w:val="1FFB41A2"/>
    <w:rsid w:val="20068480"/>
    <w:rsid w:val="2009DFB4"/>
    <w:rsid w:val="200F6ECD"/>
    <w:rsid w:val="201AE3AE"/>
    <w:rsid w:val="201F1BA6"/>
    <w:rsid w:val="20237B96"/>
    <w:rsid w:val="20241010"/>
    <w:rsid w:val="2024A386"/>
    <w:rsid w:val="202DC4A4"/>
    <w:rsid w:val="202F4460"/>
    <w:rsid w:val="2033BD7C"/>
    <w:rsid w:val="20348FDA"/>
    <w:rsid w:val="2034C1D6"/>
    <w:rsid w:val="20395238"/>
    <w:rsid w:val="203AC2E6"/>
    <w:rsid w:val="203C43DC"/>
    <w:rsid w:val="203E700C"/>
    <w:rsid w:val="2045755C"/>
    <w:rsid w:val="204C2ECB"/>
    <w:rsid w:val="205B2822"/>
    <w:rsid w:val="206021DE"/>
    <w:rsid w:val="2063DA80"/>
    <w:rsid w:val="20651690"/>
    <w:rsid w:val="206BF25D"/>
    <w:rsid w:val="20704882"/>
    <w:rsid w:val="2071F94A"/>
    <w:rsid w:val="2072C68F"/>
    <w:rsid w:val="207539A8"/>
    <w:rsid w:val="20778809"/>
    <w:rsid w:val="2079DE4B"/>
    <w:rsid w:val="207BD5A9"/>
    <w:rsid w:val="207FB19E"/>
    <w:rsid w:val="20859271"/>
    <w:rsid w:val="2089F40D"/>
    <w:rsid w:val="20900745"/>
    <w:rsid w:val="2092F001"/>
    <w:rsid w:val="20980490"/>
    <w:rsid w:val="2098D0CD"/>
    <w:rsid w:val="20A4FA3F"/>
    <w:rsid w:val="20A5E3D1"/>
    <w:rsid w:val="20AD1A34"/>
    <w:rsid w:val="20B46298"/>
    <w:rsid w:val="20B55ED8"/>
    <w:rsid w:val="20B66DD2"/>
    <w:rsid w:val="20B826E9"/>
    <w:rsid w:val="20BA26A6"/>
    <w:rsid w:val="20BAA8D0"/>
    <w:rsid w:val="20C38AA7"/>
    <w:rsid w:val="20C83F8F"/>
    <w:rsid w:val="20CFDB7B"/>
    <w:rsid w:val="20CFDDD8"/>
    <w:rsid w:val="20D85E95"/>
    <w:rsid w:val="20D904A0"/>
    <w:rsid w:val="20DD0C9A"/>
    <w:rsid w:val="20DD90E9"/>
    <w:rsid w:val="20E2FE6B"/>
    <w:rsid w:val="20E3770C"/>
    <w:rsid w:val="20E96A69"/>
    <w:rsid w:val="20EB0E80"/>
    <w:rsid w:val="20EF032E"/>
    <w:rsid w:val="20F068EE"/>
    <w:rsid w:val="20F20EC4"/>
    <w:rsid w:val="20F2B770"/>
    <w:rsid w:val="20F64591"/>
    <w:rsid w:val="20F7D2A5"/>
    <w:rsid w:val="20F9A5B3"/>
    <w:rsid w:val="21000956"/>
    <w:rsid w:val="21017C25"/>
    <w:rsid w:val="2101FE41"/>
    <w:rsid w:val="210814D6"/>
    <w:rsid w:val="210F6B55"/>
    <w:rsid w:val="21182ACA"/>
    <w:rsid w:val="211D2020"/>
    <w:rsid w:val="211E1224"/>
    <w:rsid w:val="21204115"/>
    <w:rsid w:val="21270688"/>
    <w:rsid w:val="21294A8C"/>
    <w:rsid w:val="212B9730"/>
    <w:rsid w:val="212C8FA4"/>
    <w:rsid w:val="21309956"/>
    <w:rsid w:val="21318015"/>
    <w:rsid w:val="2135B128"/>
    <w:rsid w:val="21364CD0"/>
    <w:rsid w:val="213E489A"/>
    <w:rsid w:val="21406E28"/>
    <w:rsid w:val="2147EE5E"/>
    <w:rsid w:val="214D2E87"/>
    <w:rsid w:val="214DD2E4"/>
    <w:rsid w:val="214FA294"/>
    <w:rsid w:val="21526B16"/>
    <w:rsid w:val="215CE5E5"/>
    <w:rsid w:val="215E1CE0"/>
    <w:rsid w:val="215FFDE6"/>
    <w:rsid w:val="21643C0D"/>
    <w:rsid w:val="2164E9BE"/>
    <w:rsid w:val="2167BD33"/>
    <w:rsid w:val="21687340"/>
    <w:rsid w:val="216ECEA7"/>
    <w:rsid w:val="2170D252"/>
    <w:rsid w:val="2179CE16"/>
    <w:rsid w:val="217DB358"/>
    <w:rsid w:val="217EF11A"/>
    <w:rsid w:val="2181828F"/>
    <w:rsid w:val="218A6B93"/>
    <w:rsid w:val="218CE3DA"/>
    <w:rsid w:val="21916787"/>
    <w:rsid w:val="2195368E"/>
    <w:rsid w:val="21977342"/>
    <w:rsid w:val="2197951B"/>
    <w:rsid w:val="2198D04D"/>
    <w:rsid w:val="21995DAC"/>
    <w:rsid w:val="21A10B23"/>
    <w:rsid w:val="21A3595B"/>
    <w:rsid w:val="21A5D5A2"/>
    <w:rsid w:val="21A5F5E8"/>
    <w:rsid w:val="21A86EE6"/>
    <w:rsid w:val="21A954C8"/>
    <w:rsid w:val="21A99A05"/>
    <w:rsid w:val="21ABD0B4"/>
    <w:rsid w:val="21AF5A66"/>
    <w:rsid w:val="21B61001"/>
    <w:rsid w:val="21B85A70"/>
    <w:rsid w:val="21C4EB26"/>
    <w:rsid w:val="21C85932"/>
    <w:rsid w:val="21C989E0"/>
    <w:rsid w:val="21CC3285"/>
    <w:rsid w:val="21CDFB5F"/>
    <w:rsid w:val="21D1395C"/>
    <w:rsid w:val="21D1AC56"/>
    <w:rsid w:val="21D7FB90"/>
    <w:rsid w:val="21E00831"/>
    <w:rsid w:val="21E2D419"/>
    <w:rsid w:val="21E8A9F1"/>
    <w:rsid w:val="21E990C6"/>
    <w:rsid w:val="21EB6FF2"/>
    <w:rsid w:val="21EE34CB"/>
    <w:rsid w:val="21EE5635"/>
    <w:rsid w:val="21EED663"/>
    <w:rsid w:val="21F8698B"/>
    <w:rsid w:val="21FBE990"/>
    <w:rsid w:val="2203C9AA"/>
    <w:rsid w:val="2205E7E0"/>
    <w:rsid w:val="220A2525"/>
    <w:rsid w:val="220BA6EB"/>
    <w:rsid w:val="220C4F6A"/>
    <w:rsid w:val="220D2FCF"/>
    <w:rsid w:val="2213EBA2"/>
    <w:rsid w:val="22163950"/>
    <w:rsid w:val="2216D438"/>
    <w:rsid w:val="22194E7C"/>
    <w:rsid w:val="221C0CF7"/>
    <w:rsid w:val="221C5E41"/>
    <w:rsid w:val="221CFD08"/>
    <w:rsid w:val="22200392"/>
    <w:rsid w:val="22232FEE"/>
    <w:rsid w:val="2223794C"/>
    <w:rsid w:val="2223F748"/>
    <w:rsid w:val="222684AC"/>
    <w:rsid w:val="22299072"/>
    <w:rsid w:val="222E4CBD"/>
    <w:rsid w:val="222EE852"/>
    <w:rsid w:val="223169B7"/>
    <w:rsid w:val="223373E4"/>
    <w:rsid w:val="2233F66D"/>
    <w:rsid w:val="223453F2"/>
    <w:rsid w:val="22353583"/>
    <w:rsid w:val="2235CCD5"/>
    <w:rsid w:val="223610DB"/>
    <w:rsid w:val="223AEEA6"/>
    <w:rsid w:val="223BB329"/>
    <w:rsid w:val="223BDF60"/>
    <w:rsid w:val="223CF523"/>
    <w:rsid w:val="2241302D"/>
    <w:rsid w:val="2249AE9C"/>
    <w:rsid w:val="224E093C"/>
    <w:rsid w:val="224F02B2"/>
    <w:rsid w:val="224FC743"/>
    <w:rsid w:val="224FF81D"/>
    <w:rsid w:val="22504930"/>
    <w:rsid w:val="22505E21"/>
    <w:rsid w:val="2254DCA2"/>
    <w:rsid w:val="2257CBDD"/>
    <w:rsid w:val="225B7F7C"/>
    <w:rsid w:val="225DC9E9"/>
    <w:rsid w:val="226134DE"/>
    <w:rsid w:val="2265D9EC"/>
    <w:rsid w:val="22669E54"/>
    <w:rsid w:val="22687A0A"/>
    <w:rsid w:val="226A3745"/>
    <w:rsid w:val="226AD931"/>
    <w:rsid w:val="226C03C2"/>
    <w:rsid w:val="226E01B7"/>
    <w:rsid w:val="226E4398"/>
    <w:rsid w:val="226F3ABA"/>
    <w:rsid w:val="2271C01E"/>
    <w:rsid w:val="2272ED12"/>
    <w:rsid w:val="2275AC65"/>
    <w:rsid w:val="2279A6F1"/>
    <w:rsid w:val="227A61BC"/>
    <w:rsid w:val="227BC931"/>
    <w:rsid w:val="2289CC70"/>
    <w:rsid w:val="228AC784"/>
    <w:rsid w:val="2292B36D"/>
    <w:rsid w:val="2295FCA6"/>
    <w:rsid w:val="22968105"/>
    <w:rsid w:val="2296CFA2"/>
    <w:rsid w:val="229837D5"/>
    <w:rsid w:val="229C1512"/>
    <w:rsid w:val="22A30EA3"/>
    <w:rsid w:val="22A8122D"/>
    <w:rsid w:val="22B9FD67"/>
    <w:rsid w:val="22BA37F0"/>
    <w:rsid w:val="22BA3F9A"/>
    <w:rsid w:val="22BA4146"/>
    <w:rsid w:val="22BE1958"/>
    <w:rsid w:val="22CCCD3A"/>
    <w:rsid w:val="22D39415"/>
    <w:rsid w:val="22D5BAD9"/>
    <w:rsid w:val="22D70577"/>
    <w:rsid w:val="22D8F361"/>
    <w:rsid w:val="22D9E9C5"/>
    <w:rsid w:val="22DB4373"/>
    <w:rsid w:val="22DC4986"/>
    <w:rsid w:val="22DEF840"/>
    <w:rsid w:val="22DF615B"/>
    <w:rsid w:val="22E1FC88"/>
    <w:rsid w:val="22E42034"/>
    <w:rsid w:val="22E7D80A"/>
    <w:rsid w:val="22E8A7C0"/>
    <w:rsid w:val="22ECF083"/>
    <w:rsid w:val="22EDE38B"/>
    <w:rsid w:val="22F7D02A"/>
    <w:rsid w:val="22FD6BD4"/>
    <w:rsid w:val="22FE06B0"/>
    <w:rsid w:val="22FED2DB"/>
    <w:rsid w:val="23024C49"/>
    <w:rsid w:val="23051E4E"/>
    <w:rsid w:val="230879CC"/>
    <w:rsid w:val="2309D4E9"/>
    <w:rsid w:val="230C64BC"/>
    <w:rsid w:val="230CD542"/>
    <w:rsid w:val="230CFEE2"/>
    <w:rsid w:val="23106593"/>
    <w:rsid w:val="231B01A5"/>
    <w:rsid w:val="231C8B42"/>
    <w:rsid w:val="2326737F"/>
    <w:rsid w:val="23285C1C"/>
    <w:rsid w:val="232EA6B9"/>
    <w:rsid w:val="233705AF"/>
    <w:rsid w:val="2338FEAA"/>
    <w:rsid w:val="23393BE0"/>
    <w:rsid w:val="233B139E"/>
    <w:rsid w:val="233C3417"/>
    <w:rsid w:val="23431AF2"/>
    <w:rsid w:val="23437C76"/>
    <w:rsid w:val="23485B08"/>
    <w:rsid w:val="2348BC12"/>
    <w:rsid w:val="234D2C2A"/>
    <w:rsid w:val="235502CB"/>
    <w:rsid w:val="23616784"/>
    <w:rsid w:val="236190E2"/>
    <w:rsid w:val="236391FD"/>
    <w:rsid w:val="2368D914"/>
    <w:rsid w:val="2369B72E"/>
    <w:rsid w:val="236D34C4"/>
    <w:rsid w:val="23707E48"/>
    <w:rsid w:val="23715968"/>
    <w:rsid w:val="23726AD3"/>
    <w:rsid w:val="237D22C6"/>
    <w:rsid w:val="237ED19C"/>
    <w:rsid w:val="2381C790"/>
    <w:rsid w:val="23833D1C"/>
    <w:rsid w:val="2388BC7D"/>
    <w:rsid w:val="238D992A"/>
    <w:rsid w:val="239074AB"/>
    <w:rsid w:val="23950006"/>
    <w:rsid w:val="23955225"/>
    <w:rsid w:val="23994A46"/>
    <w:rsid w:val="239D6E7B"/>
    <w:rsid w:val="23A2CDE4"/>
    <w:rsid w:val="23A9F5A0"/>
    <w:rsid w:val="23AA8731"/>
    <w:rsid w:val="23ADB4E5"/>
    <w:rsid w:val="23AED190"/>
    <w:rsid w:val="23B63961"/>
    <w:rsid w:val="23B8463B"/>
    <w:rsid w:val="23BA2274"/>
    <w:rsid w:val="23BCB1FE"/>
    <w:rsid w:val="23BCE239"/>
    <w:rsid w:val="23BDBF30"/>
    <w:rsid w:val="23BE73DF"/>
    <w:rsid w:val="23BF299C"/>
    <w:rsid w:val="23C3387F"/>
    <w:rsid w:val="23C6090E"/>
    <w:rsid w:val="23C6278B"/>
    <w:rsid w:val="23C89AA8"/>
    <w:rsid w:val="23CA6D58"/>
    <w:rsid w:val="23CCD4A5"/>
    <w:rsid w:val="23D24950"/>
    <w:rsid w:val="23D31E24"/>
    <w:rsid w:val="23D36936"/>
    <w:rsid w:val="23D75522"/>
    <w:rsid w:val="23DCEB88"/>
    <w:rsid w:val="23DE6A50"/>
    <w:rsid w:val="23E170AA"/>
    <w:rsid w:val="23E34543"/>
    <w:rsid w:val="23E7DB30"/>
    <w:rsid w:val="23E97264"/>
    <w:rsid w:val="23EB7ABE"/>
    <w:rsid w:val="23EE0648"/>
    <w:rsid w:val="23EF878C"/>
    <w:rsid w:val="23F04844"/>
    <w:rsid w:val="23F29447"/>
    <w:rsid w:val="23F36F8D"/>
    <w:rsid w:val="23F52D97"/>
    <w:rsid w:val="23F57193"/>
    <w:rsid w:val="23F7E4D9"/>
    <w:rsid w:val="23F87BCC"/>
    <w:rsid w:val="23F9711C"/>
    <w:rsid w:val="23FCBA45"/>
    <w:rsid w:val="23FE4CB2"/>
    <w:rsid w:val="2401B544"/>
    <w:rsid w:val="24059444"/>
    <w:rsid w:val="24073FE0"/>
    <w:rsid w:val="2412680F"/>
    <w:rsid w:val="241309B4"/>
    <w:rsid w:val="24132CC1"/>
    <w:rsid w:val="24136ED1"/>
    <w:rsid w:val="241AD48A"/>
    <w:rsid w:val="24247A1B"/>
    <w:rsid w:val="24261396"/>
    <w:rsid w:val="242B18B2"/>
    <w:rsid w:val="242B8912"/>
    <w:rsid w:val="242DCF09"/>
    <w:rsid w:val="2430977A"/>
    <w:rsid w:val="24321513"/>
    <w:rsid w:val="2438DA1E"/>
    <w:rsid w:val="243FB147"/>
    <w:rsid w:val="24400095"/>
    <w:rsid w:val="2447380F"/>
    <w:rsid w:val="24482C22"/>
    <w:rsid w:val="24495B4E"/>
    <w:rsid w:val="2449BAE8"/>
    <w:rsid w:val="244A8471"/>
    <w:rsid w:val="244AA493"/>
    <w:rsid w:val="244AEE33"/>
    <w:rsid w:val="244D16E3"/>
    <w:rsid w:val="244E59A2"/>
    <w:rsid w:val="244FDEDA"/>
    <w:rsid w:val="2454F4AA"/>
    <w:rsid w:val="2459E071"/>
    <w:rsid w:val="245B403E"/>
    <w:rsid w:val="245B92FE"/>
    <w:rsid w:val="245FFB62"/>
    <w:rsid w:val="24629B5E"/>
    <w:rsid w:val="24654F1A"/>
    <w:rsid w:val="246811AA"/>
    <w:rsid w:val="24692B77"/>
    <w:rsid w:val="246E9431"/>
    <w:rsid w:val="246F80C0"/>
    <w:rsid w:val="2473CB89"/>
    <w:rsid w:val="24746A39"/>
    <w:rsid w:val="2477E8EA"/>
    <w:rsid w:val="247923E2"/>
    <w:rsid w:val="2479687E"/>
    <w:rsid w:val="247A3D19"/>
    <w:rsid w:val="247FEB64"/>
    <w:rsid w:val="24812ADE"/>
    <w:rsid w:val="2481A041"/>
    <w:rsid w:val="24850CC5"/>
    <w:rsid w:val="2487D7B1"/>
    <w:rsid w:val="248B5497"/>
    <w:rsid w:val="248C619F"/>
    <w:rsid w:val="248CCAEE"/>
    <w:rsid w:val="248CFC2D"/>
    <w:rsid w:val="2494A125"/>
    <w:rsid w:val="249E2F39"/>
    <w:rsid w:val="24A08B5E"/>
    <w:rsid w:val="24A73266"/>
    <w:rsid w:val="24AC4834"/>
    <w:rsid w:val="24AF17DC"/>
    <w:rsid w:val="24B32C6C"/>
    <w:rsid w:val="24B3EDE3"/>
    <w:rsid w:val="24C05AB2"/>
    <w:rsid w:val="24C65C32"/>
    <w:rsid w:val="24C781A2"/>
    <w:rsid w:val="24C94748"/>
    <w:rsid w:val="24CA1DED"/>
    <w:rsid w:val="24CBC943"/>
    <w:rsid w:val="24D278EA"/>
    <w:rsid w:val="24D3A947"/>
    <w:rsid w:val="24D5B7A3"/>
    <w:rsid w:val="24D90E66"/>
    <w:rsid w:val="24D97A27"/>
    <w:rsid w:val="24DAE6D4"/>
    <w:rsid w:val="24DF1CA1"/>
    <w:rsid w:val="24E058F8"/>
    <w:rsid w:val="24E9F445"/>
    <w:rsid w:val="24ECFF8C"/>
    <w:rsid w:val="24EE8F02"/>
    <w:rsid w:val="25037740"/>
    <w:rsid w:val="25039600"/>
    <w:rsid w:val="2509B9E9"/>
    <w:rsid w:val="2509FCDF"/>
    <w:rsid w:val="250B6366"/>
    <w:rsid w:val="250E0E5D"/>
    <w:rsid w:val="2511B378"/>
    <w:rsid w:val="2512899F"/>
    <w:rsid w:val="251548E5"/>
    <w:rsid w:val="251E2593"/>
    <w:rsid w:val="251F56AB"/>
    <w:rsid w:val="2524971F"/>
    <w:rsid w:val="2524DD07"/>
    <w:rsid w:val="2525784C"/>
    <w:rsid w:val="25264121"/>
    <w:rsid w:val="25277CF4"/>
    <w:rsid w:val="2528FDC4"/>
    <w:rsid w:val="252BE69A"/>
    <w:rsid w:val="252E3FBA"/>
    <w:rsid w:val="252EDA8B"/>
    <w:rsid w:val="252FA81C"/>
    <w:rsid w:val="2534C9FD"/>
    <w:rsid w:val="2534F8AF"/>
    <w:rsid w:val="25373572"/>
    <w:rsid w:val="2537CA7E"/>
    <w:rsid w:val="253C716A"/>
    <w:rsid w:val="253FE35D"/>
    <w:rsid w:val="2543EC24"/>
    <w:rsid w:val="2546D9AB"/>
    <w:rsid w:val="254C884E"/>
    <w:rsid w:val="2553D944"/>
    <w:rsid w:val="2555125B"/>
    <w:rsid w:val="2557DF4F"/>
    <w:rsid w:val="255DE838"/>
    <w:rsid w:val="25603CE2"/>
    <w:rsid w:val="25607F36"/>
    <w:rsid w:val="25628A07"/>
    <w:rsid w:val="2569E54A"/>
    <w:rsid w:val="256ADEAB"/>
    <w:rsid w:val="256BAC21"/>
    <w:rsid w:val="256C0397"/>
    <w:rsid w:val="256FC831"/>
    <w:rsid w:val="2571AD8B"/>
    <w:rsid w:val="257222D5"/>
    <w:rsid w:val="25722FDA"/>
    <w:rsid w:val="2577977D"/>
    <w:rsid w:val="257CD0F8"/>
    <w:rsid w:val="257DDF99"/>
    <w:rsid w:val="25844ADB"/>
    <w:rsid w:val="25870F4E"/>
    <w:rsid w:val="25874D8D"/>
    <w:rsid w:val="25899C55"/>
    <w:rsid w:val="2591CF47"/>
    <w:rsid w:val="2591E209"/>
    <w:rsid w:val="2595D3A7"/>
    <w:rsid w:val="259B4A67"/>
    <w:rsid w:val="259BBC2D"/>
    <w:rsid w:val="259C480E"/>
    <w:rsid w:val="259D99A7"/>
    <w:rsid w:val="259EF670"/>
    <w:rsid w:val="259F2260"/>
    <w:rsid w:val="25A2C4DC"/>
    <w:rsid w:val="25A71CF4"/>
    <w:rsid w:val="25ACF889"/>
    <w:rsid w:val="25AD997E"/>
    <w:rsid w:val="25B43946"/>
    <w:rsid w:val="25B5A776"/>
    <w:rsid w:val="25B6E83B"/>
    <w:rsid w:val="25BC7398"/>
    <w:rsid w:val="25BD2C44"/>
    <w:rsid w:val="25BEA73D"/>
    <w:rsid w:val="25BED931"/>
    <w:rsid w:val="25BFB7E9"/>
    <w:rsid w:val="25C191AE"/>
    <w:rsid w:val="25C2D8B8"/>
    <w:rsid w:val="25C9B8B8"/>
    <w:rsid w:val="25CCC4E6"/>
    <w:rsid w:val="25D0D921"/>
    <w:rsid w:val="25D1099D"/>
    <w:rsid w:val="25D22381"/>
    <w:rsid w:val="25D330D1"/>
    <w:rsid w:val="25D3E3EE"/>
    <w:rsid w:val="25D5E650"/>
    <w:rsid w:val="25E040EB"/>
    <w:rsid w:val="25E27B3C"/>
    <w:rsid w:val="25E8AFD0"/>
    <w:rsid w:val="25EB5BE4"/>
    <w:rsid w:val="25EBB402"/>
    <w:rsid w:val="25EBD2AF"/>
    <w:rsid w:val="25EF1ED1"/>
    <w:rsid w:val="25EF5038"/>
    <w:rsid w:val="25F3E0C6"/>
    <w:rsid w:val="25F6A146"/>
    <w:rsid w:val="25FB43FF"/>
    <w:rsid w:val="25FBCCD0"/>
    <w:rsid w:val="26000293"/>
    <w:rsid w:val="2603E9FC"/>
    <w:rsid w:val="2604CEA0"/>
    <w:rsid w:val="2606F464"/>
    <w:rsid w:val="260C0AC4"/>
    <w:rsid w:val="260EC4C2"/>
    <w:rsid w:val="260F531D"/>
    <w:rsid w:val="260FE49C"/>
    <w:rsid w:val="261190AB"/>
    <w:rsid w:val="2613C116"/>
    <w:rsid w:val="2617586E"/>
    <w:rsid w:val="2617EC48"/>
    <w:rsid w:val="261826D8"/>
    <w:rsid w:val="261A864A"/>
    <w:rsid w:val="261BB3D5"/>
    <w:rsid w:val="26222B1B"/>
    <w:rsid w:val="26244D06"/>
    <w:rsid w:val="2624897A"/>
    <w:rsid w:val="2626FFFD"/>
    <w:rsid w:val="262AB1FB"/>
    <w:rsid w:val="262BC893"/>
    <w:rsid w:val="26312DA0"/>
    <w:rsid w:val="26315C94"/>
    <w:rsid w:val="26328DC7"/>
    <w:rsid w:val="263353C8"/>
    <w:rsid w:val="26342636"/>
    <w:rsid w:val="26459B2E"/>
    <w:rsid w:val="264A353F"/>
    <w:rsid w:val="264B0266"/>
    <w:rsid w:val="264C6405"/>
    <w:rsid w:val="264EAC47"/>
    <w:rsid w:val="265113E5"/>
    <w:rsid w:val="2653CDC2"/>
    <w:rsid w:val="265717DE"/>
    <w:rsid w:val="265B9856"/>
    <w:rsid w:val="26613B4D"/>
    <w:rsid w:val="26618064"/>
    <w:rsid w:val="2668683F"/>
    <w:rsid w:val="266D5C93"/>
    <w:rsid w:val="266DF0D7"/>
    <w:rsid w:val="266F1CA9"/>
    <w:rsid w:val="2672DC1D"/>
    <w:rsid w:val="2673FDD1"/>
    <w:rsid w:val="2674A978"/>
    <w:rsid w:val="267AD018"/>
    <w:rsid w:val="26836011"/>
    <w:rsid w:val="26852D27"/>
    <w:rsid w:val="269459D2"/>
    <w:rsid w:val="269770FC"/>
    <w:rsid w:val="2699ECD7"/>
    <w:rsid w:val="269C38F6"/>
    <w:rsid w:val="269D86F2"/>
    <w:rsid w:val="26A01E71"/>
    <w:rsid w:val="26A2049F"/>
    <w:rsid w:val="26A2936F"/>
    <w:rsid w:val="26A4886D"/>
    <w:rsid w:val="26A9F2EA"/>
    <w:rsid w:val="26BCDB8A"/>
    <w:rsid w:val="26BDD946"/>
    <w:rsid w:val="26BF5BD8"/>
    <w:rsid w:val="26C302AA"/>
    <w:rsid w:val="26C38BA9"/>
    <w:rsid w:val="26C3B4AD"/>
    <w:rsid w:val="26C7F980"/>
    <w:rsid w:val="26D1D748"/>
    <w:rsid w:val="26D35EE5"/>
    <w:rsid w:val="26D424B4"/>
    <w:rsid w:val="26D7F175"/>
    <w:rsid w:val="26D846C2"/>
    <w:rsid w:val="26D958AF"/>
    <w:rsid w:val="26DD72DE"/>
    <w:rsid w:val="26DE3639"/>
    <w:rsid w:val="26DFC1A7"/>
    <w:rsid w:val="26E23450"/>
    <w:rsid w:val="26E89C07"/>
    <w:rsid w:val="26EA76EB"/>
    <w:rsid w:val="26ED9802"/>
    <w:rsid w:val="26EEB855"/>
    <w:rsid w:val="26F5AB2B"/>
    <w:rsid w:val="26FCBB6F"/>
    <w:rsid w:val="26FCD50E"/>
    <w:rsid w:val="27010F37"/>
    <w:rsid w:val="2701BC2E"/>
    <w:rsid w:val="2705397A"/>
    <w:rsid w:val="2705AE8A"/>
    <w:rsid w:val="270C6E72"/>
    <w:rsid w:val="270F58A2"/>
    <w:rsid w:val="2713B899"/>
    <w:rsid w:val="27177723"/>
    <w:rsid w:val="2718E249"/>
    <w:rsid w:val="271F978E"/>
    <w:rsid w:val="272229F3"/>
    <w:rsid w:val="2722D6C9"/>
    <w:rsid w:val="272385DA"/>
    <w:rsid w:val="27260182"/>
    <w:rsid w:val="2727D3E6"/>
    <w:rsid w:val="2727E51F"/>
    <w:rsid w:val="272DD4AC"/>
    <w:rsid w:val="273A7F39"/>
    <w:rsid w:val="273E4786"/>
    <w:rsid w:val="273E90CB"/>
    <w:rsid w:val="274388A5"/>
    <w:rsid w:val="27469BC4"/>
    <w:rsid w:val="27493E78"/>
    <w:rsid w:val="274A0FAF"/>
    <w:rsid w:val="274A9A33"/>
    <w:rsid w:val="274B9A17"/>
    <w:rsid w:val="274F7CF3"/>
    <w:rsid w:val="275383DF"/>
    <w:rsid w:val="2754E6A4"/>
    <w:rsid w:val="275526C5"/>
    <w:rsid w:val="2759F37C"/>
    <w:rsid w:val="275B4708"/>
    <w:rsid w:val="275B9586"/>
    <w:rsid w:val="275BFB1D"/>
    <w:rsid w:val="27633523"/>
    <w:rsid w:val="2769622C"/>
    <w:rsid w:val="276DF25B"/>
    <w:rsid w:val="276EB405"/>
    <w:rsid w:val="276FAE4D"/>
    <w:rsid w:val="27753C57"/>
    <w:rsid w:val="2777051A"/>
    <w:rsid w:val="277A76F7"/>
    <w:rsid w:val="277E0CA3"/>
    <w:rsid w:val="277F527F"/>
    <w:rsid w:val="2784EB51"/>
    <w:rsid w:val="27885546"/>
    <w:rsid w:val="2790ED86"/>
    <w:rsid w:val="2791D220"/>
    <w:rsid w:val="27961BAE"/>
    <w:rsid w:val="279798C5"/>
    <w:rsid w:val="27989719"/>
    <w:rsid w:val="27A2B2A9"/>
    <w:rsid w:val="27A6C982"/>
    <w:rsid w:val="27ABD413"/>
    <w:rsid w:val="27AFC46C"/>
    <w:rsid w:val="27B06420"/>
    <w:rsid w:val="27B09F7D"/>
    <w:rsid w:val="27BBBE53"/>
    <w:rsid w:val="27C28EC5"/>
    <w:rsid w:val="27C2C0A9"/>
    <w:rsid w:val="27CC7789"/>
    <w:rsid w:val="27D1B01B"/>
    <w:rsid w:val="27D2D6DA"/>
    <w:rsid w:val="27DAF903"/>
    <w:rsid w:val="27DB921C"/>
    <w:rsid w:val="27DD5A9B"/>
    <w:rsid w:val="27DF3478"/>
    <w:rsid w:val="27E11287"/>
    <w:rsid w:val="27E37A67"/>
    <w:rsid w:val="27E3F65A"/>
    <w:rsid w:val="27E6417F"/>
    <w:rsid w:val="27EDEB1F"/>
    <w:rsid w:val="27F6A3FD"/>
    <w:rsid w:val="27F6D05A"/>
    <w:rsid w:val="27F7163E"/>
    <w:rsid w:val="27FBCBB4"/>
    <w:rsid w:val="27FD3158"/>
    <w:rsid w:val="28022CBA"/>
    <w:rsid w:val="2805C3D6"/>
    <w:rsid w:val="280803DC"/>
    <w:rsid w:val="280C1933"/>
    <w:rsid w:val="280C3363"/>
    <w:rsid w:val="280DEAE3"/>
    <w:rsid w:val="281472AE"/>
    <w:rsid w:val="281B342B"/>
    <w:rsid w:val="281B52AC"/>
    <w:rsid w:val="281B6A64"/>
    <w:rsid w:val="281B96C0"/>
    <w:rsid w:val="281CD63B"/>
    <w:rsid w:val="28215337"/>
    <w:rsid w:val="282C9EF0"/>
    <w:rsid w:val="282F06D6"/>
    <w:rsid w:val="28308990"/>
    <w:rsid w:val="2830EC62"/>
    <w:rsid w:val="283227B0"/>
    <w:rsid w:val="2832FF24"/>
    <w:rsid w:val="2834F232"/>
    <w:rsid w:val="28383385"/>
    <w:rsid w:val="283C7370"/>
    <w:rsid w:val="2840D6D7"/>
    <w:rsid w:val="28453E5D"/>
    <w:rsid w:val="284F5C4A"/>
    <w:rsid w:val="284FB638"/>
    <w:rsid w:val="28520615"/>
    <w:rsid w:val="285A91C2"/>
    <w:rsid w:val="285E88D9"/>
    <w:rsid w:val="2860C745"/>
    <w:rsid w:val="28622EA5"/>
    <w:rsid w:val="28645E72"/>
    <w:rsid w:val="28652452"/>
    <w:rsid w:val="286589BB"/>
    <w:rsid w:val="2869C394"/>
    <w:rsid w:val="286C70E0"/>
    <w:rsid w:val="286D48BE"/>
    <w:rsid w:val="28706EE0"/>
    <w:rsid w:val="28708759"/>
    <w:rsid w:val="2872D912"/>
    <w:rsid w:val="28741B45"/>
    <w:rsid w:val="28757190"/>
    <w:rsid w:val="2878038E"/>
    <w:rsid w:val="287B6578"/>
    <w:rsid w:val="287B6E84"/>
    <w:rsid w:val="2880E095"/>
    <w:rsid w:val="2881F0A7"/>
    <w:rsid w:val="2884C987"/>
    <w:rsid w:val="28868E3F"/>
    <w:rsid w:val="28877C2F"/>
    <w:rsid w:val="2887D1FD"/>
    <w:rsid w:val="28884EC1"/>
    <w:rsid w:val="2888C433"/>
    <w:rsid w:val="28894A00"/>
    <w:rsid w:val="2889D03A"/>
    <w:rsid w:val="288A2706"/>
    <w:rsid w:val="288E6BA0"/>
    <w:rsid w:val="2893FE1B"/>
    <w:rsid w:val="289BB6F3"/>
    <w:rsid w:val="289EDBE3"/>
    <w:rsid w:val="28A04D1B"/>
    <w:rsid w:val="28A088EB"/>
    <w:rsid w:val="28A67676"/>
    <w:rsid w:val="28AA4C15"/>
    <w:rsid w:val="28AAD1DB"/>
    <w:rsid w:val="28AC03E8"/>
    <w:rsid w:val="28AFAD2F"/>
    <w:rsid w:val="28B1B909"/>
    <w:rsid w:val="28B1E0D1"/>
    <w:rsid w:val="28B21EFC"/>
    <w:rsid w:val="28B263B2"/>
    <w:rsid w:val="28B80C00"/>
    <w:rsid w:val="28BDE6C1"/>
    <w:rsid w:val="28BE1764"/>
    <w:rsid w:val="28BE5DC2"/>
    <w:rsid w:val="28BF2042"/>
    <w:rsid w:val="28C0A6E5"/>
    <w:rsid w:val="28C334F6"/>
    <w:rsid w:val="28C3BAE1"/>
    <w:rsid w:val="28C49F43"/>
    <w:rsid w:val="28C7E383"/>
    <w:rsid w:val="28C7F6AF"/>
    <w:rsid w:val="28C84791"/>
    <w:rsid w:val="28C905D7"/>
    <w:rsid w:val="28C97D47"/>
    <w:rsid w:val="28CBB7E0"/>
    <w:rsid w:val="28D113C4"/>
    <w:rsid w:val="28D40EB5"/>
    <w:rsid w:val="28D5C90D"/>
    <w:rsid w:val="28D6FEA4"/>
    <w:rsid w:val="28E3FCCD"/>
    <w:rsid w:val="28E831E6"/>
    <w:rsid w:val="28EA225D"/>
    <w:rsid w:val="28ECEF86"/>
    <w:rsid w:val="28F1F691"/>
    <w:rsid w:val="28F2165F"/>
    <w:rsid w:val="28F781A6"/>
    <w:rsid w:val="28FBD130"/>
    <w:rsid w:val="28FEA467"/>
    <w:rsid w:val="28FEAACD"/>
    <w:rsid w:val="28FEC7F5"/>
    <w:rsid w:val="28FFF5C7"/>
    <w:rsid w:val="29014D9A"/>
    <w:rsid w:val="29042C8E"/>
    <w:rsid w:val="2905C18F"/>
    <w:rsid w:val="290678FE"/>
    <w:rsid w:val="29079A03"/>
    <w:rsid w:val="29089920"/>
    <w:rsid w:val="2908E904"/>
    <w:rsid w:val="2909C295"/>
    <w:rsid w:val="290BC15F"/>
    <w:rsid w:val="290CD3C1"/>
    <w:rsid w:val="29150427"/>
    <w:rsid w:val="2915D1BB"/>
    <w:rsid w:val="29163AEB"/>
    <w:rsid w:val="291A444B"/>
    <w:rsid w:val="291A4D27"/>
    <w:rsid w:val="291AACBE"/>
    <w:rsid w:val="291AC73A"/>
    <w:rsid w:val="291E4D4D"/>
    <w:rsid w:val="2921FA9B"/>
    <w:rsid w:val="29311B53"/>
    <w:rsid w:val="29331362"/>
    <w:rsid w:val="2933C6A2"/>
    <w:rsid w:val="29351F6D"/>
    <w:rsid w:val="29369E93"/>
    <w:rsid w:val="2936BEED"/>
    <w:rsid w:val="2937EE98"/>
    <w:rsid w:val="2939F278"/>
    <w:rsid w:val="293BB458"/>
    <w:rsid w:val="293E0297"/>
    <w:rsid w:val="29468CAA"/>
    <w:rsid w:val="294EC59D"/>
    <w:rsid w:val="294EC9E8"/>
    <w:rsid w:val="295047A1"/>
    <w:rsid w:val="2954E6D6"/>
    <w:rsid w:val="29578727"/>
    <w:rsid w:val="295A2FB1"/>
    <w:rsid w:val="295CC1CB"/>
    <w:rsid w:val="295E0B2C"/>
    <w:rsid w:val="29637AA9"/>
    <w:rsid w:val="29650999"/>
    <w:rsid w:val="296A1080"/>
    <w:rsid w:val="296D4ED9"/>
    <w:rsid w:val="296E7B61"/>
    <w:rsid w:val="296F90FB"/>
    <w:rsid w:val="2973DF09"/>
    <w:rsid w:val="29777EB7"/>
    <w:rsid w:val="2977FD3B"/>
    <w:rsid w:val="2978DCFC"/>
    <w:rsid w:val="297C26A6"/>
    <w:rsid w:val="2984238E"/>
    <w:rsid w:val="298468BD"/>
    <w:rsid w:val="298EF144"/>
    <w:rsid w:val="2992F4EF"/>
    <w:rsid w:val="299ADEA6"/>
    <w:rsid w:val="299E997B"/>
    <w:rsid w:val="29A3DA68"/>
    <w:rsid w:val="29AC2EFD"/>
    <w:rsid w:val="29AFA247"/>
    <w:rsid w:val="29B4B195"/>
    <w:rsid w:val="29B57D65"/>
    <w:rsid w:val="29B9EA99"/>
    <w:rsid w:val="29BC832D"/>
    <w:rsid w:val="29C01332"/>
    <w:rsid w:val="29C13418"/>
    <w:rsid w:val="29C1C4E7"/>
    <w:rsid w:val="29C20BB3"/>
    <w:rsid w:val="29C3D89B"/>
    <w:rsid w:val="29C5DDCB"/>
    <w:rsid w:val="29C80300"/>
    <w:rsid w:val="29C97D53"/>
    <w:rsid w:val="29CAC034"/>
    <w:rsid w:val="29DCACBE"/>
    <w:rsid w:val="29DF555C"/>
    <w:rsid w:val="29E1C117"/>
    <w:rsid w:val="29EE67DE"/>
    <w:rsid w:val="29F1A12F"/>
    <w:rsid w:val="29F3C3CC"/>
    <w:rsid w:val="29F55223"/>
    <w:rsid w:val="29F83A3F"/>
    <w:rsid w:val="29F8D902"/>
    <w:rsid w:val="2A03BE50"/>
    <w:rsid w:val="2A08B0E8"/>
    <w:rsid w:val="2A0B2C9D"/>
    <w:rsid w:val="2A0F4D73"/>
    <w:rsid w:val="2A0FECAF"/>
    <w:rsid w:val="2A114724"/>
    <w:rsid w:val="2A115FCA"/>
    <w:rsid w:val="2A17B983"/>
    <w:rsid w:val="2A196E73"/>
    <w:rsid w:val="2A202007"/>
    <w:rsid w:val="2A22E120"/>
    <w:rsid w:val="2A25F456"/>
    <w:rsid w:val="2A2821E1"/>
    <w:rsid w:val="2A2A61D1"/>
    <w:rsid w:val="2A2BF32A"/>
    <w:rsid w:val="2A2E9B51"/>
    <w:rsid w:val="2A33BD08"/>
    <w:rsid w:val="2A3416A9"/>
    <w:rsid w:val="2A3A1325"/>
    <w:rsid w:val="2A4364B2"/>
    <w:rsid w:val="2A43912E"/>
    <w:rsid w:val="2A4C2514"/>
    <w:rsid w:val="2A4D0E1F"/>
    <w:rsid w:val="2A4EBA98"/>
    <w:rsid w:val="2A587802"/>
    <w:rsid w:val="2A5ACCA9"/>
    <w:rsid w:val="2A5C3203"/>
    <w:rsid w:val="2A5C921A"/>
    <w:rsid w:val="2A60F258"/>
    <w:rsid w:val="2A634518"/>
    <w:rsid w:val="2A64152A"/>
    <w:rsid w:val="2A6C0D06"/>
    <w:rsid w:val="2A74FF56"/>
    <w:rsid w:val="2A773D2C"/>
    <w:rsid w:val="2A798E76"/>
    <w:rsid w:val="2A7D766C"/>
    <w:rsid w:val="2A85521C"/>
    <w:rsid w:val="2A867D9A"/>
    <w:rsid w:val="2A872365"/>
    <w:rsid w:val="2A878033"/>
    <w:rsid w:val="2A87E576"/>
    <w:rsid w:val="2A88BC12"/>
    <w:rsid w:val="2A8933EC"/>
    <w:rsid w:val="2A8A19AD"/>
    <w:rsid w:val="2A8AC77C"/>
    <w:rsid w:val="2A8B4EC0"/>
    <w:rsid w:val="2A8C6A85"/>
    <w:rsid w:val="2A8F8B0E"/>
    <w:rsid w:val="2A966225"/>
    <w:rsid w:val="2A96DAB3"/>
    <w:rsid w:val="2A979036"/>
    <w:rsid w:val="2A9A5F87"/>
    <w:rsid w:val="2A9AB9BA"/>
    <w:rsid w:val="2A9EC1B4"/>
    <w:rsid w:val="2AA98562"/>
    <w:rsid w:val="2AAE6A95"/>
    <w:rsid w:val="2AB1EFA3"/>
    <w:rsid w:val="2AB263AA"/>
    <w:rsid w:val="2AB32170"/>
    <w:rsid w:val="2ABB849E"/>
    <w:rsid w:val="2ABC79B4"/>
    <w:rsid w:val="2ABCEED5"/>
    <w:rsid w:val="2AC1DDE4"/>
    <w:rsid w:val="2AC7F67F"/>
    <w:rsid w:val="2ACABB28"/>
    <w:rsid w:val="2ACAE95E"/>
    <w:rsid w:val="2ACC94E6"/>
    <w:rsid w:val="2ACE1781"/>
    <w:rsid w:val="2ACE7958"/>
    <w:rsid w:val="2ACEAB61"/>
    <w:rsid w:val="2ACF10F4"/>
    <w:rsid w:val="2AD0F37C"/>
    <w:rsid w:val="2AD1AB65"/>
    <w:rsid w:val="2AD1BB99"/>
    <w:rsid w:val="2AD641BC"/>
    <w:rsid w:val="2AD67ABD"/>
    <w:rsid w:val="2AD7CECD"/>
    <w:rsid w:val="2AD8B969"/>
    <w:rsid w:val="2ADA1A9B"/>
    <w:rsid w:val="2AE4072B"/>
    <w:rsid w:val="2AE9B015"/>
    <w:rsid w:val="2AE9C729"/>
    <w:rsid w:val="2AEA92A7"/>
    <w:rsid w:val="2AEB7E5D"/>
    <w:rsid w:val="2AEDB393"/>
    <w:rsid w:val="2AEF98C4"/>
    <w:rsid w:val="2AF0E8D3"/>
    <w:rsid w:val="2AF149B6"/>
    <w:rsid w:val="2AF960E9"/>
    <w:rsid w:val="2AFD74CA"/>
    <w:rsid w:val="2AFFFB90"/>
    <w:rsid w:val="2B04A9FC"/>
    <w:rsid w:val="2B070F11"/>
    <w:rsid w:val="2B08E34F"/>
    <w:rsid w:val="2B0B2321"/>
    <w:rsid w:val="2B1221E4"/>
    <w:rsid w:val="2B161A71"/>
    <w:rsid w:val="2B201D7B"/>
    <w:rsid w:val="2B209B80"/>
    <w:rsid w:val="2B2C988F"/>
    <w:rsid w:val="2B30B4CE"/>
    <w:rsid w:val="2B3469B9"/>
    <w:rsid w:val="2B354C13"/>
    <w:rsid w:val="2B363B14"/>
    <w:rsid w:val="2B366AA9"/>
    <w:rsid w:val="2B3700F7"/>
    <w:rsid w:val="2B375735"/>
    <w:rsid w:val="2B3B7911"/>
    <w:rsid w:val="2B3D692C"/>
    <w:rsid w:val="2B3D6D13"/>
    <w:rsid w:val="2B3D8924"/>
    <w:rsid w:val="2B3FAE93"/>
    <w:rsid w:val="2B4619FB"/>
    <w:rsid w:val="2B4B27C4"/>
    <w:rsid w:val="2B4DB187"/>
    <w:rsid w:val="2B4F878C"/>
    <w:rsid w:val="2B521300"/>
    <w:rsid w:val="2B5B1E7A"/>
    <w:rsid w:val="2B5B5120"/>
    <w:rsid w:val="2B5B98D3"/>
    <w:rsid w:val="2B5C2099"/>
    <w:rsid w:val="2B5E64A6"/>
    <w:rsid w:val="2B600E62"/>
    <w:rsid w:val="2B62614D"/>
    <w:rsid w:val="2B656898"/>
    <w:rsid w:val="2B6CF13E"/>
    <w:rsid w:val="2B71F7A7"/>
    <w:rsid w:val="2B748C31"/>
    <w:rsid w:val="2B76520B"/>
    <w:rsid w:val="2B768E1A"/>
    <w:rsid w:val="2B768E66"/>
    <w:rsid w:val="2B801D1C"/>
    <w:rsid w:val="2B865849"/>
    <w:rsid w:val="2B89CC78"/>
    <w:rsid w:val="2B8BA155"/>
    <w:rsid w:val="2B8C4200"/>
    <w:rsid w:val="2B8FCE6D"/>
    <w:rsid w:val="2B90D853"/>
    <w:rsid w:val="2B94FB12"/>
    <w:rsid w:val="2B97796E"/>
    <w:rsid w:val="2BA20060"/>
    <w:rsid w:val="2BA2BDB7"/>
    <w:rsid w:val="2BAAB528"/>
    <w:rsid w:val="2BADB909"/>
    <w:rsid w:val="2BB61F01"/>
    <w:rsid w:val="2BBF6C7A"/>
    <w:rsid w:val="2BC5EB3E"/>
    <w:rsid w:val="2BC6821F"/>
    <w:rsid w:val="2BC852C1"/>
    <w:rsid w:val="2BCF6DB2"/>
    <w:rsid w:val="2BD28947"/>
    <w:rsid w:val="2BD87A9E"/>
    <w:rsid w:val="2BD88F92"/>
    <w:rsid w:val="2BD9E2A6"/>
    <w:rsid w:val="2BE1F607"/>
    <w:rsid w:val="2BE53011"/>
    <w:rsid w:val="2BE9393A"/>
    <w:rsid w:val="2BEC281B"/>
    <w:rsid w:val="2BF0A923"/>
    <w:rsid w:val="2BF2F659"/>
    <w:rsid w:val="2BF752C6"/>
    <w:rsid w:val="2BF7A300"/>
    <w:rsid w:val="2BFA6EFD"/>
    <w:rsid w:val="2BFD900F"/>
    <w:rsid w:val="2BFF703F"/>
    <w:rsid w:val="2C01034A"/>
    <w:rsid w:val="2C0338B6"/>
    <w:rsid w:val="2C118EA8"/>
    <w:rsid w:val="2C11B20E"/>
    <w:rsid w:val="2C1371F9"/>
    <w:rsid w:val="2C13ED28"/>
    <w:rsid w:val="2C17052E"/>
    <w:rsid w:val="2C18A6E3"/>
    <w:rsid w:val="2C1A489F"/>
    <w:rsid w:val="2C1EF63B"/>
    <w:rsid w:val="2C1F3A41"/>
    <w:rsid w:val="2C21336D"/>
    <w:rsid w:val="2C240281"/>
    <w:rsid w:val="2C279D5A"/>
    <w:rsid w:val="2C28BDA2"/>
    <w:rsid w:val="2C290B3C"/>
    <w:rsid w:val="2C2E49B7"/>
    <w:rsid w:val="2C2F9FED"/>
    <w:rsid w:val="2C303F7F"/>
    <w:rsid w:val="2C37D379"/>
    <w:rsid w:val="2C38F0E1"/>
    <w:rsid w:val="2C3D959D"/>
    <w:rsid w:val="2C3EB9FC"/>
    <w:rsid w:val="2C3F7293"/>
    <w:rsid w:val="2C405A69"/>
    <w:rsid w:val="2C44BC9B"/>
    <w:rsid w:val="2C49C098"/>
    <w:rsid w:val="2C4F2ACF"/>
    <w:rsid w:val="2C540361"/>
    <w:rsid w:val="2C5472DD"/>
    <w:rsid w:val="2C5973F1"/>
    <w:rsid w:val="2C5B6D6D"/>
    <w:rsid w:val="2C5C94F7"/>
    <w:rsid w:val="2C60D34E"/>
    <w:rsid w:val="2C662822"/>
    <w:rsid w:val="2C6642B3"/>
    <w:rsid w:val="2C688C96"/>
    <w:rsid w:val="2C6A4C11"/>
    <w:rsid w:val="2C6C7E5A"/>
    <w:rsid w:val="2C6E89B5"/>
    <w:rsid w:val="2C761791"/>
    <w:rsid w:val="2C7AC0D5"/>
    <w:rsid w:val="2C7AEA6B"/>
    <w:rsid w:val="2C7BD4A8"/>
    <w:rsid w:val="2C81ED60"/>
    <w:rsid w:val="2C82657F"/>
    <w:rsid w:val="2C871D35"/>
    <w:rsid w:val="2C8853F2"/>
    <w:rsid w:val="2C8E53CF"/>
    <w:rsid w:val="2C92C019"/>
    <w:rsid w:val="2C933C14"/>
    <w:rsid w:val="2C942332"/>
    <w:rsid w:val="2C95DB55"/>
    <w:rsid w:val="2C9682CE"/>
    <w:rsid w:val="2C982961"/>
    <w:rsid w:val="2C9C5992"/>
    <w:rsid w:val="2C9D0AC5"/>
    <w:rsid w:val="2C9E1E8C"/>
    <w:rsid w:val="2C9F843B"/>
    <w:rsid w:val="2CA333E2"/>
    <w:rsid w:val="2CA4D99B"/>
    <w:rsid w:val="2CA5C381"/>
    <w:rsid w:val="2CA64D4B"/>
    <w:rsid w:val="2CA6CE19"/>
    <w:rsid w:val="2CABEA1E"/>
    <w:rsid w:val="2CAC3A0F"/>
    <w:rsid w:val="2CAD1691"/>
    <w:rsid w:val="2CAEE662"/>
    <w:rsid w:val="2CAF3F63"/>
    <w:rsid w:val="2CB108DB"/>
    <w:rsid w:val="2CB398ED"/>
    <w:rsid w:val="2CB5442E"/>
    <w:rsid w:val="2CB92936"/>
    <w:rsid w:val="2CBFCFBF"/>
    <w:rsid w:val="2CC00CC8"/>
    <w:rsid w:val="2CC88271"/>
    <w:rsid w:val="2CCA982D"/>
    <w:rsid w:val="2CCD4576"/>
    <w:rsid w:val="2CD18B72"/>
    <w:rsid w:val="2CDC0216"/>
    <w:rsid w:val="2CDF26E7"/>
    <w:rsid w:val="2CE07D68"/>
    <w:rsid w:val="2CE1495D"/>
    <w:rsid w:val="2CE2AC2B"/>
    <w:rsid w:val="2CE3BA87"/>
    <w:rsid w:val="2CE3F2C9"/>
    <w:rsid w:val="2CE4BF07"/>
    <w:rsid w:val="2CE6BFC4"/>
    <w:rsid w:val="2CE8763D"/>
    <w:rsid w:val="2CEA1F20"/>
    <w:rsid w:val="2CEAAF8E"/>
    <w:rsid w:val="2CFA25E6"/>
    <w:rsid w:val="2CFA997C"/>
    <w:rsid w:val="2CFFEE35"/>
    <w:rsid w:val="2D033AA9"/>
    <w:rsid w:val="2D034A43"/>
    <w:rsid w:val="2D03A212"/>
    <w:rsid w:val="2D0517DC"/>
    <w:rsid w:val="2D059B0F"/>
    <w:rsid w:val="2D1029C5"/>
    <w:rsid w:val="2D107934"/>
    <w:rsid w:val="2D126CF8"/>
    <w:rsid w:val="2D1688CD"/>
    <w:rsid w:val="2D1DD708"/>
    <w:rsid w:val="2D1F96DE"/>
    <w:rsid w:val="2D228DB1"/>
    <w:rsid w:val="2D232A7F"/>
    <w:rsid w:val="2D27CCE5"/>
    <w:rsid w:val="2D2B0B8A"/>
    <w:rsid w:val="2D2BBDE1"/>
    <w:rsid w:val="2D317669"/>
    <w:rsid w:val="2D36DDE8"/>
    <w:rsid w:val="2D383E2C"/>
    <w:rsid w:val="2D39C711"/>
    <w:rsid w:val="2D3C038D"/>
    <w:rsid w:val="2D3CA227"/>
    <w:rsid w:val="2D427FE3"/>
    <w:rsid w:val="2D4286D5"/>
    <w:rsid w:val="2D44C4E3"/>
    <w:rsid w:val="2D47F65B"/>
    <w:rsid w:val="2D4958CA"/>
    <w:rsid w:val="2D49C0CC"/>
    <w:rsid w:val="2D4A5E72"/>
    <w:rsid w:val="2D4CF606"/>
    <w:rsid w:val="2D4D6BA0"/>
    <w:rsid w:val="2D53EAAE"/>
    <w:rsid w:val="2D5606C2"/>
    <w:rsid w:val="2D58842F"/>
    <w:rsid w:val="2D5F59BA"/>
    <w:rsid w:val="2D61A8A3"/>
    <w:rsid w:val="2D640906"/>
    <w:rsid w:val="2D64274F"/>
    <w:rsid w:val="2D6498C3"/>
    <w:rsid w:val="2D64A393"/>
    <w:rsid w:val="2D64E9C4"/>
    <w:rsid w:val="2D695746"/>
    <w:rsid w:val="2D6DA2AC"/>
    <w:rsid w:val="2D6E3631"/>
    <w:rsid w:val="2D72F26A"/>
    <w:rsid w:val="2D7729D3"/>
    <w:rsid w:val="2D7864F9"/>
    <w:rsid w:val="2D7DD439"/>
    <w:rsid w:val="2D7E548A"/>
    <w:rsid w:val="2D7FAB03"/>
    <w:rsid w:val="2D80838A"/>
    <w:rsid w:val="2D8A5951"/>
    <w:rsid w:val="2D96642A"/>
    <w:rsid w:val="2D96A445"/>
    <w:rsid w:val="2D9B13FD"/>
    <w:rsid w:val="2D9D5450"/>
    <w:rsid w:val="2DA22E38"/>
    <w:rsid w:val="2DA2CEA9"/>
    <w:rsid w:val="2DA37F94"/>
    <w:rsid w:val="2DA4E4FF"/>
    <w:rsid w:val="2DA6D318"/>
    <w:rsid w:val="2DA82936"/>
    <w:rsid w:val="2DABE543"/>
    <w:rsid w:val="2DB38DFB"/>
    <w:rsid w:val="2DB4248B"/>
    <w:rsid w:val="2DB4AA9E"/>
    <w:rsid w:val="2DB959A5"/>
    <w:rsid w:val="2DBB36AE"/>
    <w:rsid w:val="2DBC83CB"/>
    <w:rsid w:val="2DBC9D44"/>
    <w:rsid w:val="2DC08E0D"/>
    <w:rsid w:val="2DC3DA18"/>
    <w:rsid w:val="2DC48BD8"/>
    <w:rsid w:val="2DC79500"/>
    <w:rsid w:val="2DC79EDB"/>
    <w:rsid w:val="2DC8C1E5"/>
    <w:rsid w:val="2DCBEDC7"/>
    <w:rsid w:val="2DCCA413"/>
    <w:rsid w:val="2DD28282"/>
    <w:rsid w:val="2DD2E38C"/>
    <w:rsid w:val="2DDA9E4D"/>
    <w:rsid w:val="2DDD520D"/>
    <w:rsid w:val="2DDD76EE"/>
    <w:rsid w:val="2DE82462"/>
    <w:rsid w:val="2DE9FCBD"/>
    <w:rsid w:val="2DEA7268"/>
    <w:rsid w:val="2DECD742"/>
    <w:rsid w:val="2DF02A89"/>
    <w:rsid w:val="2DF0D2B2"/>
    <w:rsid w:val="2DF1C39D"/>
    <w:rsid w:val="2DF27D57"/>
    <w:rsid w:val="2DF4DD02"/>
    <w:rsid w:val="2DF5429C"/>
    <w:rsid w:val="2DF71A19"/>
    <w:rsid w:val="2DFCD7ED"/>
    <w:rsid w:val="2DFDB7B0"/>
    <w:rsid w:val="2E03253E"/>
    <w:rsid w:val="2E03B814"/>
    <w:rsid w:val="2E059F8A"/>
    <w:rsid w:val="2E05E599"/>
    <w:rsid w:val="2E0AB2BD"/>
    <w:rsid w:val="2E0CB6FB"/>
    <w:rsid w:val="2E0FB114"/>
    <w:rsid w:val="2E1EE14D"/>
    <w:rsid w:val="2E30E848"/>
    <w:rsid w:val="2E326403"/>
    <w:rsid w:val="2E33ABF9"/>
    <w:rsid w:val="2E3AFC3F"/>
    <w:rsid w:val="2E3B0D0E"/>
    <w:rsid w:val="2E3D3439"/>
    <w:rsid w:val="2E3E403B"/>
    <w:rsid w:val="2E430350"/>
    <w:rsid w:val="2E45C138"/>
    <w:rsid w:val="2E48CC49"/>
    <w:rsid w:val="2E491FD9"/>
    <w:rsid w:val="2E4B00CC"/>
    <w:rsid w:val="2E4BFB3C"/>
    <w:rsid w:val="2E4D33C6"/>
    <w:rsid w:val="2E580572"/>
    <w:rsid w:val="2E5B1B43"/>
    <w:rsid w:val="2E5B2243"/>
    <w:rsid w:val="2E5BAA1E"/>
    <w:rsid w:val="2E5F077D"/>
    <w:rsid w:val="2E67D944"/>
    <w:rsid w:val="2E6E075A"/>
    <w:rsid w:val="2E6F70B0"/>
    <w:rsid w:val="2E70E410"/>
    <w:rsid w:val="2E7275B7"/>
    <w:rsid w:val="2E78896F"/>
    <w:rsid w:val="2E7D3E08"/>
    <w:rsid w:val="2E7DC8A1"/>
    <w:rsid w:val="2E7FABE2"/>
    <w:rsid w:val="2E811346"/>
    <w:rsid w:val="2E8140D3"/>
    <w:rsid w:val="2E8B143A"/>
    <w:rsid w:val="2E8DCFF3"/>
    <w:rsid w:val="2E8DDEA7"/>
    <w:rsid w:val="2E916CE2"/>
    <w:rsid w:val="2E91E52F"/>
    <w:rsid w:val="2E963547"/>
    <w:rsid w:val="2E966299"/>
    <w:rsid w:val="2E99DF00"/>
    <w:rsid w:val="2E9B96F7"/>
    <w:rsid w:val="2E9FC06A"/>
    <w:rsid w:val="2EA52C99"/>
    <w:rsid w:val="2EABD471"/>
    <w:rsid w:val="2EAC53BA"/>
    <w:rsid w:val="2EB0AD93"/>
    <w:rsid w:val="2EB0B880"/>
    <w:rsid w:val="2EB71528"/>
    <w:rsid w:val="2EB8706C"/>
    <w:rsid w:val="2EB92EF3"/>
    <w:rsid w:val="2EC1C794"/>
    <w:rsid w:val="2EC793C1"/>
    <w:rsid w:val="2EC7B26A"/>
    <w:rsid w:val="2EC819D6"/>
    <w:rsid w:val="2ECA6416"/>
    <w:rsid w:val="2ED42938"/>
    <w:rsid w:val="2ED696DB"/>
    <w:rsid w:val="2EE399D3"/>
    <w:rsid w:val="2EE815ED"/>
    <w:rsid w:val="2EF087C2"/>
    <w:rsid w:val="2EF44D88"/>
    <w:rsid w:val="2EF78A20"/>
    <w:rsid w:val="2F007668"/>
    <w:rsid w:val="2F12900F"/>
    <w:rsid w:val="2F159D66"/>
    <w:rsid w:val="2F16E3F0"/>
    <w:rsid w:val="2F1EB0A7"/>
    <w:rsid w:val="2F1FC0A4"/>
    <w:rsid w:val="2F231837"/>
    <w:rsid w:val="2F25DCBF"/>
    <w:rsid w:val="2F2B43BE"/>
    <w:rsid w:val="2F2C6AFE"/>
    <w:rsid w:val="2F3185D8"/>
    <w:rsid w:val="2F32E2E4"/>
    <w:rsid w:val="2F397258"/>
    <w:rsid w:val="2F3A8DCA"/>
    <w:rsid w:val="2F3B94FE"/>
    <w:rsid w:val="2F3C5811"/>
    <w:rsid w:val="2F405C9A"/>
    <w:rsid w:val="2F44C94B"/>
    <w:rsid w:val="2F4A313D"/>
    <w:rsid w:val="2F4B4E04"/>
    <w:rsid w:val="2F4BBA60"/>
    <w:rsid w:val="2F4CA93D"/>
    <w:rsid w:val="2F4E13CE"/>
    <w:rsid w:val="2F50A484"/>
    <w:rsid w:val="2F52FF70"/>
    <w:rsid w:val="2F542409"/>
    <w:rsid w:val="2F56EAE3"/>
    <w:rsid w:val="2F57DDB6"/>
    <w:rsid w:val="2F589B82"/>
    <w:rsid w:val="2F5B7C54"/>
    <w:rsid w:val="2F5D61F1"/>
    <w:rsid w:val="2F5FC985"/>
    <w:rsid w:val="2F66F074"/>
    <w:rsid w:val="2F66FBA5"/>
    <w:rsid w:val="2F683175"/>
    <w:rsid w:val="2F6A13A9"/>
    <w:rsid w:val="2F6B47BD"/>
    <w:rsid w:val="2F6D9653"/>
    <w:rsid w:val="2F6DC1CE"/>
    <w:rsid w:val="2F7BC67F"/>
    <w:rsid w:val="2F7D1F6E"/>
    <w:rsid w:val="2F842B31"/>
    <w:rsid w:val="2F864AB0"/>
    <w:rsid w:val="2F8938FA"/>
    <w:rsid w:val="2F89D14C"/>
    <w:rsid w:val="2F932668"/>
    <w:rsid w:val="2F937C2E"/>
    <w:rsid w:val="2F9CAE49"/>
    <w:rsid w:val="2F9F7FD9"/>
    <w:rsid w:val="2FA27240"/>
    <w:rsid w:val="2FA3C996"/>
    <w:rsid w:val="2FAB7F16"/>
    <w:rsid w:val="2FB282B3"/>
    <w:rsid w:val="2FB3FB74"/>
    <w:rsid w:val="2FB60569"/>
    <w:rsid w:val="2FBAA772"/>
    <w:rsid w:val="2FC3A02A"/>
    <w:rsid w:val="2FC50F2F"/>
    <w:rsid w:val="2FC688B3"/>
    <w:rsid w:val="2FC84A1F"/>
    <w:rsid w:val="2FCBE968"/>
    <w:rsid w:val="2FCF588D"/>
    <w:rsid w:val="2FD01442"/>
    <w:rsid w:val="2FD75001"/>
    <w:rsid w:val="2FD92600"/>
    <w:rsid w:val="2FE0BB17"/>
    <w:rsid w:val="2FE1DDE4"/>
    <w:rsid w:val="2FE27740"/>
    <w:rsid w:val="2FE39AF1"/>
    <w:rsid w:val="2FE4DE93"/>
    <w:rsid w:val="2FE784A2"/>
    <w:rsid w:val="2FE7C00F"/>
    <w:rsid w:val="2FE947DF"/>
    <w:rsid w:val="2FED849D"/>
    <w:rsid w:val="2FF10AD6"/>
    <w:rsid w:val="2FF6A99D"/>
    <w:rsid w:val="2FF86194"/>
    <w:rsid w:val="2FFA3262"/>
    <w:rsid w:val="2FFB6BDF"/>
    <w:rsid w:val="2FFC8880"/>
    <w:rsid w:val="300C263A"/>
    <w:rsid w:val="300C62F6"/>
    <w:rsid w:val="300E0FB1"/>
    <w:rsid w:val="300E9D7F"/>
    <w:rsid w:val="300EC7D3"/>
    <w:rsid w:val="301498A5"/>
    <w:rsid w:val="301E8A78"/>
    <w:rsid w:val="301F6FF7"/>
    <w:rsid w:val="302A2D18"/>
    <w:rsid w:val="302CF6C0"/>
    <w:rsid w:val="302FFBB3"/>
    <w:rsid w:val="3030D04E"/>
    <w:rsid w:val="3033BA9C"/>
    <w:rsid w:val="30355FD1"/>
    <w:rsid w:val="303CDEEB"/>
    <w:rsid w:val="303DF9BC"/>
    <w:rsid w:val="303FF86B"/>
    <w:rsid w:val="3046CF2D"/>
    <w:rsid w:val="30495133"/>
    <w:rsid w:val="304BB306"/>
    <w:rsid w:val="304CBDDB"/>
    <w:rsid w:val="3050B462"/>
    <w:rsid w:val="30561A6F"/>
    <w:rsid w:val="3056CF41"/>
    <w:rsid w:val="305B1B0F"/>
    <w:rsid w:val="305F27AF"/>
    <w:rsid w:val="305F50DA"/>
    <w:rsid w:val="3062FA80"/>
    <w:rsid w:val="30645952"/>
    <w:rsid w:val="306A0B92"/>
    <w:rsid w:val="306A6B41"/>
    <w:rsid w:val="306CD0F5"/>
    <w:rsid w:val="306CFB76"/>
    <w:rsid w:val="306D4A48"/>
    <w:rsid w:val="306EBC40"/>
    <w:rsid w:val="306FD16F"/>
    <w:rsid w:val="3073A5C1"/>
    <w:rsid w:val="307FC80E"/>
    <w:rsid w:val="30862B8B"/>
    <w:rsid w:val="308917AF"/>
    <w:rsid w:val="30913774"/>
    <w:rsid w:val="3093410B"/>
    <w:rsid w:val="30A1CD39"/>
    <w:rsid w:val="30A28B65"/>
    <w:rsid w:val="30B0F0AD"/>
    <w:rsid w:val="30B5D7FE"/>
    <w:rsid w:val="30BBE02A"/>
    <w:rsid w:val="30BC0F6F"/>
    <w:rsid w:val="30BD9370"/>
    <w:rsid w:val="30BFF50A"/>
    <w:rsid w:val="30C501E7"/>
    <w:rsid w:val="30C5DC41"/>
    <w:rsid w:val="30D1850B"/>
    <w:rsid w:val="30D3C373"/>
    <w:rsid w:val="30D6EE58"/>
    <w:rsid w:val="30DA445A"/>
    <w:rsid w:val="30DA832B"/>
    <w:rsid w:val="30DD18A9"/>
    <w:rsid w:val="30E471CB"/>
    <w:rsid w:val="30E494A6"/>
    <w:rsid w:val="30E6444B"/>
    <w:rsid w:val="30E8797E"/>
    <w:rsid w:val="30EABC5C"/>
    <w:rsid w:val="30ECC228"/>
    <w:rsid w:val="30F2D6E7"/>
    <w:rsid w:val="30F48F10"/>
    <w:rsid w:val="30F5192B"/>
    <w:rsid w:val="30FC249E"/>
    <w:rsid w:val="3100FFE7"/>
    <w:rsid w:val="310488EB"/>
    <w:rsid w:val="31083C31"/>
    <w:rsid w:val="310840BC"/>
    <w:rsid w:val="310BFF13"/>
    <w:rsid w:val="310E759A"/>
    <w:rsid w:val="31104E67"/>
    <w:rsid w:val="3113155B"/>
    <w:rsid w:val="3113C7FC"/>
    <w:rsid w:val="311545BD"/>
    <w:rsid w:val="3116083A"/>
    <w:rsid w:val="3119FAAC"/>
    <w:rsid w:val="3121CC05"/>
    <w:rsid w:val="3125A544"/>
    <w:rsid w:val="312767D8"/>
    <w:rsid w:val="312B5384"/>
    <w:rsid w:val="313485A6"/>
    <w:rsid w:val="3134F0EB"/>
    <w:rsid w:val="31362E78"/>
    <w:rsid w:val="313B504E"/>
    <w:rsid w:val="313E595C"/>
    <w:rsid w:val="313F0F5F"/>
    <w:rsid w:val="313F0FCC"/>
    <w:rsid w:val="3145783C"/>
    <w:rsid w:val="3145CE63"/>
    <w:rsid w:val="3146BE29"/>
    <w:rsid w:val="3147DC32"/>
    <w:rsid w:val="314A8719"/>
    <w:rsid w:val="314A8D13"/>
    <w:rsid w:val="314AFD70"/>
    <w:rsid w:val="314B8A23"/>
    <w:rsid w:val="314ED4D4"/>
    <w:rsid w:val="3151B3EB"/>
    <w:rsid w:val="31529AD0"/>
    <w:rsid w:val="31568E9F"/>
    <w:rsid w:val="3157C5E9"/>
    <w:rsid w:val="31606398"/>
    <w:rsid w:val="3163355C"/>
    <w:rsid w:val="31662E8F"/>
    <w:rsid w:val="316E585E"/>
    <w:rsid w:val="316EC0FB"/>
    <w:rsid w:val="31716F45"/>
    <w:rsid w:val="3174177A"/>
    <w:rsid w:val="3174BA87"/>
    <w:rsid w:val="31784817"/>
    <w:rsid w:val="317A0FDE"/>
    <w:rsid w:val="317BEDF4"/>
    <w:rsid w:val="31853748"/>
    <w:rsid w:val="3188D5FB"/>
    <w:rsid w:val="318B8E11"/>
    <w:rsid w:val="318C30C6"/>
    <w:rsid w:val="318F7DFA"/>
    <w:rsid w:val="31909B2F"/>
    <w:rsid w:val="31938917"/>
    <w:rsid w:val="31A25985"/>
    <w:rsid w:val="31A2F041"/>
    <w:rsid w:val="31A4AD0B"/>
    <w:rsid w:val="31AED05E"/>
    <w:rsid w:val="31B5B0FF"/>
    <w:rsid w:val="31B79DE1"/>
    <w:rsid w:val="31C417FB"/>
    <w:rsid w:val="31C5375C"/>
    <w:rsid w:val="31C56496"/>
    <w:rsid w:val="31C8B141"/>
    <w:rsid w:val="31CA5740"/>
    <w:rsid w:val="31CECF2F"/>
    <w:rsid w:val="31CF7A8B"/>
    <w:rsid w:val="31D08833"/>
    <w:rsid w:val="31E020CF"/>
    <w:rsid w:val="31E4557B"/>
    <w:rsid w:val="31E4D7B9"/>
    <w:rsid w:val="31EDE6F1"/>
    <w:rsid w:val="31EF02DE"/>
    <w:rsid w:val="31EFEEB4"/>
    <w:rsid w:val="31F140E4"/>
    <w:rsid w:val="31F5BC61"/>
    <w:rsid w:val="31F83278"/>
    <w:rsid w:val="31F8BCBD"/>
    <w:rsid w:val="31FC8036"/>
    <w:rsid w:val="31FCE09D"/>
    <w:rsid w:val="31FCF6C4"/>
    <w:rsid w:val="31FE72BA"/>
    <w:rsid w:val="32001398"/>
    <w:rsid w:val="3201F587"/>
    <w:rsid w:val="320367C0"/>
    <w:rsid w:val="32043C98"/>
    <w:rsid w:val="32044CDF"/>
    <w:rsid w:val="32052243"/>
    <w:rsid w:val="32070880"/>
    <w:rsid w:val="3208FB22"/>
    <w:rsid w:val="320BAD37"/>
    <w:rsid w:val="32108668"/>
    <w:rsid w:val="3211852D"/>
    <w:rsid w:val="321269DA"/>
    <w:rsid w:val="32126CE1"/>
    <w:rsid w:val="321286F0"/>
    <w:rsid w:val="32144B34"/>
    <w:rsid w:val="321484FF"/>
    <w:rsid w:val="32178BAE"/>
    <w:rsid w:val="32198432"/>
    <w:rsid w:val="321D56B3"/>
    <w:rsid w:val="321F9521"/>
    <w:rsid w:val="32222613"/>
    <w:rsid w:val="3223D2DE"/>
    <w:rsid w:val="3224B32C"/>
    <w:rsid w:val="32252D9D"/>
    <w:rsid w:val="3225F61D"/>
    <w:rsid w:val="32273F92"/>
    <w:rsid w:val="322D4B2E"/>
    <w:rsid w:val="322F1483"/>
    <w:rsid w:val="3230672D"/>
    <w:rsid w:val="32324B4E"/>
    <w:rsid w:val="323939A7"/>
    <w:rsid w:val="323A609E"/>
    <w:rsid w:val="323A9B0C"/>
    <w:rsid w:val="323B8655"/>
    <w:rsid w:val="32429F0C"/>
    <w:rsid w:val="32449B49"/>
    <w:rsid w:val="3247EE23"/>
    <w:rsid w:val="32483D71"/>
    <w:rsid w:val="3252827E"/>
    <w:rsid w:val="3252D89B"/>
    <w:rsid w:val="32550D29"/>
    <w:rsid w:val="3255BA99"/>
    <w:rsid w:val="3258899F"/>
    <w:rsid w:val="3259D903"/>
    <w:rsid w:val="325B918B"/>
    <w:rsid w:val="325E9A49"/>
    <w:rsid w:val="32631DAD"/>
    <w:rsid w:val="3263A515"/>
    <w:rsid w:val="32644F23"/>
    <w:rsid w:val="3265A239"/>
    <w:rsid w:val="3265C16B"/>
    <w:rsid w:val="326B9CE2"/>
    <w:rsid w:val="32715215"/>
    <w:rsid w:val="32748938"/>
    <w:rsid w:val="32767AC4"/>
    <w:rsid w:val="32787E31"/>
    <w:rsid w:val="327C4168"/>
    <w:rsid w:val="327DD508"/>
    <w:rsid w:val="32800E04"/>
    <w:rsid w:val="32814997"/>
    <w:rsid w:val="3282BAA9"/>
    <w:rsid w:val="32848812"/>
    <w:rsid w:val="3285E50B"/>
    <w:rsid w:val="328755DB"/>
    <w:rsid w:val="328771C4"/>
    <w:rsid w:val="3289507C"/>
    <w:rsid w:val="328A11E1"/>
    <w:rsid w:val="328F1B0E"/>
    <w:rsid w:val="328F4603"/>
    <w:rsid w:val="3290FC3E"/>
    <w:rsid w:val="3294D2D3"/>
    <w:rsid w:val="3296A6F7"/>
    <w:rsid w:val="32999780"/>
    <w:rsid w:val="329C2C64"/>
    <w:rsid w:val="32A5B715"/>
    <w:rsid w:val="32AEE707"/>
    <w:rsid w:val="32AF8F2A"/>
    <w:rsid w:val="32B5717D"/>
    <w:rsid w:val="32B74AE1"/>
    <w:rsid w:val="32B836B8"/>
    <w:rsid w:val="32B967E9"/>
    <w:rsid w:val="32BBF4EB"/>
    <w:rsid w:val="32BC38B9"/>
    <w:rsid w:val="32BE600F"/>
    <w:rsid w:val="32C6B5F4"/>
    <w:rsid w:val="32C6CD0D"/>
    <w:rsid w:val="32C6F8DC"/>
    <w:rsid w:val="32C71B5A"/>
    <w:rsid w:val="32CFFF35"/>
    <w:rsid w:val="32D00934"/>
    <w:rsid w:val="32D1970A"/>
    <w:rsid w:val="32D33918"/>
    <w:rsid w:val="32D6CD05"/>
    <w:rsid w:val="32D97E46"/>
    <w:rsid w:val="32DD83F6"/>
    <w:rsid w:val="32E47BC3"/>
    <w:rsid w:val="32E4DA91"/>
    <w:rsid w:val="32E694C1"/>
    <w:rsid w:val="32E8668F"/>
    <w:rsid w:val="32E9D334"/>
    <w:rsid w:val="32EB1999"/>
    <w:rsid w:val="32F20C34"/>
    <w:rsid w:val="32F4E46D"/>
    <w:rsid w:val="32F73D39"/>
    <w:rsid w:val="32F8BDE8"/>
    <w:rsid w:val="32FB6343"/>
    <w:rsid w:val="32FCB7F4"/>
    <w:rsid w:val="32FD589D"/>
    <w:rsid w:val="3305E74A"/>
    <w:rsid w:val="330641C1"/>
    <w:rsid w:val="3306FDE4"/>
    <w:rsid w:val="33095A63"/>
    <w:rsid w:val="33097466"/>
    <w:rsid w:val="33105FD4"/>
    <w:rsid w:val="331225DD"/>
    <w:rsid w:val="33142581"/>
    <w:rsid w:val="331550EB"/>
    <w:rsid w:val="331A649F"/>
    <w:rsid w:val="331AB24D"/>
    <w:rsid w:val="331C23C3"/>
    <w:rsid w:val="33264E35"/>
    <w:rsid w:val="3326D6FD"/>
    <w:rsid w:val="3329F922"/>
    <w:rsid w:val="332A4D62"/>
    <w:rsid w:val="332B1649"/>
    <w:rsid w:val="332FE18D"/>
    <w:rsid w:val="33393A3B"/>
    <w:rsid w:val="33395C71"/>
    <w:rsid w:val="333DD7A3"/>
    <w:rsid w:val="3347CA7E"/>
    <w:rsid w:val="334A48B0"/>
    <w:rsid w:val="334DAE22"/>
    <w:rsid w:val="33500D2D"/>
    <w:rsid w:val="33506B6E"/>
    <w:rsid w:val="33518B91"/>
    <w:rsid w:val="33545550"/>
    <w:rsid w:val="33562509"/>
    <w:rsid w:val="3357247B"/>
    <w:rsid w:val="3357E431"/>
    <w:rsid w:val="3358E9AE"/>
    <w:rsid w:val="3358FE69"/>
    <w:rsid w:val="33599483"/>
    <w:rsid w:val="3363BAE9"/>
    <w:rsid w:val="337A9057"/>
    <w:rsid w:val="337C594A"/>
    <w:rsid w:val="337C80AC"/>
    <w:rsid w:val="337CAA77"/>
    <w:rsid w:val="337FCDEA"/>
    <w:rsid w:val="3381218F"/>
    <w:rsid w:val="338A548F"/>
    <w:rsid w:val="338D34FC"/>
    <w:rsid w:val="338EB032"/>
    <w:rsid w:val="33929089"/>
    <w:rsid w:val="3393F674"/>
    <w:rsid w:val="339491AC"/>
    <w:rsid w:val="3394FD9F"/>
    <w:rsid w:val="3397CDA0"/>
    <w:rsid w:val="339A489F"/>
    <w:rsid w:val="339B8253"/>
    <w:rsid w:val="339F4C83"/>
    <w:rsid w:val="33AB8DC7"/>
    <w:rsid w:val="33ABCF92"/>
    <w:rsid w:val="33ABD808"/>
    <w:rsid w:val="33B02A5A"/>
    <w:rsid w:val="33B510C7"/>
    <w:rsid w:val="33B5EE50"/>
    <w:rsid w:val="33B63D8C"/>
    <w:rsid w:val="33BBC96B"/>
    <w:rsid w:val="33BBEE17"/>
    <w:rsid w:val="33BCFA12"/>
    <w:rsid w:val="33D27497"/>
    <w:rsid w:val="33D57ACD"/>
    <w:rsid w:val="33D6CD4A"/>
    <w:rsid w:val="33D7A5FA"/>
    <w:rsid w:val="33DA9F1D"/>
    <w:rsid w:val="33DBDCA8"/>
    <w:rsid w:val="33DF3A46"/>
    <w:rsid w:val="33E14A1F"/>
    <w:rsid w:val="33E17C78"/>
    <w:rsid w:val="33EB05B6"/>
    <w:rsid w:val="33ED600B"/>
    <w:rsid w:val="33EDFAAC"/>
    <w:rsid w:val="33EDFD7C"/>
    <w:rsid w:val="33F01AAF"/>
    <w:rsid w:val="33F33671"/>
    <w:rsid w:val="33FC722A"/>
    <w:rsid w:val="33FD160D"/>
    <w:rsid w:val="3402F3B6"/>
    <w:rsid w:val="34030700"/>
    <w:rsid w:val="34032FEE"/>
    <w:rsid w:val="34034787"/>
    <w:rsid w:val="3405C478"/>
    <w:rsid w:val="340946A2"/>
    <w:rsid w:val="340DB01C"/>
    <w:rsid w:val="340F23FB"/>
    <w:rsid w:val="34112B10"/>
    <w:rsid w:val="341D1372"/>
    <w:rsid w:val="341F988A"/>
    <w:rsid w:val="342044B8"/>
    <w:rsid w:val="34238407"/>
    <w:rsid w:val="342538AE"/>
    <w:rsid w:val="34266162"/>
    <w:rsid w:val="3428C091"/>
    <w:rsid w:val="342B951E"/>
    <w:rsid w:val="342BBC93"/>
    <w:rsid w:val="34375C09"/>
    <w:rsid w:val="34384D0B"/>
    <w:rsid w:val="343C6ED0"/>
    <w:rsid w:val="3445F932"/>
    <w:rsid w:val="34464833"/>
    <w:rsid w:val="3447560A"/>
    <w:rsid w:val="3448A523"/>
    <w:rsid w:val="344C0EDB"/>
    <w:rsid w:val="344C45EA"/>
    <w:rsid w:val="344FF08E"/>
    <w:rsid w:val="346420E4"/>
    <w:rsid w:val="34649E3C"/>
    <w:rsid w:val="346C329C"/>
    <w:rsid w:val="346FBE36"/>
    <w:rsid w:val="34736DEA"/>
    <w:rsid w:val="3476D228"/>
    <w:rsid w:val="347CC1D2"/>
    <w:rsid w:val="347D55E9"/>
    <w:rsid w:val="34807915"/>
    <w:rsid w:val="3482B91F"/>
    <w:rsid w:val="34869B53"/>
    <w:rsid w:val="348CD80E"/>
    <w:rsid w:val="348E698B"/>
    <w:rsid w:val="3490BE86"/>
    <w:rsid w:val="3490EF5D"/>
    <w:rsid w:val="34924BF0"/>
    <w:rsid w:val="3493CF3C"/>
    <w:rsid w:val="34944F6B"/>
    <w:rsid w:val="34949874"/>
    <w:rsid w:val="349577B0"/>
    <w:rsid w:val="34974496"/>
    <w:rsid w:val="349907DF"/>
    <w:rsid w:val="3499D318"/>
    <w:rsid w:val="349C372A"/>
    <w:rsid w:val="349ED66C"/>
    <w:rsid w:val="349EF181"/>
    <w:rsid w:val="349FC7F5"/>
    <w:rsid w:val="34A1ACEC"/>
    <w:rsid w:val="34A3B4F9"/>
    <w:rsid w:val="34A3BF79"/>
    <w:rsid w:val="34A426DE"/>
    <w:rsid w:val="34AB38BC"/>
    <w:rsid w:val="34AE4D6F"/>
    <w:rsid w:val="34B41717"/>
    <w:rsid w:val="34B928C5"/>
    <w:rsid w:val="34C417E0"/>
    <w:rsid w:val="34C4E816"/>
    <w:rsid w:val="34C61002"/>
    <w:rsid w:val="34C77A5A"/>
    <w:rsid w:val="34CECBA4"/>
    <w:rsid w:val="34D41828"/>
    <w:rsid w:val="34D7B406"/>
    <w:rsid w:val="34DB7E17"/>
    <w:rsid w:val="34DF7922"/>
    <w:rsid w:val="34E2DC27"/>
    <w:rsid w:val="34E782CB"/>
    <w:rsid w:val="34E97F13"/>
    <w:rsid w:val="34EBC727"/>
    <w:rsid w:val="34F6C288"/>
    <w:rsid w:val="34F84DD7"/>
    <w:rsid w:val="34F9BC52"/>
    <w:rsid w:val="34F9D9B4"/>
    <w:rsid w:val="34F9E771"/>
    <w:rsid w:val="34FB16BB"/>
    <w:rsid w:val="34FB2397"/>
    <w:rsid w:val="34FEB481"/>
    <w:rsid w:val="34FF09F6"/>
    <w:rsid w:val="35001652"/>
    <w:rsid w:val="3501E452"/>
    <w:rsid w:val="3503B413"/>
    <w:rsid w:val="35068249"/>
    <w:rsid w:val="350899A2"/>
    <w:rsid w:val="3515F81D"/>
    <w:rsid w:val="3516FE17"/>
    <w:rsid w:val="351AB146"/>
    <w:rsid w:val="351B19BA"/>
    <w:rsid w:val="352D35F1"/>
    <w:rsid w:val="352E57F8"/>
    <w:rsid w:val="3532D967"/>
    <w:rsid w:val="35336020"/>
    <w:rsid w:val="35368E9B"/>
    <w:rsid w:val="35388973"/>
    <w:rsid w:val="353C41F0"/>
    <w:rsid w:val="353CF407"/>
    <w:rsid w:val="353DFCBD"/>
    <w:rsid w:val="353EB331"/>
    <w:rsid w:val="353EFC16"/>
    <w:rsid w:val="353F2D21"/>
    <w:rsid w:val="35417718"/>
    <w:rsid w:val="35421743"/>
    <w:rsid w:val="3544FA78"/>
    <w:rsid w:val="354A2016"/>
    <w:rsid w:val="35522DDB"/>
    <w:rsid w:val="35543918"/>
    <w:rsid w:val="3556BE3A"/>
    <w:rsid w:val="355AA036"/>
    <w:rsid w:val="355C725B"/>
    <w:rsid w:val="355D5967"/>
    <w:rsid w:val="355FE6D9"/>
    <w:rsid w:val="356419EA"/>
    <w:rsid w:val="35642833"/>
    <w:rsid w:val="356489F4"/>
    <w:rsid w:val="356693FF"/>
    <w:rsid w:val="356DD03E"/>
    <w:rsid w:val="356DE570"/>
    <w:rsid w:val="35780FF9"/>
    <w:rsid w:val="35782A71"/>
    <w:rsid w:val="3579FC6A"/>
    <w:rsid w:val="357A95AE"/>
    <w:rsid w:val="357AB3A3"/>
    <w:rsid w:val="357B6289"/>
    <w:rsid w:val="357F27F7"/>
    <w:rsid w:val="357F75A1"/>
    <w:rsid w:val="358711A3"/>
    <w:rsid w:val="3587DAC8"/>
    <w:rsid w:val="358866AD"/>
    <w:rsid w:val="358B1450"/>
    <w:rsid w:val="358E03F1"/>
    <w:rsid w:val="35912BA6"/>
    <w:rsid w:val="35936D8A"/>
    <w:rsid w:val="359468BB"/>
    <w:rsid w:val="3597E9AF"/>
    <w:rsid w:val="359963E9"/>
    <w:rsid w:val="359C5D9C"/>
    <w:rsid w:val="359EE3B5"/>
    <w:rsid w:val="359FBF49"/>
    <w:rsid w:val="35A06D1E"/>
    <w:rsid w:val="35A09A31"/>
    <w:rsid w:val="35A1AC47"/>
    <w:rsid w:val="35A54278"/>
    <w:rsid w:val="35A591F2"/>
    <w:rsid w:val="35A77BAC"/>
    <w:rsid w:val="35AA43C0"/>
    <w:rsid w:val="35AAE8B1"/>
    <w:rsid w:val="35AC38FB"/>
    <w:rsid w:val="35ACEFAF"/>
    <w:rsid w:val="35AD7F06"/>
    <w:rsid w:val="35B013CF"/>
    <w:rsid w:val="35B76742"/>
    <w:rsid w:val="35BB925A"/>
    <w:rsid w:val="35BBC3D9"/>
    <w:rsid w:val="35C01C71"/>
    <w:rsid w:val="35C50C6B"/>
    <w:rsid w:val="35C5E09C"/>
    <w:rsid w:val="35CCFD20"/>
    <w:rsid w:val="35CE33FE"/>
    <w:rsid w:val="35D2DD2B"/>
    <w:rsid w:val="35D6715E"/>
    <w:rsid w:val="35D87C8A"/>
    <w:rsid w:val="35D8F8FF"/>
    <w:rsid w:val="35DAEDD2"/>
    <w:rsid w:val="35DEF458"/>
    <w:rsid w:val="35E03CE8"/>
    <w:rsid w:val="35E293E3"/>
    <w:rsid w:val="35E7E1B4"/>
    <w:rsid w:val="35EB0CDF"/>
    <w:rsid w:val="35EFBEED"/>
    <w:rsid w:val="35F6316D"/>
    <w:rsid w:val="35F6E5F9"/>
    <w:rsid w:val="35F9F1F9"/>
    <w:rsid w:val="35FFF4A5"/>
    <w:rsid w:val="3601278D"/>
    <w:rsid w:val="360276D0"/>
    <w:rsid w:val="36059FF4"/>
    <w:rsid w:val="36065A3E"/>
    <w:rsid w:val="3606BB3E"/>
    <w:rsid w:val="3608DD7D"/>
    <w:rsid w:val="360AAB74"/>
    <w:rsid w:val="360B0DA5"/>
    <w:rsid w:val="360CE8EC"/>
    <w:rsid w:val="360D07A2"/>
    <w:rsid w:val="361117F8"/>
    <w:rsid w:val="361342DA"/>
    <w:rsid w:val="36139669"/>
    <w:rsid w:val="36142066"/>
    <w:rsid w:val="3614F8FB"/>
    <w:rsid w:val="36183BAC"/>
    <w:rsid w:val="3619A8CB"/>
    <w:rsid w:val="361B14EA"/>
    <w:rsid w:val="361CAD17"/>
    <w:rsid w:val="36232882"/>
    <w:rsid w:val="362530CF"/>
    <w:rsid w:val="36260792"/>
    <w:rsid w:val="36270C54"/>
    <w:rsid w:val="3627BE17"/>
    <w:rsid w:val="3628C358"/>
    <w:rsid w:val="362D086A"/>
    <w:rsid w:val="362E7232"/>
    <w:rsid w:val="36371EE7"/>
    <w:rsid w:val="364B1C76"/>
    <w:rsid w:val="364BBCF5"/>
    <w:rsid w:val="364CFD39"/>
    <w:rsid w:val="364D0C81"/>
    <w:rsid w:val="364DD230"/>
    <w:rsid w:val="364FA450"/>
    <w:rsid w:val="3656F14D"/>
    <w:rsid w:val="365A5F31"/>
    <w:rsid w:val="365F7CC6"/>
    <w:rsid w:val="366277F3"/>
    <w:rsid w:val="366971C3"/>
    <w:rsid w:val="366BAB3C"/>
    <w:rsid w:val="366CAB70"/>
    <w:rsid w:val="36703EF4"/>
    <w:rsid w:val="3670C76C"/>
    <w:rsid w:val="36724B11"/>
    <w:rsid w:val="36728F9A"/>
    <w:rsid w:val="36752C74"/>
    <w:rsid w:val="36785071"/>
    <w:rsid w:val="367CF0B7"/>
    <w:rsid w:val="367FA7F8"/>
    <w:rsid w:val="36808CBB"/>
    <w:rsid w:val="368A88D3"/>
    <w:rsid w:val="368F251E"/>
    <w:rsid w:val="36908DF0"/>
    <w:rsid w:val="3690DB52"/>
    <w:rsid w:val="3692E297"/>
    <w:rsid w:val="36984A43"/>
    <w:rsid w:val="369869CD"/>
    <w:rsid w:val="369CEDC0"/>
    <w:rsid w:val="36A50182"/>
    <w:rsid w:val="36A610E5"/>
    <w:rsid w:val="36A64D96"/>
    <w:rsid w:val="36A6697F"/>
    <w:rsid w:val="36AC79CE"/>
    <w:rsid w:val="36AD10C7"/>
    <w:rsid w:val="36AD7298"/>
    <w:rsid w:val="36AED40F"/>
    <w:rsid w:val="36B022B7"/>
    <w:rsid w:val="36B2E19A"/>
    <w:rsid w:val="36B60080"/>
    <w:rsid w:val="36BD7EDB"/>
    <w:rsid w:val="36C2435A"/>
    <w:rsid w:val="36C2E0A8"/>
    <w:rsid w:val="36C3F6F0"/>
    <w:rsid w:val="36C52370"/>
    <w:rsid w:val="36CA77CA"/>
    <w:rsid w:val="36D0A521"/>
    <w:rsid w:val="36D4E980"/>
    <w:rsid w:val="36D62FB6"/>
    <w:rsid w:val="36D76715"/>
    <w:rsid w:val="36D8936D"/>
    <w:rsid w:val="36DB0D68"/>
    <w:rsid w:val="36DDA342"/>
    <w:rsid w:val="36E0D412"/>
    <w:rsid w:val="36E19C83"/>
    <w:rsid w:val="36E1C5D7"/>
    <w:rsid w:val="36E394A5"/>
    <w:rsid w:val="36E7F308"/>
    <w:rsid w:val="36EB1456"/>
    <w:rsid w:val="36F0467E"/>
    <w:rsid w:val="36F41B18"/>
    <w:rsid w:val="36FAE516"/>
    <w:rsid w:val="36FE39E4"/>
    <w:rsid w:val="3700702E"/>
    <w:rsid w:val="37028E4F"/>
    <w:rsid w:val="37048215"/>
    <w:rsid w:val="3706BF38"/>
    <w:rsid w:val="3707C3FA"/>
    <w:rsid w:val="37082A73"/>
    <w:rsid w:val="370F1934"/>
    <w:rsid w:val="37106D36"/>
    <w:rsid w:val="37141FB4"/>
    <w:rsid w:val="3718D89B"/>
    <w:rsid w:val="371A5D99"/>
    <w:rsid w:val="371D98F6"/>
    <w:rsid w:val="372B8FF5"/>
    <w:rsid w:val="372FA582"/>
    <w:rsid w:val="37300BB8"/>
    <w:rsid w:val="3731BD74"/>
    <w:rsid w:val="3736C006"/>
    <w:rsid w:val="373CE107"/>
    <w:rsid w:val="374A0565"/>
    <w:rsid w:val="374AAE45"/>
    <w:rsid w:val="374B22CF"/>
    <w:rsid w:val="374BC666"/>
    <w:rsid w:val="374E1B0F"/>
    <w:rsid w:val="3750AEE8"/>
    <w:rsid w:val="3751C426"/>
    <w:rsid w:val="375655F1"/>
    <w:rsid w:val="375AF53A"/>
    <w:rsid w:val="375BE22C"/>
    <w:rsid w:val="375CA00B"/>
    <w:rsid w:val="37659CFC"/>
    <w:rsid w:val="3765DE61"/>
    <w:rsid w:val="376A0E38"/>
    <w:rsid w:val="376B0E30"/>
    <w:rsid w:val="3771A843"/>
    <w:rsid w:val="37732E5E"/>
    <w:rsid w:val="37749940"/>
    <w:rsid w:val="3778FF3C"/>
    <w:rsid w:val="37796037"/>
    <w:rsid w:val="37834F0B"/>
    <w:rsid w:val="378991B1"/>
    <w:rsid w:val="378B6E0B"/>
    <w:rsid w:val="378FBB2B"/>
    <w:rsid w:val="379265B8"/>
    <w:rsid w:val="37954EEE"/>
    <w:rsid w:val="379694D9"/>
    <w:rsid w:val="3796D216"/>
    <w:rsid w:val="37972566"/>
    <w:rsid w:val="379A57D3"/>
    <w:rsid w:val="379E069F"/>
    <w:rsid w:val="37A0214D"/>
    <w:rsid w:val="37A179F3"/>
    <w:rsid w:val="37A57175"/>
    <w:rsid w:val="37A6635B"/>
    <w:rsid w:val="37A7A872"/>
    <w:rsid w:val="37A8BE97"/>
    <w:rsid w:val="37ACA80F"/>
    <w:rsid w:val="37ACFBD8"/>
    <w:rsid w:val="37AEE16A"/>
    <w:rsid w:val="37B13968"/>
    <w:rsid w:val="37B21E69"/>
    <w:rsid w:val="37B42949"/>
    <w:rsid w:val="37B497A5"/>
    <w:rsid w:val="37B5B32D"/>
    <w:rsid w:val="37B62866"/>
    <w:rsid w:val="37B6B9EE"/>
    <w:rsid w:val="37B8CBC0"/>
    <w:rsid w:val="37BE6BD2"/>
    <w:rsid w:val="37BFF7A8"/>
    <w:rsid w:val="37BFFE29"/>
    <w:rsid w:val="37C03FFD"/>
    <w:rsid w:val="37C05499"/>
    <w:rsid w:val="37C59FBE"/>
    <w:rsid w:val="37C5CF50"/>
    <w:rsid w:val="37CA7B15"/>
    <w:rsid w:val="37CAFF3B"/>
    <w:rsid w:val="37CE49DE"/>
    <w:rsid w:val="37D36D4F"/>
    <w:rsid w:val="37D4551A"/>
    <w:rsid w:val="37D5193B"/>
    <w:rsid w:val="37D74687"/>
    <w:rsid w:val="37D822EB"/>
    <w:rsid w:val="37DA594F"/>
    <w:rsid w:val="37DB2325"/>
    <w:rsid w:val="37DB6D44"/>
    <w:rsid w:val="37DC707F"/>
    <w:rsid w:val="37DD6E07"/>
    <w:rsid w:val="37E1676A"/>
    <w:rsid w:val="37E7DCFE"/>
    <w:rsid w:val="37E84FE0"/>
    <w:rsid w:val="37EAB595"/>
    <w:rsid w:val="37EE7FA9"/>
    <w:rsid w:val="37F13A55"/>
    <w:rsid w:val="37F6DE1C"/>
    <w:rsid w:val="37F8DEFE"/>
    <w:rsid w:val="37FCDD1E"/>
    <w:rsid w:val="37FE56AE"/>
    <w:rsid w:val="3801CBEA"/>
    <w:rsid w:val="38059C3C"/>
    <w:rsid w:val="380A8992"/>
    <w:rsid w:val="380B3CB2"/>
    <w:rsid w:val="380BAE36"/>
    <w:rsid w:val="380BF553"/>
    <w:rsid w:val="380F3DCB"/>
    <w:rsid w:val="3815780C"/>
    <w:rsid w:val="3817B8AD"/>
    <w:rsid w:val="38186FE0"/>
    <w:rsid w:val="381ACF52"/>
    <w:rsid w:val="381AE810"/>
    <w:rsid w:val="381B05B5"/>
    <w:rsid w:val="381C6751"/>
    <w:rsid w:val="38205F19"/>
    <w:rsid w:val="38216BBE"/>
    <w:rsid w:val="3822BC12"/>
    <w:rsid w:val="3822E0EF"/>
    <w:rsid w:val="38254C84"/>
    <w:rsid w:val="38278920"/>
    <w:rsid w:val="3827A2C3"/>
    <w:rsid w:val="382CBBAB"/>
    <w:rsid w:val="382E486C"/>
    <w:rsid w:val="38306F4A"/>
    <w:rsid w:val="3832D8B9"/>
    <w:rsid w:val="3839F6FE"/>
    <w:rsid w:val="383B535B"/>
    <w:rsid w:val="383FC40E"/>
    <w:rsid w:val="38408580"/>
    <w:rsid w:val="3841D8FA"/>
    <w:rsid w:val="38457618"/>
    <w:rsid w:val="38464E96"/>
    <w:rsid w:val="38490170"/>
    <w:rsid w:val="384BD2EF"/>
    <w:rsid w:val="384CEAE9"/>
    <w:rsid w:val="385342C7"/>
    <w:rsid w:val="3853C35A"/>
    <w:rsid w:val="385592DE"/>
    <w:rsid w:val="3859B063"/>
    <w:rsid w:val="385CEA97"/>
    <w:rsid w:val="385DFAA5"/>
    <w:rsid w:val="38601DF6"/>
    <w:rsid w:val="3861DCD5"/>
    <w:rsid w:val="38624009"/>
    <w:rsid w:val="3862A739"/>
    <w:rsid w:val="3862BFD1"/>
    <w:rsid w:val="3863AD46"/>
    <w:rsid w:val="38656371"/>
    <w:rsid w:val="3866BA5C"/>
    <w:rsid w:val="38699E84"/>
    <w:rsid w:val="3870FE25"/>
    <w:rsid w:val="38710231"/>
    <w:rsid w:val="3871FD43"/>
    <w:rsid w:val="38728633"/>
    <w:rsid w:val="3872A00A"/>
    <w:rsid w:val="38733976"/>
    <w:rsid w:val="3877C7B0"/>
    <w:rsid w:val="387DA156"/>
    <w:rsid w:val="387F098C"/>
    <w:rsid w:val="387FE9C9"/>
    <w:rsid w:val="3881F45A"/>
    <w:rsid w:val="38857914"/>
    <w:rsid w:val="388C0437"/>
    <w:rsid w:val="388D0754"/>
    <w:rsid w:val="388DBA4F"/>
    <w:rsid w:val="38912682"/>
    <w:rsid w:val="3892914E"/>
    <w:rsid w:val="38933125"/>
    <w:rsid w:val="3899494E"/>
    <w:rsid w:val="389CBEF9"/>
    <w:rsid w:val="389D947D"/>
    <w:rsid w:val="38A1E55C"/>
    <w:rsid w:val="38A5CE18"/>
    <w:rsid w:val="38A60A3D"/>
    <w:rsid w:val="38A897FB"/>
    <w:rsid w:val="38B14224"/>
    <w:rsid w:val="38B17453"/>
    <w:rsid w:val="38B4834C"/>
    <w:rsid w:val="38C635C6"/>
    <w:rsid w:val="38C90FC1"/>
    <w:rsid w:val="38CB7D59"/>
    <w:rsid w:val="38CC9113"/>
    <w:rsid w:val="38D29D77"/>
    <w:rsid w:val="38D5794F"/>
    <w:rsid w:val="38D952AC"/>
    <w:rsid w:val="38D9987D"/>
    <w:rsid w:val="38DB3494"/>
    <w:rsid w:val="38DE8EE5"/>
    <w:rsid w:val="38E8173F"/>
    <w:rsid w:val="38EC4872"/>
    <w:rsid w:val="38EDCAC4"/>
    <w:rsid w:val="38F48E3A"/>
    <w:rsid w:val="38F7081D"/>
    <w:rsid w:val="38FCEB45"/>
    <w:rsid w:val="38FE40EA"/>
    <w:rsid w:val="38FFF79C"/>
    <w:rsid w:val="3903336F"/>
    <w:rsid w:val="39045CAD"/>
    <w:rsid w:val="39098E06"/>
    <w:rsid w:val="390B5162"/>
    <w:rsid w:val="390E95E0"/>
    <w:rsid w:val="3913D393"/>
    <w:rsid w:val="391605BC"/>
    <w:rsid w:val="391A4C20"/>
    <w:rsid w:val="391F9E39"/>
    <w:rsid w:val="392541ED"/>
    <w:rsid w:val="3926D97A"/>
    <w:rsid w:val="39299577"/>
    <w:rsid w:val="392B3BA2"/>
    <w:rsid w:val="392B8F4D"/>
    <w:rsid w:val="393130FA"/>
    <w:rsid w:val="39317890"/>
    <w:rsid w:val="39389039"/>
    <w:rsid w:val="3939F3DC"/>
    <w:rsid w:val="393DAE7B"/>
    <w:rsid w:val="393E490C"/>
    <w:rsid w:val="3943079A"/>
    <w:rsid w:val="3947F978"/>
    <w:rsid w:val="3948C8DB"/>
    <w:rsid w:val="394A1D7B"/>
    <w:rsid w:val="394A768F"/>
    <w:rsid w:val="394C4579"/>
    <w:rsid w:val="394C9AE3"/>
    <w:rsid w:val="394DB58F"/>
    <w:rsid w:val="39562D51"/>
    <w:rsid w:val="395B5DD1"/>
    <w:rsid w:val="3961A9BC"/>
    <w:rsid w:val="3962381E"/>
    <w:rsid w:val="3968953B"/>
    <w:rsid w:val="396EB15B"/>
    <w:rsid w:val="396F8E29"/>
    <w:rsid w:val="396FD81E"/>
    <w:rsid w:val="397DC5D8"/>
    <w:rsid w:val="39842553"/>
    <w:rsid w:val="398A7A9B"/>
    <w:rsid w:val="398B4F16"/>
    <w:rsid w:val="3992A00E"/>
    <w:rsid w:val="3994450B"/>
    <w:rsid w:val="3995F062"/>
    <w:rsid w:val="399B2001"/>
    <w:rsid w:val="399C0DE0"/>
    <w:rsid w:val="399C1299"/>
    <w:rsid w:val="399FFAEB"/>
    <w:rsid w:val="39A5F54A"/>
    <w:rsid w:val="39A68E82"/>
    <w:rsid w:val="39AC30FA"/>
    <w:rsid w:val="39AC902A"/>
    <w:rsid w:val="39AD01AA"/>
    <w:rsid w:val="39AEABBE"/>
    <w:rsid w:val="39B7B95D"/>
    <w:rsid w:val="39BBC48E"/>
    <w:rsid w:val="39BD095D"/>
    <w:rsid w:val="39BD199B"/>
    <w:rsid w:val="39C03DA9"/>
    <w:rsid w:val="39C052DA"/>
    <w:rsid w:val="39C3987B"/>
    <w:rsid w:val="39C62B52"/>
    <w:rsid w:val="39C736D9"/>
    <w:rsid w:val="39CDC71D"/>
    <w:rsid w:val="39CE7BD6"/>
    <w:rsid w:val="39CEA6B5"/>
    <w:rsid w:val="39D1E32E"/>
    <w:rsid w:val="39D49B80"/>
    <w:rsid w:val="39D4EC75"/>
    <w:rsid w:val="39D5E767"/>
    <w:rsid w:val="39D92D0F"/>
    <w:rsid w:val="39DB3D7D"/>
    <w:rsid w:val="39DB8626"/>
    <w:rsid w:val="39DEB5F5"/>
    <w:rsid w:val="39E9B8F4"/>
    <w:rsid w:val="39EEB36F"/>
    <w:rsid w:val="39EF3C71"/>
    <w:rsid w:val="39F3008F"/>
    <w:rsid w:val="39F75D6B"/>
    <w:rsid w:val="39FABE4D"/>
    <w:rsid w:val="39FE5FF3"/>
    <w:rsid w:val="3A011DB8"/>
    <w:rsid w:val="3A01A368"/>
    <w:rsid w:val="3A01C64E"/>
    <w:rsid w:val="3A088076"/>
    <w:rsid w:val="3A088747"/>
    <w:rsid w:val="3A0A8067"/>
    <w:rsid w:val="3A146ACD"/>
    <w:rsid w:val="3A14BEF0"/>
    <w:rsid w:val="3A176AA1"/>
    <w:rsid w:val="3A17ADAF"/>
    <w:rsid w:val="3A1BB875"/>
    <w:rsid w:val="3A2041B7"/>
    <w:rsid w:val="3A20A9BE"/>
    <w:rsid w:val="3A23D66C"/>
    <w:rsid w:val="3A24EA55"/>
    <w:rsid w:val="3A28C24F"/>
    <w:rsid w:val="3A2A94AB"/>
    <w:rsid w:val="3A2DAA79"/>
    <w:rsid w:val="3A321343"/>
    <w:rsid w:val="3A334B8B"/>
    <w:rsid w:val="3A374AC5"/>
    <w:rsid w:val="3A389389"/>
    <w:rsid w:val="3A3B5B52"/>
    <w:rsid w:val="3A3BB5BB"/>
    <w:rsid w:val="3A3CC466"/>
    <w:rsid w:val="3A3F0A65"/>
    <w:rsid w:val="3A404A64"/>
    <w:rsid w:val="3A45CF9E"/>
    <w:rsid w:val="3A46947A"/>
    <w:rsid w:val="3A46E817"/>
    <w:rsid w:val="3A474BC0"/>
    <w:rsid w:val="3A497C94"/>
    <w:rsid w:val="3A4E4F87"/>
    <w:rsid w:val="3A5054B5"/>
    <w:rsid w:val="3A561C85"/>
    <w:rsid w:val="3A56D734"/>
    <w:rsid w:val="3A5B267F"/>
    <w:rsid w:val="3A5F1E8E"/>
    <w:rsid w:val="3A60F8BE"/>
    <w:rsid w:val="3A64DD49"/>
    <w:rsid w:val="3A6EF7B2"/>
    <w:rsid w:val="3A714419"/>
    <w:rsid w:val="3A731D32"/>
    <w:rsid w:val="3A78F430"/>
    <w:rsid w:val="3A7F9835"/>
    <w:rsid w:val="3A81F845"/>
    <w:rsid w:val="3A86365A"/>
    <w:rsid w:val="3A88963B"/>
    <w:rsid w:val="3A88A47E"/>
    <w:rsid w:val="3A8DB9C8"/>
    <w:rsid w:val="3A8E170C"/>
    <w:rsid w:val="3A8F065D"/>
    <w:rsid w:val="3A960A60"/>
    <w:rsid w:val="3A9790C9"/>
    <w:rsid w:val="3A9B5488"/>
    <w:rsid w:val="3A9F2116"/>
    <w:rsid w:val="3AA04ED3"/>
    <w:rsid w:val="3AA3CF23"/>
    <w:rsid w:val="3AA5E691"/>
    <w:rsid w:val="3AA7BA34"/>
    <w:rsid w:val="3AAAC097"/>
    <w:rsid w:val="3AAB1B0F"/>
    <w:rsid w:val="3AAE52B3"/>
    <w:rsid w:val="3AB07E10"/>
    <w:rsid w:val="3AB3BD37"/>
    <w:rsid w:val="3ABA384F"/>
    <w:rsid w:val="3AC0146A"/>
    <w:rsid w:val="3AC2DD5B"/>
    <w:rsid w:val="3AC59BC3"/>
    <w:rsid w:val="3AC62264"/>
    <w:rsid w:val="3AC9B153"/>
    <w:rsid w:val="3ACFA949"/>
    <w:rsid w:val="3AD57909"/>
    <w:rsid w:val="3AD5D78C"/>
    <w:rsid w:val="3AD7616D"/>
    <w:rsid w:val="3AD9A60E"/>
    <w:rsid w:val="3AD9D8C3"/>
    <w:rsid w:val="3ADB5A19"/>
    <w:rsid w:val="3AE22305"/>
    <w:rsid w:val="3AE26825"/>
    <w:rsid w:val="3AE343D6"/>
    <w:rsid w:val="3AE6BB67"/>
    <w:rsid w:val="3AEC5310"/>
    <w:rsid w:val="3AED295D"/>
    <w:rsid w:val="3AEF8BCF"/>
    <w:rsid w:val="3AF27C1E"/>
    <w:rsid w:val="3AFCDBD5"/>
    <w:rsid w:val="3AFF521C"/>
    <w:rsid w:val="3AFFBFB0"/>
    <w:rsid w:val="3AFFF2E1"/>
    <w:rsid w:val="3B019AF8"/>
    <w:rsid w:val="3B01B4FA"/>
    <w:rsid w:val="3B03CCC8"/>
    <w:rsid w:val="3B099B9B"/>
    <w:rsid w:val="3B0F8342"/>
    <w:rsid w:val="3B11EC04"/>
    <w:rsid w:val="3B1410B9"/>
    <w:rsid w:val="3B153F2C"/>
    <w:rsid w:val="3B16D791"/>
    <w:rsid w:val="3B1808E6"/>
    <w:rsid w:val="3B18C793"/>
    <w:rsid w:val="3B18F1A7"/>
    <w:rsid w:val="3B190D5C"/>
    <w:rsid w:val="3B1969B9"/>
    <w:rsid w:val="3B1C6CFB"/>
    <w:rsid w:val="3B1E001A"/>
    <w:rsid w:val="3B1E931B"/>
    <w:rsid w:val="3B257FCE"/>
    <w:rsid w:val="3B266B76"/>
    <w:rsid w:val="3B272CD2"/>
    <w:rsid w:val="3B2AF4FC"/>
    <w:rsid w:val="3B2E0F1E"/>
    <w:rsid w:val="3B35ECB2"/>
    <w:rsid w:val="3B360C33"/>
    <w:rsid w:val="3B40BC10"/>
    <w:rsid w:val="3B48339D"/>
    <w:rsid w:val="3B498E1F"/>
    <w:rsid w:val="3B4C09B2"/>
    <w:rsid w:val="3B4F3883"/>
    <w:rsid w:val="3B513BA1"/>
    <w:rsid w:val="3B51B2E9"/>
    <w:rsid w:val="3B578F9A"/>
    <w:rsid w:val="3B61125D"/>
    <w:rsid w:val="3B6245AB"/>
    <w:rsid w:val="3B631EBA"/>
    <w:rsid w:val="3B65A0DA"/>
    <w:rsid w:val="3B6E82CF"/>
    <w:rsid w:val="3B72BE94"/>
    <w:rsid w:val="3B744DE3"/>
    <w:rsid w:val="3B750140"/>
    <w:rsid w:val="3B79231F"/>
    <w:rsid w:val="3B7B2520"/>
    <w:rsid w:val="3B7BCF50"/>
    <w:rsid w:val="3B7E2396"/>
    <w:rsid w:val="3B819F18"/>
    <w:rsid w:val="3B821AEB"/>
    <w:rsid w:val="3B82C2FE"/>
    <w:rsid w:val="3B86051A"/>
    <w:rsid w:val="3B8622C9"/>
    <w:rsid w:val="3B9663EB"/>
    <w:rsid w:val="3B999F76"/>
    <w:rsid w:val="3B9C2B44"/>
    <w:rsid w:val="3B9DB387"/>
    <w:rsid w:val="3B9EB365"/>
    <w:rsid w:val="3B9F6C74"/>
    <w:rsid w:val="3BA02A09"/>
    <w:rsid w:val="3BA2EE02"/>
    <w:rsid w:val="3BA519DF"/>
    <w:rsid w:val="3BA7D46C"/>
    <w:rsid w:val="3BA9BBAB"/>
    <w:rsid w:val="3BA9D59F"/>
    <w:rsid w:val="3BB012F4"/>
    <w:rsid w:val="3BB9A3F6"/>
    <w:rsid w:val="3BB9D36E"/>
    <w:rsid w:val="3BBEE106"/>
    <w:rsid w:val="3BBF7B36"/>
    <w:rsid w:val="3BC78CD9"/>
    <w:rsid w:val="3BCB4BA7"/>
    <w:rsid w:val="3BD12139"/>
    <w:rsid w:val="3BD595C2"/>
    <w:rsid w:val="3BD687D9"/>
    <w:rsid w:val="3BD87522"/>
    <w:rsid w:val="3BDC50E1"/>
    <w:rsid w:val="3BDD292D"/>
    <w:rsid w:val="3BE38423"/>
    <w:rsid w:val="3BECE80D"/>
    <w:rsid w:val="3BF11852"/>
    <w:rsid w:val="3BF410F6"/>
    <w:rsid w:val="3BF9A2CF"/>
    <w:rsid w:val="3BFCAE6E"/>
    <w:rsid w:val="3C014A3C"/>
    <w:rsid w:val="3C042122"/>
    <w:rsid w:val="3C0732C7"/>
    <w:rsid w:val="3C076531"/>
    <w:rsid w:val="3C09AA70"/>
    <w:rsid w:val="3C0DFF26"/>
    <w:rsid w:val="3C0EAAA3"/>
    <w:rsid w:val="3C1053F8"/>
    <w:rsid w:val="3C15C8AC"/>
    <w:rsid w:val="3C252793"/>
    <w:rsid w:val="3C2902DD"/>
    <w:rsid w:val="3C29A5C0"/>
    <w:rsid w:val="3C2B084C"/>
    <w:rsid w:val="3C3465DB"/>
    <w:rsid w:val="3C35726D"/>
    <w:rsid w:val="3C3743A6"/>
    <w:rsid w:val="3C37A28A"/>
    <w:rsid w:val="3C3B1EC7"/>
    <w:rsid w:val="3C3C681F"/>
    <w:rsid w:val="3C43F0CC"/>
    <w:rsid w:val="3C487851"/>
    <w:rsid w:val="3C4CF55F"/>
    <w:rsid w:val="3C5053CD"/>
    <w:rsid w:val="3C51659B"/>
    <w:rsid w:val="3C516F62"/>
    <w:rsid w:val="3C54C25F"/>
    <w:rsid w:val="3C5DA439"/>
    <w:rsid w:val="3C6536DB"/>
    <w:rsid w:val="3C65FD19"/>
    <w:rsid w:val="3C68E612"/>
    <w:rsid w:val="3C6D5F48"/>
    <w:rsid w:val="3C6E69DE"/>
    <w:rsid w:val="3C7059B5"/>
    <w:rsid w:val="3C72F56B"/>
    <w:rsid w:val="3C774917"/>
    <w:rsid w:val="3C77C996"/>
    <w:rsid w:val="3C790F01"/>
    <w:rsid w:val="3C7A3C14"/>
    <w:rsid w:val="3C7AAF47"/>
    <w:rsid w:val="3C7C3E56"/>
    <w:rsid w:val="3C7F5DC0"/>
    <w:rsid w:val="3C7FA152"/>
    <w:rsid w:val="3C803DD5"/>
    <w:rsid w:val="3C80CD09"/>
    <w:rsid w:val="3C8EDFE2"/>
    <w:rsid w:val="3C8FCA72"/>
    <w:rsid w:val="3C909C5A"/>
    <w:rsid w:val="3C9386AC"/>
    <w:rsid w:val="3C96202E"/>
    <w:rsid w:val="3C9BA1EC"/>
    <w:rsid w:val="3CA00FBA"/>
    <w:rsid w:val="3CA124CA"/>
    <w:rsid w:val="3CA1C072"/>
    <w:rsid w:val="3CA6D986"/>
    <w:rsid w:val="3CA76A81"/>
    <w:rsid w:val="3CA89B90"/>
    <w:rsid w:val="3CAAACF6"/>
    <w:rsid w:val="3CAB23D6"/>
    <w:rsid w:val="3CAFFE25"/>
    <w:rsid w:val="3CB19E83"/>
    <w:rsid w:val="3CB1A876"/>
    <w:rsid w:val="3CB5C2C0"/>
    <w:rsid w:val="3CB73105"/>
    <w:rsid w:val="3CB8D740"/>
    <w:rsid w:val="3CBA4FB9"/>
    <w:rsid w:val="3CBB2E06"/>
    <w:rsid w:val="3CBB3270"/>
    <w:rsid w:val="3CBBCC67"/>
    <w:rsid w:val="3CC55C00"/>
    <w:rsid w:val="3CC6FC9A"/>
    <w:rsid w:val="3CCAE222"/>
    <w:rsid w:val="3CCB9A07"/>
    <w:rsid w:val="3CCF3D97"/>
    <w:rsid w:val="3CD17A5F"/>
    <w:rsid w:val="3CD45997"/>
    <w:rsid w:val="3CDD25E5"/>
    <w:rsid w:val="3CE375BD"/>
    <w:rsid w:val="3CE47336"/>
    <w:rsid w:val="3CE8E87B"/>
    <w:rsid w:val="3CEB80E9"/>
    <w:rsid w:val="3CEBCD53"/>
    <w:rsid w:val="3CEDAE21"/>
    <w:rsid w:val="3CEE0F60"/>
    <w:rsid w:val="3CF17457"/>
    <w:rsid w:val="3CF4EDB5"/>
    <w:rsid w:val="3CF81A6D"/>
    <w:rsid w:val="3CF90B05"/>
    <w:rsid w:val="3CF99275"/>
    <w:rsid w:val="3CFD570C"/>
    <w:rsid w:val="3CFF296E"/>
    <w:rsid w:val="3D02CFCC"/>
    <w:rsid w:val="3D07FB46"/>
    <w:rsid w:val="3D09B697"/>
    <w:rsid w:val="3D0A719C"/>
    <w:rsid w:val="3D0E8B47"/>
    <w:rsid w:val="3D0E8F64"/>
    <w:rsid w:val="3D132FA1"/>
    <w:rsid w:val="3D14A621"/>
    <w:rsid w:val="3D1A52F7"/>
    <w:rsid w:val="3D1C0E01"/>
    <w:rsid w:val="3D204080"/>
    <w:rsid w:val="3D211E20"/>
    <w:rsid w:val="3D235E69"/>
    <w:rsid w:val="3D23B5EC"/>
    <w:rsid w:val="3D280687"/>
    <w:rsid w:val="3D297261"/>
    <w:rsid w:val="3D29AB31"/>
    <w:rsid w:val="3D2BACC4"/>
    <w:rsid w:val="3D2D1EC7"/>
    <w:rsid w:val="3D2F9093"/>
    <w:rsid w:val="3D357D95"/>
    <w:rsid w:val="3D35E9FC"/>
    <w:rsid w:val="3D36F22C"/>
    <w:rsid w:val="3D381858"/>
    <w:rsid w:val="3D390ECB"/>
    <w:rsid w:val="3D421245"/>
    <w:rsid w:val="3D46A6A5"/>
    <w:rsid w:val="3D4B3D38"/>
    <w:rsid w:val="3D4EACC9"/>
    <w:rsid w:val="3D50C1DD"/>
    <w:rsid w:val="3D543BA1"/>
    <w:rsid w:val="3D559676"/>
    <w:rsid w:val="3D563D34"/>
    <w:rsid w:val="3D5B9999"/>
    <w:rsid w:val="3D5DF874"/>
    <w:rsid w:val="3D5ED717"/>
    <w:rsid w:val="3D623F18"/>
    <w:rsid w:val="3D660DB8"/>
    <w:rsid w:val="3D676E24"/>
    <w:rsid w:val="3D690382"/>
    <w:rsid w:val="3D72395A"/>
    <w:rsid w:val="3D74BD3A"/>
    <w:rsid w:val="3D7C7F74"/>
    <w:rsid w:val="3D7CBB9B"/>
    <w:rsid w:val="3D7EA71E"/>
    <w:rsid w:val="3D7ECD0B"/>
    <w:rsid w:val="3D800695"/>
    <w:rsid w:val="3D817075"/>
    <w:rsid w:val="3D830E02"/>
    <w:rsid w:val="3D8320D0"/>
    <w:rsid w:val="3D83EE00"/>
    <w:rsid w:val="3D8AA3E8"/>
    <w:rsid w:val="3D8F8819"/>
    <w:rsid w:val="3D93ADE2"/>
    <w:rsid w:val="3D94659F"/>
    <w:rsid w:val="3D9591EB"/>
    <w:rsid w:val="3D9DC3D3"/>
    <w:rsid w:val="3D9F44A2"/>
    <w:rsid w:val="3D9FE4A6"/>
    <w:rsid w:val="3DA14DF3"/>
    <w:rsid w:val="3DA255D3"/>
    <w:rsid w:val="3DA5470F"/>
    <w:rsid w:val="3DA79853"/>
    <w:rsid w:val="3DAC3827"/>
    <w:rsid w:val="3DB1318C"/>
    <w:rsid w:val="3DB2920C"/>
    <w:rsid w:val="3DB31980"/>
    <w:rsid w:val="3DBDAC8E"/>
    <w:rsid w:val="3DC609E8"/>
    <w:rsid w:val="3DCD94D9"/>
    <w:rsid w:val="3DD003CB"/>
    <w:rsid w:val="3DD07F1D"/>
    <w:rsid w:val="3DD2E4F3"/>
    <w:rsid w:val="3DD96BA9"/>
    <w:rsid w:val="3DDE85C8"/>
    <w:rsid w:val="3DE202C4"/>
    <w:rsid w:val="3DE2F5A2"/>
    <w:rsid w:val="3DE433C4"/>
    <w:rsid w:val="3DE76BA0"/>
    <w:rsid w:val="3DEA4EE3"/>
    <w:rsid w:val="3DEB3F16"/>
    <w:rsid w:val="3DF571DC"/>
    <w:rsid w:val="3DF619B7"/>
    <w:rsid w:val="3DF6483A"/>
    <w:rsid w:val="3DF7E194"/>
    <w:rsid w:val="3DFD2CE9"/>
    <w:rsid w:val="3DFDF319"/>
    <w:rsid w:val="3E007F23"/>
    <w:rsid w:val="3E016AB0"/>
    <w:rsid w:val="3E017160"/>
    <w:rsid w:val="3E03D0D8"/>
    <w:rsid w:val="3E040C29"/>
    <w:rsid w:val="3E045799"/>
    <w:rsid w:val="3E056120"/>
    <w:rsid w:val="3E0AB355"/>
    <w:rsid w:val="3E111EFA"/>
    <w:rsid w:val="3E1378BA"/>
    <w:rsid w:val="3E19FA35"/>
    <w:rsid w:val="3E1BFDB9"/>
    <w:rsid w:val="3E1E80AB"/>
    <w:rsid w:val="3E263A61"/>
    <w:rsid w:val="3E26ED0E"/>
    <w:rsid w:val="3E27F0EB"/>
    <w:rsid w:val="3E291FEA"/>
    <w:rsid w:val="3E30E238"/>
    <w:rsid w:val="3E313709"/>
    <w:rsid w:val="3E31DBAC"/>
    <w:rsid w:val="3E366470"/>
    <w:rsid w:val="3E374869"/>
    <w:rsid w:val="3E39DE63"/>
    <w:rsid w:val="3E3AC8F7"/>
    <w:rsid w:val="3E3C0A32"/>
    <w:rsid w:val="3E3F2F36"/>
    <w:rsid w:val="3E3FE889"/>
    <w:rsid w:val="3E430C3C"/>
    <w:rsid w:val="3E479445"/>
    <w:rsid w:val="3E4AD98D"/>
    <w:rsid w:val="3E4F74F7"/>
    <w:rsid w:val="3E53FEAB"/>
    <w:rsid w:val="3E580847"/>
    <w:rsid w:val="3E58F823"/>
    <w:rsid w:val="3E59FF03"/>
    <w:rsid w:val="3E5A2C80"/>
    <w:rsid w:val="3E5B97B6"/>
    <w:rsid w:val="3E5CE1B2"/>
    <w:rsid w:val="3E5FC29C"/>
    <w:rsid w:val="3E63869C"/>
    <w:rsid w:val="3E690170"/>
    <w:rsid w:val="3E6B477A"/>
    <w:rsid w:val="3E6F050A"/>
    <w:rsid w:val="3E70A63A"/>
    <w:rsid w:val="3E731F1C"/>
    <w:rsid w:val="3E754B6F"/>
    <w:rsid w:val="3E788ED2"/>
    <w:rsid w:val="3E7A149B"/>
    <w:rsid w:val="3E7F6AE8"/>
    <w:rsid w:val="3E7FA97E"/>
    <w:rsid w:val="3E80C4AD"/>
    <w:rsid w:val="3E82EF6C"/>
    <w:rsid w:val="3E867B96"/>
    <w:rsid w:val="3E87CFD1"/>
    <w:rsid w:val="3E8EA2E7"/>
    <w:rsid w:val="3E9F2F27"/>
    <w:rsid w:val="3EA01324"/>
    <w:rsid w:val="3EA3AD0D"/>
    <w:rsid w:val="3EAA6CD1"/>
    <w:rsid w:val="3EACBCBE"/>
    <w:rsid w:val="3EB1885E"/>
    <w:rsid w:val="3EB659D5"/>
    <w:rsid w:val="3EB6AB26"/>
    <w:rsid w:val="3EC5072B"/>
    <w:rsid w:val="3EC57B8C"/>
    <w:rsid w:val="3EC6BA80"/>
    <w:rsid w:val="3EC9B653"/>
    <w:rsid w:val="3ECA65D8"/>
    <w:rsid w:val="3ECE8219"/>
    <w:rsid w:val="3ED43055"/>
    <w:rsid w:val="3ED779AA"/>
    <w:rsid w:val="3EDC8A7B"/>
    <w:rsid w:val="3EDE4831"/>
    <w:rsid w:val="3EDEE21C"/>
    <w:rsid w:val="3EE53F95"/>
    <w:rsid w:val="3EE666C1"/>
    <w:rsid w:val="3EE67134"/>
    <w:rsid w:val="3EE797AA"/>
    <w:rsid w:val="3EE7AE1F"/>
    <w:rsid w:val="3EF00FF3"/>
    <w:rsid w:val="3EF251F4"/>
    <w:rsid w:val="3EF57300"/>
    <w:rsid w:val="3EF8BE5D"/>
    <w:rsid w:val="3EF918E6"/>
    <w:rsid w:val="3EFDCA97"/>
    <w:rsid w:val="3F03190D"/>
    <w:rsid w:val="3F036A4E"/>
    <w:rsid w:val="3F06B88F"/>
    <w:rsid w:val="3F07B6B5"/>
    <w:rsid w:val="3F0C8656"/>
    <w:rsid w:val="3F0D5002"/>
    <w:rsid w:val="3F0EDDB6"/>
    <w:rsid w:val="3F105EE6"/>
    <w:rsid w:val="3F150106"/>
    <w:rsid w:val="3F172799"/>
    <w:rsid w:val="3F17B9D5"/>
    <w:rsid w:val="3F19AB63"/>
    <w:rsid w:val="3F1F484A"/>
    <w:rsid w:val="3F268700"/>
    <w:rsid w:val="3F28C9FE"/>
    <w:rsid w:val="3F2BB0DA"/>
    <w:rsid w:val="3F2C5895"/>
    <w:rsid w:val="3F2C5CC4"/>
    <w:rsid w:val="3F2C885C"/>
    <w:rsid w:val="3F32A605"/>
    <w:rsid w:val="3F330DBF"/>
    <w:rsid w:val="3F34CB26"/>
    <w:rsid w:val="3F35FFE8"/>
    <w:rsid w:val="3F36DF08"/>
    <w:rsid w:val="3F3804F8"/>
    <w:rsid w:val="3F44EC04"/>
    <w:rsid w:val="3F4B139F"/>
    <w:rsid w:val="3F4CC551"/>
    <w:rsid w:val="3F4DCEF0"/>
    <w:rsid w:val="3F508117"/>
    <w:rsid w:val="3F517A8E"/>
    <w:rsid w:val="3F51E39E"/>
    <w:rsid w:val="3F590113"/>
    <w:rsid w:val="3F5B71B2"/>
    <w:rsid w:val="3F5E059D"/>
    <w:rsid w:val="3F62F332"/>
    <w:rsid w:val="3F639515"/>
    <w:rsid w:val="3F65D14C"/>
    <w:rsid w:val="3F661EF1"/>
    <w:rsid w:val="3F667C61"/>
    <w:rsid w:val="3F6A53A6"/>
    <w:rsid w:val="3F6C6305"/>
    <w:rsid w:val="3F70FC5F"/>
    <w:rsid w:val="3F7362A1"/>
    <w:rsid w:val="3F739A1E"/>
    <w:rsid w:val="3F755876"/>
    <w:rsid w:val="3F7AAD93"/>
    <w:rsid w:val="3F7E8990"/>
    <w:rsid w:val="3F80B72A"/>
    <w:rsid w:val="3F80E8D6"/>
    <w:rsid w:val="3F80F8AB"/>
    <w:rsid w:val="3F82DDF3"/>
    <w:rsid w:val="3F84E3E2"/>
    <w:rsid w:val="3F8B68BE"/>
    <w:rsid w:val="3F8BB0FD"/>
    <w:rsid w:val="3F8D01DE"/>
    <w:rsid w:val="3F8DDCBE"/>
    <w:rsid w:val="3F90428C"/>
    <w:rsid w:val="3F939C84"/>
    <w:rsid w:val="3F9CD1EA"/>
    <w:rsid w:val="3FA02340"/>
    <w:rsid w:val="3FA23AC9"/>
    <w:rsid w:val="3FA4EAE7"/>
    <w:rsid w:val="3FAA0E52"/>
    <w:rsid w:val="3FAB84DE"/>
    <w:rsid w:val="3FABB0C7"/>
    <w:rsid w:val="3FB21F18"/>
    <w:rsid w:val="3FB4DEF8"/>
    <w:rsid w:val="3FB5680D"/>
    <w:rsid w:val="3FBB1345"/>
    <w:rsid w:val="3FC76CED"/>
    <w:rsid w:val="3FCA4CB1"/>
    <w:rsid w:val="3FCAA39F"/>
    <w:rsid w:val="3FCB12E2"/>
    <w:rsid w:val="3FCC44D4"/>
    <w:rsid w:val="3FCFF881"/>
    <w:rsid w:val="3FD55B07"/>
    <w:rsid w:val="3FD56F1B"/>
    <w:rsid w:val="3FDD74A3"/>
    <w:rsid w:val="3FDD75C9"/>
    <w:rsid w:val="3FE18FF2"/>
    <w:rsid w:val="3FE2F2A2"/>
    <w:rsid w:val="3FE51C67"/>
    <w:rsid w:val="3FE62CE9"/>
    <w:rsid w:val="3FE7627D"/>
    <w:rsid w:val="3FED865B"/>
    <w:rsid w:val="3FF4487E"/>
    <w:rsid w:val="3FF51EDE"/>
    <w:rsid w:val="3FF5D289"/>
    <w:rsid w:val="3FF68A91"/>
    <w:rsid w:val="3FFC6E7A"/>
    <w:rsid w:val="4004A8DE"/>
    <w:rsid w:val="40060101"/>
    <w:rsid w:val="400678A3"/>
    <w:rsid w:val="400ABDCC"/>
    <w:rsid w:val="400DA950"/>
    <w:rsid w:val="40127153"/>
    <w:rsid w:val="4018594B"/>
    <w:rsid w:val="401A0E76"/>
    <w:rsid w:val="401B2DF1"/>
    <w:rsid w:val="401DDC55"/>
    <w:rsid w:val="401EC5C0"/>
    <w:rsid w:val="401EDA9D"/>
    <w:rsid w:val="402026CE"/>
    <w:rsid w:val="40221EB6"/>
    <w:rsid w:val="4024DF77"/>
    <w:rsid w:val="402568E5"/>
    <w:rsid w:val="4026F345"/>
    <w:rsid w:val="40276470"/>
    <w:rsid w:val="402834BB"/>
    <w:rsid w:val="402B831E"/>
    <w:rsid w:val="402CE8CC"/>
    <w:rsid w:val="402EE671"/>
    <w:rsid w:val="4030A3C1"/>
    <w:rsid w:val="40343390"/>
    <w:rsid w:val="40364008"/>
    <w:rsid w:val="4038369D"/>
    <w:rsid w:val="403C289F"/>
    <w:rsid w:val="403ED33B"/>
    <w:rsid w:val="4048E549"/>
    <w:rsid w:val="4049D859"/>
    <w:rsid w:val="404D4D8B"/>
    <w:rsid w:val="404EEEB1"/>
    <w:rsid w:val="4050CF86"/>
    <w:rsid w:val="4052106C"/>
    <w:rsid w:val="405B217E"/>
    <w:rsid w:val="405D271E"/>
    <w:rsid w:val="405E1C19"/>
    <w:rsid w:val="40651556"/>
    <w:rsid w:val="406594A3"/>
    <w:rsid w:val="406E957D"/>
    <w:rsid w:val="4073887A"/>
    <w:rsid w:val="40744917"/>
    <w:rsid w:val="407455BA"/>
    <w:rsid w:val="4076A4A1"/>
    <w:rsid w:val="407A667C"/>
    <w:rsid w:val="407B4729"/>
    <w:rsid w:val="407BD651"/>
    <w:rsid w:val="407E7BDF"/>
    <w:rsid w:val="4081461C"/>
    <w:rsid w:val="4081BF0B"/>
    <w:rsid w:val="408672F9"/>
    <w:rsid w:val="4087DF7E"/>
    <w:rsid w:val="4088B998"/>
    <w:rsid w:val="408A6C4E"/>
    <w:rsid w:val="408B99FE"/>
    <w:rsid w:val="40909C7F"/>
    <w:rsid w:val="40965B4A"/>
    <w:rsid w:val="40970D7C"/>
    <w:rsid w:val="409759F8"/>
    <w:rsid w:val="40A3FB26"/>
    <w:rsid w:val="40AB8BD8"/>
    <w:rsid w:val="40B00ED4"/>
    <w:rsid w:val="40B0A9C0"/>
    <w:rsid w:val="40BCB09C"/>
    <w:rsid w:val="40BDC201"/>
    <w:rsid w:val="40BFDA18"/>
    <w:rsid w:val="40C1CF18"/>
    <w:rsid w:val="40C605CA"/>
    <w:rsid w:val="40C6FC8A"/>
    <w:rsid w:val="40D0180B"/>
    <w:rsid w:val="40D07712"/>
    <w:rsid w:val="40D0C67C"/>
    <w:rsid w:val="40E21FE6"/>
    <w:rsid w:val="40E3ED5C"/>
    <w:rsid w:val="40E74285"/>
    <w:rsid w:val="40E83211"/>
    <w:rsid w:val="40EB2E39"/>
    <w:rsid w:val="40EF8EFC"/>
    <w:rsid w:val="40F4371F"/>
    <w:rsid w:val="40FAECCE"/>
    <w:rsid w:val="41045586"/>
    <w:rsid w:val="41084E00"/>
    <w:rsid w:val="410AC7E3"/>
    <w:rsid w:val="410BCCB9"/>
    <w:rsid w:val="410C0A60"/>
    <w:rsid w:val="41110FC3"/>
    <w:rsid w:val="41121C2F"/>
    <w:rsid w:val="41123CB0"/>
    <w:rsid w:val="41126ABC"/>
    <w:rsid w:val="4115A9C6"/>
    <w:rsid w:val="4116119C"/>
    <w:rsid w:val="411A013A"/>
    <w:rsid w:val="411A7E29"/>
    <w:rsid w:val="4124C9D9"/>
    <w:rsid w:val="4128B1E6"/>
    <w:rsid w:val="4129E325"/>
    <w:rsid w:val="412F3F0F"/>
    <w:rsid w:val="4135EC94"/>
    <w:rsid w:val="4136083F"/>
    <w:rsid w:val="4137B3B6"/>
    <w:rsid w:val="413E5FCC"/>
    <w:rsid w:val="413FC97A"/>
    <w:rsid w:val="414AEF9B"/>
    <w:rsid w:val="4151D517"/>
    <w:rsid w:val="415596C9"/>
    <w:rsid w:val="41561959"/>
    <w:rsid w:val="415773FF"/>
    <w:rsid w:val="415D7AC4"/>
    <w:rsid w:val="416807CD"/>
    <w:rsid w:val="416822DB"/>
    <w:rsid w:val="41688EA1"/>
    <w:rsid w:val="4168CBED"/>
    <w:rsid w:val="416BA6EE"/>
    <w:rsid w:val="416BEE08"/>
    <w:rsid w:val="41725917"/>
    <w:rsid w:val="417974A7"/>
    <w:rsid w:val="417AB207"/>
    <w:rsid w:val="417B20EB"/>
    <w:rsid w:val="418263A0"/>
    <w:rsid w:val="4185861A"/>
    <w:rsid w:val="4185C0E2"/>
    <w:rsid w:val="41891E8E"/>
    <w:rsid w:val="4189EBD4"/>
    <w:rsid w:val="418A8CD9"/>
    <w:rsid w:val="419E7A0B"/>
    <w:rsid w:val="41A09C42"/>
    <w:rsid w:val="41A1747F"/>
    <w:rsid w:val="41A27385"/>
    <w:rsid w:val="41A525C1"/>
    <w:rsid w:val="41A876FB"/>
    <w:rsid w:val="41AB3DCF"/>
    <w:rsid w:val="41B0435A"/>
    <w:rsid w:val="41B37433"/>
    <w:rsid w:val="41B557EE"/>
    <w:rsid w:val="41B599E3"/>
    <w:rsid w:val="41B66484"/>
    <w:rsid w:val="41B8CE2E"/>
    <w:rsid w:val="41BA4BCB"/>
    <w:rsid w:val="41C037A0"/>
    <w:rsid w:val="41C57A56"/>
    <w:rsid w:val="41C59CA7"/>
    <w:rsid w:val="41CB521B"/>
    <w:rsid w:val="41CB6E6A"/>
    <w:rsid w:val="41D1921F"/>
    <w:rsid w:val="41D2AED0"/>
    <w:rsid w:val="41D33900"/>
    <w:rsid w:val="41D6C910"/>
    <w:rsid w:val="41D731B9"/>
    <w:rsid w:val="41D86AF2"/>
    <w:rsid w:val="41D910BE"/>
    <w:rsid w:val="41DC35E4"/>
    <w:rsid w:val="41DD3F61"/>
    <w:rsid w:val="41DE93A2"/>
    <w:rsid w:val="41DEBB12"/>
    <w:rsid w:val="41E183B6"/>
    <w:rsid w:val="41E747C5"/>
    <w:rsid w:val="41E92220"/>
    <w:rsid w:val="41EAA6E8"/>
    <w:rsid w:val="41ECE37A"/>
    <w:rsid w:val="41F2DDDF"/>
    <w:rsid w:val="41F55164"/>
    <w:rsid w:val="41FBC07C"/>
    <w:rsid w:val="42007461"/>
    <w:rsid w:val="42019358"/>
    <w:rsid w:val="42054563"/>
    <w:rsid w:val="4205BD9C"/>
    <w:rsid w:val="4206D218"/>
    <w:rsid w:val="42099391"/>
    <w:rsid w:val="420F419A"/>
    <w:rsid w:val="4210B715"/>
    <w:rsid w:val="4210E959"/>
    <w:rsid w:val="42125CFD"/>
    <w:rsid w:val="4214C68F"/>
    <w:rsid w:val="421873F8"/>
    <w:rsid w:val="4219AA05"/>
    <w:rsid w:val="42225604"/>
    <w:rsid w:val="42243D08"/>
    <w:rsid w:val="42263D59"/>
    <w:rsid w:val="42264CC3"/>
    <w:rsid w:val="42281026"/>
    <w:rsid w:val="422CB435"/>
    <w:rsid w:val="422E0142"/>
    <w:rsid w:val="422F50E1"/>
    <w:rsid w:val="4231913A"/>
    <w:rsid w:val="42381415"/>
    <w:rsid w:val="4239F6CC"/>
    <w:rsid w:val="423A45B3"/>
    <w:rsid w:val="423D39BF"/>
    <w:rsid w:val="423FC2E3"/>
    <w:rsid w:val="4247F1F8"/>
    <w:rsid w:val="424A38C5"/>
    <w:rsid w:val="424C709A"/>
    <w:rsid w:val="424E7100"/>
    <w:rsid w:val="424FC33E"/>
    <w:rsid w:val="42584538"/>
    <w:rsid w:val="425983E4"/>
    <w:rsid w:val="425A1253"/>
    <w:rsid w:val="425A9CB1"/>
    <w:rsid w:val="425E565E"/>
    <w:rsid w:val="4261A52F"/>
    <w:rsid w:val="4265DC1F"/>
    <w:rsid w:val="4266D394"/>
    <w:rsid w:val="42670632"/>
    <w:rsid w:val="42689123"/>
    <w:rsid w:val="4269CF96"/>
    <w:rsid w:val="426C8BA9"/>
    <w:rsid w:val="42729A73"/>
    <w:rsid w:val="42736BCB"/>
    <w:rsid w:val="42756EFC"/>
    <w:rsid w:val="427A9A64"/>
    <w:rsid w:val="427AFF6D"/>
    <w:rsid w:val="427BE566"/>
    <w:rsid w:val="427C2118"/>
    <w:rsid w:val="427C3C9D"/>
    <w:rsid w:val="427E25D7"/>
    <w:rsid w:val="42808E50"/>
    <w:rsid w:val="42832F2D"/>
    <w:rsid w:val="4285AD95"/>
    <w:rsid w:val="4286F773"/>
    <w:rsid w:val="428F7A07"/>
    <w:rsid w:val="42906A4F"/>
    <w:rsid w:val="4290730C"/>
    <w:rsid w:val="4291234A"/>
    <w:rsid w:val="4293A307"/>
    <w:rsid w:val="429D7D05"/>
    <w:rsid w:val="42A3E49B"/>
    <w:rsid w:val="42A6715F"/>
    <w:rsid w:val="42A6B4AD"/>
    <w:rsid w:val="42A80AA0"/>
    <w:rsid w:val="42A86A2C"/>
    <w:rsid w:val="42A9A306"/>
    <w:rsid w:val="42AA9225"/>
    <w:rsid w:val="42AC7413"/>
    <w:rsid w:val="42B420C6"/>
    <w:rsid w:val="42BA9726"/>
    <w:rsid w:val="42BBF65B"/>
    <w:rsid w:val="42BC6335"/>
    <w:rsid w:val="42BD951C"/>
    <w:rsid w:val="42BED6BB"/>
    <w:rsid w:val="42BFA4F2"/>
    <w:rsid w:val="42C5880D"/>
    <w:rsid w:val="42C8C160"/>
    <w:rsid w:val="42CB2C57"/>
    <w:rsid w:val="42CEFB81"/>
    <w:rsid w:val="42D1196F"/>
    <w:rsid w:val="42D2A8C9"/>
    <w:rsid w:val="42D7B84C"/>
    <w:rsid w:val="42DA7918"/>
    <w:rsid w:val="42DE2AE5"/>
    <w:rsid w:val="42DF27D2"/>
    <w:rsid w:val="42E2CE42"/>
    <w:rsid w:val="42F3D820"/>
    <w:rsid w:val="42FA8A4A"/>
    <w:rsid w:val="42FE723A"/>
    <w:rsid w:val="42FFBAEA"/>
    <w:rsid w:val="4301B906"/>
    <w:rsid w:val="43069FD6"/>
    <w:rsid w:val="43086732"/>
    <w:rsid w:val="43104358"/>
    <w:rsid w:val="431354D7"/>
    <w:rsid w:val="4313BA3A"/>
    <w:rsid w:val="4316D8BE"/>
    <w:rsid w:val="4317EBD1"/>
    <w:rsid w:val="431C7D7B"/>
    <w:rsid w:val="4324E042"/>
    <w:rsid w:val="43264E84"/>
    <w:rsid w:val="43269891"/>
    <w:rsid w:val="432A3181"/>
    <w:rsid w:val="432B6CD4"/>
    <w:rsid w:val="432F7ADD"/>
    <w:rsid w:val="433449D4"/>
    <w:rsid w:val="4335CA28"/>
    <w:rsid w:val="433B4B5B"/>
    <w:rsid w:val="433B5645"/>
    <w:rsid w:val="433C7E45"/>
    <w:rsid w:val="433CD86F"/>
    <w:rsid w:val="433DFFB8"/>
    <w:rsid w:val="433FABF5"/>
    <w:rsid w:val="4343126D"/>
    <w:rsid w:val="4347DBC3"/>
    <w:rsid w:val="434A4A5D"/>
    <w:rsid w:val="434DB39C"/>
    <w:rsid w:val="435BFDC4"/>
    <w:rsid w:val="435DD78F"/>
    <w:rsid w:val="435E3B42"/>
    <w:rsid w:val="435E73DE"/>
    <w:rsid w:val="4364C314"/>
    <w:rsid w:val="4364EAC1"/>
    <w:rsid w:val="4366C801"/>
    <w:rsid w:val="43699C3A"/>
    <w:rsid w:val="436A94A2"/>
    <w:rsid w:val="436B86DC"/>
    <w:rsid w:val="436BCE33"/>
    <w:rsid w:val="436EB06E"/>
    <w:rsid w:val="436EFA9F"/>
    <w:rsid w:val="437171AC"/>
    <w:rsid w:val="4373A0AD"/>
    <w:rsid w:val="4373BF7A"/>
    <w:rsid w:val="437D0DBD"/>
    <w:rsid w:val="437D287A"/>
    <w:rsid w:val="438064F7"/>
    <w:rsid w:val="43816744"/>
    <w:rsid w:val="4383013D"/>
    <w:rsid w:val="43843EE3"/>
    <w:rsid w:val="438A97C9"/>
    <w:rsid w:val="438B3AF9"/>
    <w:rsid w:val="4394BF26"/>
    <w:rsid w:val="4396FB36"/>
    <w:rsid w:val="439A0C0E"/>
    <w:rsid w:val="439B9781"/>
    <w:rsid w:val="439F95EE"/>
    <w:rsid w:val="43A2D849"/>
    <w:rsid w:val="43A48D49"/>
    <w:rsid w:val="43A61942"/>
    <w:rsid w:val="43A6A75F"/>
    <w:rsid w:val="43A776C8"/>
    <w:rsid w:val="43AD1DD1"/>
    <w:rsid w:val="43AD24CF"/>
    <w:rsid w:val="43B57817"/>
    <w:rsid w:val="43B5BC3D"/>
    <w:rsid w:val="43B5F403"/>
    <w:rsid w:val="43B7BEF2"/>
    <w:rsid w:val="43B977F3"/>
    <w:rsid w:val="43BC2DF3"/>
    <w:rsid w:val="43C5FE29"/>
    <w:rsid w:val="43C7241E"/>
    <w:rsid w:val="43CBF975"/>
    <w:rsid w:val="43D3D2A7"/>
    <w:rsid w:val="43D6F818"/>
    <w:rsid w:val="43D92F34"/>
    <w:rsid w:val="43DC7409"/>
    <w:rsid w:val="43DF12BF"/>
    <w:rsid w:val="43E0428C"/>
    <w:rsid w:val="43E1AC5E"/>
    <w:rsid w:val="43E3741E"/>
    <w:rsid w:val="43E5E5CB"/>
    <w:rsid w:val="43E9A938"/>
    <w:rsid w:val="43E9DAF5"/>
    <w:rsid w:val="43EA19C6"/>
    <w:rsid w:val="43F0C08D"/>
    <w:rsid w:val="43F27586"/>
    <w:rsid w:val="43F82546"/>
    <w:rsid w:val="43F8E1AC"/>
    <w:rsid w:val="43FDAD1B"/>
    <w:rsid w:val="43FE234F"/>
    <w:rsid w:val="440574D1"/>
    <w:rsid w:val="440874CD"/>
    <w:rsid w:val="44094420"/>
    <w:rsid w:val="440B6542"/>
    <w:rsid w:val="440C48A6"/>
    <w:rsid w:val="440F2D19"/>
    <w:rsid w:val="4414B0A2"/>
    <w:rsid w:val="441C314C"/>
    <w:rsid w:val="441D7A82"/>
    <w:rsid w:val="4423B355"/>
    <w:rsid w:val="44272F7C"/>
    <w:rsid w:val="4428FE0C"/>
    <w:rsid w:val="442906BA"/>
    <w:rsid w:val="442B5BCF"/>
    <w:rsid w:val="442C7C44"/>
    <w:rsid w:val="44322535"/>
    <w:rsid w:val="44357C9A"/>
    <w:rsid w:val="4439098C"/>
    <w:rsid w:val="443B3E6E"/>
    <w:rsid w:val="443F26BD"/>
    <w:rsid w:val="44411D7D"/>
    <w:rsid w:val="4443E948"/>
    <w:rsid w:val="4444FDF9"/>
    <w:rsid w:val="444A8981"/>
    <w:rsid w:val="4450A7EA"/>
    <w:rsid w:val="445E3BA5"/>
    <w:rsid w:val="445FCE7A"/>
    <w:rsid w:val="44612675"/>
    <w:rsid w:val="4462C468"/>
    <w:rsid w:val="4466B85B"/>
    <w:rsid w:val="446EAA96"/>
    <w:rsid w:val="4473037B"/>
    <w:rsid w:val="44733BA2"/>
    <w:rsid w:val="4473617C"/>
    <w:rsid w:val="447453BE"/>
    <w:rsid w:val="4474555F"/>
    <w:rsid w:val="4478FA15"/>
    <w:rsid w:val="447A1F43"/>
    <w:rsid w:val="447DC0CF"/>
    <w:rsid w:val="4481CC40"/>
    <w:rsid w:val="44896E8A"/>
    <w:rsid w:val="44931648"/>
    <w:rsid w:val="44931B26"/>
    <w:rsid w:val="4495152C"/>
    <w:rsid w:val="44955580"/>
    <w:rsid w:val="4497B88E"/>
    <w:rsid w:val="4498FA37"/>
    <w:rsid w:val="449AABF0"/>
    <w:rsid w:val="449C4CD6"/>
    <w:rsid w:val="44A08CF8"/>
    <w:rsid w:val="44A4DF8C"/>
    <w:rsid w:val="44A53CF8"/>
    <w:rsid w:val="44AB6971"/>
    <w:rsid w:val="44AF05A6"/>
    <w:rsid w:val="44B166BE"/>
    <w:rsid w:val="44B1AD66"/>
    <w:rsid w:val="44B22458"/>
    <w:rsid w:val="44B3AFE2"/>
    <w:rsid w:val="44B4C9FE"/>
    <w:rsid w:val="44B83003"/>
    <w:rsid w:val="44B87FF3"/>
    <w:rsid w:val="44B8B07A"/>
    <w:rsid w:val="44BBA7A2"/>
    <w:rsid w:val="44C1914E"/>
    <w:rsid w:val="44C36CFA"/>
    <w:rsid w:val="44C590F0"/>
    <w:rsid w:val="44C5EDA5"/>
    <w:rsid w:val="44C90AAC"/>
    <w:rsid w:val="44CA6709"/>
    <w:rsid w:val="44CB89DE"/>
    <w:rsid w:val="44CC627E"/>
    <w:rsid w:val="44CDBCF7"/>
    <w:rsid w:val="44D1E381"/>
    <w:rsid w:val="44D516EF"/>
    <w:rsid w:val="44D67B8B"/>
    <w:rsid w:val="44DC13A4"/>
    <w:rsid w:val="44DD977A"/>
    <w:rsid w:val="44E73FE7"/>
    <w:rsid w:val="44EA103C"/>
    <w:rsid w:val="44F25AD7"/>
    <w:rsid w:val="44F6C8F9"/>
    <w:rsid w:val="44FB27B8"/>
    <w:rsid w:val="44FF9B3D"/>
    <w:rsid w:val="4503BF92"/>
    <w:rsid w:val="4505B06F"/>
    <w:rsid w:val="450868F7"/>
    <w:rsid w:val="4509AE88"/>
    <w:rsid w:val="4509D1C6"/>
    <w:rsid w:val="450E43B7"/>
    <w:rsid w:val="450FD576"/>
    <w:rsid w:val="45110D0C"/>
    <w:rsid w:val="4515714E"/>
    <w:rsid w:val="4516CAE3"/>
    <w:rsid w:val="45187A96"/>
    <w:rsid w:val="451AF54E"/>
    <w:rsid w:val="45209253"/>
    <w:rsid w:val="45233374"/>
    <w:rsid w:val="45274504"/>
    <w:rsid w:val="452861E1"/>
    <w:rsid w:val="452904D6"/>
    <w:rsid w:val="452A6309"/>
    <w:rsid w:val="452B6B02"/>
    <w:rsid w:val="4531E5F0"/>
    <w:rsid w:val="4532D2A8"/>
    <w:rsid w:val="4536FC03"/>
    <w:rsid w:val="45374A9D"/>
    <w:rsid w:val="453C8442"/>
    <w:rsid w:val="4541ECD6"/>
    <w:rsid w:val="45474197"/>
    <w:rsid w:val="454CD35C"/>
    <w:rsid w:val="454D1E87"/>
    <w:rsid w:val="454EE638"/>
    <w:rsid w:val="45504D60"/>
    <w:rsid w:val="4550CC11"/>
    <w:rsid w:val="45541AC3"/>
    <w:rsid w:val="45586FE4"/>
    <w:rsid w:val="455C7963"/>
    <w:rsid w:val="45600F83"/>
    <w:rsid w:val="45631F07"/>
    <w:rsid w:val="45646CD1"/>
    <w:rsid w:val="45670C76"/>
    <w:rsid w:val="456799C9"/>
    <w:rsid w:val="456889AC"/>
    <w:rsid w:val="4573F444"/>
    <w:rsid w:val="45773F63"/>
    <w:rsid w:val="4577815E"/>
    <w:rsid w:val="45781976"/>
    <w:rsid w:val="457A6FFB"/>
    <w:rsid w:val="457D95B0"/>
    <w:rsid w:val="45837147"/>
    <w:rsid w:val="4583F619"/>
    <w:rsid w:val="458D1226"/>
    <w:rsid w:val="458D1B03"/>
    <w:rsid w:val="458DA7D9"/>
    <w:rsid w:val="458E5C73"/>
    <w:rsid w:val="458FDB24"/>
    <w:rsid w:val="4597652F"/>
    <w:rsid w:val="4597C2E0"/>
    <w:rsid w:val="45991FA3"/>
    <w:rsid w:val="459B530F"/>
    <w:rsid w:val="459F73D1"/>
    <w:rsid w:val="459F7C0E"/>
    <w:rsid w:val="45A00D66"/>
    <w:rsid w:val="45A074AA"/>
    <w:rsid w:val="45A1A6E8"/>
    <w:rsid w:val="45A28284"/>
    <w:rsid w:val="45A4EC35"/>
    <w:rsid w:val="45A73480"/>
    <w:rsid w:val="45AC8C1E"/>
    <w:rsid w:val="45AE5C41"/>
    <w:rsid w:val="45AE6E30"/>
    <w:rsid w:val="45B013CA"/>
    <w:rsid w:val="45B2BB17"/>
    <w:rsid w:val="45B3D40A"/>
    <w:rsid w:val="45BA74E5"/>
    <w:rsid w:val="45BD0330"/>
    <w:rsid w:val="45C19459"/>
    <w:rsid w:val="45C1CC16"/>
    <w:rsid w:val="45C254FD"/>
    <w:rsid w:val="45C83C5A"/>
    <w:rsid w:val="45CBA121"/>
    <w:rsid w:val="45D129E7"/>
    <w:rsid w:val="45D60FE6"/>
    <w:rsid w:val="45D88C63"/>
    <w:rsid w:val="45DA3C08"/>
    <w:rsid w:val="45DB2558"/>
    <w:rsid w:val="45DB8E96"/>
    <w:rsid w:val="45DBCFEA"/>
    <w:rsid w:val="45E09126"/>
    <w:rsid w:val="45EA7B32"/>
    <w:rsid w:val="45EBDF3E"/>
    <w:rsid w:val="45EE381F"/>
    <w:rsid w:val="45F0B686"/>
    <w:rsid w:val="45F1E2D5"/>
    <w:rsid w:val="45F54C4E"/>
    <w:rsid w:val="4600D3E2"/>
    <w:rsid w:val="4600FA5E"/>
    <w:rsid w:val="460E4EB3"/>
    <w:rsid w:val="4615C54D"/>
    <w:rsid w:val="4617EE2E"/>
    <w:rsid w:val="4621474E"/>
    <w:rsid w:val="4622ED0F"/>
    <w:rsid w:val="462718CE"/>
    <w:rsid w:val="4628EE2F"/>
    <w:rsid w:val="46296325"/>
    <w:rsid w:val="462B6EA1"/>
    <w:rsid w:val="462C09E9"/>
    <w:rsid w:val="462C5842"/>
    <w:rsid w:val="462EC16F"/>
    <w:rsid w:val="46319A6A"/>
    <w:rsid w:val="46355372"/>
    <w:rsid w:val="464304BB"/>
    <w:rsid w:val="4648AD5F"/>
    <w:rsid w:val="464AD802"/>
    <w:rsid w:val="464B11A2"/>
    <w:rsid w:val="464D1E5C"/>
    <w:rsid w:val="4650AE09"/>
    <w:rsid w:val="46517099"/>
    <w:rsid w:val="46526E62"/>
    <w:rsid w:val="465742BC"/>
    <w:rsid w:val="4657DAA8"/>
    <w:rsid w:val="465CE014"/>
    <w:rsid w:val="4660F81D"/>
    <w:rsid w:val="466108A5"/>
    <w:rsid w:val="4667C8A7"/>
    <w:rsid w:val="4667E6AF"/>
    <w:rsid w:val="466D3627"/>
    <w:rsid w:val="46700B0C"/>
    <w:rsid w:val="4672AD17"/>
    <w:rsid w:val="46735695"/>
    <w:rsid w:val="4673ABC1"/>
    <w:rsid w:val="46754306"/>
    <w:rsid w:val="46780036"/>
    <w:rsid w:val="467C8FB3"/>
    <w:rsid w:val="467CE3E8"/>
    <w:rsid w:val="467EE87F"/>
    <w:rsid w:val="4680669F"/>
    <w:rsid w:val="4680AF78"/>
    <w:rsid w:val="468CAC6A"/>
    <w:rsid w:val="468E230C"/>
    <w:rsid w:val="4697475D"/>
    <w:rsid w:val="4697C7EB"/>
    <w:rsid w:val="46993256"/>
    <w:rsid w:val="469AB5DE"/>
    <w:rsid w:val="469B481F"/>
    <w:rsid w:val="469B49A1"/>
    <w:rsid w:val="469F75D0"/>
    <w:rsid w:val="46A0B778"/>
    <w:rsid w:val="46A29F3D"/>
    <w:rsid w:val="46A4B84D"/>
    <w:rsid w:val="46A80998"/>
    <w:rsid w:val="46A91414"/>
    <w:rsid w:val="46AE5649"/>
    <w:rsid w:val="46BB5D9D"/>
    <w:rsid w:val="46BC57C0"/>
    <w:rsid w:val="46BE6390"/>
    <w:rsid w:val="46C75480"/>
    <w:rsid w:val="46C8A71D"/>
    <w:rsid w:val="46CA4AF6"/>
    <w:rsid w:val="46D23BDA"/>
    <w:rsid w:val="46D306D2"/>
    <w:rsid w:val="46D33F85"/>
    <w:rsid w:val="46D54028"/>
    <w:rsid w:val="46D5BF60"/>
    <w:rsid w:val="46DAB74E"/>
    <w:rsid w:val="46DEC7EF"/>
    <w:rsid w:val="46E26900"/>
    <w:rsid w:val="46EA5E97"/>
    <w:rsid w:val="46F1651F"/>
    <w:rsid w:val="46F72332"/>
    <w:rsid w:val="46F7329F"/>
    <w:rsid w:val="46F9C3EF"/>
    <w:rsid w:val="46FCBCD3"/>
    <w:rsid w:val="47008478"/>
    <w:rsid w:val="47017C44"/>
    <w:rsid w:val="47025E5B"/>
    <w:rsid w:val="470298F9"/>
    <w:rsid w:val="4703E305"/>
    <w:rsid w:val="470638A1"/>
    <w:rsid w:val="4706B3CB"/>
    <w:rsid w:val="470A13E5"/>
    <w:rsid w:val="470E6F96"/>
    <w:rsid w:val="470FA608"/>
    <w:rsid w:val="47148B08"/>
    <w:rsid w:val="4714AB97"/>
    <w:rsid w:val="4716B12B"/>
    <w:rsid w:val="471B722B"/>
    <w:rsid w:val="471E1FBD"/>
    <w:rsid w:val="471F86A8"/>
    <w:rsid w:val="47236AD4"/>
    <w:rsid w:val="4724D42B"/>
    <w:rsid w:val="4728FACF"/>
    <w:rsid w:val="472CBD5F"/>
    <w:rsid w:val="472DEEB1"/>
    <w:rsid w:val="472DEF8A"/>
    <w:rsid w:val="472EF391"/>
    <w:rsid w:val="472FE628"/>
    <w:rsid w:val="473B8F6C"/>
    <w:rsid w:val="473F4B5C"/>
    <w:rsid w:val="47407DA2"/>
    <w:rsid w:val="4740896A"/>
    <w:rsid w:val="474855B4"/>
    <w:rsid w:val="47496A69"/>
    <w:rsid w:val="474B8A37"/>
    <w:rsid w:val="474C2C0C"/>
    <w:rsid w:val="47513F3F"/>
    <w:rsid w:val="47522A67"/>
    <w:rsid w:val="4753BB46"/>
    <w:rsid w:val="4757311C"/>
    <w:rsid w:val="475D2F79"/>
    <w:rsid w:val="4764678F"/>
    <w:rsid w:val="4766EACA"/>
    <w:rsid w:val="4769893A"/>
    <w:rsid w:val="47738A85"/>
    <w:rsid w:val="4773B228"/>
    <w:rsid w:val="47741D09"/>
    <w:rsid w:val="47839A50"/>
    <w:rsid w:val="4785FB29"/>
    <w:rsid w:val="4787AE53"/>
    <w:rsid w:val="478EE22C"/>
    <w:rsid w:val="4791263C"/>
    <w:rsid w:val="47992196"/>
    <w:rsid w:val="47A08993"/>
    <w:rsid w:val="47A1C671"/>
    <w:rsid w:val="47A35C98"/>
    <w:rsid w:val="47A4520E"/>
    <w:rsid w:val="47A54CBB"/>
    <w:rsid w:val="47A8CC34"/>
    <w:rsid w:val="47AABB80"/>
    <w:rsid w:val="47AB58BC"/>
    <w:rsid w:val="47AB7E14"/>
    <w:rsid w:val="47ACA369"/>
    <w:rsid w:val="47B8471F"/>
    <w:rsid w:val="47BC106A"/>
    <w:rsid w:val="47BD83D1"/>
    <w:rsid w:val="47BEA848"/>
    <w:rsid w:val="47C08873"/>
    <w:rsid w:val="47C0B135"/>
    <w:rsid w:val="47C128D4"/>
    <w:rsid w:val="47C78816"/>
    <w:rsid w:val="47C7E923"/>
    <w:rsid w:val="47C8F3E9"/>
    <w:rsid w:val="47C99229"/>
    <w:rsid w:val="47CA3740"/>
    <w:rsid w:val="47CE8353"/>
    <w:rsid w:val="47D02043"/>
    <w:rsid w:val="47D84C6D"/>
    <w:rsid w:val="47DBD20F"/>
    <w:rsid w:val="47DBD807"/>
    <w:rsid w:val="47DEB54F"/>
    <w:rsid w:val="47E255F7"/>
    <w:rsid w:val="47E3E425"/>
    <w:rsid w:val="47E49E61"/>
    <w:rsid w:val="47ED0670"/>
    <w:rsid w:val="47EECFCE"/>
    <w:rsid w:val="47F0948B"/>
    <w:rsid w:val="47F1C01B"/>
    <w:rsid w:val="47F8FAAB"/>
    <w:rsid w:val="48035947"/>
    <w:rsid w:val="480676CE"/>
    <w:rsid w:val="4807E7A9"/>
    <w:rsid w:val="4809F0A5"/>
    <w:rsid w:val="480A2A0F"/>
    <w:rsid w:val="48118352"/>
    <w:rsid w:val="4811960E"/>
    <w:rsid w:val="4811F702"/>
    <w:rsid w:val="48143913"/>
    <w:rsid w:val="4816785A"/>
    <w:rsid w:val="48179A3C"/>
    <w:rsid w:val="4817B4E0"/>
    <w:rsid w:val="481B0452"/>
    <w:rsid w:val="481ED210"/>
    <w:rsid w:val="481FEEDD"/>
    <w:rsid w:val="48207276"/>
    <w:rsid w:val="4820A86C"/>
    <w:rsid w:val="482E54DC"/>
    <w:rsid w:val="48306483"/>
    <w:rsid w:val="4832A700"/>
    <w:rsid w:val="4833ABAC"/>
    <w:rsid w:val="483604E4"/>
    <w:rsid w:val="48368DEC"/>
    <w:rsid w:val="48399F17"/>
    <w:rsid w:val="483AC1F6"/>
    <w:rsid w:val="483AEEE8"/>
    <w:rsid w:val="4840C6FF"/>
    <w:rsid w:val="48411D47"/>
    <w:rsid w:val="484155C7"/>
    <w:rsid w:val="4843A4FF"/>
    <w:rsid w:val="484867DA"/>
    <w:rsid w:val="484BD6FA"/>
    <w:rsid w:val="48503F60"/>
    <w:rsid w:val="4854489E"/>
    <w:rsid w:val="4854BC31"/>
    <w:rsid w:val="4857364D"/>
    <w:rsid w:val="485AF360"/>
    <w:rsid w:val="485D025F"/>
    <w:rsid w:val="4860FD7F"/>
    <w:rsid w:val="48634F76"/>
    <w:rsid w:val="4863EE25"/>
    <w:rsid w:val="48644D29"/>
    <w:rsid w:val="486A8C98"/>
    <w:rsid w:val="486F9CF8"/>
    <w:rsid w:val="487B1AE7"/>
    <w:rsid w:val="487E90A4"/>
    <w:rsid w:val="4882ADED"/>
    <w:rsid w:val="4886CBFD"/>
    <w:rsid w:val="488A1BD1"/>
    <w:rsid w:val="488AE386"/>
    <w:rsid w:val="48A395D9"/>
    <w:rsid w:val="48A53C9E"/>
    <w:rsid w:val="48A7487C"/>
    <w:rsid w:val="48B09D5F"/>
    <w:rsid w:val="48B1E1CB"/>
    <w:rsid w:val="48B49BEB"/>
    <w:rsid w:val="48B4F4D7"/>
    <w:rsid w:val="48C50B6F"/>
    <w:rsid w:val="48C58AA0"/>
    <w:rsid w:val="48CECCC7"/>
    <w:rsid w:val="48D14531"/>
    <w:rsid w:val="48D4DB4D"/>
    <w:rsid w:val="48D61EBD"/>
    <w:rsid w:val="48D6C86B"/>
    <w:rsid w:val="48D851D1"/>
    <w:rsid w:val="48DA3215"/>
    <w:rsid w:val="48DDF703"/>
    <w:rsid w:val="48DE46D7"/>
    <w:rsid w:val="48DFAD03"/>
    <w:rsid w:val="48E08B32"/>
    <w:rsid w:val="48E2AF78"/>
    <w:rsid w:val="48E7A4BC"/>
    <w:rsid w:val="48EA61AC"/>
    <w:rsid w:val="48F11257"/>
    <w:rsid w:val="48F52B36"/>
    <w:rsid w:val="48F99310"/>
    <w:rsid w:val="48FB7B4C"/>
    <w:rsid w:val="48FBF278"/>
    <w:rsid w:val="48FDEC4C"/>
    <w:rsid w:val="49046160"/>
    <w:rsid w:val="4909B224"/>
    <w:rsid w:val="490C349C"/>
    <w:rsid w:val="490ED589"/>
    <w:rsid w:val="490F1066"/>
    <w:rsid w:val="4910267B"/>
    <w:rsid w:val="49104C3E"/>
    <w:rsid w:val="4911E83C"/>
    <w:rsid w:val="49126EB0"/>
    <w:rsid w:val="4912E9EF"/>
    <w:rsid w:val="4914EAA8"/>
    <w:rsid w:val="4917EF60"/>
    <w:rsid w:val="49180B6F"/>
    <w:rsid w:val="4918E2FF"/>
    <w:rsid w:val="491AE241"/>
    <w:rsid w:val="491BD312"/>
    <w:rsid w:val="491CD28D"/>
    <w:rsid w:val="4922D491"/>
    <w:rsid w:val="492471F3"/>
    <w:rsid w:val="4927DDEE"/>
    <w:rsid w:val="49297671"/>
    <w:rsid w:val="4931EA2C"/>
    <w:rsid w:val="49361C04"/>
    <w:rsid w:val="493976C1"/>
    <w:rsid w:val="493CAD2E"/>
    <w:rsid w:val="493D9359"/>
    <w:rsid w:val="493E60C8"/>
    <w:rsid w:val="494020B1"/>
    <w:rsid w:val="4945DBB6"/>
    <w:rsid w:val="49463701"/>
    <w:rsid w:val="4947098F"/>
    <w:rsid w:val="494D3327"/>
    <w:rsid w:val="494DEF49"/>
    <w:rsid w:val="49533C96"/>
    <w:rsid w:val="4953EE8E"/>
    <w:rsid w:val="49560577"/>
    <w:rsid w:val="49574D11"/>
    <w:rsid w:val="49578163"/>
    <w:rsid w:val="4959E526"/>
    <w:rsid w:val="495B567B"/>
    <w:rsid w:val="495CEBD7"/>
    <w:rsid w:val="496103AF"/>
    <w:rsid w:val="49653FBE"/>
    <w:rsid w:val="4966130B"/>
    <w:rsid w:val="496A5180"/>
    <w:rsid w:val="496A8FC8"/>
    <w:rsid w:val="496B4D2B"/>
    <w:rsid w:val="496BC27B"/>
    <w:rsid w:val="496DCD92"/>
    <w:rsid w:val="496E987E"/>
    <w:rsid w:val="496EDB1F"/>
    <w:rsid w:val="4970BB42"/>
    <w:rsid w:val="49717A56"/>
    <w:rsid w:val="497AFFB4"/>
    <w:rsid w:val="497B3CB9"/>
    <w:rsid w:val="497CD446"/>
    <w:rsid w:val="497E634D"/>
    <w:rsid w:val="497FA2C2"/>
    <w:rsid w:val="49821F42"/>
    <w:rsid w:val="4982E165"/>
    <w:rsid w:val="49838224"/>
    <w:rsid w:val="49867B17"/>
    <w:rsid w:val="4987A8B2"/>
    <w:rsid w:val="49883FAF"/>
    <w:rsid w:val="498B61A5"/>
    <w:rsid w:val="4996C92F"/>
    <w:rsid w:val="499710F8"/>
    <w:rsid w:val="499CCBE8"/>
    <w:rsid w:val="49A89EF6"/>
    <w:rsid w:val="49AC803F"/>
    <w:rsid w:val="49ACD8A9"/>
    <w:rsid w:val="49AF3D22"/>
    <w:rsid w:val="49AFCCEE"/>
    <w:rsid w:val="49B34905"/>
    <w:rsid w:val="49B40F34"/>
    <w:rsid w:val="49B8C53A"/>
    <w:rsid w:val="49B96F5D"/>
    <w:rsid w:val="49BA99DA"/>
    <w:rsid w:val="49BC5664"/>
    <w:rsid w:val="49BDA704"/>
    <w:rsid w:val="49BF74E3"/>
    <w:rsid w:val="49C018E3"/>
    <w:rsid w:val="49C3199F"/>
    <w:rsid w:val="49C4EFBB"/>
    <w:rsid w:val="49C552F0"/>
    <w:rsid w:val="49C594C1"/>
    <w:rsid w:val="49CA4B34"/>
    <w:rsid w:val="49CB1AA6"/>
    <w:rsid w:val="49D1AED6"/>
    <w:rsid w:val="49D4E80A"/>
    <w:rsid w:val="49D73E1F"/>
    <w:rsid w:val="49D7B814"/>
    <w:rsid w:val="49D9A013"/>
    <w:rsid w:val="49DADE5A"/>
    <w:rsid w:val="49E82B53"/>
    <w:rsid w:val="49E9D3C9"/>
    <w:rsid w:val="49EB4C90"/>
    <w:rsid w:val="49ECF0E1"/>
    <w:rsid w:val="49F2C242"/>
    <w:rsid w:val="49FE1226"/>
    <w:rsid w:val="49FECC47"/>
    <w:rsid w:val="49FF433B"/>
    <w:rsid w:val="4A0123FC"/>
    <w:rsid w:val="4A08389F"/>
    <w:rsid w:val="4A0F6490"/>
    <w:rsid w:val="4A1027CE"/>
    <w:rsid w:val="4A125593"/>
    <w:rsid w:val="4A127A16"/>
    <w:rsid w:val="4A16FD72"/>
    <w:rsid w:val="4A182C69"/>
    <w:rsid w:val="4A1921AF"/>
    <w:rsid w:val="4A1BBBC1"/>
    <w:rsid w:val="4A2562B3"/>
    <w:rsid w:val="4A2779F9"/>
    <w:rsid w:val="4A35818C"/>
    <w:rsid w:val="4A3C8EFE"/>
    <w:rsid w:val="4A41CD4C"/>
    <w:rsid w:val="4A41F341"/>
    <w:rsid w:val="4A437DEC"/>
    <w:rsid w:val="4A4AF988"/>
    <w:rsid w:val="4A4B4CED"/>
    <w:rsid w:val="4A4B689F"/>
    <w:rsid w:val="4A4FEECC"/>
    <w:rsid w:val="4A507DCA"/>
    <w:rsid w:val="4A58F905"/>
    <w:rsid w:val="4A5A1A6E"/>
    <w:rsid w:val="4A5B7DEA"/>
    <w:rsid w:val="4A5D8975"/>
    <w:rsid w:val="4A624395"/>
    <w:rsid w:val="4A694662"/>
    <w:rsid w:val="4A69F0F6"/>
    <w:rsid w:val="4A6B20EA"/>
    <w:rsid w:val="4A6DBD24"/>
    <w:rsid w:val="4A730D8D"/>
    <w:rsid w:val="4A74CE7B"/>
    <w:rsid w:val="4A77E136"/>
    <w:rsid w:val="4A7ABBE3"/>
    <w:rsid w:val="4A7AF118"/>
    <w:rsid w:val="4A82906E"/>
    <w:rsid w:val="4A82AD3A"/>
    <w:rsid w:val="4A83012E"/>
    <w:rsid w:val="4A8920E8"/>
    <w:rsid w:val="4A8E17A8"/>
    <w:rsid w:val="4A925536"/>
    <w:rsid w:val="4A96C368"/>
    <w:rsid w:val="4A9AD5BA"/>
    <w:rsid w:val="4A9EE692"/>
    <w:rsid w:val="4AA352EA"/>
    <w:rsid w:val="4AA9B5C3"/>
    <w:rsid w:val="4AAB7305"/>
    <w:rsid w:val="4AB06E88"/>
    <w:rsid w:val="4AB098C5"/>
    <w:rsid w:val="4ABF2252"/>
    <w:rsid w:val="4ABF30C8"/>
    <w:rsid w:val="4AC23302"/>
    <w:rsid w:val="4AC2471A"/>
    <w:rsid w:val="4AC4222A"/>
    <w:rsid w:val="4AC7DD87"/>
    <w:rsid w:val="4AC90BB4"/>
    <w:rsid w:val="4ACB6F26"/>
    <w:rsid w:val="4AD15741"/>
    <w:rsid w:val="4AD7E9BC"/>
    <w:rsid w:val="4ADA0DF8"/>
    <w:rsid w:val="4ADB930B"/>
    <w:rsid w:val="4ADDC51D"/>
    <w:rsid w:val="4ADE90AF"/>
    <w:rsid w:val="4AE24F06"/>
    <w:rsid w:val="4AE64CB7"/>
    <w:rsid w:val="4AEA8735"/>
    <w:rsid w:val="4AEAC0E1"/>
    <w:rsid w:val="4AEC3D46"/>
    <w:rsid w:val="4AEC8DB9"/>
    <w:rsid w:val="4AED7955"/>
    <w:rsid w:val="4AF56A0B"/>
    <w:rsid w:val="4AF790AA"/>
    <w:rsid w:val="4AFAFB88"/>
    <w:rsid w:val="4AFF01F9"/>
    <w:rsid w:val="4AFF2797"/>
    <w:rsid w:val="4B003189"/>
    <w:rsid w:val="4B01D04F"/>
    <w:rsid w:val="4B0C586F"/>
    <w:rsid w:val="4B0E7BDE"/>
    <w:rsid w:val="4B17CB4F"/>
    <w:rsid w:val="4B1A80D8"/>
    <w:rsid w:val="4B1F932F"/>
    <w:rsid w:val="4B201418"/>
    <w:rsid w:val="4B205CA5"/>
    <w:rsid w:val="4B22A2BF"/>
    <w:rsid w:val="4B231C54"/>
    <w:rsid w:val="4B25810D"/>
    <w:rsid w:val="4B26A448"/>
    <w:rsid w:val="4B286E3E"/>
    <w:rsid w:val="4B33B36B"/>
    <w:rsid w:val="4B34D3CC"/>
    <w:rsid w:val="4B358708"/>
    <w:rsid w:val="4B371198"/>
    <w:rsid w:val="4B3C0CF1"/>
    <w:rsid w:val="4B3FB386"/>
    <w:rsid w:val="4B4B83DF"/>
    <w:rsid w:val="4B51612B"/>
    <w:rsid w:val="4B5299E1"/>
    <w:rsid w:val="4B563095"/>
    <w:rsid w:val="4B593B74"/>
    <w:rsid w:val="4B5CF1A8"/>
    <w:rsid w:val="4B5F1CE2"/>
    <w:rsid w:val="4B607B5C"/>
    <w:rsid w:val="4B61CE68"/>
    <w:rsid w:val="4B627EE0"/>
    <w:rsid w:val="4B646E73"/>
    <w:rsid w:val="4B64C673"/>
    <w:rsid w:val="4B664F65"/>
    <w:rsid w:val="4B68456C"/>
    <w:rsid w:val="4B6BEDD8"/>
    <w:rsid w:val="4B6DD22A"/>
    <w:rsid w:val="4B6EAC85"/>
    <w:rsid w:val="4B6EF503"/>
    <w:rsid w:val="4B70E2A9"/>
    <w:rsid w:val="4B71C2DC"/>
    <w:rsid w:val="4B751A60"/>
    <w:rsid w:val="4B7740AE"/>
    <w:rsid w:val="4B78A6DB"/>
    <w:rsid w:val="4B818E2E"/>
    <w:rsid w:val="4B840D63"/>
    <w:rsid w:val="4B84BE7A"/>
    <w:rsid w:val="4B853BA2"/>
    <w:rsid w:val="4B86FA69"/>
    <w:rsid w:val="4B8CA794"/>
    <w:rsid w:val="4B8DAAA9"/>
    <w:rsid w:val="4B952C9B"/>
    <w:rsid w:val="4B9A27BF"/>
    <w:rsid w:val="4B9A9432"/>
    <w:rsid w:val="4B9BEDEA"/>
    <w:rsid w:val="4B9E07AC"/>
    <w:rsid w:val="4B9ED4BD"/>
    <w:rsid w:val="4BA317C8"/>
    <w:rsid w:val="4BA4C6F9"/>
    <w:rsid w:val="4BA5DEA9"/>
    <w:rsid w:val="4BA6DEF3"/>
    <w:rsid w:val="4BAAA9CB"/>
    <w:rsid w:val="4BAB7C35"/>
    <w:rsid w:val="4BABA0C4"/>
    <w:rsid w:val="4BAC2954"/>
    <w:rsid w:val="4BB2BE47"/>
    <w:rsid w:val="4BB3193F"/>
    <w:rsid w:val="4BBABD2F"/>
    <w:rsid w:val="4BBFEA31"/>
    <w:rsid w:val="4BC0D9E7"/>
    <w:rsid w:val="4BC12FED"/>
    <w:rsid w:val="4BC6C673"/>
    <w:rsid w:val="4BC96F37"/>
    <w:rsid w:val="4BC9AEFC"/>
    <w:rsid w:val="4BD1E964"/>
    <w:rsid w:val="4BD2832D"/>
    <w:rsid w:val="4BD6885A"/>
    <w:rsid w:val="4BD7B909"/>
    <w:rsid w:val="4BD80DF4"/>
    <w:rsid w:val="4BD9B66E"/>
    <w:rsid w:val="4BDAD418"/>
    <w:rsid w:val="4BDD5591"/>
    <w:rsid w:val="4BDF21A6"/>
    <w:rsid w:val="4BE6AF07"/>
    <w:rsid w:val="4BE77769"/>
    <w:rsid w:val="4BECCF3D"/>
    <w:rsid w:val="4BF111C2"/>
    <w:rsid w:val="4BF2D705"/>
    <w:rsid w:val="4BF46499"/>
    <w:rsid w:val="4BF5635E"/>
    <w:rsid w:val="4BF73F5A"/>
    <w:rsid w:val="4BFDE291"/>
    <w:rsid w:val="4BFE0AAC"/>
    <w:rsid w:val="4C0A6982"/>
    <w:rsid w:val="4C0BA9A9"/>
    <w:rsid w:val="4C100A60"/>
    <w:rsid w:val="4C105ED8"/>
    <w:rsid w:val="4C155C47"/>
    <w:rsid w:val="4C1D30B6"/>
    <w:rsid w:val="4C1E8506"/>
    <w:rsid w:val="4C1FD3DC"/>
    <w:rsid w:val="4C24BF92"/>
    <w:rsid w:val="4C274307"/>
    <w:rsid w:val="4C27EE5F"/>
    <w:rsid w:val="4C286A3A"/>
    <w:rsid w:val="4C2EC2B2"/>
    <w:rsid w:val="4C2FBA24"/>
    <w:rsid w:val="4C328635"/>
    <w:rsid w:val="4C3366FE"/>
    <w:rsid w:val="4C3494A5"/>
    <w:rsid w:val="4C36827F"/>
    <w:rsid w:val="4C3A08FD"/>
    <w:rsid w:val="4C3A09EB"/>
    <w:rsid w:val="4C3B96AE"/>
    <w:rsid w:val="4C3E3BCE"/>
    <w:rsid w:val="4C3E45C8"/>
    <w:rsid w:val="4C3EA42F"/>
    <w:rsid w:val="4C3FD179"/>
    <w:rsid w:val="4C41DF8C"/>
    <w:rsid w:val="4C41F5DF"/>
    <w:rsid w:val="4C46D607"/>
    <w:rsid w:val="4C481612"/>
    <w:rsid w:val="4C48E4C6"/>
    <w:rsid w:val="4C4D2901"/>
    <w:rsid w:val="4C50B887"/>
    <w:rsid w:val="4C51347B"/>
    <w:rsid w:val="4C51417D"/>
    <w:rsid w:val="4C530624"/>
    <w:rsid w:val="4C53E81E"/>
    <w:rsid w:val="4C59C8D1"/>
    <w:rsid w:val="4C5D9409"/>
    <w:rsid w:val="4C624ED1"/>
    <w:rsid w:val="4C636242"/>
    <w:rsid w:val="4C63655A"/>
    <w:rsid w:val="4C658C4A"/>
    <w:rsid w:val="4C6C8448"/>
    <w:rsid w:val="4C6D24A3"/>
    <w:rsid w:val="4C75E229"/>
    <w:rsid w:val="4C76E038"/>
    <w:rsid w:val="4C7AB4CB"/>
    <w:rsid w:val="4C7E71FF"/>
    <w:rsid w:val="4C7F5BAA"/>
    <w:rsid w:val="4C805BFB"/>
    <w:rsid w:val="4C815342"/>
    <w:rsid w:val="4C846F99"/>
    <w:rsid w:val="4C85075E"/>
    <w:rsid w:val="4C87801B"/>
    <w:rsid w:val="4C8846AB"/>
    <w:rsid w:val="4C8AF853"/>
    <w:rsid w:val="4C8C0C35"/>
    <w:rsid w:val="4C8FD80A"/>
    <w:rsid w:val="4C903233"/>
    <w:rsid w:val="4C92E91A"/>
    <w:rsid w:val="4C93E8B5"/>
    <w:rsid w:val="4C941A5B"/>
    <w:rsid w:val="4C95914F"/>
    <w:rsid w:val="4C9BFAE8"/>
    <w:rsid w:val="4C9E8BAE"/>
    <w:rsid w:val="4C9E962C"/>
    <w:rsid w:val="4C9FC645"/>
    <w:rsid w:val="4CAD8764"/>
    <w:rsid w:val="4CADA2B5"/>
    <w:rsid w:val="4CAF3E87"/>
    <w:rsid w:val="4CB35FBE"/>
    <w:rsid w:val="4CB3B93B"/>
    <w:rsid w:val="4CBA5B2C"/>
    <w:rsid w:val="4CBCE4BA"/>
    <w:rsid w:val="4CC38710"/>
    <w:rsid w:val="4CC88424"/>
    <w:rsid w:val="4CD18D0E"/>
    <w:rsid w:val="4CD281F5"/>
    <w:rsid w:val="4CD2E977"/>
    <w:rsid w:val="4CD9AF0C"/>
    <w:rsid w:val="4CDA06E9"/>
    <w:rsid w:val="4CDA7BB9"/>
    <w:rsid w:val="4CDC92E7"/>
    <w:rsid w:val="4CE06890"/>
    <w:rsid w:val="4CE9B0D6"/>
    <w:rsid w:val="4CECAB04"/>
    <w:rsid w:val="4CF07742"/>
    <w:rsid w:val="4CF0F873"/>
    <w:rsid w:val="4CF65557"/>
    <w:rsid w:val="4CFDE874"/>
    <w:rsid w:val="4D020194"/>
    <w:rsid w:val="4D038491"/>
    <w:rsid w:val="4D03E6B5"/>
    <w:rsid w:val="4D087985"/>
    <w:rsid w:val="4D0E1ADA"/>
    <w:rsid w:val="4D0E586B"/>
    <w:rsid w:val="4D0E61E4"/>
    <w:rsid w:val="4D11C456"/>
    <w:rsid w:val="4D1255FE"/>
    <w:rsid w:val="4D135C78"/>
    <w:rsid w:val="4D172923"/>
    <w:rsid w:val="4D173F04"/>
    <w:rsid w:val="4D1868CF"/>
    <w:rsid w:val="4D1F6338"/>
    <w:rsid w:val="4D237F0C"/>
    <w:rsid w:val="4D282326"/>
    <w:rsid w:val="4D2CDEA2"/>
    <w:rsid w:val="4D31C6AB"/>
    <w:rsid w:val="4D31D988"/>
    <w:rsid w:val="4D33511D"/>
    <w:rsid w:val="4D34B862"/>
    <w:rsid w:val="4D34E51C"/>
    <w:rsid w:val="4D36AB19"/>
    <w:rsid w:val="4D3BD22F"/>
    <w:rsid w:val="4D3C744E"/>
    <w:rsid w:val="4D48B2F9"/>
    <w:rsid w:val="4D4DD394"/>
    <w:rsid w:val="4D4E92F6"/>
    <w:rsid w:val="4D5042BC"/>
    <w:rsid w:val="4D542D96"/>
    <w:rsid w:val="4D55C965"/>
    <w:rsid w:val="4D57D45E"/>
    <w:rsid w:val="4D5BDDA4"/>
    <w:rsid w:val="4D5DF285"/>
    <w:rsid w:val="4D62C64A"/>
    <w:rsid w:val="4D649560"/>
    <w:rsid w:val="4D66A65C"/>
    <w:rsid w:val="4D6828B4"/>
    <w:rsid w:val="4D6C5F8F"/>
    <w:rsid w:val="4D742D18"/>
    <w:rsid w:val="4D74D61C"/>
    <w:rsid w:val="4D77F9A9"/>
    <w:rsid w:val="4D784996"/>
    <w:rsid w:val="4D79ED99"/>
    <w:rsid w:val="4D7A45A3"/>
    <w:rsid w:val="4D7A982D"/>
    <w:rsid w:val="4D7DB803"/>
    <w:rsid w:val="4D7E8D39"/>
    <w:rsid w:val="4D84F161"/>
    <w:rsid w:val="4D85B448"/>
    <w:rsid w:val="4D85CB44"/>
    <w:rsid w:val="4D87D15A"/>
    <w:rsid w:val="4D8F59FC"/>
    <w:rsid w:val="4D981830"/>
    <w:rsid w:val="4D983986"/>
    <w:rsid w:val="4D98C766"/>
    <w:rsid w:val="4D9CF506"/>
    <w:rsid w:val="4D9D163C"/>
    <w:rsid w:val="4D9E499C"/>
    <w:rsid w:val="4D9E4FA7"/>
    <w:rsid w:val="4D9F5366"/>
    <w:rsid w:val="4DA0C379"/>
    <w:rsid w:val="4DA2F7B4"/>
    <w:rsid w:val="4DA38FD1"/>
    <w:rsid w:val="4DA446AE"/>
    <w:rsid w:val="4DA4C52D"/>
    <w:rsid w:val="4DA5046B"/>
    <w:rsid w:val="4DA62476"/>
    <w:rsid w:val="4DAD8447"/>
    <w:rsid w:val="4DADB5BF"/>
    <w:rsid w:val="4DB1A661"/>
    <w:rsid w:val="4DB3AAEA"/>
    <w:rsid w:val="4DB55FD8"/>
    <w:rsid w:val="4DBBF5F1"/>
    <w:rsid w:val="4DBD9C3E"/>
    <w:rsid w:val="4DC1BDDF"/>
    <w:rsid w:val="4DC2ACB9"/>
    <w:rsid w:val="4DC505E6"/>
    <w:rsid w:val="4DCBD790"/>
    <w:rsid w:val="4DCC1392"/>
    <w:rsid w:val="4DD61AB6"/>
    <w:rsid w:val="4DDA851F"/>
    <w:rsid w:val="4DDC46D2"/>
    <w:rsid w:val="4DDE436C"/>
    <w:rsid w:val="4DE1EDC0"/>
    <w:rsid w:val="4DE2208F"/>
    <w:rsid w:val="4DE97BC5"/>
    <w:rsid w:val="4DEE7218"/>
    <w:rsid w:val="4DF2F6D7"/>
    <w:rsid w:val="4DF8E05D"/>
    <w:rsid w:val="4DFC4FFD"/>
    <w:rsid w:val="4DFFA7FE"/>
    <w:rsid w:val="4E068F98"/>
    <w:rsid w:val="4E0974D6"/>
    <w:rsid w:val="4E0C3A9B"/>
    <w:rsid w:val="4E10D105"/>
    <w:rsid w:val="4E119F4C"/>
    <w:rsid w:val="4E1764F4"/>
    <w:rsid w:val="4E181738"/>
    <w:rsid w:val="4E19DAF3"/>
    <w:rsid w:val="4E1B6631"/>
    <w:rsid w:val="4E1D9536"/>
    <w:rsid w:val="4E22B001"/>
    <w:rsid w:val="4E23DB97"/>
    <w:rsid w:val="4E26E218"/>
    <w:rsid w:val="4E2C7D6A"/>
    <w:rsid w:val="4E2F7A3F"/>
    <w:rsid w:val="4E33789F"/>
    <w:rsid w:val="4E356088"/>
    <w:rsid w:val="4E40CC7C"/>
    <w:rsid w:val="4E41AFF0"/>
    <w:rsid w:val="4E420710"/>
    <w:rsid w:val="4E43A46B"/>
    <w:rsid w:val="4E4F5061"/>
    <w:rsid w:val="4E51435E"/>
    <w:rsid w:val="4E521377"/>
    <w:rsid w:val="4E57C8B5"/>
    <w:rsid w:val="4E5B2DA2"/>
    <w:rsid w:val="4E5D2E4D"/>
    <w:rsid w:val="4E5E405E"/>
    <w:rsid w:val="4E5E413C"/>
    <w:rsid w:val="4E5EBF61"/>
    <w:rsid w:val="4E5ED0E5"/>
    <w:rsid w:val="4E60AAED"/>
    <w:rsid w:val="4E62CB6A"/>
    <w:rsid w:val="4E630ABE"/>
    <w:rsid w:val="4E656A48"/>
    <w:rsid w:val="4E691A19"/>
    <w:rsid w:val="4E6C02A4"/>
    <w:rsid w:val="4E730945"/>
    <w:rsid w:val="4E73A4AD"/>
    <w:rsid w:val="4E8402C2"/>
    <w:rsid w:val="4E8864A1"/>
    <w:rsid w:val="4E8920A8"/>
    <w:rsid w:val="4E8EAF1D"/>
    <w:rsid w:val="4E96D21E"/>
    <w:rsid w:val="4E98DCC1"/>
    <w:rsid w:val="4E9D236F"/>
    <w:rsid w:val="4EA04B2A"/>
    <w:rsid w:val="4EA14D56"/>
    <w:rsid w:val="4EA60808"/>
    <w:rsid w:val="4EA630FD"/>
    <w:rsid w:val="4EA6985F"/>
    <w:rsid w:val="4EA7B7CD"/>
    <w:rsid w:val="4EACF1D3"/>
    <w:rsid w:val="4EB0EDBA"/>
    <w:rsid w:val="4EB3BF1F"/>
    <w:rsid w:val="4EB7F48C"/>
    <w:rsid w:val="4EB9ACFA"/>
    <w:rsid w:val="4EC0F31E"/>
    <w:rsid w:val="4EC1629D"/>
    <w:rsid w:val="4EC59889"/>
    <w:rsid w:val="4ECB50A4"/>
    <w:rsid w:val="4ECF9E6B"/>
    <w:rsid w:val="4ECFF0B4"/>
    <w:rsid w:val="4ED1BD8E"/>
    <w:rsid w:val="4EDB1705"/>
    <w:rsid w:val="4EDC3BED"/>
    <w:rsid w:val="4EDF9E3A"/>
    <w:rsid w:val="4EE05605"/>
    <w:rsid w:val="4EE58E23"/>
    <w:rsid w:val="4EE604F8"/>
    <w:rsid w:val="4EE9BBF8"/>
    <w:rsid w:val="4EEA4E25"/>
    <w:rsid w:val="4EEC1EFC"/>
    <w:rsid w:val="4EED1094"/>
    <w:rsid w:val="4EED907C"/>
    <w:rsid w:val="4EEEA985"/>
    <w:rsid w:val="4EF0BFC4"/>
    <w:rsid w:val="4EF24042"/>
    <w:rsid w:val="4EF723FC"/>
    <w:rsid w:val="4EF89A73"/>
    <w:rsid w:val="4F04DF61"/>
    <w:rsid w:val="4F058B47"/>
    <w:rsid w:val="4F085425"/>
    <w:rsid w:val="4F087135"/>
    <w:rsid w:val="4F0FB9AD"/>
    <w:rsid w:val="4F11D55B"/>
    <w:rsid w:val="4F16A0CB"/>
    <w:rsid w:val="4F18A27A"/>
    <w:rsid w:val="4F1E67A8"/>
    <w:rsid w:val="4F1F4F45"/>
    <w:rsid w:val="4F25EBBA"/>
    <w:rsid w:val="4F264E3E"/>
    <w:rsid w:val="4F27538A"/>
    <w:rsid w:val="4F280BDC"/>
    <w:rsid w:val="4F2D5A14"/>
    <w:rsid w:val="4F2DC17A"/>
    <w:rsid w:val="4F2DE526"/>
    <w:rsid w:val="4F2E0322"/>
    <w:rsid w:val="4F3067BF"/>
    <w:rsid w:val="4F43ACAA"/>
    <w:rsid w:val="4F44167A"/>
    <w:rsid w:val="4F45A5E2"/>
    <w:rsid w:val="4F462626"/>
    <w:rsid w:val="4F494B47"/>
    <w:rsid w:val="4F4C3EB0"/>
    <w:rsid w:val="4F4F6D1A"/>
    <w:rsid w:val="4F504485"/>
    <w:rsid w:val="4F54AEE6"/>
    <w:rsid w:val="4F5545A1"/>
    <w:rsid w:val="4F55C570"/>
    <w:rsid w:val="4F57A293"/>
    <w:rsid w:val="4F584702"/>
    <w:rsid w:val="4F5FE093"/>
    <w:rsid w:val="4F624625"/>
    <w:rsid w:val="4F64D3E3"/>
    <w:rsid w:val="4F66750A"/>
    <w:rsid w:val="4F6724B5"/>
    <w:rsid w:val="4F7C281F"/>
    <w:rsid w:val="4F86B170"/>
    <w:rsid w:val="4F86D0FD"/>
    <w:rsid w:val="4F878EDB"/>
    <w:rsid w:val="4F883A43"/>
    <w:rsid w:val="4F883D21"/>
    <w:rsid w:val="4F8870BA"/>
    <w:rsid w:val="4F8A9DAA"/>
    <w:rsid w:val="4F8E207D"/>
    <w:rsid w:val="4F8F6C52"/>
    <w:rsid w:val="4F976668"/>
    <w:rsid w:val="4F9A6993"/>
    <w:rsid w:val="4F9ACF8F"/>
    <w:rsid w:val="4F9FE37C"/>
    <w:rsid w:val="4FA31EF3"/>
    <w:rsid w:val="4FA36AF6"/>
    <w:rsid w:val="4FA4FF01"/>
    <w:rsid w:val="4FA7A4E8"/>
    <w:rsid w:val="4FA968B4"/>
    <w:rsid w:val="4FA9A081"/>
    <w:rsid w:val="4FABE1E4"/>
    <w:rsid w:val="4FB0FDAD"/>
    <w:rsid w:val="4FB221DC"/>
    <w:rsid w:val="4FB598C8"/>
    <w:rsid w:val="4FB6A145"/>
    <w:rsid w:val="4FB79668"/>
    <w:rsid w:val="4FB85A47"/>
    <w:rsid w:val="4FB94178"/>
    <w:rsid w:val="4FBA8289"/>
    <w:rsid w:val="4FBBE93E"/>
    <w:rsid w:val="4FBD0A02"/>
    <w:rsid w:val="4FC07D51"/>
    <w:rsid w:val="4FC14038"/>
    <w:rsid w:val="4FC15436"/>
    <w:rsid w:val="4FC2F5C9"/>
    <w:rsid w:val="4FC82F32"/>
    <w:rsid w:val="4FCAA300"/>
    <w:rsid w:val="4FCC409A"/>
    <w:rsid w:val="4FD03C32"/>
    <w:rsid w:val="4FD83A8B"/>
    <w:rsid w:val="4FDA59F4"/>
    <w:rsid w:val="4FDB4C72"/>
    <w:rsid w:val="4FDCA4B9"/>
    <w:rsid w:val="4FE323A1"/>
    <w:rsid w:val="4FE3F18C"/>
    <w:rsid w:val="4FE6B94F"/>
    <w:rsid w:val="4FEFF2FE"/>
    <w:rsid w:val="4FF1B92A"/>
    <w:rsid w:val="4FF3E5A1"/>
    <w:rsid w:val="4FFA440C"/>
    <w:rsid w:val="4FFA8689"/>
    <w:rsid w:val="4FFCE2E1"/>
    <w:rsid w:val="500414F4"/>
    <w:rsid w:val="5005A69E"/>
    <w:rsid w:val="50087263"/>
    <w:rsid w:val="50089BB1"/>
    <w:rsid w:val="500F3DC7"/>
    <w:rsid w:val="501098F5"/>
    <w:rsid w:val="50113C0F"/>
    <w:rsid w:val="5012DC30"/>
    <w:rsid w:val="501F5379"/>
    <w:rsid w:val="50216B4C"/>
    <w:rsid w:val="50256D0D"/>
    <w:rsid w:val="5025717E"/>
    <w:rsid w:val="5025E057"/>
    <w:rsid w:val="502D88D0"/>
    <w:rsid w:val="50369110"/>
    <w:rsid w:val="503B2366"/>
    <w:rsid w:val="503FD25E"/>
    <w:rsid w:val="50406FCB"/>
    <w:rsid w:val="50443CCE"/>
    <w:rsid w:val="5048C17B"/>
    <w:rsid w:val="504C7EC2"/>
    <w:rsid w:val="504E178B"/>
    <w:rsid w:val="504F73BB"/>
    <w:rsid w:val="50518AFF"/>
    <w:rsid w:val="5054152F"/>
    <w:rsid w:val="5058885E"/>
    <w:rsid w:val="505A89CE"/>
    <w:rsid w:val="505BA2F9"/>
    <w:rsid w:val="505D8C48"/>
    <w:rsid w:val="50621D49"/>
    <w:rsid w:val="5064C248"/>
    <w:rsid w:val="5065CD9B"/>
    <w:rsid w:val="5066A4F9"/>
    <w:rsid w:val="506710FD"/>
    <w:rsid w:val="5069A062"/>
    <w:rsid w:val="507154CA"/>
    <w:rsid w:val="50737059"/>
    <w:rsid w:val="50738BCD"/>
    <w:rsid w:val="5085A506"/>
    <w:rsid w:val="508843C0"/>
    <w:rsid w:val="5089030A"/>
    <w:rsid w:val="508AB26F"/>
    <w:rsid w:val="508AFFA9"/>
    <w:rsid w:val="5095A407"/>
    <w:rsid w:val="5095BCCC"/>
    <w:rsid w:val="509611B4"/>
    <w:rsid w:val="50961962"/>
    <w:rsid w:val="50A9BF5D"/>
    <w:rsid w:val="50AA7E96"/>
    <w:rsid w:val="50AA8BC3"/>
    <w:rsid w:val="50ABD17B"/>
    <w:rsid w:val="50ADB3D4"/>
    <w:rsid w:val="50AFFE6A"/>
    <w:rsid w:val="50B1B6A6"/>
    <w:rsid w:val="50B4DBD2"/>
    <w:rsid w:val="50B86974"/>
    <w:rsid w:val="50BCD10A"/>
    <w:rsid w:val="50BCD6E9"/>
    <w:rsid w:val="50C26BE5"/>
    <w:rsid w:val="50C7EC6A"/>
    <w:rsid w:val="50C862D0"/>
    <w:rsid w:val="50CE533A"/>
    <w:rsid w:val="50D06991"/>
    <w:rsid w:val="50D22776"/>
    <w:rsid w:val="50D343EF"/>
    <w:rsid w:val="50DAD37D"/>
    <w:rsid w:val="50DBBC2B"/>
    <w:rsid w:val="50DC1C99"/>
    <w:rsid w:val="50DE37F0"/>
    <w:rsid w:val="50DE443F"/>
    <w:rsid w:val="50E064A3"/>
    <w:rsid w:val="50E16793"/>
    <w:rsid w:val="50E1ABE7"/>
    <w:rsid w:val="50E3802C"/>
    <w:rsid w:val="50E56C20"/>
    <w:rsid w:val="50EDA947"/>
    <w:rsid w:val="50F07F27"/>
    <w:rsid w:val="50F13A48"/>
    <w:rsid w:val="50F40AF6"/>
    <w:rsid w:val="50F518C3"/>
    <w:rsid w:val="50F5E946"/>
    <w:rsid w:val="50F8265E"/>
    <w:rsid w:val="50FBD880"/>
    <w:rsid w:val="5100F055"/>
    <w:rsid w:val="5102285C"/>
    <w:rsid w:val="5102577B"/>
    <w:rsid w:val="51038559"/>
    <w:rsid w:val="51041AA3"/>
    <w:rsid w:val="5108DAB7"/>
    <w:rsid w:val="51102898"/>
    <w:rsid w:val="51139D59"/>
    <w:rsid w:val="5114DD72"/>
    <w:rsid w:val="5115D3AD"/>
    <w:rsid w:val="511A5D49"/>
    <w:rsid w:val="511D306B"/>
    <w:rsid w:val="5128FD63"/>
    <w:rsid w:val="5129B0B6"/>
    <w:rsid w:val="512D473B"/>
    <w:rsid w:val="512E9E6D"/>
    <w:rsid w:val="51312252"/>
    <w:rsid w:val="5132BB3E"/>
    <w:rsid w:val="51342A83"/>
    <w:rsid w:val="51344E7D"/>
    <w:rsid w:val="51437357"/>
    <w:rsid w:val="51444390"/>
    <w:rsid w:val="5146E52C"/>
    <w:rsid w:val="514C4E8D"/>
    <w:rsid w:val="51501C53"/>
    <w:rsid w:val="5152793A"/>
    <w:rsid w:val="51544A90"/>
    <w:rsid w:val="5159F51A"/>
    <w:rsid w:val="515CE942"/>
    <w:rsid w:val="516012F9"/>
    <w:rsid w:val="5162E559"/>
    <w:rsid w:val="516729AE"/>
    <w:rsid w:val="51676F34"/>
    <w:rsid w:val="5167E6DC"/>
    <w:rsid w:val="5168E35E"/>
    <w:rsid w:val="516B3443"/>
    <w:rsid w:val="516BDFFB"/>
    <w:rsid w:val="516C0F49"/>
    <w:rsid w:val="516CB198"/>
    <w:rsid w:val="51716143"/>
    <w:rsid w:val="51774886"/>
    <w:rsid w:val="5177CE62"/>
    <w:rsid w:val="517EB78C"/>
    <w:rsid w:val="5185940D"/>
    <w:rsid w:val="5185B20B"/>
    <w:rsid w:val="518A971C"/>
    <w:rsid w:val="518B386B"/>
    <w:rsid w:val="518C2ED0"/>
    <w:rsid w:val="518F1E3C"/>
    <w:rsid w:val="51917D75"/>
    <w:rsid w:val="5191DEC3"/>
    <w:rsid w:val="519E547A"/>
    <w:rsid w:val="519FFC5D"/>
    <w:rsid w:val="51A86149"/>
    <w:rsid w:val="51A9EE30"/>
    <w:rsid w:val="51ABC911"/>
    <w:rsid w:val="51AD971A"/>
    <w:rsid w:val="51AF5CAE"/>
    <w:rsid w:val="51B15244"/>
    <w:rsid w:val="51B23A27"/>
    <w:rsid w:val="51B3977F"/>
    <w:rsid w:val="51B96F66"/>
    <w:rsid w:val="51BAB04E"/>
    <w:rsid w:val="51BB3C24"/>
    <w:rsid w:val="51BC8612"/>
    <w:rsid w:val="51BF1A44"/>
    <w:rsid w:val="51CAD380"/>
    <w:rsid w:val="51CE5977"/>
    <w:rsid w:val="51D6A68A"/>
    <w:rsid w:val="51D72870"/>
    <w:rsid w:val="51D8B01F"/>
    <w:rsid w:val="51E2CCC7"/>
    <w:rsid w:val="51E4D62B"/>
    <w:rsid w:val="51EBACBF"/>
    <w:rsid w:val="51EE3C46"/>
    <w:rsid w:val="51EF50C3"/>
    <w:rsid w:val="51EFAA36"/>
    <w:rsid w:val="51F2F8BE"/>
    <w:rsid w:val="51F67D1C"/>
    <w:rsid w:val="51F9A9D2"/>
    <w:rsid w:val="51F9BAC5"/>
    <w:rsid w:val="51FBE17D"/>
    <w:rsid w:val="51FF7452"/>
    <w:rsid w:val="52001C2C"/>
    <w:rsid w:val="5201925D"/>
    <w:rsid w:val="5201DCBF"/>
    <w:rsid w:val="520346A3"/>
    <w:rsid w:val="5205EBD9"/>
    <w:rsid w:val="52061D4E"/>
    <w:rsid w:val="520FB861"/>
    <w:rsid w:val="52118DE4"/>
    <w:rsid w:val="5211D8C7"/>
    <w:rsid w:val="5213BE61"/>
    <w:rsid w:val="5216B780"/>
    <w:rsid w:val="521E0AB1"/>
    <w:rsid w:val="5220615C"/>
    <w:rsid w:val="52218B7B"/>
    <w:rsid w:val="52237E01"/>
    <w:rsid w:val="522409A9"/>
    <w:rsid w:val="5229A28E"/>
    <w:rsid w:val="522B3AC6"/>
    <w:rsid w:val="52344E69"/>
    <w:rsid w:val="523A2775"/>
    <w:rsid w:val="523C7356"/>
    <w:rsid w:val="523CCF7F"/>
    <w:rsid w:val="52404F2B"/>
    <w:rsid w:val="52483831"/>
    <w:rsid w:val="5249EC96"/>
    <w:rsid w:val="524A24D6"/>
    <w:rsid w:val="524C2B40"/>
    <w:rsid w:val="524DE254"/>
    <w:rsid w:val="524E2CFF"/>
    <w:rsid w:val="525088E8"/>
    <w:rsid w:val="52575486"/>
    <w:rsid w:val="5257A1FE"/>
    <w:rsid w:val="525939DA"/>
    <w:rsid w:val="525FC5F7"/>
    <w:rsid w:val="52639B5E"/>
    <w:rsid w:val="5264F574"/>
    <w:rsid w:val="526AB851"/>
    <w:rsid w:val="526C5A63"/>
    <w:rsid w:val="526C8DDC"/>
    <w:rsid w:val="52712223"/>
    <w:rsid w:val="5278C1AB"/>
    <w:rsid w:val="527C2949"/>
    <w:rsid w:val="527ECFD5"/>
    <w:rsid w:val="52820843"/>
    <w:rsid w:val="5288C627"/>
    <w:rsid w:val="528E817E"/>
    <w:rsid w:val="52A47682"/>
    <w:rsid w:val="52A47DE6"/>
    <w:rsid w:val="52A77F13"/>
    <w:rsid w:val="52A94CF0"/>
    <w:rsid w:val="52AA3F53"/>
    <w:rsid w:val="52AA7D20"/>
    <w:rsid w:val="52B08A3B"/>
    <w:rsid w:val="52B371A0"/>
    <w:rsid w:val="52B8EEEB"/>
    <w:rsid w:val="52B995EE"/>
    <w:rsid w:val="52B9C099"/>
    <w:rsid w:val="52BA4CB1"/>
    <w:rsid w:val="52C90F1F"/>
    <w:rsid w:val="52CA16D9"/>
    <w:rsid w:val="52CA5702"/>
    <w:rsid w:val="52CC3545"/>
    <w:rsid w:val="52D1C995"/>
    <w:rsid w:val="52D2893A"/>
    <w:rsid w:val="52D34D8B"/>
    <w:rsid w:val="52D7E36A"/>
    <w:rsid w:val="52E4529B"/>
    <w:rsid w:val="52E7353F"/>
    <w:rsid w:val="52F0A8BE"/>
    <w:rsid w:val="52F597C5"/>
    <w:rsid w:val="52F6FC4A"/>
    <w:rsid w:val="52F91FC9"/>
    <w:rsid w:val="52FADA72"/>
    <w:rsid w:val="52FB9817"/>
    <w:rsid w:val="52FD319F"/>
    <w:rsid w:val="5301CF2A"/>
    <w:rsid w:val="53021BA8"/>
    <w:rsid w:val="5308392E"/>
    <w:rsid w:val="530D857A"/>
    <w:rsid w:val="530EFDE3"/>
    <w:rsid w:val="530F8182"/>
    <w:rsid w:val="531F1836"/>
    <w:rsid w:val="5326420F"/>
    <w:rsid w:val="5327CCD0"/>
    <w:rsid w:val="532901E6"/>
    <w:rsid w:val="532BDAD3"/>
    <w:rsid w:val="532E0993"/>
    <w:rsid w:val="5333C994"/>
    <w:rsid w:val="53374AE8"/>
    <w:rsid w:val="53382275"/>
    <w:rsid w:val="533923BD"/>
    <w:rsid w:val="5339C224"/>
    <w:rsid w:val="533B7C65"/>
    <w:rsid w:val="533D75B0"/>
    <w:rsid w:val="533DAE7D"/>
    <w:rsid w:val="53412710"/>
    <w:rsid w:val="5343740B"/>
    <w:rsid w:val="5351157B"/>
    <w:rsid w:val="53568114"/>
    <w:rsid w:val="535901C5"/>
    <w:rsid w:val="535C9143"/>
    <w:rsid w:val="53612E42"/>
    <w:rsid w:val="5363F6EA"/>
    <w:rsid w:val="5365D5D8"/>
    <w:rsid w:val="5368DB55"/>
    <w:rsid w:val="536D18D9"/>
    <w:rsid w:val="536D289A"/>
    <w:rsid w:val="536D5336"/>
    <w:rsid w:val="536DFA00"/>
    <w:rsid w:val="536E3904"/>
    <w:rsid w:val="536F30D6"/>
    <w:rsid w:val="5372BD48"/>
    <w:rsid w:val="537598EF"/>
    <w:rsid w:val="53773FA1"/>
    <w:rsid w:val="5379BEEA"/>
    <w:rsid w:val="5379CED4"/>
    <w:rsid w:val="5379E966"/>
    <w:rsid w:val="53841E2B"/>
    <w:rsid w:val="538465AE"/>
    <w:rsid w:val="5385FE4D"/>
    <w:rsid w:val="5390D270"/>
    <w:rsid w:val="5393C9F5"/>
    <w:rsid w:val="5394ED2E"/>
    <w:rsid w:val="53977C19"/>
    <w:rsid w:val="539C3A3A"/>
    <w:rsid w:val="539F63B2"/>
    <w:rsid w:val="53A33395"/>
    <w:rsid w:val="53A6F954"/>
    <w:rsid w:val="53AD2805"/>
    <w:rsid w:val="53AE141A"/>
    <w:rsid w:val="53B4D4A0"/>
    <w:rsid w:val="53BFA41E"/>
    <w:rsid w:val="53C41AA7"/>
    <w:rsid w:val="53C558DD"/>
    <w:rsid w:val="53C9CC33"/>
    <w:rsid w:val="53D17F8F"/>
    <w:rsid w:val="53D63180"/>
    <w:rsid w:val="53D77226"/>
    <w:rsid w:val="53D84C07"/>
    <w:rsid w:val="53DCD8F1"/>
    <w:rsid w:val="53DE2482"/>
    <w:rsid w:val="53E144FB"/>
    <w:rsid w:val="53E22604"/>
    <w:rsid w:val="53E483A9"/>
    <w:rsid w:val="53E5C0FA"/>
    <w:rsid w:val="53E63E3D"/>
    <w:rsid w:val="53E675CC"/>
    <w:rsid w:val="53E6EE9F"/>
    <w:rsid w:val="53E98344"/>
    <w:rsid w:val="53ED3135"/>
    <w:rsid w:val="53F04AD0"/>
    <w:rsid w:val="53F6370E"/>
    <w:rsid w:val="53F92EB1"/>
    <w:rsid w:val="53FAF627"/>
    <w:rsid w:val="53FB43C4"/>
    <w:rsid w:val="54014368"/>
    <w:rsid w:val="540384DB"/>
    <w:rsid w:val="54051BF2"/>
    <w:rsid w:val="5406178C"/>
    <w:rsid w:val="54091DE5"/>
    <w:rsid w:val="54166BFB"/>
    <w:rsid w:val="541778EE"/>
    <w:rsid w:val="541ACB54"/>
    <w:rsid w:val="541D555B"/>
    <w:rsid w:val="541F9AA1"/>
    <w:rsid w:val="54221A8A"/>
    <w:rsid w:val="5424B1C6"/>
    <w:rsid w:val="5429B355"/>
    <w:rsid w:val="542E5D08"/>
    <w:rsid w:val="5434DB92"/>
    <w:rsid w:val="543649A5"/>
    <w:rsid w:val="5443FA71"/>
    <w:rsid w:val="54465F0A"/>
    <w:rsid w:val="5449534E"/>
    <w:rsid w:val="5449D4B0"/>
    <w:rsid w:val="544A0B30"/>
    <w:rsid w:val="5452539D"/>
    <w:rsid w:val="5453F000"/>
    <w:rsid w:val="54549553"/>
    <w:rsid w:val="54556D56"/>
    <w:rsid w:val="54586089"/>
    <w:rsid w:val="545897EF"/>
    <w:rsid w:val="545D101A"/>
    <w:rsid w:val="5460D7DD"/>
    <w:rsid w:val="54623A0A"/>
    <w:rsid w:val="54693F41"/>
    <w:rsid w:val="5469B734"/>
    <w:rsid w:val="546A8BDA"/>
    <w:rsid w:val="546A9B3A"/>
    <w:rsid w:val="54710FA2"/>
    <w:rsid w:val="54725023"/>
    <w:rsid w:val="54752045"/>
    <w:rsid w:val="5477912A"/>
    <w:rsid w:val="547A45C3"/>
    <w:rsid w:val="547C4DF5"/>
    <w:rsid w:val="547CB2A5"/>
    <w:rsid w:val="547DFFB4"/>
    <w:rsid w:val="547E53F9"/>
    <w:rsid w:val="5481C309"/>
    <w:rsid w:val="5483C09F"/>
    <w:rsid w:val="5483F28C"/>
    <w:rsid w:val="54896178"/>
    <w:rsid w:val="548D66AC"/>
    <w:rsid w:val="54900877"/>
    <w:rsid w:val="54959EC0"/>
    <w:rsid w:val="5497DEA6"/>
    <w:rsid w:val="5499E6F3"/>
    <w:rsid w:val="549DAFB8"/>
    <w:rsid w:val="54A7D02F"/>
    <w:rsid w:val="54ADCB3B"/>
    <w:rsid w:val="54B6D354"/>
    <w:rsid w:val="54BA0F84"/>
    <w:rsid w:val="54BB54CC"/>
    <w:rsid w:val="54BF8F89"/>
    <w:rsid w:val="54C2AD78"/>
    <w:rsid w:val="54C4ED59"/>
    <w:rsid w:val="54C565CA"/>
    <w:rsid w:val="54C60DE5"/>
    <w:rsid w:val="54C82DBC"/>
    <w:rsid w:val="54CCE9B7"/>
    <w:rsid w:val="54D0A806"/>
    <w:rsid w:val="54D40C97"/>
    <w:rsid w:val="54D66F76"/>
    <w:rsid w:val="54D860E1"/>
    <w:rsid w:val="54DA914A"/>
    <w:rsid w:val="54DC98D9"/>
    <w:rsid w:val="54DFA101"/>
    <w:rsid w:val="54E0479E"/>
    <w:rsid w:val="54E23979"/>
    <w:rsid w:val="54E97DBB"/>
    <w:rsid w:val="54F0AFC2"/>
    <w:rsid w:val="54F4D82A"/>
    <w:rsid w:val="54F81BFA"/>
    <w:rsid w:val="54F968B8"/>
    <w:rsid w:val="54F9B1FA"/>
    <w:rsid w:val="54FC20FB"/>
    <w:rsid w:val="54FD2572"/>
    <w:rsid w:val="54FED746"/>
    <w:rsid w:val="5505EC75"/>
    <w:rsid w:val="5507794A"/>
    <w:rsid w:val="5508EB95"/>
    <w:rsid w:val="550AF908"/>
    <w:rsid w:val="550D308F"/>
    <w:rsid w:val="5510144A"/>
    <w:rsid w:val="551176D3"/>
    <w:rsid w:val="5513475E"/>
    <w:rsid w:val="55153744"/>
    <w:rsid w:val="5519291C"/>
    <w:rsid w:val="551C365F"/>
    <w:rsid w:val="551CAB2C"/>
    <w:rsid w:val="55261E88"/>
    <w:rsid w:val="55294FD3"/>
    <w:rsid w:val="552A6F63"/>
    <w:rsid w:val="5530A99F"/>
    <w:rsid w:val="553262A8"/>
    <w:rsid w:val="5533653D"/>
    <w:rsid w:val="55336E16"/>
    <w:rsid w:val="553B3912"/>
    <w:rsid w:val="553BF695"/>
    <w:rsid w:val="553D24BC"/>
    <w:rsid w:val="553F1AD6"/>
    <w:rsid w:val="55449215"/>
    <w:rsid w:val="5545D732"/>
    <w:rsid w:val="55461146"/>
    <w:rsid w:val="554B006E"/>
    <w:rsid w:val="554F743B"/>
    <w:rsid w:val="5550CBA2"/>
    <w:rsid w:val="5556D4A7"/>
    <w:rsid w:val="55576F97"/>
    <w:rsid w:val="555869CC"/>
    <w:rsid w:val="555A48D5"/>
    <w:rsid w:val="555FB2CE"/>
    <w:rsid w:val="556325B5"/>
    <w:rsid w:val="556429C8"/>
    <w:rsid w:val="55645024"/>
    <w:rsid w:val="556A0FDC"/>
    <w:rsid w:val="556F96A2"/>
    <w:rsid w:val="557062D9"/>
    <w:rsid w:val="5571C284"/>
    <w:rsid w:val="55721983"/>
    <w:rsid w:val="55748FBB"/>
    <w:rsid w:val="5576CE9A"/>
    <w:rsid w:val="557C8B64"/>
    <w:rsid w:val="557CF97D"/>
    <w:rsid w:val="557F22AD"/>
    <w:rsid w:val="557F43E6"/>
    <w:rsid w:val="557FC779"/>
    <w:rsid w:val="5580F93A"/>
    <w:rsid w:val="55848A53"/>
    <w:rsid w:val="558A401E"/>
    <w:rsid w:val="558D9290"/>
    <w:rsid w:val="5592E385"/>
    <w:rsid w:val="5596F581"/>
    <w:rsid w:val="5598F614"/>
    <w:rsid w:val="559D5F94"/>
    <w:rsid w:val="55A03B9A"/>
    <w:rsid w:val="55A0ADA9"/>
    <w:rsid w:val="55A55753"/>
    <w:rsid w:val="55AB253A"/>
    <w:rsid w:val="55AC66FB"/>
    <w:rsid w:val="55AD03D1"/>
    <w:rsid w:val="55AE8861"/>
    <w:rsid w:val="55B6FF17"/>
    <w:rsid w:val="55B794B6"/>
    <w:rsid w:val="55BA639D"/>
    <w:rsid w:val="55BC62AF"/>
    <w:rsid w:val="55BCB7B6"/>
    <w:rsid w:val="55C756F5"/>
    <w:rsid w:val="55CBC857"/>
    <w:rsid w:val="55D06860"/>
    <w:rsid w:val="55D12F08"/>
    <w:rsid w:val="55D1EA82"/>
    <w:rsid w:val="55D27DBC"/>
    <w:rsid w:val="55D4A0FF"/>
    <w:rsid w:val="55D5BAAF"/>
    <w:rsid w:val="55D90DE4"/>
    <w:rsid w:val="55DA622E"/>
    <w:rsid w:val="55DA6B83"/>
    <w:rsid w:val="55ED3E77"/>
    <w:rsid w:val="55F24669"/>
    <w:rsid w:val="55F6A2DC"/>
    <w:rsid w:val="55FE5B28"/>
    <w:rsid w:val="55FEE81B"/>
    <w:rsid w:val="5600C5C4"/>
    <w:rsid w:val="5601F317"/>
    <w:rsid w:val="56032E07"/>
    <w:rsid w:val="56034AC0"/>
    <w:rsid w:val="56069799"/>
    <w:rsid w:val="5607D99A"/>
    <w:rsid w:val="56082352"/>
    <w:rsid w:val="560A1887"/>
    <w:rsid w:val="560C0F10"/>
    <w:rsid w:val="560C93E4"/>
    <w:rsid w:val="560F0F28"/>
    <w:rsid w:val="56107BEE"/>
    <w:rsid w:val="56123C18"/>
    <w:rsid w:val="561A3913"/>
    <w:rsid w:val="561AC1EA"/>
    <w:rsid w:val="561D73CB"/>
    <w:rsid w:val="56207AD7"/>
    <w:rsid w:val="5620D76D"/>
    <w:rsid w:val="56228F3B"/>
    <w:rsid w:val="56247873"/>
    <w:rsid w:val="56286C7F"/>
    <w:rsid w:val="5628E43B"/>
    <w:rsid w:val="562BAF16"/>
    <w:rsid w:val="562E3CA8"/>
    <w:rsid w:val="562F0541"/>
    <w:rsid w:val="562F7F34"/>
    <w:rsid w:val="562FC3C9"/>
    <w:rsid w:val="56382DE2"/>
    <w:rsid w:val="56398E94"/>
    <w:rsid w:val="5639EEBF"/>
    <w:rsid w:val="563F0110"/>
    <w:rsid w:val="56498BF0"/>
    <w:rsid w:val="564A280B"/>
    <w:rsid w:val="564F95FF"/>
    <w:rsid w:val="565307F1"/>
    <w:rsid w:val="5654AA0A"/>
    <w:rsid w:val="565514AF"/>
    <w:rsid w:val="565636D0"/>
    <w:rsid w:val="56572A55"/>
    <w:rsid w:val="565866A0"/>
    <w:rsid w:val="565A39B8"/>
    <w:rsid w:val="565B03B5"/>
    <w:rsid w:val="565E591D"/>
    <w:rsid w:val="5661EC26"/>
    <w:rsid w:val="566EA39F"/>
    <w:rsid w:val="566FDD08"/>
    <w:rsid w:val="5673A0BD"/>
    <w:rsid w:val="5674EAC7"/>
    <w:rsid w:val="567D0F8D"/>
    <w:rsid w:val="5683CB2A"/>
    <w:rsid w:val="5684DCBE"/>
    <w:rsid w:val="5685685C"/>
    <w:rsid w:val="56869B2C"/>
    <w:rsid w:val="5686BCDD"/>
    <w:rsid w:val="568AF209"/>
    <w:rsid w:val="56910996"/>
    <w:rsid w:val="56957066"/>
    <w:rsid w:val="5695EC9E"/>
    <w:rsid w:val="56963312"/>
    <w:rsid w:val="569637EC"/>
    <w:rsid w:val="569B7011"/>
    <w:rsid w:val="569E0E4F"/>
    <w:rsid w:val="569F8AE3"/>
    <w:rsid w:val="569FB027"/>
    <w:rsid w:val="569FC70B"/>
    <w:rsid w:val="56A6C9C4"/>
    <w:rsid w:val="56A78609"/>
    <w:rsid w:val="56A7A6D4"/>
    <w:rsid w:val="56A8A36E"/>
    <w:rsid w:val="56A930DF"/>
    <w:rsid w:val="56AABFF8"/>
    <w:rsid w:val="56AE50C4"/>
    <w:rsid w:val="56AEECA4"/>
    <w:rsid w:val="56B44576"/>
    <w:rsid w:val="56B7AAEF"/>
    <w:rsid w:val="56B87658"/>
    <w:rsid w:val="56BB8523"/>
    <w:rsid w:val="56BEDAEC"/>
    <w:rsid w:val="56C17B77"/>
    <w:rsid w:val="56C1FCEA"/>
    <w:rsid w:val="56C239F7"/>
    <w:rsid w:val="56C62BBE"/>
    <w:rsid w:val="56C73D61"/>
    <w:rsid w:val="56CAAD66"/>
    <w:rsid w:val="56CAF42E"/>
    <w:rsid w:val="56CC934F"/>
    <w:rsid w:val="56D1C676"/>
    <w:rsid w:val="56D89C62"/>
    <w:rsid w:val="56D91B42"/>
    <w:rsid w:val="56DB8895"/>
    <w:rsid w:val="56DBBE7E"/>
    <w:rsid w:val="56DE167B"/>
    <w:rsid w:val="56E27951"/>
    <w:rsid w:val="56E509E6"/>
    <w:rsid w:val="56E6B4FA"/>
    <w:rsid w:val="56E9CB9C"/>
    <w:rsid w:val="56EAD7B9"/>
    <w:rsid w:val="56ECF720"/>
    <w:rsid w:val="56ED6E61"/>
    <w:rsid w:val="56EED4D6"/>
    <w:rsid w:val="56F0A55D"/>
    <w:rsid w:val="56F8B0EA"/>
    <w:rsid w:val="56FF1E40"/>
    <w:rsid w:val="570340C7"/>
    <w:rsid w:val="5706B8EB"/>
    <w:rsid w:val="5706DC62"/>
    <w:rsid w:val="570B3D2C"/>
    <w:rsid w:val="570D3527"/>
    <w:rsid w:val="570E888E"/>
    <w:rsid w:val="570E92B4"/>
    <w:rsid w:val="570EFE19"/>
    <w:rsid w:val="5710637C"/>
    <w:rsid w:val="5713C5F1"/>
    <w:rsid w:val="57191523"/>
    <w:rsid w:val="571DE950"/>
    <w:rsid w:val="57220EF3"/>
    <w:rsid w:val="57237E76"/>
    <w:rsid w:val="5726047A"/>
    <w:rsid w:val="57284FFB"/>
    <w:rsid w:val="572A9A76"/>
    <w:rsid w:val="572D383B"/>
    <w:rsid w:val="572EC0BB"/>
    <w:rsid w:val="572EEB38"/>
    <w:rsid w:val="5735DDDA"/>
    <w:rsid w:val="5737395B"/>
    <w:rsid w:val="573D3D08"/>
    <w:rsid w:val="5742F828"/>
    <w:rsid w:val="57439C6A"/>
    <w:rsid w:val="574541B2"/>
    <w:rsid w:val="57505078"/>
    <w:rsid w:val="575B4E10"/>
    <w:rsid w:val="575F7994"/>
    <w:rsid w:val="57650A0B"/>
    <w:rsid w:val="57651EA2"/>
    <w:rsid w:val="5766134F"/>
    <w:rsid w:val="576A5198"/>
    <w:rsid w:val="576D4D2F"/>
    <w:rsid w:val="576F0903"/>
    <w:rsid w:val="5771C32E"/>
    <w:rsid w:val="57726538"/>
    <w:rsid w:val="57759604"/>
    <w:rsid w:val="5775B8CD"/>
    <w:rsid w:val="57763F12"/>
    <w:rsid w:val="577F7302"/>
    <w:rsid w:val="578E2770"/>
    <w:rsid w:val="57949156"/>
    <w:rsid w:val="5798B3AC"/>
    <w:rsid w:val="57A0E687"/>
    <w:rsid w:val="57A20219"/>
    <w:rsid w:val="57A2CE6A"/>
    <w:rsid w:val="57A699B2"/>
    <w:rsid w:val="57AED65A"/>
    <w:rsid w:val="57B64D81"/>
    <w:rsid w:val="57C27CBF"/>
    <w:rsid w:val="57C3AC21"/>
    <w:rsid w:val="57C54648"/>
    <w:rsid w:val="57C60B88"/>
    <w:rsid w:val="57CCB1F2"/>
    <w:rsid w:val="57CE6468"/>
    <w:rsid w:val="57CF6434"/>
    <w:rsid w:val="57D77666"/>
    <w:rsid w:val="57DE8667"/>
    <w:rsid w:val="57DEF9C8"/>
    <w:rsid w:val="57E11E93"/>
    <w:rsid w:val="57E4F305"/>
    <w:rsid w:val="57E8B17E"/>
    <w:rsid w:val="57EB29D8"/>
    <w:rsid w:val="57F1CD4C"/>
    <w:rsid w:val="57F2FB2D"/>
    <w:rsid w:val="57F8CC58"/>
    <w:rsid w:val="57F989B7"/>
    <w:rsid w:val="57FA8DBB"/>
    <w:rsid w:val="57FBE55D"/>
    <w:rsid w:val="57FDBB8D"/>
    <w:rsid w:val="58030B24"/>
    <w:rsid w:val="58052D8D"/>
    <w:rsid w:val="5809BCEC"/>
    <w:rsid w:val="580AD4EF"/>
    <w:rsid w:val="580B8366"/>
    <w:rsid w:val="580FB87A"/>
    <w:rsid w:val="581A77A3"/>
    <w:rsid w:val="58275F82"/>
    <w:rsid w:val="582A8D5E"/>
    <w:rsid w:val="582B35B3"/>
    <w:rsid w:val="583242DB"/>
    <w:rsid w:val="583245A3"/>
    <w:rsid w:val="58376ACA"/>
    <w:rsid w:val="583A466E"/>
    <w:rsid w:val="5842A985"/>
    <w:rsid w:val="5842C182"/>
    <w:rsid w:val="584463F4"/>
    <w:rsid w:val="584505C9"/>
    <w:rsid w:val="58454E45"/>
    <w:rsid w:val="5846180B"/>
    <w:rsid w:val="584A027A"/>
    <w:rsid w:val="58512A73"/>
    <w:rsid w:val="58513A2D"/>
    <w:rsid w:val="5852832F"/>
    <w:rsid w:val="5853824F"/>
    <w:rsid w:val="5855B66B"/>
    <w:rsid w:val="5857B687"/>
    <w:rsid w:val="5858F5DF"/>
    <w:rsid w:val="585B7783"/>
    <w:rsid w:val="585E7C31"/>
    <w:rsid w:val="58642532"/>
    <w:rsid w:val="586453DF"/>
    <w:rsid w:val="5868F763"/>
    <w:rsid w:val="586CA212"/>
    <w:rsid w:val="5870E5E6"/>
    <w:rsid w:val="587247BC"/>
    <w:rsid w:val="5874F3CB"/>
    <w:rsid w:val="5875A00B"/>
    <w:rsid w:val="58761BA6"/>
    <w:rsid w:val="5876732E"/>
    <w:rsid w:val="5876E303"/>
    <w:rsid w:val="58771FEF"/>
    <w:rsid w:val="587FC84F"/>
    <w:rsid w:val="58845062"/>
    <w:rsid w:val="58850A87"/>
    <w:rsid w:val="58862593"/>
    <w:rsid w:val="588949BE"/>
    <w:rsid w:val="588C91BA"/>
    <w:rsid w:val="588FE571"/>
    <w:rsid w:val="5890A660"/>
    <w:rsid w:val="5894CD2F"/>
    <w:rsid w:val="5898F226"/>
    <w:rsid w:val="589F547C"/>
    <w:rsid w:val="589F75C9"/>
    <w:rsid w:val="58A09F7E"/>
    <w:rsid w:val="58A3185C"/>
    <w:rsid w:val="58A8292E"/>
    <w:rsid w:val="58A93478"/>
    <w:rsid w:val="58AC6628"/>
    <w:rsid w:val="58AD1532"/>
    <w:rsid w:val="58AFC9C8"/>
    <w:rsid w:val="58AFD475"/>
    <w:rsid w:val="58BC1F91"/>
    <w:rsid w:val="58BCCA13"/>
    <w:rsid w:val="58BE9483"/>
    <w:rsid w:val="58BE9ED8"/>
    <w:rsid w:val="58BEF997"/>
    <w:rsid w:val="58C64AB3"/>
    <w:rsid w:val="58C8231D"/>
    <w:rsid w:val="58C8DCE4"/>
    <w:rsid w:val="58C90227"/>
    <w:rsid w:val="58CA06BB"/>
    <w:rsid w:val="58CDC187"/>
    <w:rsid w:val="58D8127E"/>
    <w:rsid w:val="58D99D12"/>
    <w:rsid w:val="58DB25A8"/>
    <w:rsid w:val="58DD9472"/>
    <w:rsid w:val="58DF51F6"/>
    <w:rsid w:val="58E01DFC"/>
    <w:rsid w:val="58E4657A"/>
    <w:rsid w:val="58E9C643"/>
    <w:rsid w:val="58EAB5C8"/>
    <w:rsid w:val="58F084AA"/>
    <w:rsid w:val="58F3DA4A"/>
    <w:rsid w:val="58F3FAA9"/>
    <w:rsid w:val="58F5D160"/>
    <w:rsid w:val="58F636B6"/>
    <w:rsid w:val="58FB86F1"/>
    <w:rsid w:val="58FC2DFA"/>
    <w:rsid w:val="58FF45C8"/>
    <w:rsid w:val="59033601"/>
    <w:rsid w:val="59061270"/>
    <w:rsid w:val="5908FC34"/>
    <w:rsid w:val="590B3D53"/>
    <w:rsid w:val="590B5DB4"/>
    <w:rsid w:val="590B7CB9"/>
    <w:rsid w:val="5911A74C"/>
    <w:rsid w:val="59127A76"/>
    <w:rsid w:val="5913CB5A"/>
    <w:rsid w:val="5913EF89"/>
    <w:rsid w:val="5917E88A"/>
    <w:rsid w:val="591865DB"/>
    <w:rsid w:val="59187065"/>
    <w:rsid w:val="59196F92"/>
    <w:rsid w:val="591BE502"/>
    <w:rsid w:val="591E0FAB"/>
    <w:rsid w:val="5920EA38"/>
    <w:rsid w:val="592491D6"/>
    <w:rsid w:val="5933C044"/>
    <w:rsid w:val="59368AAA"/>
    <w:rsid w:val="5937503F"/>
    <w:rsid w:val="5938DB20"/>
    <w:rsid w:val="593E626C"/>
    <w:rsid w:val="593FCB65"/>
    <w:rsid w:val="5941045D"/>
    <w:rsid w:val="5942F6AC"/>
    <w:rsid w:val="5943D16C"/>
    <w:rsid w:val="5944F3D3"/>
    <w:rsid w:val="594C61E8"/>
    <w:rsid w:val="594E1215"/>
    <w:rsid w:val="594F0E06"/>
    <w:rsid w:val="59532A46"/>
    <w:rsid w:val="5957BB1C"/>
    <w:rsid w:val="595C68C1"/>
    <w:rsid w:val="5960C3D5"/>
    <w:rsid w:val="5961A55C"/>
    <w:rsid w:val="59639700"/>
    <w:rsid w:val="5966EB97"/>
    <w:rsid w:val="59697C91"/>
    <w:rsid w:val="596AC90E"/>
    <w:rsid w:val="597787B6"/>
    <w:rsid w:val="597CD7DA"/>
    <w:rsid w:val="597DC8C0"/>
    <w:rsid w:val="5980D639"/>
    <w:rsid w:val="598A72C7"/>
    <w:rsid w:val="598CAD48"/>
    <w:rsid w:val="598F2929"/>
    <w:rsid w:val="599167DE"/>
    <w:rsid w:val="599D0850"/>
    <w:rsid w:val="599D85F0"/>
    <w:rsid w:val="59A0F0C8"/>
    <w:rsid w:val="59A635E8"/>
    <w:rsid w:val="59A9F445"/>
    <w:rsid w:val="59B19AD7"/>
    <w:rsid w:val="59B436CB"/>
    <w:rsid w:val="59B9B58B"/>
    <w:rsid w:val="59BA6756"/>
    <w:rsid w:val="59BA98BE"/>
    <w:rsid w:val="59BD0085"/>
    <w:rsid w:val="59BFDDB2"/>
    <w:rsid w:val="59C02168"/>
    <w:rsid w:val="59C45921"/>
    <w:rsid w:val="59C4FD0E"/>
    <w:rsid w:val="59C75595"/>
    <w:rsid w:val="59C8B83B"/>
    <w:rsid w:val="59C997A8"/>
    <w:rsid w:val="59CD5032"/>
    <w:rsid w:val="59D02CEB"/>
    <w:rsid w:val="59D2CEC2"/>
    <w:rsid w:val="59D41235"/>
    <w:rsid w:val="59D7CDE9"/>
    <w:rsid w:val="59D88918"/>
    <w:rsid w:val="59DBEF6C"/>
    <w:rsid w:val="59DF43DB"/>
    <w:rsid w:val="59DF6815"/>
    <w:rsid w:val="59E04A44"/>
    <w:rsid w:val="59E11D0C"/>
    <w:rsid w:val="59E280D1"/>
    <w:rsid w:val="59E2D5D4"/>
    <w:rsid w:val="59E4F563"/>
    <w:rsid w:val="59E68861"/>
    <w:rsid w:val="59E873BC"/>
    <w:rsid w:val="59E8F461"/>
    <w:rsid w:val="59E94498"/>
    <w:rsid w:val="59EAEC7B"/>
    <w:rsid w:val="59EC4732"/>
    <w:rsid w:val="59ED8B26"/>
    <w:rsid w:val="59EF3604"/>
    <w:rsid w:val="59F67556"/>
    <w:rsid w:val="59F743DD"/>
    <w:rsid w:val="59F82B76"/>
    <w:rsid w:val="59FEDDFE"/>
    <w:rsid w:val="59FF16AD"/>
    <w:rsid w:val="5A013769"/>
    <w:rsid w:val="5A02E43B"/>
    <w:rsid w:val="5A0688C0"/>
    <w:rsid w:val="5A089E74"/>
    <w:rsid w:val="5A0B7069"/>
    <w:rsid w:val="5A0CD1A0"/>
    <w:rsid w:val="5A0FAFBE"/>
    <w:rsid w:val="5A1E6B14"/>
    <w:rsid w:val="5A1EAC34"/>
    <w:rsid w:val="5A201EA5"/>
    <w:rsid w:val="5A241CB5"/>
    <w:rsid w:val="5A261E1C"/>
    <w:rsid w:val="5A266176"/>
    <w:rsid w:val="5A286488"/>
    <w:rsid w:val="5A2AAD04"/>
    <w:rsid w:val="5A2AB9E0"/>
    <w:rsid w:val="5A2D4C92"/>
    <w:rsid w:val="5A2D5656"/>
    <w:rsid w:val="5A2F7B38"/>
    <w:rsid w:val="5A3413F9"/>
    <w:rsid w:val="5A34E014"/>
    <w:rsid w:val="5A391436"/>
    <w:rsid w:val="5A3C65CD"/>
    <w:rsid w:val="5A3F5291"/>
    <w:rsid w:val="5A467FBB"/>
    <w:rsid w:val="5A4F9CDB"/>
    <w:rsid w:val="5A51517E"/>
    <w:rsid w:val="5A5338FA"/>
    <w:rsid w:val="5A535769"/>
    <w:rsid w:val="5A53B040"/>
    <w:rsid w:val="5A53C465"/>
    <w:rsid w:val="5A53FD10"/>
    <w:rsid w:val="5A55B863"/>
    <w:rsid w:val="5A5A9C08"/>
    <w:rsid w:val="5A5ABD51"/>
    <w:rsid w:val="5A5E725F"/>
    <w:rsid w:val="5A5F3390"/>
    <w:rsid w:val="5A5F3B9E"/>
    <w:rsid w:val="5A611876"/>
    <w:rsid w:val="5A6144FF"/>
    <w:rsid w:val="5A66450C"/>
    <w:rsid w:val="5A6752F7"/>
    <w:rsid w:val="5A73FC8E"/>
    <w:rsid w:val="5A750DA8"/>
    <w:rsid w:val="5A766FCB"/>
    <w:rsid w:val="5A768DC1"/>
    <w:rsid w:val="5A7A8721"/>
    <w:rsid w:val="5A7D502A"/>
    <w:rsid w:val="5A7EC5B0"/>
    <w:rsid w:val="5A7F6913"/>
    <w:rsid w:val="5A822E1A"/>
    <w:rsid w:val="5A85DD96"/>
    <w:rsid w:val="5A87F286"/>
    <w:rsid w:val="5A880DA0"/>
    <w:rsid w:val="5A88DB2C"/>
    <w:rsid w:val="5A8E4B08"/>
    <w:rsid w:val="5A950578"/>
    <w:rsid w:val="5A960632"/>
    <w:rsid w:val="5AA18943"/>
    <w:rsid w:val="5AAB8A51"/>
    <w:rsid w:val="5AAF65C2"/>
    <w:rsid w:val="5AB808B2"/>
    <w:rsid w:val="5AB98118"/>
    <w:rsid w:val="5ABA6FEE"/>
    <w:rsid w:val="5ABBFA71"/>
    <w:rsid w:val="5ABD5150"/>
    <w:rsid w:val="5ABEBDCA"/>
    <w:rsid w:val="5AC23B87"/>
    <w:rsid w:val="5AC557DA"/>
    <w:rsid w:val="5AC5C25B"/>
    <w:rsid w:val="5AC73427"/>
    <w:rsid w:val="5AC796DC"/>
    <w:rsid w:val="5ACED62F"/>
    <w:rsid w:val="5AD0F71D"/>
    <w:rsid w:val="5AD1B42F"/>
    <w:rsid w:val="5AD74549"/>
    <w:rsid w:val="5ADC1F29"/>
    <w:rsid w:val="5ADDA859"/>
    <w:rsid w:val="5AE01319"/>
    <w:rsid w:val="5AE56173"/>
    <w:rsid w:val="5AEE77B8"/>
    <w:rsid w:val="5AF77991"/>
    <w:rsid w:val="5AFC7802"/>
    <w:rsid w:val="5B048493"/>
    <w:rsid w:val="5B0A3C2B"/>
    <w:rsid w:val="5B100899"/>
    <w:rsid w:val="5B10E180"/>
    <w:rsid w:val="5B14C405"/>
    <w:rsid w:val="5B1735D0"/>
    <w:rsid w:val="5B17A723"/>
    <w:rsid w:val="5B17D318"/>
    <w:rsid w:val="5B1867D1"/>
    <w:rsid w:val="5B1B5287"/>
    <w:rsid w:val="5B1FE971"/>
    <w:rsid w:val="5B265C16"/>
    <w:rsid w:val="5B296BF3"/>
    <w:rsid w:val="5B2BDB52"/>
    <w:rsid w:val="5B2EEE9E"/>
    <w:rsid w:val="5B31707D"/>
    <w:rsid w:val="5B330EBF"/>
    <w:rsid w:val="5B3B4E85"/>
    <w:rsid w:val="5B41C5C8"/>
    <w:rsid w:val="5B444777"/>
    <w:rsid w:val="5B461A4F"/>
    <w:rsid w:val="5B4F362D"/>
    <w:rsid w:val="5B50A2EF"/>
    <w:rsid w:val="5B524286"/>
    <w:rsid w:val="5B5393F3"/>
    <w:rsid w:val="5B556B80"/>
    <w:rsid w:val="5B5750F9"/>
    <w:rsid w:val="5B5C2C5C"/>
    <w:rsid w:val="5B5CED1A"/>
    <w:rsid w:val="5B5D6419"/>
    <w:rsid w:val="5B5DA86C"/>
    <w:rsid w:val="5B5DD1C2"/>
    <w:rsid w:val="5B66F890"/>
    <w:rsid w:val="5B691B12"/>
    <w:rsid w:val="5B6B6C47"/>
    <w:rsid w:val="5B6F12B2"/>
    <w:rsid w:val="5B70D8A3"/>
    <w:rsid w:val="5B719624"/>
    <w:rsid w:val="5B71D15B"/>
    <w:rsid w:val="5B72DC1B"/>
    <w:rsid w:val="5B7443B7"/>
    <w:rsid w:val="5B7E57DF"/>
    <w:rsid w:val="5B80816B"/>
    <w:rsid w:val="5B837EBD"/>
    <w:rsid w:val="5B85B8F0"/>
    <w:rsid w:val="5B8D3BED"/>
    <w:rsid w:val="5B8E7832"/>
    <w:rsid w:val="5B8F804C"/>
    <w:rsid w:val="5B928417"/>
    <w:rsid w:val="5B95D98F"/>
    <w:rsid w:val="5B962E89"/>
    <w:rsid w:val="5B9660C9"/>
    <w:rsid w:val="5B97E26B"/>
    <w:rsid w:val="5B9855A8"/>
    <w:rsid w:val="5B99172A"/>
    <w:rsid w:val="5B9B3633"/>
    <w:rsid w:val="5B9B617F"/>
    <w:rsid w:val="5B9C7F94"/>
    <w:rsid w:val="5BA079EB"/>
    <w:rsid w:val="5BA1B32B"/>
    <w:rsid w:val="5BA5557B"/>
    <w:rsid w:val="5BA8762D"/>
    <w:rsid w:val="5BAA93D8"/>
    <w:rsid w:val="5BAACC1A"/>
    <w:rsid w:val="5BAADF04"/>
    <w:rsid w:val="5BAD43EF"/>
    <w:rsid w:val="5BAD75FC"/>
    <w:rsid w:val="5BAEBCC3"/>
    <w:rsid w:val="5BAFA9AB"/>
    <w:rsid w:val="5BB0497D"/>
    <w:rsid w:val="5BB09F39"/>
    <w:rsid w:val="5BB2230A"/>
    <w:rsid w:val="5BB9F278"/>
    <w:rsid w:val="5BBA3693"/>
    <w:rsid w:val="5BBB56B4"/>
    <w:rsid w:val="5BBC927F"/>
    <w:rsid w:val="5BBD415B"/>
    <w:rsid w:val="5BC013D5"/>
    <w:rsid w:val="5BC073E7"/>
    <w:rsid w:val="5BC25A56"/>
    <w:rsid w:val="5BC76F98"/>
    <w:rsid w:val="5BC967D5"/>
    <w:rsid w:val="5BCB18FC"/>
    <w:rsid w:val="5BCC99F4"/>
    <w:rsid w:val="5BD063C5"/>
    <w:rsid w:val="5BD14BC2"/>
    <w:rsid w:val="5BD1B5DB"/>
    <w:rsid w:val="5BD5E3B9"/>
    <w:rsid w:val="5BDEBC75"/>
    <w:rsid w:val="5BDF2C00"/>
    <w:rsid w:val="5BE2812A"/>
    <w:rsid w:val="5BE2BDD6"/>
    <w:rsid w:val="5BE33F0B"/>
    <w:rsid w:val="5BE45AC5"/>
    <w:rsid w:val="5BE49AE7"/>
    <w:rsid w:val="5BE5443E"/>
    <w:rsid w:val="5BE683D8"/>
    <w:rsid w:val="5BE7758A"/>
    <w:rsid w:val="5BEB7A84"/>
    <w:rsid w:val="5BEB9E2A"/>
    <w:rsid w:val="5BEF1975"/>
    <w:rsid w:val="5BEF64A9"/>
    <w:rsid w:val="5BF6257B"/>
    <w:rsid w:val="5BF76812"/>
    <w:rsid w:val="5BF9095E"/>
    <w:rsid w:val="5BFF9569"/>
    <w:rsid w:val="5C009B5D"/>
    <w:rsid w:val="5C07B064"/>
    <w:rsid w:val="5C0B8F13"/>
    <w:rsid w:val="5C0BE210"/>
    <w:rsid w:val="5C0E24C4"/>
    <w:rsid w:val="5C0EC8FA"/>
    <w:rsid w:val="5C26D63D"/>
    <w:rsid w:val="5C286B7B"/>
    <w:rsid w:val="5C2F5F83"/>
    <w:rsid w:val="5C32E881"/>
    <w:rsid w:val="5C3E1B34"/>
    <w:rsid w:val="5C3EDED1"/>
    <w:rsid w:val="5C418F67"/>
    <w:rsid w:val="5C47AD39"/>
    <w:rsid w:val="5C47D482"/>
    <w:rsid w:val="5C48C7E0"/>
    <w:rsid w:val="5C498E25"/>
    <w:rsid w:val="5C4C8848"/>
    <w:rsid w:val="5C4D0386"/>
    <w:rsid w:val="5C4E402F"/>
    <w:rsid w:val="5C52CA54"/>
    <w:rsid w:val="5C5864F9"/>
    <w:rsid w:val="5C5C866F"/>
    <w:rsid w:val="5C5CE892"/>
    <w:rsid w:val="5C634C2A"/>
    <w:rsid w:val="5C63BA94"/>
    <w:rsid w:val="5C665637"/>
    <w:rsid w:val="5C7537CA"/>
    <w:rsid w:val="5C76C156"/>
    <w:rsid w:val="5C7AA85A"/>
    <w:rsid w:val="5C7F281F"/>
    <w:rsid w:val="5C7FCFE0"/>
    <w:rsid w:val="5C8097C6"/>
    <w:rsid w:val="5C819D89"/>
    <w:rsid w:val="5C8B5391"/>
    <w:rsid w:val="5C90319C"/>
    <w:rsid w:val="5C9505AB"/>
    <w:rsid w:val="5C962960"/>
    <w:rsid w:val="5CA18B43"/>
    <w:rsid w:val="5CA95A06"/>
    <w:rsid w:val="5CABBFE1"/>
    <w:rsid w:val="5CACB30C"/>
    <w:rsid w:val="5CB1DD19"/>
    <w:rsid w:val="5CB20830"/>
    <w:rsid w:val="5CB27A8B"/>
    <w:rsid w:val="5CB6D361"/>
    <w:rsid w:val="5CB8A2E7"/>
    <w:rsid w:val="5CBB7C0C"/>
    <w:rsid w:val="5CBFCF73"/>
    <w:rsid w:val="5CC19E7D"/>
    <w:rsid w:val="5CC478D1"/>
    <w:rsid w:val="5CC71469"/>
    <w:rsid w:val="5CC9BB1D"/>
    <w:rsid w:val="5CCE8A4A"/>
    <w:rsid w:val="5CD4D8F1"/>
    <w:rsid w:val="5CD9547F"/>
    <w:rsid w:val="5CDFB1C8"/>
    <w:rsid w:val="5CE0AE6E"/>
    <w:rsid w:val="5CE3F8CD"/>
    <w:rsid w:val="5CE5BDD6"/>
    <w:rsid w:val="5CE83C09"/>
    <w:rsid w:val="5CE8AF07"/>
    <w:rsid w:val="5CEB05BB"/>
    <w:rsid w:val="5CEF4A35"/>
    <w:rsid w:val="5CF1E308"/>
    <w:rsid w:val="5CF2FDA1"/>
    <w:rsid w:val="5CF51F36"/>
    <w:rsid w:val="5CF538FD"/>
    <w:rsid w:val="5CF6F577"/>
    <w:rsid w:val="5CF95EB3"/>
    <w:rsid w:val="5D04BFC2"/>
    <w:rsid w:val="5D0870F4"/>
    <w:rsid w:val="5D10CAEE"/>
    <w:rsid w:val="5D117BE5"/>
    <w:rsid w:val="5D1342E7"/>
    <w:rsid w:val="5D14805C"/>
    <w:rsid w:val="5D18A2D3"/>
    <w:rsid w:val="5D1BD40E"/>
    <w:rsid w:val="5D1D97C4"/>
    <w:rsid w:val="5D247DBE"/>
    <w:rsid w:val="5D24A9DB"/>
    <w:rsid w:val="5D277B84"/>
    <w:rsid w:val="5D2BC43C"/>
    <w:rsid w:val="5D2C0F84"/>
    <w:rsid w:val="5D308154"/>
    <w:rsid w:val="5D332644"/>
    <w:rsid w:val="5D35897A"/>
    <w:rsid w:val="5D3602B3"/>
    <w:rsid w:val="5D40DE49"/>
    <w:rsid w:val="5D4102A7"/>
    <w:rsid w:val="5D488A9A"/>
    <w:rsid w:val="5D491126"/>
    <w:rsid w:val="5D4A2978"/>
    <w:rsid w:val="5D55B4EB"/>
    <w:rsid w:val="5D55BCA1"/>
    <w:rsid w:val="5D563409"/>
    <w:rsid w:val="5D57E46B"/>
    <w:rsid w:val="5D5A6A64"/>
    <w:rsid w:val="5D601848"/>
    <w:rsid w:val="5D623940"/>
    <w:rsid w:val="5D639BD8"/>
    <w:rsid w:val="5D6EC41D"/>
    <w:rsid w:val="5D7383D4"/>
    <w:rsid w:val="5D7B85CC"/>
    <w:rsid w:val="5D801980"/>
    <w:rsid w:val="5D8126F8"/>
    <w:rsid w:val="5D820D24"/>
    <w:rsid w:val="5D82F317"/>
    <w:rsid w:val="5D8380F8"/>
    <w:rsid w:val="5D8B3630"/>
    <w:rsid w:val="5D8E02ED"/>
    <w:rsid w:val="5D90599F"/>
    <w:rsid w:val="5D914A00"/>
    <w:rsid w:val="5D98ABAB"/>
    <w:rsid w:val="5DA34705"/>
    <w:rsid w:val="5DA356B7"/>
    <w:rsid w:val="5DA6FF66"/>
    <w:rsid w:val="5DA9E0DF"/>
    <w:rsid w:val="5DAA4FB0"/>
    <w:rsid w:val="5DADFFCB"/>
    <w:rsid w:val="5DB16806"/>
    <w:rsid w:val="5DB36ADD"/>
    <w:rsid w:val="5DB4656F"/>
    <w:rsid w:val="5DBBFDB3"/>
    <w:rsid w:val="5DBC0C96"/>
    <w:rsid w:val="5DC5AC30"/>
    <w:rsid w:val="5DC5D5EE"/>
    <w:rsid w:val="5DC76F05"/>
    <w:rsid w:val="5DC85298"/>
    <w:rsid w:val="5DCCAD05"/>
    <w:rsid w:val="5DCD24F4"/>
    <w:rsid w:val="5DCE99A6"/>
    <w:rsid w:val="5DD0EF10"/>
    <w:rsid w:val="5DD93157"/>
    <w:rsid w:val="5DDF48B9"/>
    <w:rsid w:val="5DDF996F"/>
    <w:rsid w:val="5DE200D1"/>
    <w:rsid w:val="5DE30E51"/>
    <w:rsid w:val="5DE5DE89"/>
    <w:rsid w:val="5DE76030"/>
    <w:rsid w:val="5DEA0478"/>
    <w:rsid w:val="5DECF8D6"/>
    <w:rsid w:val="5DEF6360"/>
    <w:rsid w:val="5DEFF100"/>
    <w:rsid w:val="5DF3D4E3"/>
    <w:rsid w:val="5DF52D08"/>
    <w:rsid w:val="5DF7F780"/>
    <w:rsid w:val="5DFA73E7"/>
    <w:rsid w:val="5DFCD56B"/>
    <w:rsid w:val="5DFE7407"/>
    <w:rsid w:val="5E0117A1"/>
    <w:rsid w:val="5E013D65"/>
    <w:rsid w:val="5E019275"/>
    <w:rsid w:val="5E07F99E"/>
    <w:rsid w:val="5E09AEF0"/>
    <w:rsid w:val="5E103DB9"/>
    <w:rsid w:val="5E15AB93"/>
    <w:rsid w:val="5E1677B7"/>
    <w:rsid w:val="5E1C7CF5"/>
    <w:rsid w:val="5E1ED265"/>
    <w:rsid w:val="5E2072FE"/>
    <w:rsid w:val="5E235B4A"/>
    <w:rsid w:val="5E24881B"/>
    <w:rsid w:val="5E2F701D"/>
    <w:rsid w:val="5E3E43E7"/>
    <w:rsid w:val="5E43633D"/>
    <w:rsid w:val="5E541260"/>
    <w:rsid w:val="5E54302A"/>
    <w:rsid w:val="5E59D459"/>
    <w:rsid w:val="5E5BE93B"/>
    <w:rsid w:val="5E617A6C"/>
    <w:rsid w:val="5E64404B"/>
    <w:rsid w:val="5E6A5BED"/>
    <w:rsid w:val="5E70BE34"/>
    <w:rsid w:val="5E740DF5"/>
    <w:rsid w:val="5E743F09"/>
    <w:rsid w:val="5E7465FA"/>
    <w:rsid w:val="5E756A61"/>
    <w:rsid w:val="5E779C98"/>
    <w:rsid w:val="5E77C806"/>
    <w:rsid w:val="5E7CD674"/>
    <w:rsid w:val="5E7F4157"/>
    <w:rsid w:val="5E8C5B7E"/>
    <w:rsid w:val="5E8C6060"/>
    <w:rsid w:val="5E8E38A7"/>
    <w:rsid w:val="5E8E44D7"/>
    <w:rsid w:val="5E937002"/>
    <w:rsid w:val="5E95A4D5"/>
    <w:rsid w:val="5E97372A"/>
    <w:rsid w:val="5E9B8ADB"/>
    <w:rsid w:val="5EA57098"/>
    <w:rsid w:val="5EB3223C"/>
    <w:rsid w:val="5EB3EA5D"/>
    <w:rsid w:val="5EB74DE0"/>
    <w:rsid w:val="5EB8AB11"/>
    <w:rsid w:val="5EBAA60A"/>
    <w:rsid w:val="5EBEAF2D"/>
    <w:rsid w:val="5EC1552E"/>
    <w:rsid w:val="5EC3BC72"/>
    <w:rsid w:val="5ECA7B3F"/>
    <w:rsid w:val="5ECBD668"/>
    <w:rsid w:val="5ED2A8B5"/>
    <w:rsid w:val="5ED52B96"/>
    <w:rsid w:val="5ED648F8"/>
    <w:rsid w:val="5ED915B0"/>
    <w:rsid w:val="5EDB591D"/>
    <w:rsid w:val="5EDC594D"/>
    <w:rsid w:val="5EDF6EF4"/>
    <w:rsid w:val="5EE1117D"/>
    <w:rsid w:val="5EE11707"/>
    <w:rsid w:val="5EE54008"/>
    <w:rsid w:val="5EE69CB2"/>
    <w:rsid w:val="5EE8F0A5"/>
    <w:rsid w:val="5EEAC3FB"/>
    <w:rsid w:val="5EEB97F6"/>
    <w:rsid w:val="5EEBBA85"/>
    <w:rsid w:val="5EED6702"/>
    <w:rsid w:val="5EEE9D76"/>
    <w:rsid w:val="5EF2CACA"/>
    <w:rsid w:val="5EF6972A"/>
    <w:rsid w:val="5F0326AC"/>
    <w:rsid w:val="5F0365AA"/>
    <w:rsid w:val="5F07BC03"/>
    <w:rsid w:val="5F095FE8"/>
    <w:rsid w:val="5F0F2482"/>
    <w:rsid w:val="5F1255F2"/>
    <w:rsid w:val="5F14FFB3"/>
    <w:rsid w:val="5F1650CF"/>
    <w:rsid w:val="5F18B3D0"/>
    <w:rsid w:val="5F1BC9CF"/>
    <w:rsid w:val="5F21260A"/>
    <w:rsid w:val="5F223DC7"/>
    <w:rsid w:val="5F2AD0F4"/>
    <w:rsid w:val="5F2B685D"/>
    <w:rsid w:val="5F2B822E"/>
    <w:rsid w:val="5F2F6741"/>
    <w:rsid w:val="5F3052D0"/>
    <w:rsid w:val="5F313D45"/>
    <w:rsid w:val="5F315E79"/>
    <w:rsid w:val="5F31D858"/>
    <w:rsid w:val="5F31F8CA"/>
    <w:rsid w:val="5F380769"/>
    <w:rsid w:val="5F3DFDD7"/>
    <w:rsid w:val="5F3E470E"/>
    <w:rsid w:val="5F4011BB"/>
    <w:rsid w:val="5F421A79"/>
    <w:rsid w:val="5F43724A"/>
    <w:rsid w:val="5F44BF2D"/>
    <w:rsid w:val="5F45D6F8"/>
    <w:rsid w:val="5F4F0748"/>
    <w:rsid w:val="5F52D27D"/>
    <w:rsid w:val="5F5583CF"/>
    <w:rsid w:val="5F59AF3B"/>
    <w:rsid w:val="5F605C80"/>
    <w:rsid w:val="5F610608"/>
    <w:rsid w:val="5F621A9B"/>
    <w:rsid w:val="5F639547"/>
    <w:rsid w:val="5F651770"/>
    <w:rsid w:val="5F6B432F"/>
    <w:rsid w:val="5F6BA635"/>
    <w:rsid w:val="5F6BFD48"/>
    <w:rsid w:val="5F72242B"/>
    <w:rsid w:val="5F75B0B2"/>
    <w:rsid w:val="5F7E4635"/>
    <w:rsid w:val="5F7E79DF"/>
    <w:rsid w:val="5F8D6C57"/>
    <w:rsid w:val="5F920324"/>
    <w:rsid w:val="5F9616B1"/>
    <w:rsid w:val="5F97C4C6"/>
    <w:rsid w:val="5F9962C8"/>
    <w:rsid w:val="5F997AD9"/>
    <w:rsid w:val="5F9A5923"/>
    <w:rsid w:val="5F9A8F27"/>
    <w:rsid w:val="5F9E6D08"/>
    <w:rsid w:val="5F9EC68F"/>
    <w:rsid w:val="5FA44E03"/>
    <w:rsid w:val="5FACE7DB"/>
    <w:rsid w:val="5FB0653E"/>
    <w:rsid w:val="5FB192BF"/>
    <w:rsid w:val="5FB4E3EA"/>
    <w:rsid w:val="5FBA8797"/>
    <w:rsid w:val="5FBBB122"/>
    <w:rsid w:val="5FBC9B5D"/>
    <w:rsid w:val="5FBD000E"/>
    <w:rsid w:val="5FBD2381"/>
    <w:rsid w:val="5FC0DD47"/>
    <w:rsid w:val="5FC1628B"/>
    <w:rsid w:val="5FC308FB"/>
    <w:rsid w:val="5FC44FD0"/>
    <w:rsid w:val="5FC4FE57"/>
    <w:rsid w:val="5FC6FA6B"/>
    <w:rsid w:val="5FC795C1"/>
    <w:rsid w:val="5FCAB60C"/>
    <w:rsid w:val="5FCAF195"/>
    <w:rsid w:val="5FCD6EA4"/>
    <w:rsid w:val="5FD9AC6A"/>
    <w:rsid w:val="5FD9E9F0"/>
    <w:rsid w:val="5FDF2FD8"/>
    <w:rsid w:val="5FDFB910"/>
    <w:rsid w:val="5FE0E258"/>
    <w:rsid w:val="5FE65863"/>
    <w:rsid w:val="5FE78E5D"/>
    <w:rsid w:val="5FE7B68E"/>
    <w:rsid w:val="5FE9026A"/>
    <w:rsid w:val="5FEA0E22"/>
    <w:rsid w:val="5FEF76B0"/>
    <w:rsid w:val="5FF49EE7"/>
    <w:rsid w:val="5FF777E3"/>
    <w:rsid w:val="5FF8A29A"/>
    <w:rsid w:val="5FFA845C"/>
    <w:rsid w:val="60021D33"/>
    <w:rsid w:val="6002A0D5"/>
    <w:rsid w:val="6008B543"/>
    <w:rsid w:val="600CB621"/>
    <w:rsid w:val="600ED3EF"/>
    <w:rsid w:val="60106B97"/>
    <w:rsid w:val="6010F4C7"/>
    <w:rsid w:val="60177E70"/>
    <w:rsid w:val="6018E984"/>
    <w:rsid w:val="601CCFC7"/>
    <w:rsid w:val="601E72A7"/>
    <w:rsid w:val="6020355B"/>
    <w:rsid w:val="60209D9E"/>
    <w:rsid w:val="60240039"/>
    <w:rsid w:val="6024CEB3"/>
    <w:rsid w:val="602518DA"/>
    <w:rsid w:val="60272FF7"/>
    <w:rsid w:val="6028B1D9"/>
    <w:rsid w:val="602A009A"/>
    <w:rsid w:val="602B6A2A"/>
    <w:rsid w:val="60300639"/>
    <w:rsid w:val="6032173E"/>
    <w:rsid w:val="60343B9A"/>
    <w:rsid w:val="6034FA24"/>
    <w:rsid w:val="603A35EC"/>
    <w:rsid w:val="603A56F2"/>
    <w:rsid w:val="603B563C"/>
    <w:rsid w:val="603CCFAB"/>
    <w:rsid w:val="6040E718"/>
    <w:rsid w:val="604216FE"/>
    <w:rsid w:val="60436E1C"/>
    <w:rsid w:val="60456BA3"/>
    <w:rsid w:val="604CA6D0"/>
    <w:rsid w:val="6050BCC2"/>
    <w:rsid w:val="6056DE98"/>
    <w:rsid w:val="6056F61F"/>
    <w:rsid w:val="605C13F2"/>
    <w:rsid w:val="605D8CF3"/>
    <w:rsid w:val="605E9F17"/>
    <w:rsid w:val="6062D048"/>
    <w:rsid w:val="60639934"/>
    <w:rsid w:val="6063B03C"/>
    <w:rsid w:val="60664B1F"/>
    <w:rsid w:val="606677DE"/>
    <w:rsid w:val="606F8AAA"/>
    <w:rsid w:val="6071FA05"/>
    <w:rsid w:val="6072D4F5"/>
    <w:rsid w:val="6077A6D0"/>
    <w:rsid w:val="607921E6"/>
    <w:rsid w:val="60805E55"/>
    <w:rsid w:val="6084CE7A"/>
    <w:rsid w:val="6084EEDB"/>
    <w:rsid w:val="608640F9"/>
    <w:rsid w:val="608CEE6C"/>
    <w:rsid w:val="60951A1C"/>
    <w:rsid w:val="60989127"/>
    <w:rsid w:val="60989CAF"/>
    <w:rsid w:val="60998EB0"/>
    <w:rsid w:val="609C8E57"/>
    <w:rsid w:val="609FFAA8"/>
    <w:rsid w:val="60A86095"/>
    <w:rsid w:val="60AC6268"/>
    <w:rsid w:val="60AEDD22"/>
    <w:rsid w:val="60B5A141"/>
    <w:rsid w:val="60B8C45A"/>
    <w:rsid w:val="60BA0CD5"/>
    <w:rsid w:val="60BDD62E"/>
    <w:rsid w:val="60C3D180"/>
    <w:rsid w:val="60C969AD"/>
    <w:rsid w:val="60CD14BB"/>
    <w:rsid w:val="60D06194"/>
    <w:rsid w:val="60D0C131"/>
    <w:rsid w:val="60D3C8BA"/>
    <w:rsid w:val="60DA90CB"/>
    <w:rsid w:val="60DD8A3F"/>
    <w:rsid w:val="60DD9E3C"/>
    <w:rsid w:val="60DFB548"/>
    <w:rsid w:val="60E049F5"/>
    <w:rsid w:val="60E27BC0"/>
    <w:rsid w:val="60E32651"/>
    <w:rsid w:val="60E76163"/>
    <w:rsid w:val="60E84C79"/>
    <w:rsid w:val="60E90FAA"/>
    <w:rsid w:val="60EB5366"/>
    <w:rsid w:val="60EBD887"/>
    <w:rsid w:val="60F580BE"/>
    <w:rsid w:val="60F965E7"/>
    <w:rsid w:val="61065E6C"/>
    <w:rsid w:val="6108FB6E"/>
    <w:rsid w:val="610F660A"/>
    <w:rsid w:val="61120CC6"/>
    <w:rsid w:val="61165653"/>
    <w:rsid w:val="6116AD5E"/>
    <w:rsid w:val="61170E61"/>
    <w:rsid w:val="61181469"/>
    <w:rsid w:val="611A12DD"/>
    <w:rsid w:val="611A7FB6"/>
    <w:rsid w:val="611B3D4D"/>
    <w:rsid w:val="611F8D63"/>
    <w:rsid w:val="61206B38"/>
    <w:rsid w:val="612186C6"/>
    <w:rsid w:val="6129637A"/>
    <w:rsid w:val="6129EABF"/>
    <w:rsid w:val="612BBC97"/>
    <w:rsid w:val="612FA045"/>
    <w:rsid w:val="61300751"/>
    <w:rsid w:val="61306DF6"/>
    <w:rsid w:val="61315CE9"/>
    <w:rsid w:val="6131BF00"/>
    <w:rsid w:val="6131E23B"/>
    <w:rsid w:val="6133C3E6"/>
    <w:rsid w:val="61360DD1"/>
    <w:rsid w:val="613C7F5B"/>
    <w:rsid w:val="613F8CC8"/>
    <w:rsid w:val="61406F5D"/>
    <w:rsid w:val="6145A257"/>
    <w:rsid w:val="61493B62"/>
    <w:rsid w:val="614CF3CE"/>
    <w:rsid w:val="615114ED"/>
    <w:rsid w:val="61522BE0"/>
    <w:rsid w:val="6156F48C"/>
    <w:rsid w:val="615BDE53"/>
    <w:rsid w:val="615ED502"/>
    <w:rsid w:val="61646E73"/>
    <w:rsid w:val="61655C2C"/>
    <w:rsid w:val="616784F2"/>
    <w:rsid w:val="6171671E"/>
    <w:rsid w:val="6175A5F7"/>
    <w:rsid w:val="617A8909"/>
    <w:rsid w:val="617B7F25"/>
    <w:rsid w:val="617FD8C6"/>
    <w:rsid w:val="618042AE"/>
    <w:rsid w:val="618861B2"/>
    <w:rsid w:val="618EFF9F"/>
    <w:rsid w:val="618FD566"/>
    <w:rsid w:val="61907867"/>
    <w:rsid w:val="61936119"/>
    <w:rsid w:val="6197E4B3"/>
    <w:rsid w:val="61984C22"/>
    <w:rsid w:val="61994633"/>
    <w:rsid w:val="619C463E"/>
    <w:rsid w:val="619CFEA3"/>
    <w:rsid w:val="61A42453"/>
    <w:rsid w:val="61A7B80B"/>
    <w:rsid w:val="61A89FEF"/>
    <w:rsid w:val="61A9FD6A"/>
    <w:rsid w:val="61AD85C8"/>
    <w:rsid w:val="61B19B56"/>
    <w:rsid w:val="61BC2591"/>
    <w:rsid w:val="61BE1840"/>
    <w:rsid w:val="61C078A9"/>
    <w:rsid w:val="61C27F38"/>
    <w:rsid w:val="61C4C8D6"/>
    <w:rsid w:val="61CCDE86"/>
    <w:rsid w:val="61CEC877"/>
    <w:rsid w:val="61D58B1F"/>
    <w:rsid w:val="61D5B89D"/>
    <w:rsid w:val="61D5BD46"/>
    <w:rsid w:val="61D63317"/>
    <w:rsid w:val="61DA0655"/>
    <w:rsid w:val="61DB736C"/>
    <w:rsid w:val="61DF1F3E"/>
    <w:rsid w:val="61E371D2"/>
    <w:rsid w:val="61E406C4"/>
    <w:rsid w:val="61E46FC1"/>
    <w:rsid w:val="61E60265"/>
    <w:rsid w:val="61E6DEC0"/>
    <w:rsid w:val="61EA1CF2"/>
    <w:rsid w:val="61EA2737"/>
    <w:rsid w:val="61ECA299"/>
    <w:rsid w:val="61F10C5D"/>
    <w:rsid w:val="61F2671E"/>
    <w:rsid w:val="61F40FE5"/>
    <w:rsid w:val="61F80836"/>
    <w:rsid w:val="61F9D019"/>
    <w:rsid w:val="61FFDB73"/>
    <w:rsid w:val="6200DD40"/>
    <w:rsid w:val="62014362"/>
    <w:rsid w:val="62063887"/>
    <w:rsid w:val="6209D0C7"/>
    <w:rsid w:val="620F3E90"/>
    <w:rsid w:val="620FE054"/>
    <w:rsid w:val="621357B4"/>
    <w:rsid w:val="6218E32B"/>
    <w:rsid w:val="621D4916"/>
    <w:rsid w:val="62205492"/>
    <w:rsid w:val="62296CC8"/>
    <w:rsid w:val="622AAD33"/>
    <w:rsid w:val="622F3FBC"/>
    <w:rsid w:val="6239CEDC"/>
    <w:rsid w:val="6244C5DE"/>
    <w:rsid w:val="624B5E39"/>
    <w:rsid w:val="624F0DDD"/>
    <w:rsid w:val="625193BE"/>
    <w:rsid w:val="625258B9"/>
    <w:rsid w:val="6253251B"/>
    <w:rsid w:val="6253D456"/>
    <w:rsid w:val="625AB448"/>
    <w:rsid w:val="625BFB5D"/>
    <w:rsid w:val="625D2FAB"/>
    <w:rsid w:val="6263C67B"/>
    <w:rsid w:val="6269ECBC"/>
    <w:rsid w:val="626EDB24"/>
    <w:rsid w:val="626FC36E"/>
    <w:rsid w:val="626FE6A8"/>
    <w:rsid w:val="6272F9E1"/>
    <w:rsid w:val="6274C6B8"/>
    <w:rsid w:val="627552B0"/>
    <w:rsid w:val="627D362F"/>
    <w:rsid w:val="627DFBBE"/>
    <w:rsid w:val="627F4AD0"/>
    <w:rsid w:val="628392FF"/>
    <w:rsid w:val="628B0182"/>
    <w:rsid w:val="628D5E97"/>
    <w:rsid w:val="629187A9"/>
    <w:rsid w:val="629CA202"/>
    <w:rsid w:val="629EE2C0"/>
    <w:rsid w:val="629FE634"/>
    <w:rsid w:val="62A05597"/>
    <w:rsid w:val="62A1771F"/>
    <w:rsid w:val="62A351AA"/>
    <w:rsid w:val="62A36D2C"/>
    <w:rsid w:val="62A9BAE0"/>
    <w:rsid w:val="62AB9028"/>
    <w:rsid w:val="62AB931D"/>
    <w:rsid w:val="62AF7308"/>
    <w:rsid w:val="62AF8623"/>
    <w:rsid w:val="62B1B153"/>
    <w:rsid w:val="62B53781"/>
    <w:rsid w:val="62B9A736"/>
    <w:rsid w:val="62BF0C3F"/>
    <w:rsid w:val="62C0ED1A"/>
    <w:rsid w:val="62C17A03"/>
    <w:rsid w:val="62C2009B"/>
    <w:rsid w:val="62C26CD8"/>
    <w:rsid w:val="62C2E685"/>
    <w:rsid w:val="62C7E28E"/>
    <w:rsid w:val="62C83AB7"/>
    <w:rsid w:val="62CD6AF9"/>
    <w:rsid w:val="62D04AA1"/>
    <w:rsid w:val="62D4930B"/>
    <w:rsid w:val="62D906DE"/>
    <w:rsid w:val="62D9E650"/>
    <w:rsid w:val="62DC820C"/>
    <w:rsid w:val="62E2A6E4"/>
    <w:rsid w:val="62E40213"/>
    <w:rsid w:val="62E6AB6D"/>
    <w:rsid w:val="62E96EA7"/>
    <w:rsid w:val="62EE0AE4"/>
    <w:rsid w:val="62EF8ED6"/>
    <w:rsid w:val="62F2F0EB"/>
    <w:rsid w:val="62F7E029"/>
    <w:rsid w:val="62FC8989"/>
    <w:rsid w:val="6308D8CE"/>
    <w:rsid w:val="630EDF6B"/>
    <w:rsid w:val="6310E720"/>
    <w:rsid w:val="6313CC6F"/>
    <w:rsid w:val="63142EC8"/>
    <w:rsid w:val="631E6F66"/>
    <w:rsid w:val="632275F1"/>
    <w:rsid w:val="63255C2D"/>
    <w:rsid w:val="632BF180"/>
    <w:rsid w:val="63301853"/>
    <w:rsid w:val="63330308"/>
    <w:rsid w:val="633AC3B9"/>
    <w:rsid w:val="633DC2B9"/>
    <w:rsid w:val="63405120"/>
    <w:rsid w:val="63409E08"/>
    <w:rsid w:val="6340D437"/>
    <w:rsid w:val="634CAF94"/>
    <w:rsid w:val="634FC162"/>
    <w:rsid w:val="63508867"/>
    <w:rsid w:val="63515B8B"/>
    <w:rsid w:val="635382EF"/>
    <w:rsid w:val="6356357F"/>
    <w:rsid w:val="63569F52"/>
    <w:rsid w:val="6358F914"/>
    <w:rsid w:val="6359DA31"/>
    <w:rsid w:val="635D169D"/>
    <w:rsid w:val="63615278"/>
    <w:rsid w:val="636C877C"/>
    <w:rsid w:val="63731CD2"/>
    <w:rsid w:val="63754ED7"/>
    <w:rsid w:val="63759BC2"/>
    <w:rsid w:val="637A0B92"/>
    <w:rsid w:val="637A5481"/>
    <w:rsid w:val="6380B118"/>
    <w:rsid w:val="6383E11F"/>
    <w:rsid w:val="63886705"/>
    <w:rsid w:val="638AEA70"/>
    <w:rsid w:val="6397F9B0"/>
    <w:rsid w:val="639B1E45"/>
    <w:rsid w:val="639F1C88"/>
    <w:rsid w:val="63A0CA5D"/>
    <w:rsid w:val="63A42ED0"/>
    <w:rsid w:val="63A5C7CE"/>
    <w:rsid w:val="63A6B5AF"/>
    <w:rsid w:val="63AB9DEF"/>
    <w:rsid w:val="63AE2CF7"/>
    <w:rsid w:val="63AE8295"/>
    <w:rsid w:val="63B0D21A"/>
    <w:rsid w:val="63B378B3"/>
    <w:rsid w:val="63B63A7E"/>
    <w:rsid w:val="63B69EFC"/>
    <w:rsid w:val="63B7DB34"/>
    <w:rsid w:val="63B87325"/>
    <w:rsid w:val="63B9888B"/>
    <w:rsid w:val="63BA20A8"/>
    <w:rsid w:val="63BD33DC"/>
    <w:rsid w:val="63C13020"/>
    <w:rsid w:val="63C32F3D"/>
    <w:rsid w:val="63C36B6C"/>
    <w:rsid w:val="63C4A302"/>
    <w:rsid w:val="63C6AA8D"/>
    <w:rsid w:val="63C6FA42"/>
    <w:rsid w:val="63CE6753"/>
    <w:rsid w:val="63CF8C2A"/>
    <w:rsid w:val="63D4494F"/>
    <w:rsid w:val="63D4B71E"/>
    <w:rsid w:val="63D84787"/>
    <w:rsid w:val="63DBB232"/>
    <w:rsid w:val="63DE99F4"/>
    <w:rsid w:val="63E0B514"/>
    <w:rsid w:val="63EC4C96"/>
    <w:rsid w:val="63ECB1C7"/>
    <w:rsid w:val="63F5F438"/>
    <w:rsid w:val="63FA6BF7"/>
    <w:rsid w:val="63FA917A"/>
    <w:rsid w:val="63FD6EBB"/>
    <w:rsid w:val="63FE1268"/>
    <w:rsid w:val="640081C3"/>
    <w:rsid w:val="64026A21"/>
    <w:rsid w:val="6402D0CF"/>
    <w:rsid w:val="6402E6D3"/>
    <w:rsid w:val="64048C21"/>
    <w:rsid w:val="6405B7C5"/>
    <w:rsid w:val="6406ACE9"/>
    <w:rsid w:val="6406D56C"/>
    <w:rsid w:val="640786A3"/>
    <w:rsid w:val="64095884"/>
    <w:rsid w:val="641198A2"/>
    <w:rsid w:val="64128714"/>
    <w:rsid w:val="6413D281"/>
    <w:rsid w:val="64144A7D"/>
    <w:rsid w:val="641552BD"/>
    <w:rsid w:val="64161F72"/>
    <w:rsid w:val="641A18F0"/>
    <w:rsid w:val="641D2505"/>
    <w:rsid w:val="641EAC66"/>
    <w:rsid w:val="641F1EDD"/>
    <w:rsid w:val="64218669"/>
    <w:rsid w:val="642317AC"/>
    <w:rsid w:val="64254BB9"/>
    <w:rsid w:val="6425E177"/>
    <w:rsid w:val="64290484"/>
    <w:rsid w:val="642C824C"/>
    <w:rsid w:val="642CFF32"/>
    <w:rsid w:val="642ED7DD"/>
    <w:rsid w:val="64426EA4"/>
    <w:rsid w:val="6442CA3F"/>
    <w:rsid w:val="6442DB17"/>
    <w:rsid w:val="64439EA6"/>
    <w:rsid w:val="6446AAAE"/>
    <w:rsid w:val="64472CAC"/>
    <w:rsid w:val="644D2279"/>
    <w:rsid w:val="644F5B3E"/>
    <w:rsid w:val="6451F3C4"/>
    <w:rsid w:val="6452FEF0"/>
    <w:rsid w:val="6458BDAE"/>
    <w:rsid w:val="645B0E11"/>
    <w:rsid w:val="645B4C2D"/>
    <w:rsid w:val="645C75DB"/>
    <w:rsid w:val="645DF8EE"/>
    <w:rsid w:val="645EE785"/>
    <w:rsid w:val="64605BEA"/>
    <w:rsid w:val="6463AC59"/>
    <w:rsid w:val="6469A68E"/>
    <w:rsid w:val="646C11EA"/>
    <w:rsid w:val="646D4DBE"/>
    <w:rsid w:val="64705CFA"/>
    <w:rsid w:val="6471DB70"/>
    <w:rsid w:val="64730702"/>
    <w:rsid w:val="6474489D"/>
    <w:rsid w:val="6478B807"/>
    <w:rsid w:val="647C910A"/>
    <w:rsid w:val="647E8844"/>
    <w:rsid w:val="647FBDEA"/>
    <w:rsid w:val="648056ED"/>
    <w:rsid w:val="64815D03"/>
    <w:rsid w:val="6482A724"/>
    <w:rsid w:val="6487DDAA"/>
    <w:rsid w:val="648992ED"/>
    <w:rsid w:val="648A0A49"/>
    <w:rsid w:val="648C8925"/>
    <w:rsid w:val="6493428A"/>
    <w:rsid w:val="649CDF62"/>
    <w:rsid w:val="64A366B7"/>
    <w:rsid w:val="64A4ACEF"/>
    <w:rsid w:val="64A6EF15"/>
    <w:rsid w:val="64A7682E"/>
    <w:rsid w:val="64A841FC"/>
    <w:rsid w:val="64ACC8C5"/>
    <w:rsid w:val="64AEE1C0"/>
    <w:rsid w:val="64B225C4"/>
    <w:rsid w:val="64B2E11F"/>
    <w:rsid w:val="64B3E16E"/>
    <w:rsid w:val="64BC0BCA"/>
    <w:rsid w:val="64C15A1B"/>
    <w:rsid w:val="64C3AD32"/>
    <w:rsid w:val="64C6509C"/>
    <w:rsid w:val="64C76F73"/>
    <w:rsid w:val="64C8E47B"/>
    <w:rsid w:val="64C8EF6F"/>
    <w:rsid w:val="64C9110E"/>
    <w:rsid w:val="64CA02C2"/>
    <w:rsid w:val="64CFC7F9"/>
    <w:rsid w:val="64D369AA"/>
    <w:rsid w:val="64D7CD82"/>
    <w:rsid w:val="64DF66B6"/>
    <w:rsid w:val="64E03AF0"/>
    <w:rsid w:val="64E09E86"/>
    <w:rsid w:val="64E1634C"/>
    <w:rsid w:val="64E2EB6A"/>
    <w:rsid w:val="64E44FDA"/>
    <w:rsid w:val="64E6C256"/>
    <w:rsid w:val="64E82F39"/>
    <w:rsid w:val="64EB249A"/>
    <w:rsid w:val="64EC9575"/>
    <w:rsid w:val="64EE25A2"/>
    <w:rsid w:val="64EE2700"/>
    <w:rsid w:val="64EF26EC"/>
    <w:rsid w:val="64F1E1CD"/>
    <w:rsid w:val="64F2BAD1"/>
    <w:rsid w:val="64F43B6F"/>
    <w:rsid w:val="64F9B310"/>
    <w:rsid w:val="64FFC3AD"/>
    <w:rsid w:val="64FFC59D"/>
    <w:rsid w:val="6501EA27"/>
    <w:rsid w:val="6504D18E"/>
    <w:rsid w:val="65059BC3"/>
    <w:rsid w:val="650D88B1"/>
    <w:rsid w:val="650E9D63"/>
    <w:rsid w:val="650F4F48"/>
    <w:rsid w:val="650FE108"/>
    <w:rsid w:val="651489A8"/>
    <w:rsid w:val="6514D19E"/>
    <w:rsid w:val="651A46B1"/>
    <w:rsid w:val="651D1D4A"/>
    <w:rsid w:val="651DAA9D"/>
    <w:rsid w:val="6526DB91"/>
    <w:rsid w:val="6530CD56"/>
    <w:rsid w:val="65364D4D"/>
    <w:rsid w:val="65376E25"/>
    <w:rsid w:val="6537AE5A"/>
    <w:rsid w:val="653F41F2"/>
    <w:rsid w:val="653F77E0"/>
    <w:rsid w:val="65412F97"/>
    <w:rsid w:val="6543AA15"/>
    <w:rsid w:val="654BD96A"/>
    <w:rsid w:val="654C0823"/>
    <w:rsid w:val="654C9B50"/>
    <w:rsid w:val="654C9F74"/>
    <w:rsid w:val="654CA850"/>
    <w:rsid w:val="654DBE18"/>
    <w:rsid w:val="655AFFF1"/>
    <w:rsid w:val="655C4A75"/>
    <w:rsid w:val="655CEBDA"/>
    <w:rsid w:val="6562C5D2"/>
    <w:rsid w:val="65640E21"/>
    <w:rsid w:val="6565A23F"/>
    <w:rsid w:val="65670A4B"/>
    <w:rsid w:val="6568401B"/>
    <w:rsid w:val="656870F3"/>
    <w:rsid w:val="6569A4C8"/>
    <w:rsid w:val="656C5B25"/>
    <w:rsid w:val="656DC454"/>
    <w:rsid w:val="656E0905"/>
    <w:rsid w:val="656EA99E"/>
    <w:rsid w:val="6570A7EB"/>
    <w:rsid w:val="657249FB"/>
    <w:rsid w:val="6573DB2D"/>
    <w:rsid w:val="6574AF9E"/>
    <w:rsid w:val="658083DB"/>
    <w:rsid w:val="658C0910"/>
    <w:rsid w:val="658D96E9"/>
    <w:rsid w:val="6590E516"/>
    <w:rsid w:val="65A5E8AE"/>
    <w:rsid w:val="65AB791C"/>
    <w:rsid w:val="65ACBB2B"/>
    <w:rsid w:val="65AF79B8"/>
    <w:rsid w:val="65B06694"/>
    <w:rsid w:val="65B20640"/>
    <w:rsid w:val="65B30722"/>
    <w:rsid w:val="65B4F892"/>
    <w:rsid w:val="65B50308"/>
    <w:rsid w:val="65B76747"/>
    <w:rsid w:val="65BB5675"/>
    <w:rsid w:val="65BBA05D"/>
    <w:rsid w:val="65BC8A87"/>
    <w:rsid w:val="65C95469"/>
    <w:rsid w:val="65CA4FA7"/>
    <w:rsid w:val="65CBA086"/>
    <w:rsid w:val="65CC0AE5"/>
    <w:rsid w:val="65CFC405"/>
    <w:rsid w:val="65D00250"/>
    <w:rsid w:val="65D14C59"/>
    <w:rsid w:val="65D19161"/>
    <w:rsid w:val="65D27D5A"/>
    <w:rsid w:val="65D43A29"/>
    <w:rsid w:val="65D71ABA"/>
    <w:rsid w:val="65D78FFA"/>
    <w:rsid w:val="65D79FCE"/>
    <w:rsid w:val="65D899EF"/>
    <w:rsid w:val="65DA8A37"/>
    <w:rsid w:val="65DDD772"/>
    <w:rsid w:val="65DF9D4F"/>
    <w:rsid w:val="65E0D7D2"/>
    <w:rsid w:val="65E3A11A"/>
    <w:rsid w:val="65E46F99"/>
    <w:rsid w:val="65E81BCB"/>
    <w:rsid w:val="65E86527"/>
    <w:rsid w:val="65ED0ED6"/>
    <w:rsid w:val="65F68C8D"/>
    <w:rsid w:val="65F70CD5"/>
    <w:rsid w:val="65F9DA23"/>
    <w:rsid w:val="65FA0F5D"/>
    <w:rsid w:val="65FB7099"/>
    <w:rsid w:val="65FBE109"/>
    <w:rsid w:val="65FCC0A8"/>
    <w:rsid w:val="65FCD630"/>
    <w:rsid w:val="65FCD7C6"/>
    <w:rsid w:val="65FDE87F"/>
    <w:rsid w:val="6603550E"/>
    <w:rsid w:val="66037068"/>
    <w:rsid w:val="66070594"/>
    <w:rsid w:val="66086BE8"/>
    <w:rsid w:val="660D8319"/>
    <w:rsid w:val="6612D525"/>
    <w:rsid w:val="66152B64"/>
    <w:rsid w:val="6615373E"/>
    <w:rsid w:val="661926A1"/>
    <w:rsid w:val="661AA695"/>
    <w:rsid w:val="661B0905"/>
    <w:rsid w:val="661EFD95"/>
    <w:rsid w:val="661F1552"/>
    <w:rsid w:val="66205820"/>
    <w:rsid w:val="66206E20"/>
    <w:rsid w:val="66264FA1"/>
    <w:rsid w:val="66275EFF"/>
    <w:rsid w:val="662D47B6"/>
    <w:rsid w:val="662DD9B2"/>
    <w:rsid w:val="66300870"/>
    <w:rsid w:val="663397ED"/>
    <w:rsid w:val="6634DFCD"/>
    <w:rsid w:val="6635EE9E"/>
    <w:rsid w:val="663A8C8A"/>
    <w:rsid w:val="663D24F4"/>
    <w:rsid w:val="663EC4BD"/>
    <w:rsid w:val="663F1D25"/>
    <w:rsid w:val="66405E33"/>
    <w:rsid w:val="66409236"/>
    <w:rsid w:val="6642117C"/>
    <w:rsid w:val="664441A9"/>
    <w:rsid w:val="664A0A10"/>
    <w:rsid w:val="664B1899"/>
    <w:rsid w:val="664BFE01"/>
    <w:rsid w:val="66507A47"/>
    <w:rsid w:val="665199B5"/>
    <w:rsid w:val="66537465"/>
    <w:rsid w:val="665EC142"/>
    <w:rsid w:val="665F98E4"/>
    <w:rsid w:val="66608C8E"/>
    <w:rsid w:val="66652ACA"/>
    <w:rsid w:val="666DD6C5"/>
    <w:rsid w:val="666EF132"/>
    <w:rsid w:val="667290E2"/>
    <w:rsid w:val="66741E3C"/>
    <w:rsid w:val="6675CA99"/>
    <w:rsid w:val="6675E46B"/>
    <w:rsid w:val="66781537"/>
    <w:rsid w:val="66826760"/>
    <w:rsid w:val="66827E20"/>
    <w:rsid w:val="6683E0E3"/>
    <w:rsid w:val="66851370"/>
    <w:rsid w:val="66851457"/>
    <w:rsid w:val="668ABE50"/>
    <w:rsid w:val="668BF909"/>
    <w:rsid w:val="668C6B9C"/>
    <w:rsid w:val="668CBFB6"/>
    <w:rsid w:val="668D0D63"/>
    <w:rsid w:val="668E0618"/>
    <w:rsid w:val="668E3FDF"/>
    <w:rsid w:val="6690B20B"/>
    <w:rsid w:val="6692F586"/>
    <w:rsid w:val="6693B21C"/>
    <w:rsid w:val="6699CD8B"/>
    <w:rsid w:val="669C00B8"/>
    <w:rsid w:val="669CF50A"/>
    <w:rsid w:val="669F2507"/>
    <w:rsid w:val="669FE155"/>
    <w:rsid w:val="66A05010"/>
    <w:rsid w:val="66A0A452"/>
    <w:rsid w:val="66A1CA5D"/>
    <w:rsid w:val="66A35BB2"/>
    <w:rsid w:val="66A4A5A0"/>
    <w:rsid w:val="66A6C7D5"/>
    <w:rsid w:val="66A931BC"/>
    <w:rsid w:val="66ACCBAB"/>
    <w:rsid w:val="66AD9768"/>
    <w:rsid w:val="66B0CEAE"/>
    <w:rsid w:val="66B4EB39"/>
    <w:rsid w:val="66B66385"/>
    <w:rsid w:val="66B8DD83"/>
    <w:rsid w:val="66B9226D"/>
    <w:rsid w:val="66BB74CE"/>
    <w:rsid w:val="66BBCDD5"/>
    <w:rsid w:val="66BC13DA"/>
    <w:rsid w:val="66BD7E46"/>
    <w:rsid w:val="66C58529"/>
    <w:rsid w:val="66C5AB19"/>
    <w:rsid w:val="66C64F24"/>
    <w:rsid w:val="66DB34C1"/>
    <w:rsid w:val="66DC6635"/>
    <w:rsid w:val="66DDD711"/>
    <w:rsid w:val="66EB6D20"/>
    <w:rsid w:val="66EF124A"/>
    <w:rsid w:val="66F039F4"/>
    <w:rsid w:val="66F24733"/>
    <w:rsid w:val="66F2BDB3"/>
    <w:rsid w:val="66F6F3DB"/>
    <w:rsid w:val="66FAC37E"/>
    <w:rsid w:val="66FB60FE"/>
    <w:rsid w:val="66FBAB48"/>
    <w:rsid w:val="66FE433F"/>
    <w:rsid w:val="6708A30C"/>
    <w:rsid w:val="670E1C8C"/>
    <w:rsid w:val="6711FE02"/>
    <w:rsid w:val="67170770"/>
    <w:rsid w:val="67185EAD"/>
    <w:rsid w:val="671AC699"/>
    <w:rsid w:val="671B2696"/>
    <w:rsid w:val="671B9848"/>
    <w:rsid w:val="671F5929"/>
    <w:rsid w:val="67206DC2"/>
    <w:rsid w:val="672190EE"/>
    <w:rsid w:val="67246108"/>
    <w:rsid w:val="672799D4"/>
    <w:rsid w:val="67352143"/>
    <w:rsid w:val="673A9317"/>
    <w:rsid w:val="673EA0E0"/>
    <w:rsid w:val="67404681"/>
    <w:rsid w:val="6742EBE3"/>
    <w:rsid w:val="674751B0"/>
    <w:rsid w:val="67491C8F"/>
    <w:rsid w:val="674C76CD"/>
    <w:rsid w:val="674ECFFD"/>
    <w:rsid w:val="67546DAE"/>
    <w:rsid w:val="67552137"/>
    <w:rsid w:val="675B82A7"/>
    <w:rsid w:val="675C8144"/>
    <w:rsid w:val="675CA2F5"/>
    <w:rsid w:val="67607B5E"/>
    <w:rsid w:val="67619A07"/>
    <w:rsid w:val="67623D60"/>
    <w:rsid w:val="67634441"/>
    <w:rsid w:val="67640467"/>
    <w:rsid w:val="6765AE11"/>
    <w:rsid w:val="6765F1FC"/>
    <w:rsid w:val="6766027F"/>
    <w:rsid w:val="67675BB1"/>
    <w:rsid w:val="6768A6C1"/>
    <w:rsid w:val="676D6028"/>
    <w:rsid w:val="676DD47C"/>
    <w:rsid w:val="6771545F"/>
    <w:rsid w:val="677577CF"/>
    <w:rsid w:val="677FF4B5"/>
    <w:rsid w:val="678007C3"/>
    <w:rsid w:val="678009D4"/>
    <w:rsid w:val="67844937"/>
    <w:rsid w:val="6784F4FF"/>
    <w:rsid w:val="6785DD8B"/>
    <w:rsid w:val="6786BCE4"/>
    <w:rsid w:val="678704F2"/>
    <w:rsid w:val="678E2168"/>
    <w:rsid w:val="678F9C40"/>
    <w:rsid w:val="6797290E"/>
    <w:rsid w:val="67A03CD5"/>
    <w:rsid w:val="67A39CBD"/>
    <w:rsid w:val="67A3BE6E"/>
    <w:rsid w:val="67A6F0A9"/>
    <w:rsid w:val="67A700CD"/>
    <w:rsid w:val="67ABDDAA"/>
    <w:rsid w:val="67B0892B"/>
    <w:rsid w:val="67B2E653"/>
    <w:rsid w:val="67B50D8B"/>
    <w:rsid w:val="67B5A6F7"/>
    <w:rsid w:val="67BB4F07"/>
    <w:rsid w:val="67BCB688"/>
    <w:rsid w:val="67C0AE74"/>
    <w:rsid w:val="67C3D07D"/>
    <w:rsid w:val="67CBCDA3"/>
    <w:rsid w:val="67CE0716"/>
    <w:rsid w:val="67CE127A"/>
    <w:rsid w:val="67CFFFE8"/>
    <w:rsid w:val="67D099F9"/>
    <w:rsid w:val="67D16DAA"/>
    <w:rsid w:val="67D52743"/>
    <w:rsid w:val="67D6B838"/>
    <w:rsid w:val="67D78990"/>
    <w:rsid w:val="67E0E446"/>
    <w:rsid w:val="67E5DB0B"/>
    <w:rsid w:val="67E72079"/>
    <w:rsid w:val="67EE67F9"/>
    <w:rsid w:val="67EFA77C"/>
    <w:rsid w:val="67F3E1C4"/>
    <w:rsid w:val="67F996DD"/>
    <w:rsid w:val="67FD3386"/>
    <w:rsid w:val="67FF1C18"/>
    <w:rsid w:val="68001832"/>
    <w:rsid w:val="6802B1EC"/>
    <w:rsid w:val="680448D2"/>
    <w:rsid w:val="6805563C"/>
    <w:rsid w:val="68055F4C"/>
    <w:rsid w:val="680A08FF"/>
    <w:rsid w:val="680A2DF5"/>
    <w:rsid w:val="6812BB8C"/>
    <w:rsid w:val="6818D2FF"/>
    <w:rsid w:val="681AEA70"/>
    <w:rsid w:val="681B5FC6"/>
    <w:rsid w:val="681C8041"/>
    <w:rsid w:val="681E4E3B"/>
    <w:rsid w:val="682023EB"/>
    <w:rsid w:val="68211FC3"/>
    <w:rsid w:val="68241A2E"/>
    <w:rsid w:val="6825CE29"/>
    <w:rsid w:val="6826A36C"/>
    <w:rsid w:val="68274A97"/>
    <w:rsid w:val="68280DAC"/>
    <w:rsid w:val="68280E17"/>
    <w:rsid w:val="68283574"/>
    <w:rsid w:val="6829466E"/>
    <w:rsid w:val="682A7527"/>
    <w:rsid w:val="682B5C43"/>
    <w:rsid w:val="682DC118"/>
    <w:rsid w:val="682FFEF5"/>
    <w:rsid w:val="683080E1"/>
    <w:rsid w:val="6833BAE5"/>
    <w:rsid w:val="68365501"/>
    <w:rsid w:val="6837F6AD"/>
    <w:rsid w:val="68380857"/>
    <w:rsid w:val="6838B929"/>
    <w:rsid w:val="683E78A7"/>
    <w:rsid w:val="683FA5D1"/>
    <w:rsid w:val="68421983"/>
    <w:rsid w:val="684D8A87"/>
    <w:rsid w:val="684D9393"/>
    <w:rsid w:val="6851F9E3"/>
    <w:rsid w:val="68524440"/>
    <w:rsid w:val="6853DE03"/>
    <w:rsid w:val="6857580F"/>
    <w:rsid w:val="6858A65C"/>
    <w:rsid w:val="685E9399"/>
    <w:rsid w:val="68650FE7"/>
    <w:rsid w:val="6867FD1B"/>
    <w:rsid w:val="686A6C3F"/>
    <w:rsid w:val="686B9B19"/>
    <w:rsid w:val="686E7FDF"/>
    <w:rsid w:val="68709DDF"/>
    <w:rsid w:val="6873308E"/>
    <w:rsid w:val="6873DF06"/>
    <w:rsid w:val="6873FCFD"/>
    <w:rsid w:val="6878BD50"/>
    <w:rsid w:val="687E010A"/>
    <w:rsid w:val="687F2F68"/>
    <w:rsid w:val="68812283"/>
    <w:rsid w:val="6882F55E"/>
    <w:rsid w:val="688378B8"/>
    <w:rsid w:val="688551A1"/>
    <w:rsid w:val="6885CF17"/>
    <w:rsid w:val="6885E533"/>
    <w:rsid w:val="688F4502"/>
    <w:rsid w:val="68914BFB"/>
    <w:rsid w:val="6898DC73"/>
    <w:rsid w:val="689CDB21"/>
    <w:rsid w:val="689E3B24"/>
    <w:rsid w:val="68A19D38"/>
    <w:rsid w:val="68A2D2F4"/>
    <w:rsid w:val="68A4F7D4"/>
    <w:rsid w:val="68A75EC2"/>
    <w:rsid w:val="68A8CF97"/>
    <w:rsid w:val="68A95F79"/>
    <w:rsid w:val="68AE3F41"/>
    <w:rsid w:val="68B03D4F"/>
    <w:rsid w:val="68B08FF5"/>
    <w:rsid w:val="68B2E5F2"/>
    <w:rsid w:val="68B4C4FF"/>
    <w:rsid w:val="68B71AE7"/>
    <w:rsid w:val="68BA2775"/>
    <w:rsid w:val="68BCC5E1"/>
    <w:rsid w:val="68BE9F7E"/>
    <w:rsid w:val="68BF9828"/>
    <w:rsid w:val="68C2EB7C"/>
    <w:rsid w:val="68C573F6"/>
    <w:rsid w:val="68CBA920"/>
    <w:rsid w:val="68CC20D2"/>
    <w:rsid w:val="68CF7118"/>
    <w:rsid w:val="68DAE9E0"/>
    <w:rsid w:val="68E10056"/>
    <w:rsid w:val="68EFC66D"/>
    <w:rsid w:val="68EFDDD9"/>
    <w:rsid w:val="68F15822"/>
    <w:rsid w:val="68F49EDD"/>
    <w:rsid w:val="68F51F7A"/>
    <w:rsid w:val="68F5CF01"/>
    <w:rsid w:val="68F5F800"/>
    <w:rsid w:val="68F738BE"/>
    <w:rsid w:val="68F83CC9"/>
    <w:rsid w:val="68F8C1A4"/>
    <w:rsid w:val="68F92B4B"/>
    <w:rsid w:val="68FB84AA"/>
    <w:rsid w:val="68FBF310"/>
    <w:rsid w:val="69023529"/>
    <w:rsid w:val="6902EA7F"/>
    <w:rsid w:val="69048038"/>
    <w:rsid w:val="6904DBD8"/>
    <w:rsid w:val="6907A4D5"/>
    <w:rsid w:val="690A9140"/>
    <w:rsid w:val="690BECC3"/>
    <w:rsid w:val="690BFA76"/>
    <w:rsid w:val="69108460"/>
    <w:rsid w:val="69118C85"/>
    <w:rsid w:val="69150E86"/>
    <w:rsid w:val="6917AA0B"/>
    <w:rsid w:val="691A7230"/>
    <w:rsid w:val="69241D17"/>
    <w:rsid w:val="6929B1D1"/>
    <w:rsid w:val="692AFFF1"/>
    <w:rsid w:val="692C3906"/>
    <w:rsid w:val="692FF86C"/>
    <w:rsid w:val="6930A588"/>
    <w:rsid w:val="6932A702"/>
    <w:rsid w:val="693529F8"/>
    <w:rsid w:val="69365F10"/>
    <w:rsid w:val="69368D7F"/>
    <w:rsid w:val="6938AAA1"/>
    <w:rsid w:val="693A7A81"/>
    <w:rsid w:val="693BC1BE"/>
    <w:rsid w:val="693EBCEA"/>
    <w:rsid w:val="694099E4"/>
    <w:rsid w:val="69442B1E"/>
    <w:rsid w:val="694A6145"/>
    <w:rsid w:val="694AB470"/>
    <w:rsid w:val="694CD787"/>
    <w:rsid w:val="694E9694"/>
    <w:rsid w:val="695397FA"/>
    <w:rsid w:val="6960F8AD"/>
    <w:rsid w:val="69620A9E"/>
    <w:rsid w:val="696AE569"/>
    <w:rsid w:val="696DBC15"/>
    <w:rsid w:val="6974E554"/>
    <w:rsid w:val="697C712A"/>
    <w:rsid w:val="697E9F2D"/>
    <w:rsid w:val="697F04DD"/>
    <w:rsid w:val="697F4960"/>
    <w:rsid w:val="6981D38B"/>
    <w:rsid w:val="6987782D"/>
    <w:rsid w:val="6987A62C"/>
    <w:rsid w:val="698B7DAD"/>
    <w:rsid w:val="698E1206"/>
    <w:rsid w:val="698E3A08"/>
    <w:rsid w:val="698EB089"/>
    <w:rsid w:val="69903555"/>
    <w:rsid w:val="6992487D"/>
    <w:rsid w:val="6995FA52"/>
    <w:rsid w:val="6996A0AB"/>
    <w:rsid w:val="69972964"/>
    <w:rsid w:val="699F5A4A"/>
    <w:rsid w:val="69A01244"/>
    <w:rsid w:val="69A40B42"/>
    <w:rsid w:val="69A65CE7"/>
    <w:rsid w:val="69A6D702"/>
    <w:rsid w:val="69A86988"/>
    <w:rsid w:val="69A9103F"/>
    <w:rsid w:val="69AF7D90"/>
    <w:rsid w:val="69B5051E"/>
    <w:rsid w:val="69B579A9"/>
    <w:rsid w:val="69B707F2"/>
    <w:rsid w:val="69B8811F"/>
    <w:rsid w:val="69B9E5A5"/>
    <w:rsid w:val="69BAFCFB"/>
    <w:rsid w:val="69C17680"/>
    <w:rsid w:val="69C27FFD"/>
    <w:rsid w:val="69CB4CE3"/>
    <w:rsid w:val="69CD101B"/>
    <w:rsid w:val="69D17D37"/>
    <w:rsid w:val="69D1A9D9"/>
    <w:rsid w:val="69D41E69"/>
    <w:rsid w:val="69D48AEA"/>
    <w:rsid w:val="69D58456"/>
    <w:rsid w:val="69DEFD0A"/>
    <w:rsid w:val="69DF2450"/>
    <w:rsid w:val="69DFC2E6"/>
    <w:rsid w:val="69E0DAE8"/>
    <w:rsid w:val="69E4E091"/>
    <w:rsid w:val="69E56CB6"/>
    <w:rsid w:val="69E8EAC7"/>
    <w:rsid w:val="69EC6CF5"/>
    <w:rsid w:val="69ED141B"/>
    <w:rsid w:val="69EF6920"/>
    <w:rsid w:val="69EFDC45"/>
    <w:rsid w:val="69F2103F"/>
    <w:rsid w:val="69F7A60E"/>
    <w:rsid w:val="69F9C9F7"/>
    <w:rsid w:val="69FD91BE"/>
    <w:rsid w:val="69FEC69B"/>
    <w:rsid w:val="6A05B9A5"/>
    <w:rsid w:val="6A07773E"/>
    <w:rsid w:val="6A08BF24"/>
    <w:rsid w:val="6A0A2332"/>
    <w:rsid w:val="6A0ADE00"/>
    <w:rsid w:val="6A13C302"/>
    <w:rsid w:val="6A151A96"/>
    <w:rsid w:val="6A156173"/>
    <w:rsid w:val="6A191AF5"/>
    <w:rsid w:val="6A197EE8"/>
    <w:rsid w:val="6A21C784"/>
    <w:rsid w:val="6A226FE2"/>
    <w:rsid w:val="6A25BB98"/>
    <w:rsid w:val="6A2A9A22"/>
    <w:rsid w:val="6A2C4959"/>
    <w:rsid w:val="6A2D1EC6"/>
    <w:rsid w:val="6A332DD2"/>
    <w:rsid w:val="6A3619E0"/>
    <w:rsid w:val="6A3FA5FC"/>
    <w:rsid w:val="6A3FE09D"/>
    <w:rsid w:val="6A46F184"/>
    <w:rsid w:val="6A4B12E1"/>
    <w:rsid w:val="6A4CC7F8"/>
    <w:rsid w:val="6A504E52"/>
    <w:rsid w:val="6A528A87"/>
    <w:rsid w:val="6A530E73"/>
    <w:rsid w:val="6A556661"/>
    <w:rsid w:val="6A56D6CA"/>
    <w:rsid w:val="6A574BC9"/>
    <w:rsid w:val="6A5AAD25"/>
    <w:rsid w:val="6A629018"/>
    <w:rsid w:val="6A63D82F"/>
    <w:rsid w:val="6A6D3900"/>
    <w:rsid w:val="6A71E40D"/>
    <w:rsid w:val="6A72458D"/>
    <w:rsid w:val="6A743AE6"/>
    <w:rsid w:val="6A7507B6"/>
    <w:rsid w:val="6A7AA263"/>
    <w:rsid w:val="6A7AE06A"/>
    <w:rsid w:val="6A7D9207"/>
    <w:rsid w:val="6A7DE5BD"/>
    <w:rsid w:val="6A807C1E"/>
    <w:rsid w:val="6A839D79"/>
    <w:rsid w:val="6A83C45A"/>
    <w:rsid w:val="6A847E12"/>
    <w:rsid w:val="6A8BC754"/>
    <w:rsid w:val="6A8D79AB"/>
    <w:rsid w:val="6A90A185"/>
    <w:rsid w:val="6A90B029"/>
    <w:rsid w:val="6A918F65"/>
    <w:rsid w:val="6A981B49"/>
    <w:rsid w:val="6A984C8E"/>
    <w:rsid w:val="6A99F53B"/>
    <w:rsid w:val="6A9D31E7"/>
    <w:rsid w:val="6AA11334"/>
    <w:rsid w:val="6AA35062"/>
    <w:rsid w:val="6AA36124"/>
    <w:rsid w:val="6AA805D2"/>
    <w:rsid w:val="6AA9F5CD"/>
    <w:rsid w:val="6AAB30CD"/>
    <w:rsid w:val="6AAC1963"/>
    <w:rsid w:val="6AADB1DF"/>
    <w:rsid w:val="6AB0D12A"/>
    <w:rsid w:val="6AB124A0"/>
    <w:rsid w:val="6AB2D715"/>
    <w:rsid w:val="6AB6501D"/>
    <w:rsid w:val="6AB7CA72"/>
    <w:rsid w:val="6ABA5DAF"/>
    <w:rsid w:val="6ABAD35E"/>
    <w:rsid w:val="6ABB7023"/>
    <w:rsid w:val="6ABBA3C4"/>
    <w:rsid w:val="6ABBE4CD"/>
    <w:rsid w:val="6ABE1182"/>
    <w:rsid w:val="6AC16879"/>
    <w:rsid w:val="6AC2FD9C"/>
    <w:rsid w:val="6AC35F59"/>
    <w:rsid w:val="6ACA0A1B"/>
    <w:rsid w:val="6AD18A22"/>
    <w:rsid w:val="6AD1CC07"/>
    <w:rsid w:val="6AD26AC7"/>
    <w:rsid w:val="6AD3EACE"/>
    <w:rsid w:val="6AD43AAB"/>
    <w:rsid w:val="6AD843FC"/>
    <w:rsid w:val="6ADA317B"/>
    <w:rsid w:val="6ADF87FE"/>
    <w:rsid w:val="6AE00EFE"/>
    <w:rsid w:val="6AE0FEAC"/>
    <w:rsid w:val="6AE3EB0D"/>
    <w:rsid w:val="6AE43613"/>
    <w:rsid w:val="6AE64005"/>
    <w:rsid w:val="6AE933C7"/>
    <w:rsid w:val="6AE9F924"/>
    <w:rsid w:val="6AED2436"/>
    <w:rsid w:val="6AEFC269"/>
    <w:rsid w:val="6AF060B6"/>
    <w:rsid w:val="6AF067BD"/>
    <w:rsid w:val="6AF1446F"/>
    <w:rsid w:val="6AF24BAF"/>
    <w:rsid w:val="6AF27606"/>
    <w:rsid w:val="6AF3442F"/>
    <w:rsid w:val="6AF69685"/>
    <w:rsid w:val="6AF7DE9F"/>
    <w:rsid w:val="6AF97D57"/>
    <w:rsid w:val="6AFB37C5"/>
    <w:rsid w:val="6AFCF335"/>
    <w:rsid w:val="6B01142C"/>
    <w:rsid w:val="6B01ABB0"/>
    <w:rsid w:val="6B04C3E0"/>
    <w:rsid w:val="6B052BEA"/>
    <w:rsid w:val="6B0D9467"/>
    <w:rsid w:val="6B0E2EB4"/>
    <w:rsid w:val="6B1168AC"/>
    <w:rsid w:val="6B172C59"/>
    <w:rsid w:val="6B173324"/>
    <w:rsid w:val="6B186CD6"/>
    <w:rsid w:val="6B191986"/>
    <w:rsid w:val="6B191DF5"/>
    <w:rsid w:val="6B1A13B9"/>
    <w:rsid w:val="6B1CDCE8"/>
    <w:rsid w:val="6B206E5D"/>
    <w:rsid w:val="6B20C7A0"/>
    <w:rsid w:val="6B22CAA5"/>
    <w:rsid w:val="6B24BDA9"/>
    <w:rsid w:val="6B2864F3"/>
    <w:rsid w:val="6B295AB6"/>
    <w:rsid w:val="6B296E18"/>
    <w:rsid w:val="6B29D80A"/>
    <w:rsid w:val="6B2B4E4B"/>
    <w:rsid w:val="6B2C7CDE"/>
    <w:rsid w:val="6B304D56"/>
    <w:rsid w:val="6B363E8A"/>
    <w:rsid w:val="6B372002"/>
    <w:rsid w:val="6B38C002"/>
    <w:rsid w:val="6B3AFE7F"/>
    <w:rsid w:val="6B3B17A3"/>
    <w:rsid w:val="6B416496"/>
    <w:rsid w:val="6B43FBA2"/>
    <w:rsid w:val="6B45AFCA"/>
    <w:rsid w:val="6B460A00"/>
    <w:rsid w:val="6B477986"/>
    <w:rsid w:val="6B493C88"/>
    <w:rsid w:val="6B4A5847"/>
    <w:rsid w:val="6B4BCD79"/>
    <w:rsid w:val="6B4C274D"/>
    <w:rsid w:val="6B524A4C"/>
    <w:rsid w:val="6B55B80A"/>
    <w:rsid w:val="6B56A8F8"/>
    <w:rsid w:val="6B5A5081"/>
    <w:rsid w:val="6B5CD027"/>
    <w:rsid w:val="6B5D80A3"/>
    <w:rsid w:val="6B62C071"/>
    <w:rsid w:val="6B69855E"/>
    <w:rsid w:val="6B6CBE3B"/>
    <w:rsid w:val="6B6D239A"/>
    <w:rsid w:val="6B6E7BE9"/>
    <w:rsid w:val="6B799F9C"/>
    <w:rsid w:val="6B7B277B"/>
    <w:rsid w:val="6B7FBA5F"/>
    <w:rsid w:val="6B851644"/>
    <w:rsid w:val="6B865A62"/>
    <w:rsid w:val="6B8776B4"/>
    <w:rsid w:val="6B88651E"/>
    <w:rsid w:val="6B88E3D5"/>
    <w:rsid w:val="6B89C7A0"/>
    <w:rsid w:val="6B8AF141"/>
    <w:rsid w:val="6B8E0D54"/>
    <w:rsid w:val="6B93C07B"/>
    <w:rsid w:val="6B9BF304"/>
    <w:rsid w:val="6BA0D83D"/>
    <w:rsid w:val="6BA32A46"/>
    <w:rsid w:val="6BA360E0"/>
    <w:rsid w:val="6BA49C40"/>
    <w:rsid w:val="6BAAD414"/>
    <w:rsid w:val="6BABB168"/>
    <w:rsid w:val="6BAD0BE3"/>
    <w:rsid w:val="6BAE09F2"/>
    <w:rsid w:val="6BB34118"/>
    <w:rsid w:val="6BB352C5"/>
    <w:rsid w:val="6BB71FF7"/>
    <w:rsid w:val="6BB7F1AA"/>
    <w:rsid w:val="6BBD9D6D"/>
    <w:rsid w:val="6BBE5D3B"/>
    <w:rsid w:val="6BBECB2D"/>
    <w:rsid w:val="6BC35818"/>
    <w:rsid w:val="6BC96C99"/>
    <w:rsid w:val="6BCB7419"/>
    <w:rsid w:val="6BCBF6E6"/>
    <w:rsid w:val="6BCC148E"/>
    <w:rsid w:val="6BD7561F"/>
    <w:rsid w:val="6BD7FC65"/>
    <w:rsid w:val="6BDAB1FC"/>
    <w:rsid w:val="6BDCE204"/>
    <w:rsid w:val="6BE1616B"/>
    <w:rsid w:val="6BEC71DA"/>
    <w:rsid w:val="6BEDBD80"/>
    <w:rsid w:val="6BEF1D24"/>
    <w:rsid w:val="6BF5EDF0"/>
    <w:rsid w:val="6BFA1403"/>
    <w:rsid w:val="6BFC2D25"/>
    <w:rsid w:val="6C00C3D3"/>
    <w:rsid w:val="6C0BBA5D"/>
    <w:rsid w:val="6C0BC5BA"/>
    <w:rsid w:val="6C0C6EAB"/>
    <w:rsid w:val="6C0D92E6"/>
    <w:rsid w:val="6C0F7A83"/>
    <w:rsid w:val="6C199533"/>
    <w:rsid w:val="6C1EDE42"/>
    <w:rsid w:val="6C24F8AD"/>
    <w:rsid w:val="6C298F37"/>
    <w:rsid w:val="6C2A39ED"/>
    <w:rsid w:val="6C2C7608"/>
    <w:rsid w:val="6C2ED64A"/>
    <w:rsid w:val="6C2F3007"/>
    <w:rsid w:val="6C2F742C"/>
    <w:rsid w:val="6C312842"/>
    <w:rsid w:val="6C385738"/>
    <w:rsid w:val="6C3968BE"/>
    <w:rsid w:val="6C39BF17"/>
    <w:rsid w:val="6C3EAA6E"/>
    <w:rsid w:val="6C407B5F"/>
    <w:rsid w:val="6C46421C"/>
    <w:rsid w:val="6C472B84"/>
    <w:rsid w:val="6C47F552"/>
    <w:rsid w:val="6C48DFB1"/>
    <w:rsid w:val="6C48E0A6"/>
    <w:rsid w:val="6C4953C5"/>
    <w:rsid w:val="6C49E13C"/>
    <w:rsid w:val="6C4A2C53"/>
    <w:rsid w:val="6C4AE42A"/>
    <w:rsid w:val="6C4C6223"/>
    <w:rsid w:val="6C4CEDE3"/>
    <w:rsid w:val="6C4D9159"/>
    <w:rsid w:val="6C4E3E23"/>
    <w:rsid w:val="6C513096"/>
    <w:rsid w:val="6C5574CB"/>
    <w:rsid w:val="6C56C6C6"/>
    <w:rsid w:val="6C5BF7B3"/>
    <w:rsid w:val="6C5D936B"/>
    <w:rsid w:val="6C5DACAB"/>
    <w:rsid w:val="6C61368D"/>
    <w:rsid w:val="6C61657A"/>
    <w:rsid w:val="6C629941"/>
    <w:rsid w:val="6C667ED0"/>
    <w:rsid w:val="6C6745F8"/>
    <w:rsid w:val="6C6823CF"/>
    <w:rsid w:val="6C700733"/>
    <w:rsid w:val="6C7329E4"/>
    <w:rsid w:val="6C74CAE1"/>
    <w:rsid w:val="6C7622F5"/>
    <w:rsid w:val="6C7C39FE"/>
    <w:rsid w:val="6C7C8039"/>
    <w:rsid w:val="6C800564"/>
    <w:rsid w:val="6C807875"/>
    <w:rsid w:val="6C84176D"/>
    <w:rsid w:val="6C895A12"/>
    <w:rsid w:val="6C8CF747"/>
    <w:rsid w:val="6C8D4CBB"/>
    <w:rsid w:val="6C8EB8B6"/>
    <w:rsid w:val="6C8F5A87"/>
    <w:rsid w:val="6C902134"/>
    <w:rsid w:val="6CA266F8"/>
    <w:rsid w:val="6CA9B4F4"/>
    <w:rsid w:val="6CA9D028"/>
    <w:rsid w:val="6CAA41F4"/>
    <w:rsid w:val="6CB006D5"/>
    <w:rsid w:val="6CB5FBCA"/>
    <w:rsid w:val="6CB6245F"/>
    <w:rsid w:val="6CB6F58A"/>
    <w:rsid w:val="6CBE9382"/>
    <w:rsid w:val="6CC67E13"/>
    <w:rsid w:val="6CDBD680"/>
    <w:rsid w:val="6CDFE443"/>
    <w:rsid w:val="6CE110BF"/>
    <w:rsid w:val="6CE42E33"/>
    <w:rsid w:val="6CE50832"/>
    <w:rsid w:val="6CEBE4EA"/>
    <w:rsid w:val="6CECB742"/>
    <w:rsid w:val="6CF00146"/>
    <w:rsid w:val="6CF1248F"/>
    <w:rsid w:val="6CF139ED"/>
    <w:rsid w:val="6CF3566C"/>
    <w:rsid w:val="6CF35C7F"/>
    <w:rsid w:val="6CF3DCE8"/>
    <w:rsid w:val="6CF3E0CC"/>
    <w:rsid w:val="6CF5E111"/>
    <w:rsid w:val="6CF7EC06"/>
    <w:rsid w:val="6CFA3C6A"/>
    <w:rsid w:val="6CFB1927"/>
    <w:rsid w:val="6CFFF523"/>
    <w:rsid w:val="6D03A4F3"/>
    <w:rsid w:val="6D076226"/>
    <w:rsid w:val="6D08065B"/>
    <w:rsid w:val="6D0863B0"/>
    <w:rsid w:val="6D086A91"/>
    <w:rsid w:val="6D0B517A"/>
    <w:rsid w:val="6D0E313F"/>
    <w:rsid w:val="6D17D042"/>
    <w:rsid w:val="6D1ABF63"/>
    <w:rsid w:val="6D1F7149"/>
    <w:rsid w:val="6D1F8F1C"/>
    <w:rsid w:val="6D23F287"/>
    <w:rsid w:val="6D24167D"/>
    <w:rsid w:val="6D2908FE"/>
    <w:rsid w:val="6D292A01"/>
    <w:rsid w:val="6D314D29"/>
    <w:rsid w:val="6D3DABD1"/>
    <w:rsid w:val="6D452467"/>
    <w:rsid w:val="6D474C6C"/>
    <w:rsid w:val="6D4864E1"/>
    <w:rsid w:val="6D492299"/>
    <w:rsid w:val="6D511E7F"/>
    <w:rsid w:val="6D54145D"/>
    <w:rsid w:val="6D54A056"/>
    <w:rsid w:val="6D5AB869"/>
    <w:rsid w:val="6D5C2384"/>
    <w:rsid w:val="6D628CA0"/>
    <w:rsid w:val="6D635229"/>
    <w:rsid w:val="6D647CB1"/>
    <w:rsid w:val="6D65530B"/>
    <w:rsid w:val="6D69723D"/>
    <w:rsid w:val="6D6AE8BF"/>
    <w:rsid w:val="6D74F42B"/>
    <w:rsid w:val="6D76320B"/>
    <w:rsid w:val="6D78DC01"/>
    <w:rsid w:val="6D7C6122"/>
    <w:rsid w:val="6D7CF775"/>
    <w:rsid w:val="6D7E6573"/>
    <w:rsid w:val="6D875B85"/>
    <w:rsid w:val="6D8798A0"/>
    <w:rsid w:val="6D88DB1E"/>
    <w:rsid w:val="6D8D2C3E"/>
    <w:rsid w:val="6D8DA1B2"/>
    <w:rsid w:val="6D8DC507"/>
    <w:rsid w:val="6D9724C4"/>
    <w:rsid w:val="6D993ADB"/>
    <w:rsid w:val="6D9C2CDA"/>
    <w:rsid w:val="6D9C8523"/>
    <w:rsid w:val="6DA2121E"/>
    <w:rsid w:val="6DA3FF1A"/>
    <w:rsid w:val="6DA69A7B"/>
    <w:rsid w:val="6DA998F5"/>
    <w:rsid w:val="6DAB1FF5"/>
    <w:rsid w:val="6DABA1EE"/>
    <w:rsid w:val="6DAC5AA7"/>
    <w:rsid w:val="6DB0F0A4"/>
    <w:rsid w:val="6DB37F6D"/>
    <w:rsid w:val="6DB3EA08"/>
    <w:rsid w:val="6DB58421"/>
    <w:rsid w:val="6DBA4B1E"/>
    <w:rsid w:val="6DBB4BB8"/>
    <w:rsid w:val="6DBD3E26"/>
    <w:rsid w:val="6DBEBFD4"/>
    <w:rsid w:val="6DBEC7F0"/>
    <w:rsid w:val="6DC120DB"/>
    <w:rsid w:val="6DC284CC"/>
    <w:rsid w:val="6DC3DD1C"/>
    <w:rsid w:val="6DC8D9F5"/>
    <w:rsid w:val="6DCE7075"/>
    <w:rsid w:val="6DD0A146"/>
    <w:rsid w:val="6DD3EF9A"/>
    <w:rsid w:val="6DD54AF1"/>
    <w:rsid w:val="6DD88C27"/>
    <w:rsid w:val="6DE0D55B"/>
    <w:rsid w:val="6DE1F1C1"/>
    <w:rsid w:val="6DE2689B"/>
    <w:rsid w:val="6DE2900F"/>
    <w:rsid w:val="6DE2FF30"/>
    <w:rsid w:val="6DE8B69F"/>
    <w:rsid w:val="6DE990A6"/>
    <w:rsid w:val="6DF42FF4"/>
    <w:rsid w:val="6DF8CABB"/>
    <w:rsid w:val="6DFB1F8D"/>
    <w:rsid w:val="6DFBE3A0"/>
    <w:rsid w:val="6E078C66"/>
    <w:rsid w:val="6E093136"/>
    <w:rsid w:val="6E0E1BF6"/>
    <w:rsid w:val="6E0ECCDC"/>
    <w:rsid w:val="6E143757"/>
    <w:rsid w:val="6E14F438"/>
    <w:rsid w:val="6E1B3C1C"/>
    <w:rsid w:val="6E2485C4"/>
    <w:rsid w:val="6E251D93"/>
    <w:rsid w:val="6E26310A"/>
    <w:rsid w:val="6E2C1CF5"/>
    <w:rsid w:val="6E2F3118"/>
    <w:rsid w:val="6E341925"/>
    <w:rsid w:val="6E367524"/>
    <w:rsid w:val="6E3A52BD"/>
    <w:rsid w:val="6E3BB56A"/>
    <w:rsid w:val="6E3BFC53"/>
    <w:rsid w:val="6E3C1860"/>
    <w:rsid w:val="6E412DA7"/>
    <w:rsid w:val="6E42C16D"/>
    <w:rsid w:val="6E45B0E0"/>
    <w:rsid w:val="6E45B5E9"/>
    <w:rsid w:val="6E46B69F"/>
    <w:rsid w:val="6E4A2390"/>
    <w:rsid w:val="6E4DC9A1"/>
    <w:rsid w:val="6E4F9F35"/>
    <w:rsid w:val="6E4FDEB2"/>
    <w:rsid w:val="6E50F78B"/>
    <w:rsid w:val="6E58792D"/>
    <w:rsid w:val="6E5AD658"/>
    <w:rsid w:val="6E5E3462"/>
    <w:rsid w:val="6E5F8B31"/>
    <w:rsid w:val="6E60AFC0"/>
    <w:rsid w:val="6E64944C"/>
    <w:rsid w:val="6E68F94B"/>
    <w:rsid w:val="6E69ACC6"/>
    <w:rsid w:val="6E6B0FB2"/>
    <w:rsid w:val="6E6B79BE"/>
    <w:rsid w:val="6E6DDB1F"/>
    <w:rsid w:val="6E6EA4CA"/>
    <w:rsid w:val="6E6F5236"/>
    <w:rsid w:val="6E6F6891"/>
    <w:rsid w:val="6E70907B"/>
    <w:rsid w:val="6E71BA6B"/>
    <w:rsid w:val="6E775616"/>
    <w:rsid w:val="6E786BD4"/>
    <w:rsid w:val="6E79A39F"/>
    <w:rsid w:val="6E7C4468"/>
    <w:rsid w:val="6E7FEB99"/>
    <w:rsid w:val="6E81400F"/>
    <w:rsid w:val="6E8607C8"/>
    <w:rsid w:val="6E865FCC"/>
    <w:rsid w:val="6E8A29B8"/>
    <w:rsid w:val="6E8A451D"/>
    <w:rsid w:val="6E8E50E0"/>
    <w:rsid w:val="6E9335EC"/>
    <w:rsid w:val="6E94D542"/>
    <w:rsid w:val="6E963AFF"/>
    <w:rsid w:val="6EA24632"/>
    <w:rsid w:val="6EA5AADE"/>
    <w:rsid w:val="6EAB3E12"/>
    <w:rsid w:val="6EABE8C1"/>
    <w:rsid w:val="6EACC7AA"/>
    <w:rsid w:val="6EB28475"/>
    <w:rsid w:val="6EB3D124"/>
    <w:rsid w:val="6EB40D8D"/>
    <w:rsid w:val="6EB423B5"/>
    <w:rsid w:val="6EBBBC08"/>
    <w:rsid w:val="6EBBBEFA"/>
    <w:rsid w:val="6EC5E950"/>
    <w:rsid w:val="6ECB2994"/>
    <w:rsid w:val="6ECC3918"/>
    <w:rsid w:val="6ECFC0F5"/>
    <w:rsid w:val="6ED008F3"/>
    <w:rsid w:val="6ED018A5"/>
    <w:rsid w:val="6ED3969D"/>
    <w:rsid w:val="6ED75854"/>
    <w:rsid w:val="6ED7C1CE"/>
    <w:rsid w:val="6ED86E70"/>
    <w:rsid w:val="6EDA583C"/>
    <w:rsid w:val="6EDFA77E"/>
    <w:rsid w:val="6EE04A1B"/>
    <w:rsid w:val="6EE409E6"/>
    <w:rsid w:val="6EE6A0B2"/>
    <w:rsid w:val="6EE82C64"/>
    <w:rsid w:val="6EECFA5B"/>
    <w:rsid w:val="6EEF466A"/>
    <w:rsid w:val="6EF0F30F"/>
    <w:rsid w:val="6EF4C865"/>
    <w:rsid w:val="6EF6DE05"/>
    <w:rsid w:val="6EFEC221"/>
    <w:rsid w:val="6EFFAC68"/>
    <w:rsid w:val="6F01B2A9"/>
    <w:rsid w:val="6F055AD0"/>
    <w:rsid w:val="6F06B7E6"/>
    <w:rsid w:val="6F084A93"/>
    <w:rsid w:val="6F09241D"/>
    <w:rsid w:val="6F0B89F2"/>
    <w:rsid w:val="6F0C3BCE"/>
    <w:rsid w:val="6F0C89F4"/>
    <w:rsid w:val="6F0FBCD3"/>
    <w:rsid w:val="6F105497"/>
    <w:rsid w:val="6F1B9E42"/>
    <w:rsid w:val="6F208EB0"/>
    <w:rsid w:val="6F24C74A"/>
    <w:rsid w:val="6F26B9E6"/>
    <w:rsid w:val="6F292D4E"/>
    <w:rsid w:val="6F2EBBCB"/>
    <w:rsid w:val="6F300CCC"/>
    <w:rsid w:val="6F31A954"/>
    <w:rsid w:val="6F355C75"/>
    <w:rsid w:val="6F3617F3"/>
    <w:rsid w:val="6F370C57"/>
    <w:rsid w:val="6F3ADAC5"/>
    <w:rsid w:val="6F40967B"/>
    <w:rsid w:val="6F421DDC"/>
    <w:rsid w:val="6F423728"/>
    <w:rsid w:val="6F44080E"/>
    <w:rsid w:val="6F496785"/>
    <w:rsid w:val="6F4BF8BE"/>
    <w:rsid w:val="6F4EF1D0"/>
    <w:rsid w:val="6F540285"/>
    <w:rsid w:val="6F57796B"/>
    <w:rsid w:val="6F57EAE6"/>
    <w:rsid w:val="6F5919E2"/>
    <w:rsid w:val="6F59831E"/>
    <w:rsid w:val="6F5B740E"/>
    <w:rsid w:val="6F5C13EE"/>
    <w:rsid w:val="6F5DE9C1"/>
    <w:rsid w:val="6F5E8735"/>
    <w:rsid w:val="6F5F2565"/>
    <w:rsid w:val="6F62DE80"/>
    <w:rsid w:val="6F6E64B0"/>
    <w:rsid w:val="6F7E32D3"/>
    <w:rsid w:val="6F7EDB3D"/>
    <w:rsid w:val="6F804ED1"/>
    <w:rsid w:val="6F859A98"/>
    <w:rsid w:val="6F86A48B"/>
    <w:rsid w:val="6F89EDF4"/>
    <w:rsid w:val="6F8D0E87"/>
    <w:rsid w:val="6F8DA292"/>
    <w:rsid w:val="6F90751A"/>
    <w:rsid w:val="6F95B7F9"/>
    <w:rsid w:val="6F999450"/>
    <w:rsid w:val="6F9C5FCB"/>
    <w:rsid w:val="6F9CC7D5"/>
    <w:rsid w:val="6FA04CAB"/>
    <w:rsid w:val="6FA16A9B"/>
    <w:rsid w:val="6FA2EA35"/>
    <w:rsid w:val="6FA364C0"/>
    <w:rsid w:val="6FABBCC4"/>
    <w:rsid w:val="6FACE012"/>
    <w:rsid w:val="6FADB864"/>
    <w:rsid w:val="6FB02184"/>
    <w:rsid w:val="6FB0B7C7"/>
    <w:rsid w:val="6FB0FE96"/>
    <w:rsid w:val="6FB26C9B"/>
    <w:rsid w:val="6FB69963"/>
    <w:rsid w:val="6FB75121"/>
    <w:rsid w:val="6FB8D562"/>
    <w:rsid w:val="6FB8FE62"/>
    <w:rsid w:val="6FC5BF3C"/>
    <w:rsid w:val="6FC734E8"/>
    <w:rsid w:val="6FD19C69"/>
    <w:rsid w:val="6FD26D89"/>
    <w:rsid w:val="6FD55C0D"/>
    <w:rsid w:val="6FD694BE"/>
    <w:rsid w:val="6FDB9D47"/>
    <w:rsid w:val="6FDCE47F"/>
    <w:rsid w:val="6FE08E85"/>
    <w:rsid w:val="6FE16E97"/>
    <w:rsid w:val="6FE25388"/>
    <w:rsid w:val="6FE4C7F3"/>
    <w:rsid w:val="6FE6F9C6"/>
    <w:rsid w:val="6FEA8FD4"/>
    <w:rsid w:val="6FEB4938"/>
    <w:rsid w:val="6FEBB843"/>
    <w:rsid w:val="6FEC18DE"/>
    <w:rsid w:val="6FED24D2"/>
    <w:rsid w:val="6FF2696C"/>
    <w:rsid w:val="6FF5E31F"/>
    <w:rsid w:val="6FFC1E03"/>
    <w:rsid w:val="6FFD0BBD"/>
    <w:rsid w:val="6FFFDD13"/>
    <w:rsid w:val="7002B92C"/>
    <w:rsid w:val="700398C8"/>
    <w:rsid w:val="70045010"/>
    <w:rsid w:val="700816C2"/>
    <w:rsid w:val="70093F9E"/>
    <w:rsid w:val="700A0E71"/>
    <w:rsid w:val="700A1989"/>
    <w:rsid w:val="700D63EB"/>
    <w:rsid w:val="700E2AF5"/>
    <w:rsid w:val="7010B27C"/>
    <w:rsid w:val="7015ABD9"/>
    <w:rsid w:val="7015BDAF"/>
    <w:rsid w:val="701FCCCB"/>
    <w:rsid w:val="70225DA2"/>
    <w:rsid w:val="7024DE2D"/>
    <w:rsid w:val="70252B5D"/>
    <w:rsid w:val="7028B099"/>
    <w:rsid w:val="702CFA31"/>
    <w:rsid w:val="702FA0A6"/>
    <w:rsid w:val="70305B8A"/>
    <w:rsid w:val="70325226"/>
    <w:rsid w:val="7035616F"/>
    <w:rsid w:val="7037B414"/>
    <w:rsid w:val="70381575"/>
    <w:rsid w:val="703C065E"/>
    <w:rsid w:val="703D6293"/>
    <w:rsid w:val="7040CBB5"/>
    <w:rsid w:val="704208AD"/>
    <w:rsid w:val="70473991"/>
    <w:rsid w:val="7047DD29"/>
    <w:rsid w:val="7062840E"/>
    <w:rsid w:val="7063F4E7"/>
    <w:rsid w:val="70640FAC"/>
    <w:rsid w:val="706480D0"/>
    <w:rsid w:val="70674A55"/>
    <w:rsid w:val="706F88E3"/>
    <w:rsid w:val="70739C6E"/>
    <w:rsid w:val="7073F7CA"/>
    <w:rsid w:val="70747D7C"/>
    <w:rsid w:val="70780629"/>
    <w:rsid w:val="707F57F8"/>
    <w:rsid w:val="70800751"/>
    <w:rsid w:val="70878F6A"/>
    <w:rsid w:val="7087D7C5"/>
    <w:rsid w:val="70889691"/>
    <w:rsid w:val="708B6117"/>
    <w:rsid w:val="708D72C5"/>
    <w:rsid w:val="708DEF57"/>
    <w:rsid w:val="70932254"/>
    <w:rsid w:val="70996FFF"/>
    <w:rsid w:val="709D1A8B"/>
    <w:rsid w:val="709D38EE"/>
    <w:rsid w:val="709F4B0E"/>
    <w:rsid w:val="70A08BB7"/>
    <w:rsid w:val="70A1B8C1"/>
    <w:rsid w:val="70A2DCE2"/>
    <w:rsid w:val="70AB18A6"/>
    <w:rsid w:val="70AD35BB"/>
    <w:rsid w:val="70AD9181"/>
    <w:rsid w:val="70B004EE"/>
    <w:rsid w:val="70B2BCBE"/>
    <w:rsid w:val="70B34DAF"/>
    <w:rsid w:val="70B5B2DE"/>
    <w:rsid w:val="70B62D0C"/>
    <w:rsid w:val="70B8BCA1"/>
    <w:rsid w:val="70BC858C"/>
    <w:rsid w:val="70C39CB4"/>
    <w:rsid w:val="70C4C92D"/>
    <w:rsid w:val="70C7FC76"/>
    <w:rsid w:val="70CA43DD"/>
    <w:rsid w:val="70CAE243"/>
    <w:rsid w:val="70CBB481"/>
    <w:rsid w:val="70CC1A63"/>
    <w:rsid w:val="70CE198A"/>
    <w:rsid w:val="70CE2D4B"/>
    <w:rsid w:val="70D4065C"/>
    <w:rsid w:val="70E73511"/>
    <w:rsid w:val="70ED97B2"/>
    <w:rsid w:val="70F0FCA1"/>
    <w:rsid w:val="70F22839"/>
    <w:rsid w:val="70F31AEF"/>
    <w:rsid w:val="70F4A1C5"/>
    <w:rsid w:val="70F7D2E4"/>
    <w:rsid w:val="70FDF5AF"/>
    <w:rsid w:val="71008CC3"/>
    <w:rsid w:val="71052434"/>
    <w:rsid w:val="710C05F6"/>
    <w:rsid w:val="71101C3D"/>
    <w:rsid w:val="71103FF6"/>
    <w:rsid w:val="71135298"/>
    <w:rsid w:val="71156FE0"/>
    <w:rsid w:val="711B8B36"/>
    <w:rsid w:val="71207E75"/>
    <w:rsid w:val="71240A60"/>
    <w:rsid w:val="7124127C"/>
    <w:rsid w:val="7127DA8A"/>
    <w:rsid w:val="71296955"/>
    <w:rsid w:val="7129B02D"/>
    <w:rsid w:val="712AB8AF"/>
    <w:rsid w:val="712BA370"/>
    <w:rsid w:val="7132F8D7"/>
    <w:rsid w:val="7133F6A8"/>
    <w:rsid w:val="713C2263"/>
    <w:rsid w:val="7141B2DC"/>
    <w:rsid w:val="7144E3C0"/>
    <w:rsid w:val="7146B63C"/>
    <w:rsid w:val="7148277E"/>
    <w:rsid w:val="71485D59"/>
    <w:rsid w:val="714C0106"/>
    <w:rsid w:val="714C2F70"/>
    <w:rsid w:val="714E30F6"/>
    <w:rsid w:val="714F19FC"/>
    <w:rsid w:val="7153A58B"/>
    <w:rsid w:val="715D5A0D"/>
    <w:rsid w:val="715DAE15"/>
    <w:rsid w:val="716515DE"/>
    <w:rsid w:val="71688463"/>
    <w:rsid w:val="716B88D9"/>
    <w:rsid w:val="716BFFBF"/>
    <w:rsid w:val="716ED702"/>
    <w:rsid w:val="716F3752"/>
    <w:rsid w:val="716FDA4F"/>
    <w:rsid w:val="7173A0C7"/>
    <w:rsid w:val="7177B79E"/>
    <w:rsid w:val="717BD9FF"/>
    <w:rsid w:val="717E49E4"/>
    <w:rsid w:val="718156C3"/>
    <w:rsid w:val="7184FFA7"/>
    <w:rsid w:val="718745ED"/>
    <w:rsid w:val="71879EE9"/>
    <w:rsid w:val="718EACAD"/>
    <w:rsid w:val="718F11DE"/>
    <w:rsid w:val="718FCC95"/>
    <w:rsid w:val="71904DEA"/>
    <w:rsid w:val="71940B6D"/>
    <w:rsid w:val="7197ABDA"/>
    <w:rsid w:val="719827FB"/>
    <w:rsid w:val="7199432F"/>
    <w:rsid w:val="719994E5"/>
    <w:rsid w:val="7199CD68"/>
    <w:rsid w:val="719B692E"/>
    <w:rsid w:val="719BFDFE"/>
    <w:rsid w:val="719DA5B9"/>
    <w:rsid w:val="719F9099"/>
    <w:rsid w:val="71A028FA"/>
    <w:rsid w:val="71A0A8F9"/>
    <w:rsid w:val="71A24E8D"/>
    <w:rsid w:val="71A55B48"/>
    <w:rsid w:val="71A5F053"/>
    <w:rsid w:val="71A73A9A"/>
    <w:rsid w:val="71AFCA33"/>
    <w:rsid w:val="71B4354E"/>
    <w:rsid w:val="71B655ED"/>
    <w:rsid w:val="71B6934A"/>
    <w:rsid w:val="71B7C7F9"/>
    <w:rsid w:val="71B8FB69"/>
    <w:rsid w:val="71B90B5B"/>
    <w:rsid w:val="71BA0A94"/>
    <w:rsid w:val="71C27682"/>
    <w:rsid w:val="71CB97E5"/>
    <w:rsid w:val="71CCA8C7"/>
    <w:rsid w:val="71CFA553"/>
    <w:rsid w:val="71D2AF69"/>
    <w:rsid w:val="71D3A124"/>
    <w:rsid w:val="71D53ECE"/>
    <w:rsid w:val="71D553DE"/>
    <w:rsid w:val="71D58153"/>
    <w:rsid w:val="71D58A0B"/>
    <w:rsid w:val="71D5DA64"/>
    <w:rsid w:val="71D65F98"/>
    <w:rsid w:val="71D68585"/>
    <w:rsid w:val="71DCCDFA"/>
    <w:rsid w:val="71DCD547"/>
    <w:rsid w:val="71DEACC7"/>
    <w:rsid w:val="71E321A5"/>
    <w:rsid w:val="71E391FA"/>
    <w:rsid w:val="71E4ABDD"/>
    <w:rsid w:val="71EC3153"/>
    <w:rsid w:val="71EE14AB"/>
    <w:rsid w:val="71EEA900"/>
    <w:rsid w:val="71EEAD1F"/>
    <w:rsid w:val="71F33D11"/>
    <w:rsid w:val="71F8C341"/>
    <w:rsid w:val="71FC1A55"/>
    <w:rsid w:val="72065403"/>
    <w:rsid w:val="7208A47C"/>
    <w:rsid w:val="720E85F7"/>
    <w:rsid w:val="72109972"/>
    <w:rsid w:val="72110B7D"/>
    <w:rsid w:val="7211664A"/>
    <w:rsid w:val="72122761"/>
    <w:rsid w:val="72138AA8"/>
    <w:rsid w:val="7214C7EF"/>
    <w:rsid w:val="721DF64E"/>
    <w:rsid w:val="72202585"/>
    <w:rsid w:val="7221A687"/>
    <w:rsid w:val="7223F775"/>
    <w:rsid w:val="722568DF"/>
    <w:rsid w:val="722688E3"/>
    <w:rsid w:val="72289B89"/>
    <w:rsid w:val="722ABA3A"/>
    <w:rsid w:val="722B224B"/>
    <w:rsid w:val="722EB999"/>
    <w:rsid w:val="722FBEE7"/>
    <w:rsid w:val="7230541A"/>
    <w:rsid w:val="723094A4"/>
    <w:rsid w:val="7230EBC2"/>
    <w:rsid w:val="7232DB96"/>
    <w:rsid w:val="723345C0"/>
    <w:rsid w:val="7233A38A"/>
    <w:rsid w:val="7234E67D"/>
    <w:rsid w:val="72361A77"/>
    <w:rsid w:val="7239869C"/>
    <w:rsid w:val="7239FCB6"/>
    <w:rsid w:val="723A0453"/>
    <w:rsid w:val="723B8C7D"/>
    <w:rsid w:val="72405676"/>
    <w:rsid w:val="72423CF4"/>
    <w:rsid w:val="7246EF05"/>
    <w:rsid w:val="7248B420"/>
    <w:rsid w:val="724AC88C"/>
    <w:rsid w:val="724D4C4A"/>
    <w:rsid w:val="724EBC8E"/>
    <w:rsid w:val="724F7E27"/>
    <w:rsid w:val="72533861"/>
    <w:rsid w:val="725483E9"/>
    <w:rsid w:val="72567F54"/>
    <w:rsid w:val="72578A02"/>
    <w:rsid w:val="725A5F2A"/>
    <w:rsid w:val="725E2D85"/>
    <w:rsid w:val="725F4BF1"/>
    <w:rsid w:val="72616951"/>
    <w:rsid w:val="72641ECC"/>
    <w:rsid w:val="726D5362"/>
    <w:rsid w:val="726D7DF2"/>
    <w:rsid w:val="726F6E2C"/>
    <w:rsid w:val="727061C7"/>
    <w:rsid w:val="7275D47E"/>
    <w:rsid w:val="72771BFC"/>
    <w:rsid w:val="7278448A"/>
    <w:rsid w:val="727D4E8B"/>
    <w:rsid w:val="727D94CE"/>
    <w:rsid w:val="727EA9E0"/>
    <w:rsid w:val="727FF904"/>
    <w:rsid w:val="72895756"/>
    <w:rsid w:val="7289F145"/>
    <w:rsid w:val="728E6F98"/>
    <w:rsid w:val="728E7AA1"/>
    <w:rsid w:val="7291F5F9"/>
    <w:rsid w:val="72928B88"/>
    <w:rsid w:val="7294C612"/>
    <w:rsid w:val="729832F9"/>
    <w:rsid w:val="729A40D9"/>
    <w:rsid w:val="729D0B36"/>
    <w:rsid w:val="729F4B19"/>
    <w:rsid w:val="72A5B75C"/>
    <w:rsid w:val="72AD179E"/>
    <w:rsid w:val="72AD260C"/>
    <w:rsid w:val="72AEE84B"/>
    <w:rsid w:val="72B7F278"/>
    <w:rsid w:val="72B82AAF"/>
    <w:rsid w:val="72B87E9D"/>
    <w:rsid w:val="72BB3160"/>
    <w:rsid w:val="72BE9BDB"/>
    <w:rsid w:val="72C3718C"/>
    <w:rsid w:val="72C578C8"/>
    <w:rsid w:val="72C5A809"/>
    <w:rsid w:val="72CB3C04"/>
    <w:rsid w:val="72CC40A8"/>
    <w:rsid w:val="72CF3E1A"/>
    <w:rsid w:val="72CFB926"/>
    <w:rsid w:val="72D0A8C1"/>
    <w:rsid w:val="72D32C80"/>
    <w:rsid w:val="72D607BA"/>
    <w:rsid w:val="72D8AEC3"/>
    <w:rsid w:val="72D9D1D2"/>
    <w:rsid w:val="72DCB05A"/>
    <w:rsid w:val="72DE7818"/>
    <w:rsid w:val="72DFD442"/>
    <w:rsid w:val="72E0B227"/>
    <w:rsid w:val="72E56FFF"/>
    <w:rsid w:val="72EBF7FE"/>
    <w:rsid w:val="72F0CD53"/>
    <w:rsid w:val="72F44369"/>
    <w:rsid w:val="72F44763"/>
    <w:rsid w:val="72FDDBE0"/>
    <w:rsid w:val="72FEB2C5"/>
    <w:rsid w:val="72FEFE9C"/>
    <w:rsid w:val="7301553E"/>
    <w:rsid w:val="73020DB6"/>
    <w:rsid w:val="73033AE6"/>
    <w:rsid w:val="730669ED"/>
    <w:rsid w:val="73089A8A"/>
    <w:rsid w:val="730AF19E"/>
    <w:rsid w:val="7310D4E8"/>
    <w:rsid w:val="73148E0C"/>
    <w:rsid w:val="731B2353"/>
    <w:rsid w:val="7322AACF"/>
    <w:rsid w:val="73247D01"/>
    <w:rsid w:val="732650D7"/>
    <w:rsid w:val="73299C1E"/>
    <w:rsid w:val="732DDD65"/>
    <w:rsid w:val="732F7660"/>
    <w:rsid w:val="7330B053"/>
    <w:rsid w:val="73334F97"/>
    <w:rsid w:val="733437D1"/>
    <w:rsid w:val="73392375"/>
    <w:rsid w:val="733A209A"/>
    <w:rsid w:val="733F4CDB"/>
    <w:rsid w:val="734548A9"/>
    <w:rsid w:val="73474897"/>
    <w:rsid w:val="7348F424"/>
    <w:rsid w:val="734BFFCA"/>
    <w:rsid w:val="734C16E0"/>
    <w:rsid w:val="734C308F"/>
    <w:rsid w:val="734ECBC5"/>
    <w:rsid w:val="734F897A"/>
    <w:rsid w:val="7352B407"/>
    <w:rsid w:val="7352CD84"/>
    <w:rsid w:val="735C7C6D"/>
    <w:rsid w:val="735F60D2"/>
    <w:rsid w:val="73625E6B"/>
    <w:rsid w:val="73629B5E"/>
    <w:rsid w:val="7365F7BB"/>
    <w:rsid w:val="736BB163"/>
    <w:rsid w:val="736DFB4A"/>
    <w:rsid w:val="736F029A"/>
    <w:rsid w:val="736F30F8"/>
    <w:rsid w:val="736F5040"/>
    <w:rsid w:val="7372C225"/>
    <w:rsid w:val="7373CA97"/>
    <w:rsid w:val="73743468"/>
    <w:rsid w:val="73796B3E"/>
    <w:rsid w:val="737B548A"/>
    <w:rsid w:val="737C2DA0"/>
    <w:rsid w:val="7380AB12"/>
    <w:rsid w:val="7382AED3"/>
    <w:rsid w:val="7385D370"/>
    <w:rsid w:val="738D3A25"/>
    <w:rsid w:val="7396F5FF"/>
    <w:rsid w:val="739ABB5C"/>
    <w:rsid w:val="739BDCBF"/>
    <w:rsid w:val="73A16CB1"/>
    <w:rsid w:val="73A3FA8C"/>
    <w:rsid w:val="73A53CB4"/>
    <w:rsid w:val="73A56835"/>
    <w:rsid w:val="73AC4A5F"/>
    <w:rsid w:val="73B180EF"/>
    <w:rsid w:val="73B1B31F"/>
    <w:rsid w:val="73B2D31D"/>
    <w:rsid w:val="73B4B1A2"/>
    <w:rsid w:val="73BD9A2B"/>
    <w:rsid w:val="73BF008D"/>
    <w:rsid w:val="73C05527"/>
    <w:rsid w:val="73C0D9DF"/>
    <w:rsid w:val="73C13897"/>
    <w:rsid w:val="73C1F026"/>
    <w:rsid w:val="73C381BB"/>
    <w:rsid w:val="73C3BD57"/>
    <w:rsid w:val="73C4C955"/>
    <w:rsid w:val="73CB8DCC"/>
    <w:rsid w:val="73D36AE4"/>
    <w:rsid w:val="73E193BC"/>
    <w:rsid w:val="73E43472"/>
    <w:rsid w:val="73E5DB61"/>
    <w:rsid w:val="73ED2EE6"/>
    <w:rsid w:val="73EE4669"/>
    <w:rsid w:val="73EF0C42"/>
    <w:rsid w:val="73EF3546"/>
    <w:rsid w:val="73F3EF7A"/>
    <w:rsid w:val="73F58F75"/>
    <w:rsid w:val="73F5F2BE"/>
    <w:rsid w:val="73F66DF6"/>
    <w:rsid w:val="73F79039"/>
    <w:rsid w:val="73F7D26A"/>
    <w:rsid w:val="73F8F15F"/>
    <w:rsid w:val="73F9AC64"/>
    <w:rsid w:val="73FC1292"/>
    <w:rsid w:val="73FDAC7B"/>
    <w:rsid w:val="73FEF732"/>
    <w:rsid w:val="73FF6ACB"/>
    <w:rsid w:val="74018919"/>
    <w:rsid w:val="7407652C"/>
    <w:rsid w:val="7408CADC"/>
    <w:rsid w:val="740A6467"/>
    <w:rsid w:val="74105E8E"/>
    <w:rsid w:val="7411DDE4"/>
    <w:rsid w:val="7413D482"/>
    <w:rsid w:val="74150AF3"/>
    <w:rsid w:val="741FCC86"/>
    <w:rsid w:val="74207917"/>
    <w:rsid w:val="7422E12C"/>
    <w:rsid w:val="7425CAFE"/>
    <w:rsid w:val="74266FDC"/>
    <w:rsid w:val="7428D048"/>
    <w:rsid w:val="742CE978"/>
    <w:rsid w:val="742D1627"/>
    <w:rsid w:val="74307619"/>
    <w:rsid w:val="7431420B"/>
    <w:rsid w:val="74353AAC"/>
    <w:rsid w:val="7436F937"/>
    <w:rsid w:val="743792C2"/>
    <w:rsid w:val="743ADD15"/>
    <w:rsid w:val="743B308A"/>
    <w:rsid w:val="7442F527"/>
    <w:rsid w:val="7444B5C3"/>
    <w:rsid w:val="74451F47"/>
    <w:rsid w:val="744718FC"/>
    <w:rsid w:val="744819BC"/>
    <w:rsid w:val="744F42F7"/>
    <w:rsid w:val="74528D0E"/>
    <w:rsid w:val="74546D0E"/>
    <w:rsid w:val="7455B63A"/>
    <w:rsid w:val="745672DB"/>
    <w:rsid w:val="745A2519"/>
    <w:rsid w:val="745CF36B"/>
    <w:rsid w:val="745FEFFC"/>
    <w:rsid w:val="74696858"/>
    <w:rsid w:val="746A4E7F"/>
    <w:rsid w:val="746AD7BC"/>
    <w:rsid w:val="74760AC0"/>
    <w:rsid w:val="74793668"/>
    <w:rsid w:val="747E0158"/>
    <w:rsid w:val="74812D7E"/>
    <w:rsid w:val="74837368"/>
    <w:rsid w:val="7487B17A"/>
    <w:rsid w:val="748BD97D"/>
    <w:rsid w:val="748C2910"/>
    <w:rsid w:val="748F7B4B"/>
    <w:rsid w:val="748F9F2C"/>
    <w:rsid w:val="74965D4B"/>
    <w:rsid w:val="7498D2C2"/>
    <w:rsid w:val="7499B986"/>
    <w:rsid w:val="7499C1BF"/>
    <w:rsid w:val="749B8465"/>
    <w:rsid w:val="74A13494"/>
    <w:rsid w:val="74A3370E"/>
    <w:rsid w:val="74A36772"/>
    <w:rsid w:val="74A47CE6"/>
    <w:rsid w:val="74A57685"/>
    <w:rsid w:val="74AE23BE"/>
    <w:rsid w:val="74AEB555"/>
    <w:rsid w:val="74C0AAB4"/>
    <w:rsid w:val="74C30D90"/>
    <w:rsid w:val="74C7E8F8"/>
    <w:rsid w:val="74CB0159"/>
    <w:rsid w:val="74D70E28"/>
    <w:rsid w:val="74D9E6CE"/>
    <w:rsid w:val="74DAC8D4"/>
    <w:rsid w:val="74DBEA38"/>
    <w:rsid w:val="74DD9029"/>
    <w:rsid w:val="74DDD860"/>
    <w:rsid w:val="74DE7235"/>
    <w:rsid w:val="74E2507C"/>
    <w:rsid w:val="74E30A19"/>
    <w:rsid w:val="74EDFC45"/>
    <w:rsid w:val="74F15330"/>
    <w:rsid w:val="74F2AFD3"/>
    <w:rsid w:val="74F4BB4C"/>
    <w:rsid w:val="74F55508"/>
    <w:rsid w:val="74F64C01"/>
    <w:rsid w:val="74FABAB4"/>
    <w:rsid w:val="74FAF3F0"/>
    <w:rsid w:val="74FEFAB9"/>
    <w:rsid w:val="7500693E"/>
    <w:rsid w:val="750666E2"/>
    <w:rsid w:val="75084E1C"/>
    <w:rsid w:val="750F6BF6"/>
    <w:rsid w:val="7511905D"/>
    <w:rsid w:val="751320E4"/>
    <w:rsid w:val="7515459A"/>
    <w:rsid w:val="75160BE3"/>
    <w:rsid w:val="751A117F"/>
    <w:rsid w:val="751BE14F"/>
    <w:rsid w:val="751F2A3E"/>
    <w:rsid w:val="751F8285"/>
    <w:rsid w:val="7523DBD5"/>
    <w:rsid w:val="75260D27"/>
    <w:rsid w:val="75262940"/>
    <w:rsid w:val="75269F71"/>
    <w:rsid w:val="7527E264"/>
    <w:rsid w:val="752D31FC"/>
    <w:rsid w:val="752FCB4E"/>
    <w:rsid w:val="753176CA"/>
    <w:rsid w:val="753A7803"/>
    <w:rsid w:val="753EA7DB"/>
    <w:rsid w:val="75410DBF"/>
    <w:rsid w:val="754C590B"/>
    <w:rsid w:val="754E64B2"/>
    <w:rsid w:val="755138C3"/>
    <w:rsid w:val="75543AEA"/>
    <w:rsid w:val="75556E20"/>
    <w:rsid w:val="75579466"/>
    <w:rsid w:val="755A1B72"/>
    <w:rsid w:val="756021AE"/>
    <w:rsid w:val="756093B7"/>
    <w:rsid w:val="7561050C"/>
    <w:rsid w:val="7564BACE"/>
    <w:rsid w:val="75676E49"/>
    <w:rsid w:val="7569E855"/>
    <w:rsid w:val="756AFDEE"/>
    <w:rsid w:val="756BC936"/>
    <w:rsid w:val="756DABF2"/>
    <w:rsid w:val="75769255"/>
    <w:rsid w:val="7577DAD2"/>
    <w:rsid w:val="7578059D"/>
    <w:rsid w:val="757A8830"/>
    <w:rsid w:val="757C0F17"/>
    <w:rsid w:val="757F19C3"/>
    <w:rsid w:val="7580A190"/>
    <w:rsid w:val="75837352"/>
    <w:rsid w:val="7586A8EB"/>
    <w:rsid w:val="758C88CA"/>
    <w:rsid w:val="758DCAAE"/>
    <w:rsid w:val="758E24ED"/>
    <w:rsid w:val="75955A96"/>
    <w:rsid w:val="759D2F2D"/>
    <w:rsid w:val="759F234B"/>
    <w:rsid w:val="75A6457F"/>
    <w:rsid w:val="75A964EF"/>
    <w:rsid w:val="75A976CD"/>
    <w:rsid w:val="75AA5F3E"/>
    <w:rsid w:val="75ABABA1"/>
    <w:rsid w:val="75AD7295"/>
    <w:rsid w:val="75B10369"/>
    <w:rsid w:val="75B1FF00"/>
    <w:rsid w:val="75B57A71"/>
    <w:rsid w:val="75B68831"/>
    <w:rsid w:val="75B7799D"/>
    <w:rsid w:val="75C24B22"/>
    <w:rsid w:val="75C76390"/>
    <w:rsid w:val="75C85D59"/>
    <w:rsid w:val="75C94C20"/>
    <w:rsid w:val="75CC4097"/>
    <w:rsid w:val="75CEC06A"/>
    <w:rsid w:val="75CF7F17"/>
    <w:rsid w:val="75D696F7"/>
    <w:rsid w:val="75DA7F2D"/>
    <w:rsid w:val="75DBA49C"/>
    <w:rsid w:val="75DC2633"/>
    <w:rsid w:val="75DD94D6"/>
    <w:rsid w:val="75DF626E"/>
    <w:rsid w:val="75E08374"/>
    <w:rsid w:val="75E0BEFF"/>
    <w:rsid w:val="75E3E449"/>
    <w:rsid w:val="75E7FD59"/>
    <w:rsid w:val="75E9090E"/>
    <w:rsid w:val="75F2D3E7"/>
    <w:rsid w:val="75F3A71F"/>
    <w:rsid w:val="75F44270"/>
    <w:rsid w:val="75F46A07"/>
    <w:rsid w:val="75F82B0D"/>
    <w:rsid w:val="75F91EB3"/>
    <w:rsid w:val="75F990FC"/>
    <w:rsid w:val="75FBAEBC"/>
    <w:rsid w:val="75FC3CDC"/>
    <w:rsid w:val="75FCAD8C"/>
    <w:rsid w:val="7604F776"/>
    <w:rsid w:val="76070159"/>
    <w:rsid w:val="760878D0"/>
    <w:rsid w:val="760BB571"/>
    <w:rsid w:val="760BE5CB"/>
    <w:rsid w:val="760C7EC3"/>
    <w:rsid w:val="760CD546"/>
    <w:rsid w:val="760D07BA"/>
    <w:rsid w:val="76153744"/>
    <w:rsid w:val="76188D2C"/>
    <w:rsid w:val="761895C7"/>
    <w:rsid w:val="7620408E"/>
    <w:rsid w:val="76213108"/>
    <w:rsid w:val="76244AA6"/>
    <w:rsid w:val="7627A9F0"/>
    <w:rsid w:val="76283D91"/>
    <w:rsid w:val="76296586"/>
    <w:rsid w:val="762C14A4"/>
    <w:rsid w:val="762CEC19"/>
    <w:rsid w:val="76323305"/>
    <w:rsid w:val="76336D79"/>
    <w:rsid w:val="76369CDC"/>
    <w:rsid w:val="7636BC4B"/>
    <w:rsid w:val="763921BB"/>
    <w:rsid w:val="7639BDAF"/>
    <w:rsid w:val="763D68FD"/>
    <w:rsid w:val="763D8C25"/>
    <w:rsid w:val="763EE662"/>
    <w:rsid w:val="7642E094"/>
    <w:rsid w:val="76467DF9"/>
    <w:rsid w:val="76493889"/>
    <w:rsid w:val="764F1484"/>
    <w:rsid w:val="7650B6EC"/>
    <w:rsid w:val="7652FF47"/>
    <w:rsid w:val="76566E7E"/>
    <w:rsid w:val="76574778"/>
    <w:rsid w:val="765A6948"/>
    <w:rsid w:val="7664D61C"/>
    <w:rsid w:val="7664FEA5"/>
    <w:rsid w:val="7665BF8D"/>
    <w:rsid w:val="766AF66E"/>
    <w:rsid w:val="766C33FC"/>
    <w:rsid w:val="766CD8B4"/>
    <w:rsid w:val="7670CBEE"/>
    <w:rsid w:val="76719F83"/>
    <w:rsid w:val="7671F91E"/>
    <w:rsid w:val="7673788B"/>
    <w:rsid w:val="767819AD"/>
    <w:rsid w:val="7678A9E7"/>
    <w:rsid w:val="7679787A"/>
    <w:rsid w:val="7679ECE2"/>
    <w:rsid w:val="767DF6AA"/>
    <w:rsid w:val="767F3D44"/>
    <w:rsid w:val="7682A831"/>
    <w:rsid w:val="7684617B"/>
    <w:rsid w:val="7689C341"/>
    <w:rsid w:val="76903C20"/>
    <w:rsid w:val="7690ACC1"/>
    <w:rsid w:val="769507B8"/>
    <w:rsid w:val="76977584"/>
    <w:rsid w:val="7699F3DB"/>
    <w:rsid w:val="769A094B"/>
    <w:rsid w:val="769D2996"/>
    <w:rsid w:val="76A28DB2"/>
    <w:rsid w:val="76A3701D"/>
    <w:rsid w:val="76A37393"/>
    <w:rsid w:val="76A5FE1C"/>
    <w:rsid w:val="76A87DD5"/>
    <w:rsid w:val="76A8F418"/>
    <w:rsid w:val="76AAB719"/>
    <w:rsid w:val="76AE9C40"/>
    <w:rsid w:val="76B01C26"/>
    <w:rsid w:val="76B3EACD"/>
    <w:rsid w:val="76B42D86"/>
    <w:rsid w:val="76BDF805"/>
    <w:rsid w:val="76BE8346"/>
    <w:rsid w:val="76BF0C6C"/>
    <w:rsid w:val="76BF7433"/>
    <w:rsid w:val="76BFB6B7"/>
    <w:rsid w:val="76C08EAE"/>
    <w:rsid w:val="76C20A45"/>
    <w:rsid w:val="76C290EC"/>
    <w:rsid w:val="76C3B5C1"/>
    <w:rsid w:val="76C6BBDB"/>
    <w:rsid w:val="76CC9D13"/>
    <w:rsid w:val="76CDA558"/>
    <w:rsid w:val="76CEDB36"/>
    <w:rsid w:val="76D5DCF0"/>
    <w:rsid w:val="76D9717E"/>
    <w:rsid w:val="76DD7FF7"/>
    <w:rsid w:val="76E16BF8"/>
    <w:rsid w:val="76E7613C"/>
    <w:rsid w:val="76EADC0B"/>
    <w:rsid w:val="76EB3483"/>
    <w:rsid w:val="76F456EB"/>
    <w:rsid w:val="76F802A4"/>
    <w:rsid w:val="76F99D04"/>
    <w:rsid w:val="76F9AC32"/>
    <w:rsid w:val="76FB1287"/>
    <w:rsid w:val="76FBE0D2"/>
    <w:rsid w:val="76FC49D0"/>
    <w:rsid w:val="76FCC897"/>
    <w:rsid w:val="77006AFA"/>
    <w:rsid w:val="7700A458"/>
    <w:rsid w:val="77041B41"/>
    <w:rsid w:val="77091415"/>
    <w:rsid w:val="77093FDE"/>
    <w:rsid w:val="77173A33"/>
    <w:rsid w:val="7718AF5F"/>
    <w:rsid w:val="7719A62A"/>
    <w:rsid w:val="7719EC6F"/>
    <w:rsid w:val="771A1ADA"/>
    <w:rsid w:val="7720762B"/>
    <w:rsid w:val="77256E14"/>
    <w:rsid w:val="77259181"/>
    <w:rsid w:val="7728471D"/>
    <w:rsid w:val="7728F33D"/>
    <w:rsid w:val="772BADB8"/>
    <w:rsid w:val="772F99A6"/>
    <w:rsid w:val="77312C3F"/>
    <w:rsid w:val="77337D02"/>
    <w:rsid w:val="773A3343"/>
    <w:rsid w:val="773BE2EC"/>
    <w:rsid w:val="77408296"/>
    <w:rsid w:val="7741E3EB"/>
    <w:rsid w:val="7742C316"/>
    <w:rsid w:val="7742CEEE"/>
    <w:rsid w:val="774352F0"/>
    <w:rsid w:val="774352FC"/>
    <w:rsid w:val="7748A0A5"/>
    <w:rsid w:val="774A2BA5"/>
    <w:rsid w:val="774B3056"/>
    <w:rsid w:val="774D2379"/>
    <w:rsid w:val="774E22FE"/>
    <w:rsid w:val="774F2C41"/>
    <w:rsid w:val="774FAEC4"/>
    <w:rsid w:val="7752D3F1"/>
    <w:rsid w:val="7761B7A1"/>
    <w:rsid w:val="77633490"/>
    <w:rsid w:val="77696B55"/>
    <w:rsid w:val="776A2731"/>
    <w:rsid w:val="776C5141"/>
    <w:rsid w:val="776E1385"/>
    <w:rsid w:val="7771B67F"/>
    <w:rsid w:val="77729355"/>
    <w:rsid w:val="777369BD"/>
    <w:rsid w:val="7774F1B4"/>
    <w:rsid w:val="777EDDAD"/>
    <w:rsid w:val="77860EA0"/>
    <w:rsid w:val="77881C87"/>
    <w:rsid w:val="7790A061"/>
    <w:rsid w:val="77938BA2"/>
    <w:rsid w:val="77993D19"/>
    <w:rsid w:val="77A086D0"/>
    <w:rsid w:val="77A0F593"/>
    <w:rsid w:val="77A36B06"/>
    <w:rsid w:val="77A3DA6A"/>
    <w:rsid w:val="77AA393D"/>
    <w:rsid w:val="77AD9EF0"/>
    <w:rsid w:val="77B47E90"/>
    <w:rsid w:val="77B66330"/>
    <w:rsid w:val="77B8F116"/>
    <w:rsid w:val="77BB4F92"/>
    <w:rsid w:val="77BC2A82"/>
    <w:rsid w:val="77BFF2C8"/>
    <w:rsid w:val="77C08376"/>
    <w:rsid w:val="77C0DD42"/>
    <w:rsid w:val="77C36052"/>
    <w:rsid w:val="77C44ED6"/>
    <w:rsid w:val="77C698E2"/>
    <w:rsid w:val="77C719E4"/>
    <w:rsid w:val="77CCF687"/>
    <w:rsid w:val="77CDD42A"/>
    <w:rsid w:val="77CF505E"/>
    <w:rsid w:val="77D1537E"/>
    <w:rsid w:val="77D56F68"/>
    <w:rsid w:val="77DBD7E6"/>
    <w:rsid w:val="77DDDCB0"/>
    <w:rsid w:val="77E70743"/>
    <w:rsid w:val="77EB6E2C"/>
    <w:rsid w:val="77EEFF4F"/>
    <w:rsid w:val="77F3B54A"/>
    <w:rsid w:val="77F3D192"/>
    <w:rsid w:val="77F63621"/>
    <w:rsid w:val="78004042"/>
    <w:rsid w:val="7800DFE6"/>
    <w:rsid w:val="780389AF"/>
    <w:rsid w:val="78054224"/>
    <w:rsid w:val="780544CB"/>
    <w:rsid w:val="7807A738"/>
    <w:rsid w:val="7807F222"/>
    <w:rsid w:val="780A0220"/>
    <w:rsid w:val="780EB947"/>
    <w:rsid w:val="780FD770"/>
    <w:rsid w:val="78114E2E"/>
    <w:rsid w:val="78142AB9"/>
    <w:rsid w:val="7822411E"/>
    <w:rsid w:val="7824A780"/>
    <w:rsid w:val="782D52D0"/>
    <w:rsid w:val="78347000"/>
    <w:rsid w:val="7834F270"/>
    <w:rsid w:val="78350353"/>
    <w:rsid w:val="78418E11"/>
    <w:rsid w:val="7841BC84"/>
    <w:rsid w:val="7846461E"/>
    <w:rsid w:val="784939BD"/>
    <w:rsid w:val="784A1C13"/>
    <w:rsid w:val="78580521"/>
    <w:rsid w:val="78584DA5"/>
    <w:rsid w:val="786700AC"/>
    <w:rsid w:val="78695705"/>
    <w:rsid w:val="7873E673"/>
    <w:rsid w:val="787BF7DE"/>
    <w:rsid w:val="78858113"/>
    <w:rsid w:val="78886FFF"/>
    <w:rsid w:val="788B08F0"/>
    <w:rsid w:val="788D5B84"/>
    <w:rsid w:val="789291E5"/>
    <w:rsid w:val="78962DC5"/>
    <w:rsid w:val="7897875C"/>
    <w:rsid w:val="789839EF"/>
    <w:rsid w:val="789A08A6"/>
    <w:rsid w:val="789E59CB"/>
    <w:rsid w:val="78A2D406"/>
    <w:rsid w:val="78AB233E"/>
    <w:rsid w:val="78B48F64"/>
    <w:rsid w:val="78B5720E"/>
    <w:rsid w:val="78B7C23A"/>
    <w:rsid w:val="78B7F4A2"/>
    <w:rsid w:val="78BCAC93"/>
    <w:rsid w:val="78BCE888"/>
    <w:rsid w:val="78C6379A"/>
    <w:rsid w:val="78C6505B"/>
    <w:rsid w:val="78C67D7E"/>
    <w:rsid w:val="78CFDD8C"/>
    <w:rsid w:val="78D1FAF1"/>
    <w:rsid w:val="78D599D0"/>
    <w:rsid w:val="78DA6BE6"/>
    <w:rsid w:val="78DC836C"/>
    <w:rsid w:val="78DCDEF5"/>
    <w:rsid w:val="78DFB1E5"/>
    <w:rsid w:val="78E2A780"/>
    <w:rsid w:val="78E2CBB2"/>
    <w:rsid w:val="78E36142"/>
    <w:rsid w:val="78E38452"/>
    <w:rsid w:val="78E3F97F"/>
    <w:rsid w:val="78EB2C7D"/>
    <w:rsid w:val="78EB5BBA"/>
    <w:rsid w:val="78ED96B8"/>
    <w:rsid w:val="78F480CC"/>
    <w:rsid w:val="78F75873"/>
    <w:rsid w:val="78FEDA55"/>
    <w:rsid w:val="78FFA783"/>
    <w:rsid w:val="78FFD06C"/>
    <w:rsid w:val="79023862"/>
    <w:rsid w:val="790390E4"/>
    <w:rsid w:val="79075C3A"/>
    <w:rsid w:val="7907B3DD"/>
    <w:rsid w:val="7913C348"/>
    <w:rsid w:val="7917399D"/>
    <w:rsid w:val="791C6D79"/>
    <w:rsid w:val="791D970E"/>
    <w:rsid w:val="791DF6E5"/>
    <w:rsid w:val="791FAF8E"/>
    <w:rsid w:val="792103D3"/>
    <w:rsid w:val="7921A661"/>
    <w:rsid w:val="792857E2"/>
    <w:rsid w:val="792B8594"/>
    <w:rsid w:val="79307A63"/>
    <w:rsid w:val="7932AB94"/>
    <w:rsid w:val="79341475"/>
    <w:rsid w:val="793E6421"/>
    <w:rsid w:val="79400EE3"/>
    <w:rsid w:val="7942CD0B"/>
    <w:rsid w:val="7946C00D"/>
    <w:rsid w:val="794A2368"/>
    <w:rsid w:val="794F0E16"/>
    <w:rsid w:val="795042F9"/>
    <w:rsid w:val="79564A80"/>
    <w:rsid w:val="795D7CAF"/>
    <w:rsid w:val="795DE4F1"/>
    <w:rsid w:val="79604570"/>
    <w:rsid w:val="7962FE26"/>
    <w:rsid w:val="79668FEC"/>
    <w:rsid w:val="79672360"/>
    <w:rsid w:val="79679466"/>
    <w:rsid w:val="7969204C"/>
    <w:rsid w:val="7969AFAF"/>
    <w:rsid w:val="796EA5BC"/>
    <w:rsid w:val="796F8A2B"/>
    <w:rsid w:val="79711B8A"/>
    <w:rsid w:val="79713538"/>
    <w:rsid w:val="7972B967"/>
    <w:rsid w:val="79741C6A"/>
    <w:rsid w:val="79747DC9"/>
    <w:rsid w:val="7979EE05"/>
    <w:rsid w:val="797A9D93"/>
    <w:rsid w:val="797C5090"/>
    <w:rsid w:val="797EC354"/>
    <w:rsid w:val="79800EA1"/>
    <w:rsid w:val="79807C0F"/>
    <w:rsid w:val="798B9629"/>
    <w:rsid w:val="798D26CE"/>
    <w:rsid w:val="798E28A9"/>
    <w:rsid w:val="798F5359"/>
    <w:rsid w:val="799256C2"/>
    <w:rsid w:val="79944CF7"/>
    <w:rsid w:val="79976B8D"/>
    <w:rsid w:val="79987795"/>
    <w:rsid w:val="799B120D"/>
    <w:rsid w:val="799D04F2"/>
    <w:rsid w:val="799DA47C"/>
    <w:rsid w:val="79A2B590"/>
    <w:rsid w:val="79A633A0"/>
    <w:rsid w:val="79A93A12"/>
    <w:rsid w:val="79ABFAE7"/>
    <w:rsid w:val="79BAA0B9"/>
    <w:rsid w:val="79BAFA24"/>
    <w:rsid w:val="79BF1132"/>
    <w:rsid w:val="79D156B0"/>
    <w:rsid w:val="79D7647C"/>
    <w:rsid w:val="79D85DB2"/>
    <w:rsid w:val="79DCA58D"/>
    <w:rsid w:val="79DECC1A"/>
    <w:rsid w:val="79DF304D"/>
    <w:rsid w:val="79E22685"/>
    <w:rsid w:val="79E2B411"/>
    <w:rsid w:val="79E8CD3F"/>
    <w:rsid w:val="79EA4892"/>
    <w:rsid w:val="79EC8F2C"/>
    <w:rsid w:val="79F8B380"/>
    <w:rsid w:val="79F9A49B"/>
    <w:rsid w:val="79FDAD25"/>
    <w:rsid w:val="79FFCABF"/>
    <w:rsid w:val="7A063231"/>
    <w:rsid w:val="7A088F6E"/>
    <w:rsid w:val="7A0B53D5"/>
    <w:rsid w:val="7A0DF8C9"/>
    <w:rsid w:val="7A0EFE5F"/>
    <w:rsid w:val="7A171F20"/>
    <w:rsid w:val="7A176693"/>
    <w:rsid w:val="7A17FD1F"/>
    <w:rsid w:val="7A1A367C"/>
    <w:rsid w:val="7A1D9ABC"/>
    <w:rsid w:val="7A2117FD"/>
    <w:rsid w:val="7A22369C"/>
    <w:rsid w:val="7A23CF30"/>
    <w:rsid w:val="7A240203"/>
    <w:rsid w:val="7A2965A5"/>
    <w:rsid w:val="7A2A7E29"/>
    <w:rsid w:val="7A30191E"/>
    <w:rsid w:val="7A308FDA"/>
    <w:rsid w:val="7A318DD2"/>
    <w:rsid w:val="7A38AC7D"/>
    <w:rsid w:val="7A3AE853"/>
    <w:rsid w:val="7A4310C7"/>
    <w:rsid w:val="7A44A870"/>
    <w:rsid w:val="7A47F1F5"/>
    <w:rsid w:val="7A4B2538"/>
    <w:rsid w:val="7A4C6272"/>
    <w:rsid w:val="7A4DD217"/>
    <w:rsid w:val="7A525621"/>
    <w:rsid w:val="7A53825E"/>
    <w:rsid w:val="7A539244"/>
    <w:rsid w:val="7A540C96"/>
    <w:rsid w:val="7A562618"/>
    <w:rsid w:val="7A577C1A"/>
    <w:rsid w:val="7A578D88"/>
    <w:rsid w:val="7A57B632"/>
    <w:rsid w:val="7A5FE865"/>
    <w:rsid w:val="7A601AF3"/>
    <w:rsid w:val="7A64666A"/>
    <w:rsid w:val="7A6610BF"/>
    <w:rsid w:val="7A67429B"/>
    <w:rsid w:val="7A7116D8"/>
    <w:rsid w:val="7A71C507"/>
    <w:rsid w:val="7A744613"/>
    <w:rsid w:val="7A7561B4"/>
    <w:rsid w:val="7A76D502"/>
    <w:rsid w:val="7A7AA4C9"/>
    <w:rsid w:val="7A7D5CBA"/>
    <w:rsid w:val="7A7F8F28"/>
    <w:rsid w:val="7A817352"/>
    <w:rsid w:val="7A89AF56"/>
    <w:rsid w:val="7A8D31AA"/>
    <w:rsid w:val="7A9A323A"/>
    <w:rsid w:val="7AA79510"/>
    <w:rsid w:val="7AA7AAB2"/>
    <w:rsid w:val="7AABB4EC"/>
    <w:rsid w:val="7AAFEDE1"/>
    <w:rsid w:val="7AB36E58"/>
    <w:rsid w:val="7AB605A6"/>
    <w:rsid w:val="7AB69475"/>
    <w:rsid w:val="7AB6AE64"/>
    <w:rsid w:val="7AB8790A"/>
    <w:rsid w:val="7ABB4905"/>
    <w:rsid w:val="7ABE5AFF"/>
    <w:rsid w:val="7AC38EEE"/>
    <w:rsid w:val="7AC4A201"/>
    <w:rsid w:val="7AC75CFE"/>
    <w:rsid w:val="7ACA444E"/>
    <w:rsid w:val="7ACBD1DF"/>
    <w:rsid w:val="7AD2863E"/>
    <w:rsid w:val="7AD9F92A"/>
    <w:rsid w:val="7ADA8D56"/>
    <w:rsid w:val="7ADB197C"/>
    <w:rsid w:val="7AE0EFA0"/>
    <w:rsid w:val="7AE2AB6B"/>
    <w:rsid w:val="7AE426D6"/>
    <w:rsid w:val="7AE8DB57"/>
    <w:rsid w:val="7AEA0ABE"/>
    <w:rsid w:val="7AEC2A24"/>
    <w:rsid w:val="7AEDD6A6"/>
    <w:rsid w:val="7AF2597C"/>
    <w:rsid w:val="7AFC8782"/>
    <w:rsid w:val="7B079A61"/>
    <w:rsid w:val="7B10F63B"/>
    <w:rsid w:val="7B12E23A"/>
    <w:rsid w:val="7B13C65C"/>
    <w:rsid w:val="7B1498D3"/>
    <w:rsid w:val="7B15DAB6"/>
    <w:rsid w:val="7B174031"/>
    <w:rsid w:val="7B1D369E"/>
    <w:rsid w:val="7B1DAB42"/>
    <w:rsid w:val="7B2249C0"/>
    <w:rsid w:val="7B2789A4"/>
    <w:rsid w:val="7B2792BF"/>
    <w:rsid w:val="7B3183DB"/>
    <w:rsid w:val="7B3945AD"/>
    <w:rsid w:val="7B394F6C"/>
    <w:rsid w:val="7B3C5523"/>
    <w:rsid w:val="7B3EC018"/>
    <w:rsid w:val="7B43B152"/>
    <w:rsid w:val="7B518A83"/>
    <w:rsid w:val="7B53651A"/>
    <w:rsid w:val="7B548D06"/>
    <w:rsid w:val="7B54E329"/>
    <w:rsid w:val="7B57306E"/>
    <w:rsid w:val="7B59E0A3"/>
    <w:rsid w:val="7B66E601"/>
    <w:rsid w:val="7B68CB6D"/>
    <w:rsid w:val="7B708B24"/>
    <w:rsid w:val="7B74FA9A"/>
    <w:rsid w:val="7B774A71"/>
    <w:rsid w:val="7B77BE6C"/>
    <w:rsid w:val="7B799CF3"/>
    <w:rsid w:val="7B79AC37"/>
    <w:rsid w:val="7B7B5008"/>
    <w:rsid w:val="7B7B86C1"/>
    <w:rsid w:val="7B7D41D3"/>
    <w:rsid w:val="7B853955"/>
    <w:rsid w:val="7B89CAE6"/>
    <w:rsid w:val="7B8DD391"/>
    <w:rsid w:val="7B8EBD9C"/>
    <w:rsid w:val="7B9033C6"/>
    <w:rsid w:val="7B926FF5"/>
    <w:rsid w:val="7B9B6CF6"/>
    <w:rsid w:val="7B9FAFA6"/>
    <w:rsid w:val="7BA382C0"/>
    <w:rsid w:val="7BA71FA7"/>
    <w:rsid w:val="7BA77396"/>
    <w:rsid w:val="7BA85FD8"/>
    <w:rsid w:val="7BAE6B69"/>
    <w:rsid w:val="7BB0008C"/>
    <w:rsid w:val="7BB19A58"/>
    <w:rsid w:val="7BB1F431"/>
    <w:rsid w:val="7BB27417"/>
    <w:rsid w:val="7BB566F1"/>
    <w:rsid w:val="7BB802D1"/>
    <w:rsid w:val="7BB88980"/>
    <w:rsid w:val="7BB8C23E"/>
    <w:rsid w:val="7BBA9FE1"/>
    <w:rsid w:val="7BBC20C4"/>
    <w:rsid w:val="7BC6C73A"/>
    <w:rsid w:val="7BCC2710"/>
    <w:rsid w:val="7BCEAB5A"/>
    <w:rsid w:val="7BD2F4BA"/>
    <w:rsid w:val="7BD308E2"/>
    <w:rsid w:val="7BD57694"/>
    <w:rsid w:val="7BD5C7F0"/>
    <w:rsid w:val="7BDAF7E2"/>
    <w:rsid w:val="7BDD2F7A"/>
    <w:rsid w:val="7BDEDA90"/>
    <w:rsid w:val="7BDFB823"/>
    <w:rsid w:val="7BED9EA4"/>
    <w:rsid w:val="7BF33738"/>
    <w:rsid w:val="7BF52845"/>
    <w:rsid w:val="7BF534CE"/>
    <w:rsid w:val="7BF56D1D"/>
    <w:rsid w:val="7BF7F3D6"/>
    <w:rsid w:val="7BFBAB44"/>
    <w:rsid w:val="7BFD8AB9"/>
    <w:rsid w:val="7BFDE667"/>
    <w:rsid w:val="7C011AF5"/>
    <w:rsid w:val="7C04EEB8"/>
    <w:rsid w:val="7C08F1BB"/>
    <w:rsid w:val="7C123E16"/>
    <w:rsid w:val="7C15A8C6"/>
    <w:rsid w:val="7C17FE89"/>
    <w:rsid w:val="7C1A2426"/>
    <w:rsid w:val="7C1DD129"/>
    <w:rsid w:val="7C1F094F"/>
    <w:rsid w:val="7C25B148"/>
    <w:rsid w:val="7C29E6EA"/>
    <w:rsid w:val="7C2C78B4"/>
    <w:rsid w:val="7C2D2EC1"/>
    <w:rsid w:val="7C2FB91B"/>
    <w:rsid w:val="7C334140"/>
    <w:rsid w:val="7C33C724"/>
    <w:rsid w:val="7C36F64F"/>
    <w:rsid w:val="7C376812"/>
    <w:rsid w:val="7C382C3D"/>
    <w:rsid w:val="7C40CE07"/>
    <w:rsid w:val="7C42DB86"/>
    <w:rsid w:val="7C48EA47"/>
    <w:rsid w:val="7C58217D"/>
    <w:rsid w:val="7C589202"/>
    <w:rsid w:val="7C59600D"/>
    <w:rsid w:val="7C59D676"/>
    <w:rsid w:val="7C5D6BCD"/>
    <w:rsid w:val="7C5D9C5B"/>
    <w:rsid w:val="7C608FCF"/>
    <w:rsid w:val="7C61F8C5"/>
    <w:rsid w:val="7C62D937"/>
    <w:rsid w:val="7C656452"/>
    <w:rsid w:val="7C65842D"/>
    <w:rsid w:val="7C68A455"/>
    <w:rsid w:val="7C6A7DD3"/>
    <w:rsid w:val="7C6DADB5"/>
    <w:rsid w:val="7C7A2413"/>
    <w:rsid w:val="7C7C2537"/>
    <w:rsid w:val="7C7EA643"/>
    <w:rsid w:val="7C7F38B6"/>
    <w:rsid w:val="7C804A30"/>
    <w:rsid w:val="7C8959C1"/>
    <w:rsid w:val="7C8BE91B"/>
    <w:rsid w:val="7C8C1194"/>
    <w:rsid w:val="7C8FC007"/>
    <w:rsid w:val="7C96BE47"/>
    <w:rsid w:val="7C9B9573"/>
    <w:rsid w:val="7CA7DC2A"/>
    <w:rsid w:val="7CA9F793"/>
    <w:rsid w:val="7CAF20A7"/>
    <w:rsid w:val="7CAFD981"/>
    <w:rsid w:val="7CB0C136"/>
    <w:rsid w:val="7CB9C4DD"/>
    <w:rsid w:val="7CC1EA93"/>
    <w:rsid w:val="7CC58B4C"/>
    <w:rsid w:val="7CC654FC"/>
    <w:rsid w:val="7CC68AA5"/>
    <w:rsid w:val="7CC732D9"/>
    <w:rsid w:val="7CC7DB6E"/>
    <w:rsid w:val="7CCAF252"/>
    <w:rsid w:val="7CCCBF8C"/>
    <w:rsid w:val="7CCDE826"/>
    <w:rsid w:val="7CCDFE55"/>
    <w:rsid w:val="7CCEB077"/>
    <w:rsid w:val="7CD37306"/>
    <w:rsid w:val="7CD7265D"/>
    <w:rsid w:val="7CD9CBA9"/>
    <w:rsid w:val="7CDCBD39"/>
    <w:rsid w:val="7CDE403E"/>
    <w:rsid w:val="7CDE534B"/>
    <w:rsid w:val="7CE44C34"/>
    <w:rsid w:val="7CE4BC75"/>
    <w:rsid w:val="7CE61212"/>
    <w:rsid w:val="7CEA393B"/>
    <w:rsid w:val="7CF43C8C"/>
    <w:rsid w:val="7CF52B86"/>
    <w:rsid w:val="7CF79A02"/>
    <w:rsid w:val="7CF93D2B"/>
    <w:rsid w:val="7CFAB780"/>
    <w:rsid w:val="7CFEE5B7"/>
    <w:rsid w:val="7D0297F3"/>
    <w:rsid w:val="7D03CD48"/>
    <w:rsid w:val="7D06A2B0"/>
    <w:rsid w:val="7D06BE48"/>
    <w:rsid w:val="7D06CF0E"/>
    <w:rsid w:val="7D0B0629"/>
    <w:rsid w:val="7D0D2F9B"/>
    <w:rsid w:val="7D0E1E8F"/>
    <w:rsid w:val="7D0E715A"/>
    <w:rsid w:val="7D1318C2"/>
    <w:rsid w:val="7D132AA1"/>
    <w:rsid w:val="7D1719D3"/>
    <w:rsid w:val="7D1B616C"/>
    <w:rsid w:val="7D1B8605"/>
    <w:rsid w:val="7D1ED400"/>
    <w:rsid w:val="7D20BB00"/>
    <w:rsid w:val="7D21847C"/>
    <w:rsid w:val="7D23267E"/>
    <w:rsid w:val="7D267E2F"/>
    <w:rsid w:val="7D27AC95"/>
    <w:rsid w:val="7D341C1C"/>
    <w:rsid w:val="7D368D7F"/>
    <w:rsid w:val="7D387FAA"/>
    <w:rsid w:val="7D45EFA5"/>
    <w:rsid w:val="7D46A9CE"/>
    <w:rsid w:val="7D474B7F"/>
    <w:rsid w:val="7D47CFCC"/>
    <w:rsid w:val="7D4B6018"/>
    <w:rsid w:val="7D4B7888"/>
    <w:rsid w:val="7D57E562"/>
    <w:rsid w:val="7D5AF613"/>
    <w:rsid w:val="7D5BE202"/>
    <w:rsid w:val="7D63B4BA"/>
    <w:rsid w:val="7D657041"/>
    <w:rsid w:val="7D665E01"/>
    <w:rsid w:val="7D68F7D1"/>
    <w:rsid w:val="7D6AB297"/>
    <w:rsid w:val="7D7427AD"/>
    <w:rsid w:val="7D7503BE"/>
    <w:rsid w:val="7D785487"/>
    <w:rsid w:val="7D7DAFDF"/>
    <w:rsid w:val="7D80290B"/>
    <w:rsid w:val="7D816E3D"/>
    <w:rsid w:val="7D8C68E6"/>
    <w:rsid w:val="7D8EE89E"/>
    <w:rsid w:val="7D90B656"/>
    <w:rsid w:val="7D9A9138"/>
    <w:rsid w:val="7D9B792D"/>
    <w:rsid w:val="7D9BB23D"/>
    <w:rsid w:val="7D9CCAE7"/>
    <w:rsid w:val="7DA8348F"/>
    <w:rsid w:val="7DACD37B"/>
    <w:rsid w:val="7DC09DFE"/>
    <w:rsid w:val="7DC1916F"/>
    <w:rsid w:val="7DC4A07A"/>
    <w:rsid w:val="7DC5ACCD"/>
    <w:rsid w:val="7DCB6C63"/>
    <w:rsid w:val="7DD2377C"/>
    <w:rsid w:val="7DD4EE8A"/>
    <w:rsid w:val="7DD9381D"/>
    <w:rsid w:val="7DDA4274"/>
    <w:rsid w:val="7DDB53B1"/>
    <w:rsid w:val="7DDB9111"/>
    <w:rsid w:val="7DE119BD"/>
    <w:rsid w:val="7DF3AA03"/>
    <w:rsid w:val="7DF595E2"/>
    <w:rsid w:val="7DFFAFAD"/>
    <w:rsid w:val="7E04DDBE"/>
    <w:rsid w:val="7E05316C"/>
    <w:rsid w:val="7E058F62"/>
    <w:rsid w:val="7E05BA94"/>
    <w:rsid w:val="7E0848FD"/>
    <w:rsid w:val="7E0904E3"/>
    <w:rsid w:val="7E0D5343"/>
    <w:rsid w:val="7E1040C4"/>
    <w:rsid w:val="7E174F63"/>
    <w:rsid w:val="7E2756CF"/>
    <w:rsid w:val="7E27A224"/>
    <w:rsid w:val="7E286B57"/>
    <w:rsid w:val="7E287C0F"/>
    <w:rsid w:val="7E35CD66"/>
    <w:rsid w:val="7E36179F"/>
    <w:rsid w:val="7E372E34"/>
    <w:rsid w:val="7E3BB8B1"/>
    <w:rsid w:val="7E48440F"/>
    <w:rsid w:val="7E4872CA"/>
    <w:rsid w:val="7E4E4D36"/>
    <w:rsid w:val="7E4F5F63"/>
    <w:rsid w:val="7E5064F1"/>
    <w:rsid w:val="7E51EAD1"/>
    <w:rsid w:val="7E54D743"/>
    <w:rsid w:val="7E550003"/>
    <w:rsid w:val="7E5E5D90"/>
    <w:rsid w:val="7E6063E7"/>
    <w:rsid w:val="7E61073B"/>
    <w:rsid w:val="7E6590F7"/>
    <w:rsid w:val="7E696980"/>
    <w:rsid w:val="7E69A5D5"/>
    <w:rsid w:val="7E6C46CC"/>
    <w:rsid w:val="7E702E03"/>
    <w:rsid w:val="7E72D715"/>
    <w:rsid w:val="7E73314F"/>
    <w:rsid w:val="7E769682"/>
    <w:rsid w:val="7E778FC3"/>
    <w:rsid w:val="7E7EEC04"/>
    <w:rsid w:val="7E82037B"/>
    <w:rsid w:val="7E865FD8"/>
    <w:rsid w:val="7E87008C"/>
    <w:rsid w:val="7E882FE5"/>
    <w:rsid w:val="7E8FC277"/>
    <w:rsid w:val="7E934CD9"/>
    <w:rsid w:val="7E93C043"/>
    <w:rsid w:val="7E9430F2"/>
    <w:rsid w:val="7E950F42"/>
    <w:rsid w:val="7E95E8A2"/>
    <w:rsid w:val="7E96FD94"/>
    <w:rsid w:val="7E978EE5"/>
    <w:rsid w:val="7E983582"/>
    <w:rsid w:val="7E9854C9"/>
    <w:rsid w:val="7E9BB7AC"/>
    <w:rsid w:val="7E9DC3FE"/>
    <w:rsid w:val="7EA4450D"/>
    <w:rsid w:val="7EA4B8A8"/>
    <w:rsid w:val="7EAA90DF"/>
    <w:rsid w:val="7EAA9DB7"/>
    <w:rsid w:val="7EABE99D"/>
    <w:rsid w:val="7EB33239"/>
    <w:rsid w:val="7EBB0F72"/>
    <w:rsid w:val="7EBCDBC6"/>
    <w:rsid w:val="7EBF4D3E"/>
    <w:rsid w:val="7EBFA111"/>
    <w:rsid w:val="7EC676FD"/>
    <w:rsid w:val="7ED91E41"/>
    <w:rsid w:val="7EDAEFA6"/>
    <w:rsid w:val="7EE01D60"/>
    <w:rsid w:val="7EE11300"/>
    <w:rsid w:val="7EE199DA"/>
    <w:rsid w:val="7EE32FD0"/>
    <w:rsid w:val="7EE336F6"/>
    <w:rsid w:val="7EE44362"/>
    <w:rsid w:val="7EE725F2"/>
    <w:rsid w:val="7EEEB10D"/>
    <w:rsid w:val="7EEFB4F7"/>
    <w:rsid w:val="7EF03207"/>
    <w:rsid w:val="7EF2876C"/>
    <w:rsid w:val="7EF2E169"/>
    <w:rsid w:val="7EF49DC7"/>
    <w:rsid w:val="7EF4D0EB"/>
    <w:rsid w:val="7EF52A4C"/>
    <w:rsid w:val="7EF71141"/>
    <w:rsid w:val="7EF79CED"/>
    <w:rsid w:val="7EF971F9"/>
    <w:rsid w:val="7EF9A10D"/>
    <w:rsid w:val="7EF9D1E7"/>
    <w:rsid w:val="7EFB9439"/>
    <w:rsid w:val="7EFE92BA"/>
    <w:rsid w:val="7F01A442"/>
    <w:rsid w:val="7F02E333"/>
    <w:rsid w:val="7F038839"/>
    <w:rsid w:val="7F040F1F"/>
    <w:rsid w:val="7F0510BE"/>
    <w:rsid w:val="7F0B7E95"/>
    <w:rsid w:val="7F0C6C3C"/>
    <w:rsid w:val="7F0CB9A7"/>
    <w:rsid w:val="7F0E9485"/>
    <w:rsid w:val="7F117BD4"/>
    <w:rsid w:val="7F134F94"/>
    <w:rsid w:val="7F145605"/>
    <w:rsid w:val="7F17EACE"/>
    <w:rsid w:val="7F186D8C"/>
    <w:rsid w:val="7F193294"/>
    <w:rsid w:val="7F27AD0E"/>
    <w:rsid w:val="7F2BB191"/>
    <w:rsid w:val="7F302335"/>
    <w:rsid w:val="7F35D022"/>
    <w:rsid w:val="7F3B487F"/>
    <w:rsid w:val="7F3CE998"/>
    <w:rsid w:val="7F3D7B77"/>
    <w:rsid w:val="7F3DA41B"/>
    <w:rsid w:val="7F3F8450"/>
    <w:rsid w:val="7F438F4D"/>
    <w:rsid w:val="7F441575"/>
    <w:rsid w:val="7F49E0E2"/>
    <w:rsid w:val="7F4B179A"/>
    <w:rsid w:val="7F4F43B3"/>
    <w:rsid w:val="7F4F7C73"/>
    <w:rsid w:val="7F595EC9"/>
    <w:rsid w:val="7F5AA9F3"/>
    <w:rsid w:val="7F5D89CC"/>
    <w:rsid w:val="7F5DA7EE"/>
    <w:rsid w:val="7F5E4347"/>
    <w:rsid w:val="7F5EF1B1"/>
    <w:rsid w:val="7F5F53B3"/>
    <w:rsid w:val="7F5FF27B"/>
    <w:rsid w:val="7F62CD06"/>
    <w:rsid w:val="7F62DC6B"/>
    <w:rsid w:val="7F6747FD"/>
    <w:rsid w:val="7F67D522"/>
    <w:rsid w:val="7F6DEFA4"/>
    <w:rsid w:val="7F6E05A5"/>
    <w:rsid w:val="7F6F5283"/>
    <w:rsid w:val="7F6FA62F"/>
    <w:rsid w:val="7F706F74"/>
    <w:rsid w:val="7F7087FF"/>
    <w:rsid w:val="7F73BF71"/>
    <w:rsid w:val="7F744E49"/>
    <w:rsid w:val="7F75123E"/>
    <w:rsid w:val="7F775D18"/>
    <w:rsid w:val="7F7E8695"/>
    <w:rsid w:val="7F812754"/>
    <w:rsid w:val="7F81F756"/>
    <w:rsid w:val="7F835654"/>
    <w:rsid w:val="7F83DF1C"/>
    <w:rsid w:val="7F871486"/>
    <w:rsid w:val="7F8ABA99"/>
    <w:rsid w:val="7F92C666"/>
    <w:rsid w:val="7F93D825"/>
    <w:rsid w:val="7F987A80"/>
    <w:rsid w:val="7F9B778C"/>
    <w:rsid w:val="7F9D691D"/>
    <w:rsid w:val="7F9FD6E7"/>
    <w:rsid w:val="7FA2139B"/>
    <w:rsid w:val="7FA49D49"/>
    <w:rsid w:val="7FA6D892"/>
    <w:rsid w:val="7FA8C1B7"/>
    <w:rsid w:val="7FAD7A64"/>
    <w:rsid w:val="7FAD874E"/>
    <w:rsid w:val="7FB0A56B"/>
    <w:rsid w:val="7FB0B44A"/>
    <w:rsid w:val="7FB3CE1C"/>
    <w:rsid w:val="7FBAE8D5"/>
    <w:rsid w:val="7FBC3DED"/>
    <w:rsid w:val="7FBEF7A3"/>
    <w:rsid w:val="7FC03443"/>
    <w:rsid w:val="7FC1098D"/>
    <w:rsid w:val="7FD0CB9F"/>
    <w:rsid w:val="7FD7BB54"/>
    <w:rsid w:val="7FE01DBB"/>
    <w:rsid w:val="7FE503CA"/>
    <w:rsid w:val="7FE72A4F"/>
    <w:rsid w:val="7FEB37CC"/>
    <w:rsid w:val="7FEE8259"/>
    <w:rsid w:val="7FEFFF0A"/>
    <w:rsid w:val="7FF23E39"/>
    <w:rsid w:val="7FF29DE4"/>
    <w:rsid w:val="7FF2F1E9"/>
    <w:rsid w:val="7FF4133D"/>
    <w:rsid w:val="7FF53C27"/>
    <w:rsid w:val="7FF77EB0"/>
    <w:rsid w:val="7FF98C2C"/>
    <w:rsid w:val="7FFA3485"/>
    <w:rsid w:val="7FFA5D0C"/>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1CD427"/>
  <w15:chartTrackingRefBased/>
  <w15:docId w15:val="{DF3B252C-B233-41A0-AEB0-6F684B80A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B61781"/>
    <w:pPr>
      <w:jc w:val="both"/>
    </w:pPr>
    <w:rPr>
      <w:rFonts w:ascii="Arial" w:hAnsi="Arial"/>
      <w:sz w:val="22"/>
      <w:szCs w:val="24"/>
      <w:lang w:eastAsia="en-US"/>
    </w:rPr>
  </w:style>
  <w:style w:type="paragraph" w:styleId="Pealkiri1">
    <w:name w:val="heading 1"/>
    <w:basedOn w:val="Normaallaad"/>
    <w:next w:val="Normaallaad"/>
    <w:qFormat/>
    <w:pPr>
      <w:keepNext/>
      <w:spacing w:before="100" w:beforeAutospacing="1" w:after="100" w:afterAutospacing="1" w:line="240" w:lineRule="atLeast"/>
      <w:outlineLvl w:val="0"/>
    </w:pPr>
    <w:rPr>
      <w:b/>
      <w:bCs/>
    </w:rPr>
  </w:style>
  <w:style w:type="paragraph" w:styleId="Pealkiri2">
    <w:name w:val="heading 2"/>
    <w:basedOn w:val="Normaallaad"/>
    <w:next w:val="Normaallaad"/>
    <w:qFormat/>
    <w:pPr>
      <w:keepNext/>
      <w:jc w:val="left"/>
      <w:outlineLvl w:val="1"/>
    </w:pPr>
    <w:rPr>
      <w:b/>
      <w:bCs/>
    </w:rPr>
  </w:style>
  <w:style w:type="paragraph" w:styleId="Pealkiri3">
    <w:name w:val="heading 3"/>
    <w:basedOn w:val="Normaallaad"/>
    <w:next w:val="Normaallaad"/>
    <w:link w:val="Pealkiri3Mrk"/>
    <w:uiPriority w:val="9"/>
    <w:unhideWhenUsed/>
    <w:qFormat/>
    <w:rsid w:val="00710C18"/>
    <w:pPr>
      <w:keepNext/>
      <w:keepLines/>
      <w:spacing w:before="40" w:line="259" w:lineRule="auto"/>
      <w:jc w:val="left"/>
      <w:outlineLvl w:val="2"/>
    </w:pPr>
    <w:rPr>
      <w:rFonts w:asciiTheme="majorHAnsi" w:eastAsiaTheme="majorEastAsia" w:hAnsiTheme="majorHAnsi" w:cstheme="majorBidi"/>
      <w:color w:val="1F4D78" w:themeColor="accent1" w:themeShade="7F"/>
      <w:sz w:val="24"/>
    </w:rPr>
  </w:style>
  <w:style w:type="paragraph" w:styleId="Pealkiri4">
    <w:name w:val="heading 4"/>
    <w:basedOn w:val="Normaallaad"/>
    <w:next w:val="Normaallaad"/>
    <w:qFormat/>
    <w:pPr>
      <w:keepNext/>
      <w:framePr w:w="9526" w:h="1474" w:wrap="notBeside" w:vAnchor="page" w:hAnchor="page" w:x="1702" w:y="3120" w:anchorLock="1"/>
      <w:outlineLvl w:val="3"/>
    </w:pPr>
    <w:rPr>
      <w:b/>
      <w:sz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Numbered">
    <w:name w:val="Numbered"/>
    <w:basedOn w:val="Normaallaad"/>
    <w:pPr>
      <w:numPr>
        <w:numId w:val="8"/>
      </w:numPr>
      <w:tabs>
        <w:tab w:val="clear" w:pos="567"/>
        <w:tab w:val="num" w:pos="907"/>
      </w:tabs>
      <w:ind w:left="907" w:hanging="907"/>
    </w:pPr>
  </w:style>
  <w:style w:type="character" w:styleId="Lehekljenumber">
    <w:name w:val="page number"/>
    <w:basedOn w:val="Liguvaikefont"/>
    <w:rPr>
      <w:sz w:val="16"/>
    </w:rPr>
  </w:style>
  <w:style w:type="character" w:styleId="Kommentaariviide">
    <w:name w:val="annotation reference"/>
    <w:basedOn w:val="Liguvaikefont"/>
    <w:uiPriority w:val="99"/>
    <w:semiHidden/>
    <w:rsid w:val="0073747F"/>
    <w:rPr>
      <w:sz w:val="16"/>
      <w:szCs w:val="16"/>
    </w:rPr>
  </w:style>
  <w:style w:type="paragraph" w:styleId="Kommentaaritekst">
    <w:name w:val="annotation text"/>
    <w:basedOn w:val="Normaallaad"/>
    <w:link w:val="KommentaaritekstMrk"/>
    <w:uiPriority w:val="99"/>
    <w:rsid w:val="0073747F"/>
    <w:rPr>
      <w:sz w:val="20"/>
      <w:szCs w:val="20"/>
    </w:rPr>
  </w:style>
  <w:style w:type="paragraph" w:styleId="Kommentaariteema">
    <w:name w:val="annotation subject"/>
    <w:basedOn w:val="Kommentaaritekst"/>
    <w:next w:val="Kommentaaritekst"/>
    <w:semiHidden/>
    <w:rsid w:val="0073747F"/>
    <w:rPr>
      <w:b/>
      <w:bCs/>
    </w:rPr>
  </w:style>
  <w:style w:type="paragraph" w:styleId="Jutumullitekst">
    <w:name w:val="Balloon Text"/>
    <w:basedOn w:val="Normaallaad"/>
    <w:semiHidden/>
    <w:rsid w:val="0073747F"/>
    <w:rPr>
      <w:rFonts w:ascii="Tahoma" w:hAnsi="Tahoma" w:cs="Tahoma"/>
      <w:sz w:val="16"/>
      <w:szCs w:val="16"/>
    </w:rPr>
  </w:style>
  <w:style w:type="paragraph" w:customStyle="1" w:styleId="Default">
    <w:name w:val="Default"/>
    <w:rsid w:val="00D62171"/>
    <w:pPr>
      <w:autoSpaceDE w:val="0"/>
      <w:autoSpaceDN w:val="0"/>
      <w:adjustRightInd w:val="0"/>
    </w:pPr>
    <w:rPr>
      <w:rFonts w:ascii="Arial" w:hAnsi="Arial" w:cs="Arial"/>
      <w:color w:val="000000"/>
      <w:sz w:val="24"/>
      <w:szCs w:val="24"/>
    </w:rPr>
  </w:style>
  <w:style w:type="paragraph" w:styleId="Loendilik">
    <w:name w:val="List Paragraph"/>
    <w:basedOn w:val="Normaallaad"/>
    <w:uiPriority w:val="34"/>
    <w:qFormat/>
    <w:rsid w:val="00D62171"/>
    <w:pPr>
      <w:ind w:left="720"/>
      <w:contextualSpacing/>
    </w:pPr>
  </w:style>
  <w:style w:type="character" w:styleId="Tugev">
    <w:name w:val="Strong"/>
    <w:basedOn w:val="Liguvaikefont"/>
    <w:uiPriority w:val="22"/>
    <w:qFormat/>
    <w:rsid w:val="00D62171"/>
    <w:rPr>
      <w:b/>
      <w:bCs/>
      <w:sz w:val="24"/>
      <w:szCs w:val="24"/>
      <w:bdr w:val="none" w:sz="0" w:space="0" w:color="auto" w:frame="1"/>
      <w:vertAlign w:val="baseline"/>
    </w:rPr>
  </w:style>
  <w:style w:type="paragraph" w:styleId="Normaallaadveeb">
    <w:name w:val="Normal (Web)"/>
    <w:basedOn w:val="Normaallaad"/>
    <w:uiPriority w:val="99"/>
    <w:unhideWhenUsed/>
    <w:rsid w:val="000A2AC5"/>
    <w:pPr>
      <w:spacing w:before="240" w:after="100" w:afterAutospacing="1"/>
      <w:jc w:val="left"/>
    </w:pPr>
    <w:rPr>
      <w:rFonts w:ascii="Times New Roman" w:hAnsi="Times New Roman"/>
      <w:sz w:val="24"/>
      <w:lang w:eastAsia="et-EE"/>
    </w:rPr>
  </w:style>
  <w:style w:type="character" w:customStyle="1" w:styleId="tyhik">
    <w:name w:val="tyhik"/>
    <w:basedOn w:val="Liguvaikefont"/>
    <w:rsid w:val="000A2AC5"/>
  </w:style>
  <w:style w:type="paragraph" w:styleId="Redaktsioon">
    <w:name w:val="Revision"/>
    <w:hidden/>
    <w:uiPriority w:val="99"/>
    <w:semiHidden/>
    <w:rsid w:val="00403AE7"/>
    <w:rPr>
      <w:rFonts w:ascii="Arial" w:hAnsi="Arial"/>
      <w:sz w:val="22"/>
      <w:szCs w:val="24"/>
      <w:lang w:eastAsia="en-US"/>
    </w:rPr>
  </w:style>
  <w:style w:type="paragraph" w:styleId="Pis">
    <w:name w:val="header"/>
    <w:basedOn w:val="Normaallaad"/>
    <w:link w:val="PisMrk"/>
    <w:rsid w:val="006637F2"/>
    <w:pPr>
      <w:tabs>
        <w:tab w:val="center" w:pos="4536"/>
        <w:tab w:val="right" w:pos="9072"/>
      </w:tabs>
    </w:pPr>
  </w:style>
  <w:style w:type="character" w:customStyle="1" w:styleId="PisMrk">
    <w:name w:val="Päis Märk"/>
    <w:basedOn w:val="Liguvaikefont"/>
    <w:link w:val="Pis"/>
    <w:rsid w:val="006637F2"/>
    <w:rPr>
      <w:rFonts w:ascii="Arial" w:hAnsi="Arial"/>
      <w:sz w:val="22"/>
      <w:szCs w:val="24"/>
      <w:lang w:eastAsia="en-US"/>
    </w:rPr>
  </w:style>
  <w:style w:type="paragraph" w:styleId="Jalus">
    <w:name w:val="footer"/>
    <w:basedOn w:val="Normaallaad"/>
    <w:link w:val="JalusMrk"/>
    <w:uiPriority w:val="99"/>
    <w:rsid w:val="006637F2"/>
    <w:pPr>
      <w:tabs>
        <w:tab w:val="center" w:pos="4536"/>
        <w:tab w:val="right" w:pos="9072"/>
      </w:tabs>
    </w:pPr>
  </w:style>
  <w:style w:type="character" w:customStyle="1" w:styleId="JalusMrk">
    <w:name w:val="Jalus Märk"/>
    <w:basedOn w:val="Liguvaikefont"/>
    <w:link w:val="Jalus"/>
    <w:uiPriority w:val="99"/>
    <w:rsid w:val="006637F2"/>
    <w:rPr>
      <w:rFonts w:ascii="Arial" w:hAnsi="Arial"/>
      <w:sz w:val="22"/>
      <w:szCs w:val="24"/>
      <w:lang w:eastAsia="en-US"/>
    </w:rPr>
  </w:style>
  <w:style w:type="character" w:styleId="Kohatitetekst">
    <w:name w:val="Placeholder Text"/>
    <w:basedOn w:val="Liguvaikefont"/>
    <w:uiPriority w:val="99"/>
    <w:semiHidden/>
    <w:rsid w:val="00E53F55"/>
    <w:rPr>
      <w:color w:val="808080"/>
    </w:rPr>
  </w:style>
  <w:style w:type="paragraph" w:styleId="Alapealkiri">
    <w:name w:val="Subtitle"/>
    <w:basedOn w:val="Normaallaad"/>
    <w:next w:val="Normaallaad"/>
    <w:link w:val="AlapealkiriMrk"/>
    <w:qFormat/>
    <w:rsid w:val="00002D9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lapealkiriMrk">
    <w:name w:val="Alapealkiri Märk"/>
    <w:basedOn w:val="Liguvaikefont"/>
    <w:link w:val="Alapealkiri"/>
    <w:rsid w:val="00002D9A"/>
    <w:rPr>
      <w:rFonts w:asciiTheme="minorHAnsi" w:eastAsiaTheme="minorEastAsia" w:hAnsiTheme="minorHAnsi" w:cstheme="minorBidi"/>
      <w:color w:val="5A5A5A" w:themeColor="text1" w:themeTint="A5"/>
      <w:spacing w:val="15"/>
      <w:sz w:val="22"/>
      <w:szCs w:val="22"/>
      <w:lang w:eastAsia="en-US"/>
    </w:rPr>
  </w:style>
  <w:style w:type="table" w:styleId="Kontuurtabel">
    <w:name w:val="Table Grid"/>
    <w:basedOn w:val="Normaaltabel"/>
    <w:uiPriority w:val="59"/>
    <w:rsid w:val="00E549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rsid w:val="003813B0"/>
    <w:rPr>
      <w:sz w:val="20"/>
      <w:szCs w:val="20"/>
    </w:rPr>
  </w:style>
  <w:style w:type="character" w:customStyle="1" w:styleId="AllmrkusetekstMrk">
    <w:name w:val="Allmärkuse tekst Märk"/>
    <w:basedOn w:val="Liguvaikefont"/>
    <w:link w:val="Allmrkusetekst"/>
    <w:uiPriority w:val="99"/>
    <w:rsid w:val="003813B0"/>
    <w:rPr>
      <w:rFonts w:ascii="Arial" w:hAnsi="Arial"/>
      <w:lang w:eastAsia="en-US"/>
    </w:rPr>
  </w:style>
  <w:style w:type="character" w:styleId="Allmrkuseviide">
    <w:name w:val="footnote reference"/>
    <w:aliases w:val="Footnote symbol"/>
    <w:basedOn w:val="Liguvaikefont"/>
    <w:uiPriority w:val="99"/>
    <w:rsid w:val="003813B0"/>
    <w:rPr>
      <w:vertAlign w:val="superscript"/>
    </w:rPr>
  </w:style>
  <w:style w:type="character" w:styleId="Hperlink">
    <w:name w:val="Hyperlink"/>
    <w:basedOn w:val="Liguvaikefont"/>
    <w:uiPriority w:val="99"/>
    <w:unhideWhenUsed/>
    <w:rsid w:val="00BC1284"/>
    <w:rPr>
      <w:color w:val="0563C1" w:themeColor="hyperlink"/>
      <w:u w:val="single"/>
    </w:rPr>
  </w:style>
  <w:style w:type="character" w:styleId="Klastatudhperlink">
    <w:name w:val="FollowedHyperlink"/>
    <w:basedOn w:val="Liguvaikefont"/>
    <w:rsid w:val="00773F55"/>
    <w:rPr>
      <w:color w:val="954F72" w:themeColor="followedHyperlink"/>
      <w:u w:val="single"/>
    </w:rPr>
  </w:style>
  <w:style w:type="character" w:customStyle="1" w:styleId="KommentaaritekstMrk">
    <w:name w:val="Kommentaari tekst Märk"/>
    <w:basedOn w:val="Liguvaikefont"/>
    <w:link w:val="Kommentaaritekst"/>
    <w:uiPriority w:val="99"/>
    <w:rsid w:val="00E755E2"/>
    <w:rPr>
      <w:rFonts w:ascii="Arial" w:hAnsi="Arial"/>
      <w:lang w:eastAsia="en-US"/>
    </w:rPr>
  </w:style>
  <w:style w:type="character" w:styleId="Lahendamatamainimine">
    <w:name w:val="Unresolved Mention"/>
    <w:basedOn w:val="Liguvaikefont"/>
    <w:uiPriority w:val="99"/>
    <w:semiHidden/>
    <w:unhideWhenUsed/>
    <w:rsid w:val="00E755E2"/>
    <w:rPr>
      <w:color w:val="605E5C"/>
      <w:shd w:val="clear" w:color="auto" w:fill="E1DFDD"/>
    </w:rPr>
  </w:style>
  <w:style w:type="character" w:customStyle="1" w:styleId="Pealkiri3Mrk">
    <w:name w:val="Pealkiri 3 Märk"/>
    <w:basedOn w:val="Liguvaikefont"/>
    <w:link w:val="Pealkiri3"/>
    <w:uiPriority w:val="9"/>
    <w:rsid w:val="00710C18"/>
    <w:rPr>
      <w:rFonts w:asciiTheme="majorHAnsi" w:eastAsiaTheme="majorEastAsia" w:hAnsiTheme="majorHAnsi" w:cstheme="majorBidi"/>
      <w:color w:val="1F4D78" w:themeColor="accent1" w:themeShade="7F"/>
      <w:sz w:val="24"/>
      <w:szCs w:val="24"/>
      <w:lang w:eastAsia="en-US"/>
    </w:rPr>
  </w:style>
  <w:style w:type="character" w:customStyle="1" w:styleId="ui-provider">
    <w:name w:val="ui-provider"/>
    <w:basedOn w:val="Liguvaikefont"/>
    <w:rsid w:val="00F56537"/>
  </w:style>
  <w:style w:type="character" w:styleId="Mainimine">
    <w:name w:val="Mention"/>
    <w:basedOn w:val="Liguvaikefont"/>
    <w:uiPriority w:val="99"/>
    <w:unhideWhenUsed/>
    <w:rsid w:val="6018E984"/>
    <w:rPr>
      <w:color w:val="2B579A"/>
    </w:rPr>
  </w:style>
  <w:style w:type="paragraph" w:customStyle="1" w:styleId="paragraph">
    <w:name w:val="paragraph"/>
    <w:basedOn w:val="Normaallaad"/>
    <w:rsid w:val="002A63A8"/>
    <w:pPr>
      <w:spacing w:before="100" w:beforeAutospacing="1" w:after="100" w:afterAutospacing="1"/>
      <w:jc w:val="left"/>
    </w:pPr>
    <w:rPr>
      <w:rFonts w:ascii="Times New Roman" w:hAnsi="Times New Roman"/>
      <w:sz w:val="24"/>
      <w:lang w:eastAsia="et-EE"/>
    </w:rPr>
  </w:style>
  <w:style w:type="character" w:customStyle="1" w:styleId="normaltextrun">
    <w:name w:val="normaltextrun"/>
    <w:basedOn w:val="Liguvaikefont"/>
    <w:rsid w:val="002A63A8"/>
  </w:style>
  <w:style w:type="character" w:customStyle="1" w:styleId="eop">
    <w:name w:val="eop"/>
    <w:basedOn w:val="Liguvaikefont"/>
    <w:rsid w:val="002A63A8"/>
  </w:style>
  <w:style w:type="character" w:styleId="Selgeltmrgatavviide">
    <w:name w:val="Intense Reference"/>
    <w:basedOn w:val="Liguvaikefont"/>
    <w:uiPriority w:val="32"/>
    <w:qFormat/>
    <w:rsid w:val="00C36581"/>
    <w:rPr>
      <w:b/>
      <w:bCs/>
      <w:smallCaps/>
      <w:color w:val="5B9BD5" w:themeColor="accent1"/>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8671017">
      <w:bodyDiv w:val="1"/>
      <w:marLeft w:val="0"/>
      <w:marRight w:val="0"/>
      <w:marTop w:val="0"/>
      <w:marBottom w:val="0"/>
      <w:divBdr>
        <w:top w:val="none" w:sz="0" w:space="0" w:color="auto"/>
        <w:left w:val="none" w:sz="0" w:space="0" w:color="auto"/>
        <w:bottom w:val="none" w:sz="0" w:space="0" w:color="auto"/>
        <w:right w:val="none" w:sz="0" w:space="0" w:color="auto"/>
      </w:divBdr>
    </w:div>
    <w:div w:id="70810376">
      <w:bodyDiv w:val="1"/>
      <w:marLeft w:val="0"/>
      <w:marRight w:val="0"/>
      <w:marTop w:val="0"/>
      <w:marBottom w:val="0"/>
      <w:divBdr>
        <w:top w:val="none" w:sz="0" w:space="0" w:color="auto"/>
        <w:left w:val="none" w:sz="0" w:space="0" w:color="auto"/>
        <w:bottom w:val="none" w:sz="0" w:space="0" w:color="auto"/>
        <w:right w:val="none" w:sz="0" w:space="0" w:color="auto"/>
      </w:divBdr>
    </w:div>
    <w:div w:id="77604545">
      <w:bodyDiv w:val="1"/>
      <w:marLeft w:val="0"/>
      <w:marRight w:val="0"/>
      <w:marTop w:val="0"/>
      <w:marBottom w:val="0"/>
      <w:divBdr>
        <w:top w:val="none" w:sz="0" w:space="0" w:color="auto"/>
        <w:left w:val="none" w:sz="0" w:space="0" w:color="auto"/>
        <w:bottom w:val="none" w:sz="0" w:space="0" w:color="auto"/>
        <w:right w:val="none" w:sz="0" w:space="0" w:color="auto"/>
      </w:divBdr>
    </w:div>
    <w:div w:id="94443992">
      <w:bodyDiv w:val="1"/>
      <w:marLeft w:val="0"/>
      <w:marRight w:val="0"/>
      <w:marTop w:val="0"/>
      <w:marBottom w:val="0"/>
      <w:divBdr>
        <w:top w:val="none" w:sz="0" w:space="0" w:color="auto"/>
        <w:left w:val="none" w:sz="0" w:space="0" w:color="auto"/>
        <w:bottom w:val="none" w:sz="0" w:space="0" w:color="auto"/>
        <w:right w:val="none" w:sz="0" w:space="0" w:color="auto"/>
      </w:divBdr>
    </w:div>
    <w:div w:id="103816136">
      <w:bodyDiv w:val="1"/>
      <w:marLeft w:val="0"/>
      <w:marRight w:val="0"/>
      <w:marTop w:val="0"/>
      <w:marBottom w:val="0"/>
      <w:divBdr>
        <w:top w:val="none" w:sz="0" w:space="0" w:color="auto"/>
        <w:left w:val="none" w:sz="0" w:space="0" w:color="auto"/>
        <w:bottom w:val="none" w:sz="0" w:space="0" w:color="auto"/>
        <w:right w:val="none" w:sz="0" w:space="0" w:color="auto"/>
      </w:divBdr>
      <w:divsChild>
        <w:div w:id="284701947">
          <w:marLeft w:val="0"/>
          <w:marRight w:val="0"/>
          <w:marTop w:val="0"/>
          <w:marBottom w:val="0"/>
          <w:divBdr>
            <w:top w:val="none" w:sz="0" w:space="0" w:color="auto"/>
            <w:left w:val="none" w:sz="0" w:space="0" w:color="auto"/>
            <w:bottom w:val="none" w:sz="0" w:space="0" w:color="auto"/>
            <w:right w:val="none" w:sz="0" w:space="0" w:color="auto"/>
          </w:divBdr>
          <w:divsChild>
            <w:div w:id="2026784133">
              <w:marLeft w:val="0"/>
              <w:marRight w:val="0"/>
              <w:marTop w:val="0"/>
              <w:marBottom w:val="0"/>
              <w:divBdr>
                <w:top w:val="none" w:sz="0" w:space="0" w:color="auto"/>
                <w:left w:val="none" w:sz="0" w:space="0" w:color="auto"/>
                <w:bottom w:val="none" w:sz="0" w:space="0" w:color="auto"/>
                <w:right w:val="none" w:sz="0" w:space="0" w:color="auto"/>
              </w:divBdr>
              <w:divsChild>
                <w:div w:id="1760446095">
                  <w:marLeft w:val="0"/>
                  <w:marRight w:val="0"/>
                  <w:marTop w:val="0"/>
                  <w:marBottom w:val="0"/>
                  <w:divBdr>
                    <w:top w:val="none" w:sz="0" w:space="0" w:color="auto"/>
                    <w:left w:val="none" w:sz="0" w:space="0" w:color="auto"/>
                    <w:bottom w:val="none" w:sz="0" w:space="0" w:color="auto"/>
                    <w:right w:val="none" w:sz="0" w:space="0" w:color="auto"/>
                  </w:divBdr>
                  <w:divsChild>
                    <w:div w:id="135511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21506">
      <w:bodyDiv w:val="1"/>
      <w:marLeft w:val="0"/>
      <w:marRight w:val="0"/>
      <w:marTop w:val="0"/>
      <w:marBottom w:val="0"/>
      <w:divBdr>
        <w:top w:val="none" w:sz="0" w:space="0" w:color="auto"/>
        <w:left w:val="none" w:sz="0" w:space="0" w:color="auto"/>
        <w:bottom w:val="none" w:sz="0" w:space="0" w:color="auto"/>
        <w:right w:val="none" w:sz="0" w:space="0" w:color="auto"/>
      </w:divBdr>
    </w:div>
    <w:div w:id="165558903">
      <w:bodyDiv w:val="1"/>
      <w:marLeft w:val="0"/>
      <w:marRight w:val="0"/>
      <w:marTop w:val="0"/>
      <w:marBottom w:val="0"/>
      <w:divBdr>
        <w:top w:val="none" w:sz="0" w:space="0" w:color="auto"/>
        <w:left w:val="none" w:sz="0" w:space="0" w:color="auto"/>
        <w:bottom w:val="none" w:sz="0" w:space="0" w:color="auto"/>
        <w:right w:val="none" w:sz="0" w:space="0" w:color="auto"/>
      </w:divBdr>
    </w:div>
    <w:div w:id="208300194">
      <w:bodyDiv w:val="1"/>
      <w:marLeft w:val="0"/>
      <w:marRight w:val="0"/>
      <w:marTop w:val="0"/>
      <w:marBottom w:val="0"/>
      <w:divBdr>
        <w:top w:val="none" w:sz="0" w:space="0" w:color="auto"/>
        <w:left w:val="none" w:sz="0" w:space="0" w:color="auto"/>
        <w:bottom w:val="none" w:sz="0" w:space="0" w:color="auto"/>
        <w:right w:val="none" w:sz="0" w:space="0" w:color="auto"/>
      </w:divBdr>
    </w:div>
    <w:div w:id="217936282">
      <w:bodyDiv w:val="1"/>
      <w:marLeft w:val="0"/>
      <w:marRight w:val="0"/>
      <w:marTop w:val="0"/>
      <w:marBottom w:val="0"/>
      <w:divBdr>
        <w:top w:val="none" w:sz="0" w:space="0" w:color="auto"/>
        <w:left w:val="none" w:sz="0" w:space="0" w:color="auto"/>
        <w:bottom w:val="none" w:sz="0" w:space="0" w:color="auto"/>
        <w:right w:val="none" w:sz="0" w:space="0" w:color="auto"/>
      </w:divBdr>
    </w:div>
    <w:div w:id="280693717">
      <w:bodyDiv w:val="1"/>
      <w:marLeft w:val="0"/>
      <w:marRight w:val="0"/>
      <w:marTop w:val="0"/>
      <w:marBottom w:val="0"/>
      <w:divBdr>
        <w:top w:val="none" w:sz="0" w:space="0" w:color="auto"/>
        <w:left w:val="none" w:sz="0" w:space="0" w:color="auto"/>
        <w:bottom w:val="none" w:sz="0" w:space="0" w:color="auto"/>
        <w:right w:val="none" w:sz="0" w:space="0" w:color="auto"/>
      </w:divBdr>
    </w:div>
    <w:div w:id="294944215">
      <w:bodyDiv w:val="1"/>
      <w:marLeft w:val="0"/>
      <w:marRight w:val="0"/>
      <w:marTop w:val="0"/>
      <w:marBottom w:val="0"/>
      <w:divBdr>
        <w:top w:val="none" w:sz="0" w:space="0" w:color="auto"/>
        <w:left w:val="none" w:sz="0" w:space="0" w:color="auto"/>
        <w:bottom w:val="none" w:sz="0" w:space="0" w:color="auto"/>
        <w:right w:val="none" w:sz="0" w:space="0" w:color="auto"/>
      </w:divBdr>
      <w:divsChild>
        <w:div w:id="368379323">
          <w:marLeft w:val="0"/>
          <w:marRight w:val="0"/>
          <w:marTop w:val="0"/>
          <w:marBottom w:val="0"/>
          <w:divBdr>
            <w:top w:val="none" w:sz="0" w:space="0" w:color="auto"/>
            <w:left w:val="none" w:sz="0" w:space="0" w:color="auto"/>
            <w:bottom w:val="none" w:sz="0" w:space="0" w:color="auto"/>
            <w:right w:val="none" w:sz="0" w:space="0" w:color="auto"/>
          </w:divBdr>
        </w:div>
        <w:div w:id="926496307">
          <w:marLeft w:val="0"/>
          <w:marRight w:val="0"/>
          <w:marTop w:val="0"/>
          <w:marBottom w:val="0"/>
          <w:divBdr>
            <w:top w:val="none" w:sz="0" w:space="0" w:color="auto"/>
            <w:left w:val="none" w:sz="0" w:space="0" w:color="auto"/>
            <w:bottom w:val="none" w:sz="0" w:space="0" w:color="auto"/>
            <w:right w:val="none" w:sz="0" w:space="0" w:color="auto"/>
          </w:divBdr>
        </w:div>
        <w:div w:id="937831059">
          <w:marLeft w:val="0"/>
          <w:marRight w:val="0"/>
          <w:marTop w:val="0"/>
          <w:marBottom w:val="0"/>
          <w:divBdr>
            <w:top w:val="none" w:sz="0" w:space="0" w:color="auto"/>
            <w:left w:val="none" w:sz="0" w:space="0" w:color="auto"/>
            <w:bottom w:val="none" w:sz="0" w:space="0" w:color="auto"/>
            <w:right w:val="none" w:sz="0" w:space="0" w:color="auto"/>
          </w:divBdr>
        </w:div>
        <w:div w:id="1190024566">
          <w:marLeft w:val="0"/>
          <w:marRight w:val="0"/>
          <w:marTop w:val="0"/>
          <w:marBottom w:val="0"/>
          <w:divBdr>
            <w:top w:val="none" w:sz="0" w:space="0" w:color="auto"/>
            <w:left w:val="none" w:sz="0" w:space="0" w:color="auto"/>
            <w:bottom w:val="none" w:sz="0" w:space="0" w:color="auto"/>
            <w:right w:val="none" w:sz="0" w:space="0" w:color="auto"/>
          </w:divBdr>
        </w:div>
        <w:div w:id="1412773423">
          <w:marLeft w:val="0"/>
          <w:marRight w:val="0"/>
          <w:marTop w:val="0"/>
          <w:marBottom w:val="0"/>
          <w:divBdr>
            <w:top w:val="none" w:sz="0" w:space="0" w:color="auto"/>
            <w:left w:val="none" w:sz="0" w:space="0" w:color="auto"/>
            <w:bottom w:val="none" w:sz="0" w:space="0" w:color="auto"/>
            <w:right w:val="none" w:sz="0" w:space="0" w:color="auto"/>
          </w:divBdr>
        </w:div>
        <w:div w:id="1578249283">
          <w:marLeft w:val="0"/>
          <w:marRight w:val="0"/>
          <w:marTop w:val="0"/>
          <w:marBottom w:val="0"/>
          <w:divBdr>
            <w:top w:val="none" w:sz="0" w:space="0" w:color="auto"/>
            <w:left w:val="none" w:sz="0" w:space="0" w:color="auto"/>
            <w:bottom w:val="none" w:sz="0" w:space="0" w:color="auto"/>
            <w:right w:val="none" w:sz="0" w:space="0" w:color="auto"/>
          </w:divBdr>
        </w:div>
        <w:div w:id="1591893260">
          <w:marLeft w:val="0"/>
          <w:marRight w:val="0"/>
          <w:marTop w:val="0"/>
          <w:marBottom w:val="0"/>
          <w:divBdr>
            <w:top w:val="none" w:sz="0" w:space="0" w:color="auto"/>
            <w:left w:val="none" w:sz="0" w:space="0" w:color="auto"/>
            <w:bottom w:val="none" w:sz="0" w:space="0" w:color="auto"/>
            <w:right w:val="none" w:sz="0" w:space="0" w:color="auto"/>
          </w:divBdr>
        </w:div>
        <w:div w:id="2096975905">
          <w:marLeft w:val="0"/>
          <w:marRight w:val="0"/>
          <w:marTop w:val="0"/>
          <w:marBottom w:val="0"/>
          <w:divBdr>
            <w:top w:val="none" w:sz="0" w:space="0" w:color="auto"/>
            <w:left w:val="none" w:sz="0" w:space="0" w:color="auto"/>
            <w:bottom w:val="none" w:sz="0" w:space="0" w:color="auto"/>
            <w:right w:val="none" w:sz="0" w:space="0" w:color="auto"/>
          </w:divBdr>
        </w:div>
      </w:divsChild>
    </w:div>
    <w:div w:id="321008328">
      <w:bodyDiv w:val="1"/>
      <w:marLeft w:val="0"/>
      <w:marRight w:val="0"/>
      <w:marTop w:val="0"/>
      <w:marBottom w:val="0"/>
      <w:divBdr>
        <w:top w:val="none" w:sz="0" w:space="0" w:color="auto"/>
        <w:left w:val="none" w:sz="0" w:space="0" w:color="auto"/>
        <w:bottom w:val="none" w:sz="0" w:space="0" w:color="auto"/>
        <w:right w:val="none" w:sz="0" w:space="0" w:color="auto"/>
      </w:divBdr>
    </w:div>
    <w:div w:id="332613658">
      <w:bodyDiv w:val="1"/>
      <w:marLeft w:val="0"/>
      <w:marRight w:val="0"/>
      <w:marTop w:val="0"/>
      <w:marBottom w:val="0"/>
      <w:divBdr>
        <w:top w:val="none" w:sz="0" w:space="0" w:color="auto"/>
        <w:left w:val="none" w:sz="0" w:space="0" w:color="auto"/>
        <w:bottom w:val="none" w:sz="0" w:space="0" w:color="auto"/>
        <w:right w:val="none" w:sz="0" w:space="0" w:color="auto"/>
      </w:divBdr>
    </w:div>
    <w:div w:id="363599372">
      <w:bodyDiv w:val="1"/>
      <w:marLeft w:val="0"/>
      <w:marRight w:val="0"/>
      <w:marTop w:val="0"/>
      <w:marBottom w:val="0"/>
      <w:divBdr>
        <w:top w:val="none" w:sz="0" w:space="0" w:color="auto"/>
        <w:left w:val="none" w:sz="0" w:space="0" w:color="auto"/>
        <w:bottom w:val="none" w:sz="0" w:space="0" w:color="auto"/>
        <w:right w:val="none" w:sz="0" w:space="0" w:color="auto"/>
      </w:divBdr>
    </w:div>
    <w:div w:id="410589509">
      <w:bodyDiv w:val="1"/>
      <w:marLeft w:val="0"/>
      <w:marRight w:val="0"/>
      <w:marTop w:val="0"/>
      <w:marBottom w:val="0"/>
      <w:divBdr>
        <w:top w:val="none" w:sz="0" w:space="0" w:color="auto"/>
        <w:left w:val="none" w:sz="0" w:space="0" w:color="auto"/>
        <w:bottom w:val="none" w:sz="0" w:space="0" w:color="auto"/>
        <w:right w:val="none" w:sz="0" w:space="0" w:color="auto"/>
      </w:divBdr>
    </w:div>
    <w:div w:id="410737483">
      <w:bodyDiv w:val="1"/>
      <w:marLeft w:val="0"/>
      <w:marRight w:val="0"/>
      <w:marTop w:val="0"/>
      <w:marBottom w:val="0"/>
      <w:divBdr>
        <w:top w:val="none" w:sz="0" w:space="0" w:color="auto"/>
        <w:left w:val="none" w:sz="0" w:space="0" w:color="auto"/>
        <w:bottom w:val="none" w:sz="0" w:space="0" w:color="auto"/>
        <w:right w:val="none" w:sz="0" w:space="0" w:color="auto"/>
      </w:divBdr>
      <w:divsChild>
        <w:div w:id="28920313">
          <w:marLeft w:val="0"/>
          <w:marRight w:val="0"/>
          <w:marTop w:val="0"/>
          <w:marBottom w:val="0"/>
          <w:divBdr>
            <w:top w:val="none" w:sz="0" w:space="0" w:color="auto"/>
            <w:left w:val="none" w:sz="0" w:space="0" w:color="auto"/>
            <w:bottom w:val="none" w:sz="0" w:space="0" w:color="auto"/>
            <w:right w:val="none" w:sz="0" w:space="0" w:color="auto"/>
          </w:divBdr>
        </w:div>
        <w:div w:id="439103105">
          <w:marLeft w:val="0"/>
          <w:marRight w:val="0"/>
          <w:marTop w:val="0"/>
          <w:marBottom w:val="0"/>
          <w:divBdr>
            <w:top w:val="none" w:sz="0" w:space="0" w:color="auto"/>
            <w:left w:val="none" w:sz="0" w:space="0" w:color="auto"/>
            <w:bottom w:val="none" w:sz="0" w:space="0" w:color="auto"/>
            <w:right w:val="none" w:sz="0" w:space="0" w:color="auto"/>
          </w:divBdr>
        </w:div>
        <w:div w:id="764228908">
          <w:marLeft w:val="0"/>
          <w:marRight w:val="0"/>
          <w:marTop w:val="0"/>
          <w:marBottom w:val="0"/>
          <w:divBdr>
            <w:top w:val="none" w:sz="0" w:space="0" w:color="auto"/>
            <w:left w:val="none" w:sz="0" w:space="0" w:color="auto"/>
            <w:bottom w:val="none" w:sz="0" w:space="0" w:color="auto"/>
            <w:right w:val="none" w:sz="0" w:space="0" w:color="auto"/>
          </w:divBdr>
        </w:div>
        <w:div w:id="1003244423">
          <w:marLeft w:val="0"/>
          <w:marRight w:val="0"/>
          <w:marTop w:val="0"/>
          <w:marBottom w:val="0"/>
          <w:divBdr>
            <w:top w:val="none" w:sz="0" w:space="0" w:color="auto"/>
            <w:left w:val="none" w:sz="0" w:space="0" w:color="auto"/>
            <w:bottom w:val="none" w:sz="0" w:space="0" w:color="auto"/>
            <w:right w:val="none" w:sz="0" w:space="0" w:color="auto"/>
          </w:divBdr>
          <w:divsChild>
            <w:div w:id="2121145754">
              <w:marLeft w:val="-75"/>
              <w:marRight w:val="0"/>
              <w:marTop w:val="30"/>
              <w:marBottom w:val="30"/>
              <w:divBdr>
                <w:top w:val="none" w:sz="0" w:space="0" w:color="auto"/>
                <w:left w:val="none" w:sz="0" w:space="0" w:color="auto"/>
                <w:bottom w:val="none" w:sz="0" w:space="0" w:color="auto"/>
                <w:right w:val="none" w:sz="0" w:space="0" w:color="auto"/>
              </w:divBdr>
              <w:divsChild>
                <w:div w:id="6180498">
                  <w:marLeft w:val="0"/>
                  <w:marRight w:val="0"/>
                  <w:marTop w:val="0"/>
                  <w:marBottom w:val="0"/>
                  <w:divBdr>
                    <w:top w:val="none" w:sz="0" w:space="0" w:color="auto"/>
                    <w:left w:val="none" w:sz="0" w:space="0" w:color="auto"/>
                    <w:bottom w:val="none" w:sz="0" w:space="0" w:color="auto"/>
                    <w:right w:val="none" w:sz="0" w:space="0" w:color="auto"/>
                  </w:divBdr>
                  <w:divsChild>
                    <w:div w:id="1767191819">
                      <w:marLeft w:val="0"/>
                      <w:marRight w:val="0"/>
                      <w:marTop w:val="0"/>
                      <w:marBottom w:val="0"/>
                      <w:divBdr>
                        <w:top w:val="none" w:sz="0" w:space="0" w:color="auto"/>
                        <w:left w:val="none" w:sz="0" w:space="0" w:color="auto"/>
                        <w:bottom w:val="none" w:sz="0" w:space="0" w:color="auto"/>
                        <w:right w:val="none" w:sz="0" w:space="0" w:color="auto"/>
                      </w:divBdr>
                    </w:div>
                  </w:divsChild>
                </w:div>
                <w:div w:id="79253557">
                  <w:marLeft w:val="0"/>
                  <w:marRight w:val="0"/>
                  <w:marTop w:val="0"/>
                  <w:marBottom w:val="0"/>
                  <w:divBdr>
                    <w:top w:val="none" w:sz="0" w:space="0" w:color="auto"/>
                    <w:left w:val="none" w:sz="0" w:space="0" w:color="auto"/>
                    <w:bottom w:val="none" w:sz="0" w:space="0" w:color="auto"/>
                    <w:right w:val="none" w:sz="0" w:space="0" w:color="auto"/>
                  </w:divBdr>
                  <w:divsChild>
                    <w:div w:id="1360816536">
                      <w:marLeft w:val="0"/>
                      <w:marRight w:val="0"/>
                      <w:marTop w:val="0"/>
                      <w:marBottom w:val="0"/>
                      <w:divBdr>
                        <w:top w:val="none" w:sz="0" w:space="0" w:color="auto"/>
                        <w:left w:val="none" w:sz="0" w:space="0" w:color="auto"/>
                        <w:bottom w:val="none" w:sz="0" w:space="0" w:color="auto"/>
                        <w:right w:val="none" w:sz="0" w:space="0" w:color="auto"/>
                      </w:divBdr>
                    </w:div>
                  </w:divsChild>
                </w:div>
                <w:div w:id="152569577">
                  <w:marLeft w:val="0"/>
                  <w:marRight w:val="0"/>
                  <w:marTop w:val="0"/>
                  <w:marBottom w:val="0"/>
                  <w:divBdr>
                    <w:top w:val="none" w:sz="0" w:space="0" w:color="auto"/>
                    <w:left w:val="none" w:sz="0" w:space="0" w:color="auto"/>
                    <w:bottom w:val="none" w:sz="0" w:space="0" w:color="auto"/>
                    <w:right w:val="none" w:sz="0" w:space="0" w:color="auto"/>
                  </w:divBdr>
                  <w:divsChild>
                    <w:div w:id="1058749521">
                      <w:marLeft w:val="0"/>
                      <w:marRight w:val="0"/>
                      <w:marTop w:val="0"/>
                      <w:marBottom w:val="0"/>
                      <w:divBdr>
                        <w:top w:val="none" w:sz="0" w:space="0" w:color="auto"/>
                        <w:left w:val="none" w:sz="0" w:space="0" w:color="auto"/>
                        <w:bottom w:val="none" w:sz="0" w:space="0" w:color="auto"/>
                        <w:right w:val="none" w:sz="0" w:space="0" w:color="auto"/>
                      </w:divBdr>
                    </w:div>
                  </w:divsChild>
                </w:div>
                <w:div w:id="154997403">
                  <w:marLeft w:val="0"/>
                  <w:marRight w:val="0"/>
                  <w:marTop w:val="0"/>
                  <w:marBottom w:val="0"/>
                  <w:divBdr>
                    <w:top w:val="none" w:sz="0" w:space="0" w:color="auto"/>
                    <w:left w:val="none" w:sz="0" w:space="0" w:color="auto"/>
                    <w:bottom w:val="none" w:sz="0" w:space="0" w:color="auto"/>
                    <w:right w:val="none" w:sz="0" w:space="0" w:color="auto"/>
                  </w:divBdr>
                  <w:divsChild>
                    <w:div w:id="702753271">
                      <w:marLeft w:val="0"/>
                      <w:marRight w:val="0"/>
                      <w:marTop w:val="0"/>
                      <w:marBottom w:val="0"/>
                      <w:divBdr>
                        <w:top w:val="none" w:sz="0" w:space="0" w:color="auto"/>
                        <w:left w:val="none" w:sz="0" w:space="0" w:color="auto"/>
                        <w:bottom w:val="none" w:sz="0" w:space="0" w:color="auto"/>
                        <w:right w:val="none" w:sz="0" w:space="0" w:color="auto"/>
                      </w:divBdr>
                    </w:div>
                  </w:divsChild>
                </w:div>
                <w:div w:id="157960837">
                  <w:marLeft w:val="0"/>
                  <w:marRight w:val="0"/>
                  <w:marTop w:val="0"/>
                  <w:marBottom w:val="0"/>
                  <w:divBdr>
                    <w:top w:val="none" w:sz="0" w:space="0" w:color="auto"/>
                    <w:left w:val="none" w:sz="0" w:space="0" w:color="auto"/>
                    <w:bottom w:val="none" w:sz="0" w:space="0" w:color="auto"/>
                    <w:right w:val="none" w:sz="0" w:space="0" w:color="auto"/>
                  </w:divBdr>
                  <w:divsChild>
                    <w:div w:id="2073770832">
                      <w:marLeft w:val="0"/>
                      <w:marRight w:val="0"/>
                      <w:marTop w:val="0"/>
                      <w:marBottom w:val="0"/>
                      <w:divBdr>
                        <w:top w:val="none" w:sz="0" w:space="0" w:color="auto"/>
                        <w:left w:val="none" w:sz="0" w:space="0" w:color="auto"/>
                        <w:bottom w:val="none" w:sz="0" w:space="0" w:color="auto"/>
                        <w:right w:val="none" w:sz="0" w:space="0" w:color="auto"/>
                      </w:divBdr>
                    </w:div>
                  </w:divsChild>
                </w:div>
                <w:div w:id="160315910">
                  <w:marLeft w:val="0"/>
                  <w:marRight w:val="0"/>
                  <w:marTop w:val="0"/>
                  <w:marBottom w:val="0"/>
                  <w:divBdr>
                    <w:top w:val="none" w:sz="0" w:space="0" w:color="auto"/>
                    <w:left w:val="none" w:sz="0" w:space="0" w:color="auto"/>
                    <w:bottom w:val="none" w:sz="0" w:space="0" w:color="auto"/>
                    <w:right w:val="none" w:sz="0" w:space="0" w:color="auto"/>
                  </w:divBdr>
                  <w:divsChild>
                    <w:div w:id="1741051270">
                      <w:marLeft w:val="0"/>
                      <w:marRight w:val="0"/>
                      <w:marTop w:val="0"/>
                      <w:marBottom w:val="0"/>
                      <w:divBdr>
                        <w:top w:val="none" w:sz="0" w:space="0" w:color="auto"/>
                        <w:left w:val="none" w:sz="0" w:space="0" w:color="auto"/>
                        <w:bottom w:val="none" w:sz="0" w:space="0" w:color="auto"/>
                        <w:right w:val="none" w:sz="0" w:space="0" w:color="auto"/>
                      </w:divBdr>
                    </w:div>
                  </w:divsChild>
                </w:div>
                <w:div w:id="174616803">
                  <w:marLeft w:val="0"/>
                  <w:marRight w:val="0"/>
                  <w:marTop w:val="0"/>
                  <w:marBottom w:val="0"/>
                  <w:divBdr>
                    <w:top w:val="none" w:sz="0" w:space="0" w:color="auto"/>
                    <w:left w:val="none" w:sz="0" w:space="0" w:color="auto"/>
                    <w:bottom w:val="none" w:sz="0" w:space="0" w:color="auto"/>
                    <w:right w:val="none" w:sz="0" w:space="0" w:color="auto"/>
                  </w:divBdr>
                  <w:divsChild>
                    <w:div w:id="1512839133">
                      <w:marLeft w:val="0"/>
                      <w:marRight w:val="0"/>
                      <w:marTop w:val="0"/>
                      <w:marBottom w:val="0"/>
                      <w:divBdr>
                        <w:top w:val="none" w:sz="0" w:space="0" w:color="auto"/>
                        <w:left w:val="none" w:sz="0" w:space="0" w:color="auto"/>
                        <w:bottom w:val="none" w:sz="0" w:space="0" w:color="auto"/>
                        <w:right w:val="none" w:sz="0" w:space="0" w:color="auto"/>
                      </w:divBdr>
                    </w:div>
                  </w:divsChild>
                </w:div>
                <w:div w:id="199510971">
                  <w:marLeft w:val="0"/>
                  <w:marRight w:val="0"/>
                  <w:marTop w:val="0"/>
                  <w:marBottom w:val="0"/>
                  <w:divBdr>
                    <w:top w:val="none" w:sz="0" w:space="0" w:color="auto"/>
                    <w:left w:val="none" w:sz="0" w:space="0" w:color="auto"/>
                    <w:bottom w:val="none" w:sz="0" w:space="0" w:color="auto"/>
                    <w:right w:val="none" w:sz="0" w:space="0" w:color="auto"/>
                  </w:divBdr>
                  <w:divsChild>
                    <w:div w:id="1269242365">
                      <w:marLeft w:val="0"/>
                      <w:marRight w:val="0"/>
                      <w:marTop w:val="0"/>
                      <w:marBottom w:val="0"/>
                      <w:divBdr>
                        <w:top w:val="none" w:sz="0" w:space="0" w:color="auto"/>
                        <w:left w:val="none" w:sz="0" w:space="0" w:color="auto"/>
                        <w:bottom w:val="none" w:sz="0" w:space="0" w:color="auto"/>
                        <w:right w:val="none" w:sz="0" w:space="0" w:color="auto"/>
                      </w:divBdr>
                    </w:div>
                  </w:divsChild>
                </w:div>
                <w:div w:id="204372146">
                  <w:marLeft w:val="0"/>
                  <w:marRight w:val="0"/>
                  <w:marTop w:val="0"/>
                  <w:marBottom w:val="0"/>
                  <w:divBdr>
                    <w:top w:val="none" w:sz="0" w:space="0" w:color="auto"/>
                    <w:left w:val="none" w:sz="0" w:space="0" w:color="auto"/>
                    <w:bottom w:val="none" w:sz="0" w:space="0" w:color="auto"/>
                    <w:right w:val="none" w:sz="0" w:space="0" w:color="auto"/>
                  </w:divBdr>
                  <w:divsChild>
                    <w:div w:id="233509102">
                      <w:marLeft w:val="0"/>
                      <w:marRight w:val="0"/>
                      <w:marTop w:val="0"/>
                      <w:marBottom w:val="0"/>
                      <w:divBdr>
                        <w:top w:val="none" w:sz="0" w:space="0" w:color="auto"/>
                        <w:left w:val="none" w:sz="0" w:space="0" w:color="auto"/>
                        <w:bottom w:val="none" w:sz="0" w:space="0" w:color="auto"/>
                        <w:right w:val="none" w:sz="0" w:space="0" w:color="auto"/>
                      </w:divBdr>
                    </w:div>
                  </w:divsChild>
                </w:div>
                <w:div w:id="236064047">
                  <w:marLeft w:val="0"/>
                  <w:marRight w:val="0"/>
                  <w:marTop w:val="0"/>
                  <w:marBottom w:val="0"/>
                  <w:divBdr>
                    <w:top w:val="none" w:sz="0" w:space="0" w:color="auto"/>
                    <w:left w:val="none" w:sz="0" w:space="0" w:color="auto"/>
                    <w:bottom w:val="none" w:sz="0" w:space="0" w:color="auto"/>
                    <w:right w:val="none" w:sz="0" w:space="0" w:color="auto"/>
                  </w:divBdr>
                  <w:divsChild>
                    <w:div w:id="38550452">
                      <w:marLeft w:val="0"/>
                      <w:marRight w:val="0"/>
                      <w:marTop w:val="0"/>
                      <w:marBottom w:val="0"/>
                      <w:divBdr>
                        <w:top w:val="none" w:sz="0" w:space="0" w:color="auto"/>
                        <w:left w:val="none" w:sz="0" w:space="0" w:color="auto"/>
                        <w:bottom w:val="none" w:sz="0" w:space="0" w:color="auto"/>
                        <w:right w:val="none" w:sz="0" w:space="0" w:color="auto"/>
                      </w:divBdr>
                    </w:div>
                  </w:divsChild>
                </w:div>
                <w:div w:id="238373239">
                  <w:marLeft w:val="0"/>
                  <w:marRight w:val="0"/>
                  <w:marTop w:val="0"/>
                  <w:marBottom w:val="0"/>
                  <w:divBdr>
                    <w:top w:val="none" w:sz="0" w:space="0" w:color="auto"/>
                    <w:left w:val="none" w:sz="0" w:space="0" w:color="auto"/>
                    <w:bottom w:val="none" w:sz="0" w:space="0" w:color="auto"/>
                    <w:right w:val="none" w:sz="0" w:space="0" w:color="auto"/>
                  </w:divBdr>
                  <w:divsChild>
                    <w:div w:id="863901287">
                      <w:marLeft w:val="0"/>
                      <w:marRight w:val="0"/>
                      <w:marTop w:val="0"/>
                      <w:marBottom w:val="0"/>
                      <w:divBdr>
                        <w:top w:val="none" w:sz="0" w:space="0" w:color="auto"/>
                        <w:left w:val="none" w:sz="0" w:space="0" w:color="auto"/>
                        <w:bottom w:val="none" w:sz="0" w:space="0" w:color="auto"/>
                        <w:right w:val="none" w:sz="0" w:space="0" w:color="auto"/>
                      </w:divBdr>
                    </w:div>
                  </w:divsChild>
                </w:div>
                <w:div w:id="251158915">
                  <w:marLeft w:val="0"/>
                  <w:marRight w:val="0"/>
                  <w:marTop w:val="0"/>
                  <w:marBottom w:val="0"/>
                  <w:divBdr>
                    <w:top w:val="none" w:sz="0" w:space="0" w:color="auto"/>
                    <w:left w:val="none" w:sz="0" w:space="0" w:color="auto"/>
                    <w:bottom w:val="none" w:sz="0" w:space="0" w:color="auto"/>
                    <w:right w:val="none" w:sz="0" w:space="0" w:color="auto"/>
                  </w:divBdr>
                  <w:divsChild>
                    <w:div w:id="660239088">
                      <w:marLeft w:val="0"/>
                      <w:marRight w:val="0"/>
                      <w:marTop w:val="0"/>
                      <w:marBottom w:val="0"/>
                      <w:divBdr>
                        <w:top w:val="none" w:sz="0" w:space="0" w:color="auto"/>
                        <w:left w:val="none" w:sz="0" w:space="0" w:color="auto"/>
                        <w:bottom w:val="none" w:sz="0" w:space="0" w:color="auto"/>
                        <w:right w:val="none" w:sz="0" w:space="0" w:color="auto"/>
                      </w:divBdr>
                    </w:div>
                  </w:divsChild>
                </w:div>
                <w:div w:id="258946570">
                  <w:marLeft w:val="0"/>
                  <w:marRight w:val="0"/>
                  <w:marTop w:val="0"/>
                  <w:marBottom w:val="0"/>
                  <w:divBdr>
                    <w:top w:val="none" w:sz="0" w:space="0" w:color="auto"/>
                    <w:left w:val="none" w:sz="0" w:space="0" w:color="auto"/>
                    <w:bottom w:val="none" w:sz="0" w:space="0" w:color="auto"/>
                    <w:right w:val="none" w:sz="0" w:space="0" w:color="auto"/>
                  </w:divBdr>
                  <w:divsChild>
                    <w:div w:id="1292053387">
                      <w:marLeft w:val="0"/>
                      <w:marRight w:val="0"/>
                      <w:marTop w:val="0"/>
                      <w:marBottom w:val="0"/>
                      <w:divBdr>
                        <w:top w:val="none" w:sz="0" w:space="0" w:color="auto"/>
                        <w:left w:val="none" w:sz="0" w:space="0" w:color="auto"/>
                        <w:bottom w:val="none" w:sz="0" w:space="0" w:color="auto"/>
                        <w:right w:val="none" w:sz="0" w:space="0" w:color="auto"/>
                      </w:divBdr>
                    </w:div>
                  </w:divsChild>
                </w:div>
                <w:div w:id="314645329">
                  <w:marLeft w:val="0"/>
                  <w:marRight w:val="0"/>
                  <w:marTop w:val="0"/>
                  <w:marBottom w:val="0"/>
                  <w:divBdr>
                    <w:top w:val="none" w:sz="0" w:space="0" w:color="auto"/>
                    <w:left w:val="none" w:sz="0" w:space="0" w:color="auto"/>
                    <w:bottom w:val="none" w:sz="0" w:space="0" w:color="auto"/>
                    <w:right w:val="none" w:sz="0" w:space="0" w:color="auto"/>
                  </w:divBdr>
                  <w:divsChild>
                    <w:div w:id="2116632521">
                      <w:marLeft w:val="0"/>
                      <w:marRight w:val="0"/>
                      <w:marTop w:val="0"/>
                      <w:marBottom w:val="0"/>
                      <w:divBdr>
                        <w:top w:val="none" w:sz="0" w:space="0" w:color="auto"/>
                        <w:left w:val="none" w:sz="0" w:space="0" w:color="auto"/>
                        <w:bottom w:val="none" w:sz="0" w:space="0" w:color="auto"/>
                        <w:right w:val="none" w:sz="0" w:space="0" w:color="auto"/>
                      </w:divBdr>
                    </w:div>
                  </w:divsChild>
                </w:div>
                <w:div w:id="346253068">
                  <w:marLeft w:val="0"/>
                  <w:marRight w:val="0"/>
                  <w:marTop w:val="0"/>
                  <w:marBottom w:val="0"/>
                  <w:divBdr>
                    <w:top w:val="none" w:sz="0" w:space="0" w:color="auto"/>
                    <w:left w:val="none" w:sz="0" w:space="0" w:color="auto"/>
                    <w:bottom w:val="none" w:sz="0" w:space="0" w:color="auto"/>
                    <w:right w:val="none" w:sz="0" w:space="0" w:color="auto"/>
                  </w:divBdr>
                  <w:divsChild>
                    <w:div w:id="192377881">
                      <w:marLeft w:val="0"/>
                      <w:marRight w:val="0"/>
                      <w:marTop w:val="0"/>
                      <w:marBottom w:val="0"/>
                      <w:divBdr>
                        <w:top w:val="none" w:sz="0" w:space="0" w:color="auto"/>
                        <w:left w:val="none" w:sz="0" w:space="0" w:color="auto"/>
                        <w:bottom w:val="none" w:sz="0" w:space="0" w:color="auto"/>
                        <w:right w:val="none" w:sz="0" w:space="0" w:color="auto"/>
                      </w:divBdr>
                    </w:div>
                  </w:divsChild>
                </w:div>
                <w:div w:id="350572060">
                  <w:marLeft w:val="0"/>
                  <w:marRight w:val="0"/>
                  <w:marTop w:val="0"/>
                  <w:marBottom w:val="0"/>
                  <w:divBdr>
                    <w:top w:val="none" w:sz="0" w:space="0" w:color="auto"/>
                    <w:left w:val="none" w:sz="0" w:space="0" w:color="auto"/>
                    <w:bottom w:val="none" w:sz="0" w:space="0" w:color="auto"/>
                    <w:right w:val="none" w:sz="0" w:space="0" w:color="auto"/>
                  </w:divBdr>
                  <w:divsChild>
                    <w:div w:id="1086926962">
                      <w:marLeft w:val="0"/>
                      <w:marRight w:val="0"/>
                      <w:marTop w:val="0"/>
                      <w:marBottom w:val="0"/>
                      <w:divBdr>
                        <w:top w:val="none" w:sz="0" w:space="0" w:color="auto"/>
                        <w:left w:val="none" w:sz="0" w:space="0" w:color="auto"/>
                        <w:bottom w:val="none" w:sz="0" w:space="0" w:color="auto"/>
                        <w:right w:val="none" w:sz="0" w:space="0" w:color="auto"/>
                      </w:divBdr>
                    </w:div>
                  </w:divsChild>
                </w:div>
                <w:div w:id="373426900">
                  <w:marLeft w:val="0"/>
                  <w:marRight w:val="0"/>
                  <w:marTop w:val="0"/>
                  <w:marBottom w:val="0"/>
                  <w:divBdr>
                    <w:top w:val="none" w:sz="0" w:space="0" w:color="auto"/>
                    <w:left w:val="none" w:sz="0" w:space="0" w:color="auto"/>
                    <w:bottom w:val="none" w:sz="0" w:space="0" w:color="auto"/>
                    <w:right w:val="none" w:sz="0" w:space="0" w:color="auto"/>
                  </w:divBdr>
                  <w:divsChild>
                    <w:div w:id="1289045361">
                      <w:marLeft w:val="0"/>
                      <w:marRight w:val="0"/>
                      <w:marTop w:val="0"/>
                      <w:marBottom w:val="0"/>
                      <w:divBdr>
                        <w:top w:val="none" w:sz="0" w:space="0" w:color="auto"/>
                        <w:left w:val="none" w:sz="0" w:space="0" w:color="auto"/>
                        <w:bottom w:val="none" w:sz="0" w:space="0" w:color="auto"/>
                        <w:right w:val="none" w:sz="0" w:space="0" w:color="auto"/>
                      </w:divBdr>
                    </w:div>
                  </w:divsChild>
                </w:div>
                <w:div w:id="432555409">
                  <w:marLeft w:val="0"/>
                  <w:marRight w:val="0"/>
                  <w:marTop w:val="0"/>
                  <w:marBottom w:val="0"/>
                  <w:divBdr>
                    <w:top w:val="none" w:sz="0" w:space="0" w:color="auto"/>
                    <w:left w:val="none" w:sz="0" w:space="0" w:color="auto"/>
                    <w:bottom w:val="none" w:sz="0" w:space="0" w:color="auto"/>
                    <w:right w:val="none" w:sz="0" w:space="0" w:color="auto"/>
                  </w:divBdr>
                  <w:divsChild>
                    <w:div w:id="1588662">
                      <w:marLeft w:val="0"/>
                      <w:marRight w:val="0"/>
                      <w:marTop w:val="0"/>
                      <w:marBottom w:val="0"/>
                      <w:divBdr>
                        <w:top w:val="none" w:sz="0" w:space="0" w:color="auto"/>
                        <w:left w:val="none" w:sz="0" w:space="0" w:color="auto"/>
                        <w:bottom w:val="none" w:sz="0" w:space="0" w:color="auto"/>
                        <w:right w:val="none" w:sz="0" w:space="0" w:color="auto"/>
                      </w:divBdr>
                    </w:div>
                  </w:divsChild>
                </w:div>
                <w:div w:id="457845713">
                  <w:marLeft w:val="0"/>
                  <w:marRight w:val="0"/>
                  <w:marTop w:val="0"/>
                  <w:marBottom w:val="0"/>
                  <w:divBdr>
                    <w:top w:val="none" w:sz="0" w:space="0" w:color="auto"/>
                    <w:left w:val="none" w:sz="0" w:space="0" w:color="auto"/>
                    <w:bottom w:val="none" w:sz="0" w:space="0" w:color="auto"/>
                    <w:right w:val="none" w:sz="0" w:space="0" w:color="auto"/>
                  </w:divBdr>
                  <w:divsChild>
                    <w:div w:id="1726292895">
                      <w:marLeft w:val="0"/>
                      <w:marRight w:val="0"/>
                      <w:marTop w:val="0"/>
                      <w:marBottom w:val="0"/>
                      <w:divBdr>
                        <w:top w:val="none" w:sz="0" w:space="0" w:color="auto"/>
                        <w:left w:val="none" w:sz="0" w:space="0" w:color="auto"/>
                        <w:bottom w:val="none" w:sz="0" w:space="0" w:color="auto"/>
                        <w:right w:val="none" w:sz="0" w:space="0" w:color="auto"/>
                      </w:divBdr>
                    </w:div>
                  </w:divsChild>
                </w:div>
                <w:div w:id="463889794">
                  <w:marLeft w:val="0"/>
                  <w:marRight w:val="0"/>
                  <w:marTop w:val="0"/>
                  <w:marBottom w:val="0"/>
                  <w:divBdr>
                    <w:top w:val="none" w:sz="0" w:space="0" w:color="auto"/>
                    <w:left w:val="none" w:sz="0" w:space="0" w:color="auto"/>
                    <w:bottom w:val="none" w:sz="0" w:space="0" w:color="auto"/>
                    <w:right w:val="none" w:sz="0" w:space="0" w:color="auto"/>
                  </w:divBdr>
                  <w:divsChild>
                    <w:div w:id="297030175">
                      <w:marLeft w:val="0"/>
                      <w:marRight w:val="0"/>
                      <w:marTop w:val="0"/>
                      <w:marBottom w:val="0"/>
                      <w:divBdr>
                        <w:top w:val="none" w:sz="0" w:space="0" w:color="auto"/>
                        <w:left w:val="none" w:sz="0" w:space="0" w:color="auto"/>
                        <w:bottom w:val="none" w:sz="0" w:space="0" w:color="auto"/>
                        <w:right w:val="none" w:sz="0" w:space="0" w:color="auto"/>
                      </w:divBdr>
                    </w:div>
                  </w:divsChild>
                </w:div>
                <w:div w:id="511384356">
                  <w:marLeft w:val="0"/>
                  <w:marRight w:val="0"/>
                  <w:marTop w:val="0"/>
                  <w:marBottom w:val="0"/>
                  <w:divBdr>
                    <w:top w:val="none" w:sz="0" w:space="0" w:color="auto"/>
                    <w:left w:val="none" w:sz="0" w:space="0" w:color="auto"/>
                    <w:bottom w:val="none" w:sz="0" w:space="0" w:color="auto"/>
                    <w:right w:val="none" w:sz="0" w:space="0" w:color="auto"/>
                  </w:divBdr>
                  <w:divsChild>
                    <w:div w:id="93286325">
                      <w:marLeft w:val="0"/>
                      <w:marRight w:val="0"/>
                      <w:marTop w:val="0"/>
                      <w:marBottom w:val="0"/>
                      <w:divBdr>
                        <w:top w:val="none" w:sz="0" w:space="0" w:color="auto"/>
                        <w:left w:val="none" w:sz="0" w:space="0" w:color="auto"/>
                        <w:bottom w:val="none" w:sz="0" w:space="0" w:color="auto"/>
                        <w:right w:val="none" w:sz="0" w:space="0" w:color="auto"/>
                      </w:divBdr>
                    </w:div>
                  </w:divsChild>
                </w:div>
                <w:div w:id="518159155">
                  <w:marLeft w:val="0"/>
                  <w:marRight w:val="0"/>
                  <w:marTop w:val="0"/>
                  <w:marBottom w:val="0"/>
                  <w:divBdr>
                    <w:top w:val="none" w:sz="0" w:space="0" w:color="auto"/>
                    <w:left w:val="none" w:sz="0" w:space="0" w:color="auto"/>
                    <w:bottom w:val="none" w:sz="0" w:space="0" w:color="auto"/>
                    <w:right w:val="none" w:sz="0" w:space="0" w:color="auto"/>
                  </w:divBdr>
                  <w:divsChild>
                    <w:div w:id="1523588813">
                      <w:marLeft w:val="0"/>
                      <w:marRight w:val="0"/>
                      <w:marTop w:val="0"/>
                      <w:marBottom w:val="0"/>
                      <w:divBdr>
                        <w:top w:val="none" w:sz="0" w:space="0" w:color="auto"/>
                        <w:left w:val="none" w:sz="0" w:space="0" w:color="auto"/>
                        <w:bottom w:val="none" w:sz="0" w:space="0" w:color="auto"/>
                        <w:right w:val="none" w:sz="0" w:space="0" w:color="auto"/>
                      </w:divBdr>
                    </w:div>
                  </w:divsChild>
                </w:div>
                <w:div w:id="592782375">
                  <w:marLeft w:val="0"/>
                  <w:marRight w:val="0"/>
                  <w:marTop w:val="0"/>
                  <w:marBottom w:val="0"/>
                  <w:divBdr>
                    <w:top w:val="none" w:sz="0" w:space="0" w:color="auto"/>
                    <w:left w:val="none" w:sz="0" w:space="0" w:color="auto"/>
                    <w:bottom w:val="none" w:sz="0" w:space="0" w:color="auto"/>
                    <w:right w:val="none" w:sz="0" w:space="0" w:color="auto"/>
                  </w:divBdr>
                  <w:divsChild>
                    <w:div w:id="826826102">
                      <w:marLeft w:val="0"/>
                      <w:marRight w:val="0"/>
                      <w:marTop w:val="0"/>
                      <w:marBottom w:val="0"/>
                      <w:divBdr>
                        <w:top w:val="none" w:sz="0" w:space="0" w:color="auto"/>
                        <w:left w:val="none" w:sz="0" w:space="0" w:color="auto"/>
                        <w:bottom w:val="none" w:sz="0" w:space="0" w:color="auto"/>
                        <w:right w:val="none" w:sz="0" w:space="0" w:color="auto"/>
                      </w:divBdr>
                    </w:div>
                  </w:divsChild>
                </w:div>
                <w:div w:id="593902711">
                  <w:marLeft w:val="0"/>
                  <w:marRight w:val="0"/>
                  <w:marTop w:val="0"/>
                  <w:marBottom w:val="0"/>
                  <w:divBdr>
                    <w:top w:val="none" w:sz="0" w:space="0" w:color="auto"/>
                    <w:left w:val="none" w:sz="0" w:space="0" w:color="auto"/>
                    <w:bottom w:val="none" w:sz="0" w:space="0" w:color="auto"/>
                    <w:right w:val="none" w:sz="0" w:space="0" w:color="auto"/>
                  </w:divBdr>
                  <w:divsChild>
                    <w:div w:id="1465847803">
                      <w:marLeft w:val="0"/>
                      <w:marRight w:val="0"/>
                      <w:marTop w:val="0"/>
                      <w:marBottom w:val="0"/>
                      <w:divBdr>
                        <w:top w:val="none" w:sz="0" w:space="0" w:color="auto"/>
                        <w:left w:val="none" w:sz="0" w:space="0" w:color="auto"/>
                        <w:bottom w:val="none" w:sz="0" w:space="0" w:color="auto"/>
                        <w:right w:val="none" w:sz="0" w:space="0" w:color="auto"/>
                      </w:divBdr>
                    </w:div>
                  </w:divsChild>
                </w:div>
                <w:div w:id="601424963">
                  <w:marLeft w:val="0"/>
                  <w:marRight w:val="0"/>
                  <w:marTop w:val="0"/>
                  <w:marBottom w:val="0"/>
                  <w:divBdr>
                    <w:top w:val="none" w:sz="0" w:space="0" w:color="auto"/>
                    <w:left w:val="none" w:sz="0" w:space="0" w:color="auto"/>
                    <w:bottom w:val="none" w:sz="0" w:space="0" w:color="auto"/>
                    <w:right w:val="none" w:sz="0" w:space="0" w:color="auto"/>
                  </w:divBdr>
                  <w:divsChild>
                    <w:div w:id="283388992">
                      <w:marLeft w:val="0"/>
                      <w:marRight w:val="0"/>
                      <w:marTop w:val="0"/>
                      <w:marBottom w:val="0"/>
                      <w:divBdr>
                        <w:top w:val="none" w:sz="0" w:space="0" w:color="auto"/>
                        <w:left w:val="none" w:sz="0" w:space="0" w:color="auto"/>
                        <w:bottom w:val="none" w:sz="0" w:space="0" w:color="auto"/>
                        <w:right w:val="none" w:sz="0" w:space="0" w:color="auto"/>
                      </w:divBdr>
                    </w:div>
                  </w:divsChild>
                </w:div>
                <w:div w:id="607615294">
                  <w:marLeft w:val="0"/>
                  <w:marRight w:val="0"/>
                  <w:marTop w:val="0"/>
                  <w:marBottom w:val="0"/>
                  <w:divBdr>
                    <w:top w:val="none" w:sz="0" w:space="0" w:color="auto"/>
                    <w:left w:val="none" w:sz="0" w:space="0" w:color="auto"/>
                    <w:bottom w:val="none" w:sz="0" w:space="0" w:color="auto"/>
                    <w:right w:val="none" w:sz="0" w:space="0" w:color="auto"/>
                  </w:divBdr>
                  <w:divsChild>
                    <w:div w:id="457257391">
                      <w:marLeft w:val="0"/>
                      <w:marRight w:val="0"/>
                      <w:marTop w:val="0"/>
                      <w:marBottom w:val="0"/>
                      <w:divBdr>
                        <w:top w:val="none" w:sz="0" w:space="0" w:color="auto"/>
                        <w:left w:val="none" w:sz="0" w:space="0" w:color="auto"/>
                        <w:bottom w:val="none" w:sz="0" w:space="0" w:color="auto"/>
                        <w:right w:val="none" w:sz="0" w:space="0" w:color="auto"/>
                      </w:divBdr>
                    </w:div>
                  </w:divsChild>
                </w:div>
                <w:div w:id="612783809">
                  <w:marLeft w:val="0"/>
                  <w:marRight w:val="0"/>
                  <w:marTop w:val="0"/>
                  <w:marBottom w:val="0"/>
                  <w:divBdr>
                    <w:top w:val="none" w:sz="0" w:space="0" w:color="auto"/>
                    <w:left w:val="none" w:sz="0" w:space="0" w:color="auto"/>
                    <w:bottom w:val="none" w:sz="0" w:space="0" w:color="auto"/>
                    <w:right w:val="none" w:sz="0" w:space="0" w:color="auto"/>
                  </w:divBdr>
                  <w:divsChild>
                    <w:div w:id="1553082762">
                      <w:marLeft w:val="0"/>
                      <w:marRight w:val="0"/>
                      <w:marTop w:val="0"/>
                      <w:marBottom w:val="0"/>
                      <w:divBdr>
                        <w:top w:val="none" w:sz="0" w:space="0" w:color="auto"/>
                        <w:left w:val="none" w:sz="0" w:space="0" w:color="auto"/>
                        <w:bottom w:val="none" w:sz="0" w:space="0" w:color="auto"/>
                        <w:right w:val="none" w:sz="0" w:space="0" w:color="auto"/>
                      </w:divBdr>
                    </w:div>
                  </w:divsChild>
                </w:div>
                <w:div w:id="636182946">
                  <w:marLeft w:val="0"/>
                  <w:marRight w:val="0"/>
                  <w:marTop w:val="0"/>
                  <w:marBottom w:val="0"/>
                  <w:divBdr>
                    <w:top w:val="none" w:sz="0" w:space="0" w:color="auto"/>
                    <w:left w:val="none" w:sz="0" w:space="0" w:color="auto"/>
                    <w:bottom w:val="none" w:sz="0" w:space="0" w:color="auto"/>
                    <w:right w:val="none" w:sz="0" w:space="0" w:color="auto"/>
                  </w:divBdr>
                  <w:divsChild>
                    <w:div w:id="1642997834">
                      <w:marLeft w:val="0"/>
                      <w:marRight w:val="0"/>
                      <w:marTop w:val="0"/>
                      <w:marBottom w:val="0"/>
                      <w:divBdr>
                        <w:top w:val="none" w:sz="0" w:space="0" w:color="auto"/>
                        <w:left w:val="none" w:sz="0" w:space="0" w:color="auto"/>
                        <w:bottom w:val="none" w:sz="0" w:space="0" w:color="auto"/>
                        <w:right w:val="none" w:sz="0" w:space="0" w:color="auto"/>
                      </w:divBdr>
                    </w:div>
                  </w:divsChild>
                </w:div>
                <w:div w:id="691414533">
                  <w:marLeft w:val="0"/>
                  <w:marRight w:val="0"/>
                  <w:marTop w:val="0"/>
                  <w:marBottom w:val="0"/>
                  <w:divBdr>
                    <w:top w:val="none" w:sz="0" w:space="0" w:color="auto"/>
                    <w:left w:val="none" w:sz="0" w:space="0" w:color="auto"/>
                    <w:bottom w:val="none" w:sz="0" w:space="0" w:color="auto"/>
                    <w:right w:val="none" w:sz="0" w:space="0" w:color="auto"/>
                  </w:divBdr>
                  <w:divsChild>
                    <w:div w:id="1182554089">
                      <w:marLeft w:val="0"/>
                      <w:marRight w:val="0"/>
                      <w:marTop w:val="0"/>
                      <w:marBottom w:val="0"/>
                      <w:divBdr>
                        <w:top w:val="none" w:sz="0" w:space="0" w:color="auto"/>
                        <w:left w:val="none" w:sz="0" w:space="0" w:color="auto"/>
                        <w:bottom w:val="none" w:sz="0" w:space="0" w:color="auto"/>
                        <w:right w:val="none" w:sz="0" w:space="0" w:color="auto"/>
                      </w:divBdr>
                    </w:div>
                  </w:divsChild>
                </w:div>
                <w:div w:id="699400466">
                  <w:marLeft w:val="0"/>
                  <w:marRight w:val="0"/>
                  <w:marTop w:val="0"/>
                  <w:marBottom w:val="0"/>
                  <w:divBdr>
                    <w:top w:val="none" w:sz="0" w:space="0" w:color="auto"/>
                    <w:left w:val="none" w:sz="0" w:space="0" w:color="auto"/>
                    <w:bottom w:val="none" w:sz="0" w:space="0" w:color="auto"/>
                    <w:right w:val="none" w:sz="0" w:space="0" w:color="auto"/>
                  </w:divBdr>
                  <w:divsChild>
                    <w:div w:id="1333097815">
                      <w:marLeft w:val="0"/>
                      <w:marRight w:val="0"/>
                      <w:marTop w:val="0"/>
                      <w:marBottom w:val="0"/>
                      <w:divBdr>
                        <w:top w:val="none" w:sz="0" w:space="0" w:color="auto"/>
                        <w:left w:val="none" w:sz="0" w:space="0" w:color="auto"/>
                        <w:bottom w:val="none" w:sz="0" w:space="0" w:color="auto"/>
                        <w:right w:val="none" w:sz="0" w:space="0" w:color="auto"/>
                      </w:divBdr>
                    </w:div>
                  </w:divsChild>
                </w:div>
                <w:div w:id="706611845">
                  <w:marLeft w:val="0"/>
                  <w:marRight w:val="0"/>
                  <w:marTop w:val="0"/>
                  <w:marBottom w:val="0"/>
                  <w:divBdr>
                    <w:top w:val="none" w:sz="0" w:space="0" w:color="auto"/>
                    <w:left w:val="none" w:sz="0" w:space="0" w:color="auto"/>
                    <w:bottom w:val="none" w:sz="0" w:space="0" w:color="auto"/>
                    <w:right w:val="none" w:sz="0" w:space="0" w:color="auto"/>
                  </w:divBdr>
                  <w:divsChild>
                    <w:div w:id="1022052361">
                      <w:marLeft w:val="0"/>
                      <w:marRight w:val="0"/>
                      <w:marTop w:val="0"/>
                      <w:marBottom w:val="0"/>
                      <w:divBdr>
                        <w:top w:val="none" w:sz="0" w:space="0" w:color="auto"/>
                        <w:left w:val="none" w:sz="0" w:space="0" w:color="auto"/>
                        <w:bottom w:val="none" w:sz="0" w:space="0" w:color="auto"/>
                        <w:right w:val="none" w:sz="0" w:space="0" w:color="auto"/>
                      </w:divBdr>
                    </w:div>
                  </w:divsChild>
                </w:div>
                <w:div w:id="722870231">
                  <w:marLeft w:val="0"/>
                  <w:marRight w:val="0"/>
                  <w:marTop w:val="0"/>
                  <w:marBottom w:val="0"/>
                  <w:divBdr>
                    <w:top w:val="none" w:sz="0" w:space="0" w:color="auto"/>
                    <w:left w:val="none" w:sz="0" w:space="0" w:color="auto"/>
                    <w:bottom w:val="none" w:sz="0" w:space="0" w:color="auto"/>
                    <w:right w:val="none" w:sz="0" w:space="0" w:color="auto"/>
                  </w:divBdr>
                  <w:divsChild>
                    <w:div w:id="1415323321">
                      <w:marLeft w:val="0"/>
                      <w:marRight w:val="0"/>
                      <w:marTop w:val="0"/>
                      <w:marBottom w:val="0"/>
                      <w:divBdr>
                        <w:top w:val="none" w:sz="0" w:space="0" w:color="auto"/>
                        <w:left w:val="none" w:sz="0" w:space="0" w:color="auto"/>
                        <w:bottom w:val="none" w:sz="0" w:space="0" w:color="auto"/>
                        <w:right w:val="none" w:sz="0" w:space="0" w:color="auto"/>
                      </w:divBdr>
                    </w:div>
                  </w:divsChild>
                </w:div>
                <w:div w:id="738862305">
                  <w:marLeft w:val="0"/>
                  <w:marRight w:val="0"/>
                  <w:marTop w:val="0"/>
                  <w:marBottom w:val="0"/>
                  <w:divBdr>
                    <w:top w:val="none" w:sz="0" w:space="0" w:color="auto"/>
                    <w:left w:val="none" w:sz="0" w:space="0" w:color="auto"/>
                    <w:bottom w:val="none" w:sz="0" w:space="0" w:color="auto"/>
                    <w:right w:val="none" w:sz="0" w:space="0" w:color="auto"/>
                  </w:divBdr>
                  <w:divsChild>
                    <w:div w:id="984699494">
                      <w:marLeft w:val="0"/>
                      <w:marRight w:val="0"/>
                      <w:marTop w:val="0"/>
                      <w:marBottom w:val="0"/>
                      <w:divBdr>
                        <w:top w:val="none" w:sz="0" w:space="0" w:color="auto"/>
                        <w:left w:val="none" w:sz="0" w:space="0" w:color="auto"/>
                        <w:bottom w:val="none" w:sz="0" w:space="0" w:color="auto"/>
                        <w:right w:val="none" w:sz="0" w:space="0" w:color="auto"/>
                      </w:divBdr>
                    </w:div>
                  </w:divsChild>
                </w:div>
                <w:div w:id="772634362">
                  <w:marLeft w:val="0"/>
                  <w:marRight w:val="0"/>
                  <w:marTop w:val="0"/>
                  <w:marBottom w:val="0"/>
                  <w:divBdr>
                    <w:top w:val="none" w:sz="0" w:space="0" w:color="auto"/>
                    <w:left w:val="none" w:sz="0" w:space="0" w:color="auto"/>
                    <w:bottom w:val="none" w:sz="0" w:space="0" w:color="auto"/>
                    <w:right w:val="none" w:sz="0" w:space="0" w:color="auto"/>
                  </w:divBdr>
                  <w:divsChild>
                    <w:div w:id="1747070193">
                      <w:marLeft w:val="0"/>
                      <w:marRight w:val="0"/>
                      <w:marTop w:val="0"/>
                      <w:marBottom w:val="0"/>
                      <w:divBdr>
                        <w:top w:val="none" w:sz="0" w:space="0" w:color="auto"/>
                        <w:left w:val="none" w:sz="0" w:space="0" w:color="auto"/>
                        <w:bottom w:val="none" w:sz="0" w:space="0" w:color="auto"/>
                        <w:right w:val="none" w:sz="0" w:space="0" w:color="auto"/>
                      </w:divBdr>
                    </w:div>
                  </w:divsChild>
                </w:div>
                <w:div w:id="825360696">
                  <w:marLeft w:val="0"/>
                  <w:marRight w:val="0"/>
                  <w:marTop w:val="0"/>
                  <w:marBottom w:val="0"/>
                  <w:divBdr>
                    <w:top w:val="none" w:sz="0" w:space="0" w:color="auto"/>
                    <w:left w:val="none" w:sz="0" w:space="0" w:color="auto"/>
                    <w:bottom w:val="none" w:sz="0" w:space="0" w:color="auto"/>
                    <w:right w:val="none" w:sz="0" w:space="0" w:color="auto"/>
                  </w:divBdr>
                  <w:divsChild>
                    <w:div w:id="116878838">
                      <w:marLeft w:val="0"/>
                      <w:marRight w:val="0"/>
                      <w:marTop w:val="0"/>
                      <w:marBottom w:val="0"/>
                      <w:divBdr>
                        <w:top w:val="none" w:sz="0" w:space="0" w:color="auto"/>
                        <w:left w:val="none" w:sz="0" w:space="0" w:color="auto"/>
                        <w:bottom w:val="none" w:sz="0" w:space="0" w:color="auto"/>
                        <w:right w:val="none" w:sz="0" w:space="0" w:color="auto"/>
                      </w:divBdr>
                    </w:div>
                  </w:divsChild>
                </w:div>
                <w:div w:id="829105031">
                  <w:marLeft w:val="0"/>
                  <w:marRight w:val="0"/>
                  <w:marTop w:val="0"/>
                  <w:marBottom w:val="0"/>
                  <w:divBdr>
                    <w:top w:val="none" w:sz="0" w:space="0" w:color="auto"/>
                    <w:left w:val="none" w:sz="0" w:space="0" w:color="auto"/>
                    <w:bottom w:val="none" w:sz="0" w:space="0" w:color="auto"/>
                    <w:right w:val="none" w:sz="0" w:space="0" w:color="auto"/>
                  </w:divBdr>
                  <w:divsChild>
                    <w:div w:id="964116142">
                      <w:marLeft w:val="0"/>
                      <w:marRight w:val="0"/>
                      <w:marTop w:val="0"/>
                      <w:marBottom w:val="0"/>
                      <w:divBdr>
                        <w:top w:val="none" w:sz="0" w:space="0" w:color="auto"/>
                        <w:left w:val="none" w:sz="0" w:space="0" w:color="auto"/>
                        <w:bottom w:val="none" w:sz="0" w:space="0" w:color="auto"/>
                        <w:right w:val="none" w:sz="0" w:space="0" w:color="auto"/>
                      </w:divBdr>
                    </w:div>
                  </w:divsChild>
                </w:div>
                <w:div w:id="847448079">
                  <w:marLeft w:val="0"/>
                  <w:marRight w:val="0"/>
                  <w:marTop w:val="0"/>
                  <w:marBottom w:val="0"/>
                  <w:divBdr>
                    <w:top w:val="none" w:sz="0" w:space="0" w:color="auto"/>
                    <w:left w:val="none" w:sz="0" w:space="0" w:color="auto"/>
                    <w:bottom w:val="none" w:sz="0" w:space="0" w:color="auto"/>
                    <w:right w:val="none" w:sz="0" w:space="0" w:color="auto"/>
                  </w:divBdr>
                  <w:divsChild>
                    <w:div w:id="1334994148">
                      <w:marLeft w:val="0"/>
                      <w:marRight w:val="0"/>
                      <w:marTop w:val="0"/>
                      <w:marBottom w:val="0"/>
                      <w:divBdr>
                        <w:top w:val="none" w:sz="0" w:space="0" w:color="auto"/>
                        <w:left w:val="none" w:sz="0" w:space="0" w:color="auto"/>
                        <w:bottom w:val="none" w:sz="0" w:space="0" w:color="auto"/>
                        <w:right w:val="none" w:sz="0" w:space="0" w:color="auto"/>
                      </w:divBdr>
                    </w:div>
                  </w:divsChild>
                </w:div>
                <w:div w:id="886645674">
                  <w:marLeft w:val="0"/>
                  <w:marRight w:val="0"/>
                  <w:marTop w:val="0"/>
                  <w:marBottom w:val="0"/>
                  <w:divBdr>
                    <w:top w:val="none" w:sz="0" w:space="0" w:color="auto"/>
                    <w:left w:val="none" w:sz="0" w:space="0" w:color="auto"/>
                    <w:bottom w:val="none" w:sz="0" w:space="0" w:color="auto"/>
                    <w:right w:val="none" w:sz="0" w:space="0" w:color="auto"/>
                  </w:divBdr>
                  <w:divsChild>
                    <w:div w:id="326790513">
                      <w:marLeft w:val="0"/>
                      <w:marRight w:val="0"/>
                      <w:marTop w:val="0"/>
                      <w:marBottom w:val="0"/>
                      <w:divBdr>
                        <w:top w:val="none" w:sz="0" w:space="0" w:color="auto"/>
                        <w:left w:val="none" w:sz="0" w:space="0" w:color="auto"/>
                        <w:bottom w:val="none" w:sz="0" w:space="0" w:color="auto"/>
                        <w:right w:val="none" w:sz="0" w:space="0" w:color="auto"/>
                      </w:divBdr>
                    </w:div>
                  </w:divsChild>
                </w:div>
                <w:div w:id="929005354">
                  <w:marLeft w:val="0"/>
                  <w:marRight w:val="0"/>
                  <w:marTop w:val="0"/>
                  <w:marBottom w:val="0"/>
                  <w:divBdr>
                    <w:top w:val="none" w:sz="0" w:space="0" w:color="auto"/>
                    <w:left w:val="none" w:sz="0" w:space="0" w:color="auto"/>
                    <w:bottom w:val="none" w:sz="0" w:space="0" w:color="auto"/>
                    <w:right w:val="none" w:sz="0" w:space="0" w:color="auto"/>
                  </w:divBdr>
                  <w:divsChild>
                    <w:div w:id="407534699">
                      <w:marLeft w:val="0"/>
                      <w:marRight w:val="0"/>
                      <w:marTop w:val="0"/>
                      <w:marBottom w:val="0"/>
                      <w:divBdr>
                        <w:top w:val="none" w:sz="0" w:space="0" w:color="auto"/>
                        <w:left w:val="none" w:sz="0" w:space="0" w:color="auto"/>
                        <w:bottom w:val="none" w:sz="0" w:space="0" w:color="auto"/>
                        <w:right w:val="none" w:sz="0" w:space="0" w:color="auto"/>
                      </w:divBdr>
                    </w:div>
                  </w:divsChild>
                </w:div>
                <w:div w:id="935021789">
                  <w:marLeft w:val="0"/>
                  <w:marRight w:val="0"/>
                  <w:marTop w:val="0"/>
                  <w:marBottom w:val="0"/>
                  <w:divBdr>
                    <w:top w:val="none" w:sz="0" w:space="0" w:color="auto"/>
                    <w:left w:val="none" w:sz="0" w:space="0" w:color="auto"/>
                    <w:bottom w:val="none" w:sz="0" w:space="0" w:color="auto"/>
                    <w:right w:val="none" w:sz="0" w:space="0" w:color="auto"/>
                  </w:divBdr>
                  <w:divsChild>
                    <w:div w:id="2124222483">
                      <w:marLeft w:val="0"/>
                      <w:marRight w:val="0"/>
                      <w:marTop w:val="0"/>
                      <w:marBottom w:val="0"/>
                      <w:divBdr>
                        <w:top w:val="none" w:sz="0" w:space="0" w:color="auto"/>
                        <w:left w:val="none" w:sz="0" w:space="0" w:color="auto"/>
                        <w:bottom w:val="none" w:sz="0" w:space="0" w:color="auto"/>
                        <w:right w:val="none" w:sz="0" w:space="0" w:color="auto"/>
                      </w:divBdr>
                    </w:div>
                  </w:divsChild>
                </w:div>
                <w:div w:id="947929683">
                  <w:marLeft w:val="0"/>
                  <w:marRight w:val="0"/>
                  <w:marTop w:val="0"/>
                  <w:marBottom w:val="0"/>
                  <w:divBdr>
                    <w:top w:val="none" w:sz="0" w:space="0" w:color="auto"/>
                    <w:left w:val="none" w:sz="0" w:space="0" w:color="auto"/>
                    <w:bottom w:val="none" w:sz="0" w:space="0" w:color="auto"/>
                    <w:right w:val="none" w:sz="0" w:space="0" w:color="auto"/>
                  </w:divBdr>
                  <w:divsChild>
                    <w:div w:id="930046898">
                      <w:marLeft w:val="0"/>
                      <w:marRight w:val="0"/>
                      <w:marTop w:val="0"/>
                      <w:marBottom w:val="0"/>
                      <w:divBdr>
                        <w:top w:val="none" w:sz="0" w:space="0" w:color="auto"/>
                        <w:left w:val="none" w:sz="0" w:space="0" w:color="auto"/>
                        <w:bottom w:val="none" w:sz="0" w:space="0" w:color="auto"/>
                        <w:right w:val="none" w:sz="0" w:space="0" w:color="auto"/>
                      </w:divBdr>
                    </w:div>
                  </w:divsChild>
                </w:div>
                <w:div w:id="962923300">
                  <w:marLeft w:val="0"/>
                  <w:marRight w:val="0"/>
                  <w:marTop w:val="0"/>
                  <w:marBottom w:val="0"/>
                  <w:divBdr>
                    <w:top w:val="none" w:sz="0" w:space="0" w:color="auto"/>
                    <w:left w:val="none" w:sz="0" w:space="0" w:color="auto"/>
                    <w:bottom w:val="none" w:sz="0" w:space="0" w:color="auto"/>
                    <w:right w:val="none" w:sz="0" w:space="0" w:color="auto"/>
                  </w:divBdr>
                  <w:divsChild>
                    <w:div w:id="2036147578">
                      <w:marLeft w:val="0"/>
                      <w:marRight w:val="0"/>
                      <w:marTop w:val="0"/>
                      <w:marBottom w:val="0"/>
                      <w:divBdr>
                        <w:top w:val="none" w:sz="0" w:space="0" w:color="auto"/>
                        <w:left w:val="none" w:sz="0" w:space="0" w:color="auto"/>
                        <w:bottom w:val="none" w:sz="0" w:space="0" w:color="auto"/>
                        <w:right w:val="none" w:sz="0" w:space="0" w:color="auto"/>
                      </w:divBdr>
                    </w:div>
                  </w:divsChild>
                </w:div>
                <w:div w:id="983974992">
                  <w:marLeft w:val="0"/>
                  <w:marRight w:val="0"/>
                  <w:marTop w:val="0"/>
                  <w:marBottom w:val="0"/>
                  <w:divBdr>
                    <w:top w:val="none" w:sz="0" w:space="0" w:color="auto"/>
                    <w:left w:val="none" w:sz="0" w:space="0" w:color="auto"/>
                    <w:bottom w:val="none" w:sz="0" w:space="0" w:color="auto"/>
                    <w:right w:val="none" w:sz="0" w:space="0" w:color="auto"/>
                  </w:divBdr>
                  <w:divsChild>
                    <w:div w:id="2124155656">
                      <w:marLeft w:val="0"/>
                      <w:marRight w:val="0"/>
                      <w:marTop w:val="0"/>
                      <w:marBottom w:val="0"/>
                      <w:divBdr>
                        <w:top w:val="none" w:sz="0" w:space="0" w:color="auto"/>
                        <w:left w:val="none" w:sz="0" w:space="0" w:color="auto"/>
                        <w:bottom w:val="none" w:sz="0" w:space="0" w:color="auto"/>
                        <w:right w:val="none" w:sz="0" w:space="0" w:color="auto"/>
                      </w:divBdr>
                    </w:div>
                  </w:divsChild>
                </w:div>
                <w:div w:id="995305463">
                  <w:marLeft w:val="0"/>
                  <w:marRight w:val="0"/>
                  <w:marTop w:val="0"/>
                  <w:marBottom w:val="0"/>
                  <w:divBdr>
                    <w:top w:val="none" w:sz="0" w:space="0" w:color="auto"/>
                    <w:left w:val="none" w:sz="0" w:space="0" w:color="auto"/>
                    <w:bottom w:val="none" w:sz="0" w:space="0" w:color="auto"/>
                    <w:right w:val="none" w:sz="0" w:space="0" w:color="auto"/>
                  </w:divBdr>
                  <w:divsChild>
                    <w:div w:id="1588805728">
                      <w:marLeft w:val="0"/>
                      <w:marRight w:val="0"/>
                      <w:marTop w:val="0"/>
                      <w:marBottom w:val="0"/>
                      <w:divBdr>
                        <w:top w:val="none" w:sz="0" w:space="0" w:color="auto"/>
                        <w:left w:val="none" w:sz="0" w:space="0" w:color="auto"/>
                        <w:bottom w:val="none" w:sz="0" w:space="0" w:color="auto"/>
                        <w:right w:val="none" w:sz="0" w:space="0" w:color="auto"/>
                      </w:divBdr>
                    </w:div>
                  </w:divsChild>
                </w:div>
                <w:div w:id="1019235909">
                  <w:marLeft w:val="0"/>
                  <w:marRight w:val="0"/>
                  <w:marTop w:val="0"/>
                  <w:marBottom w:val="0"/>
                  <w:divBdr>
                    <w:top w:val="none" w:sz="0" w:space="0" w:color="auto"/>
                    <w:left w:val="none" w:sz="0" w:space="0" w:color="auto"/>
                    <w:bottom w:val="none" w:sz="0" w:space="0" w:color="auto"/>
                    <w:right w:val="none" w:sz="0" w:space="0" w:color="auto"/>
                  </w:divBdr>
                  <w:divsChild>
                    <w:div w:id="1003431390">
                      <w:marLeft w:val="0"/>
                      <w:marRight w:val="0"/>
                      <w:marTop w:val="0"/>
                      <w:marBottom w:val="0"/>
                      <w:divBdr>
                        <w:top w:val="none" w:sz="0" w:space="0" w:color="auto"/>
                        <w:left w:val="none" w:sz="0" w:space="0" w:color="auto"/>
                        <w:bottom w:val="none" w:sz="0" w:space="0" w:color="auto"/>
                        <w:right w:val="none" w:sz="0" w:space="0" w:color="auto"/>
                      </w:divBdr>
                    </w:div>
                  </w:divsChild>
                </w:div>
                <w:div w:id="1020090157">
                  <w:marLeft w:val="0"/>
                  <w:marRight w:val="0"/>
                  <w:marTop w:val="0"/>
                  <w:marBottom w:val="0"/>
                  <w:divBdr>
                    <w:top w:val="none" w:sz="0" w:space="0" w:color="auto"/>
                    <w:left w:val="none" w:sz="0" w:space="0" w:color="auto"/>
                    <w:bottom w:val="none" w:sz="0" w:space="0" w:color="auto"/>
                    <w:right w:val="none" w:sz="0" w:space="0" w:color="auto"/>
                  </w:divBdr>
                  <w:divsChild>
                    <w:div w:id="1012992436">
                      <w:marLeft w:val="0"/>
                      <w:marRight w:val="0"/>
                      <w:marTop w:val="0"/>
                      <w:marBottom w:val="0"/>
                      <w:divBdr>
                        <w:top w:val="none" w:sz="0" w:space="0" w:color="auto"/>
                        <w:left w:val="none" w:sz="0" w:space="0" w:color="auto"/>
                        <w:bottom w:val="none" w:sz="0" w:space="0" w:color="auto"/>
                        <w:right w:val="none" w:sz="0" w:space="0" w:color="auto"/>
                      </w:divBdr>
                    </w:div>
                  </w:divsChild>
                </w:div>
                <w:div w:id="1062674183">
                  <w:marLeft w:val="0"/>
                  <w:marRight w:val="0"/>
                  <w:marTop w:val="0"/>
                  <w:marBottom w:val="0"/>
                  <w:divBdr>
                    <w:top w:val="none" w:sz="0" w:space="0" w:color="auto"/>
                    <w:left w:val="none" w:sz="0" w:space="0" w:color="auto"/>
                    <w:bottom w:val="none" w:sz="0" w:space="0" w:color="auto"/>
                    <w:right w:val="none" w:sz="0" w:space="0" w:color="auto"/>
                  </w:divBdr>
                  <w:divsChild>
                    <w:div w:id="1437946647">
                      <w:marLeft w:val="0"/>
                      <w:marRight w:val="0"/>
                      <w:marTop w:val="0"/>
                      <w:marBottom w:val="0"/>
                      <w:divBdr>
                        <w:top w:val="none" w:sz="0" w:space="0" w:color="auto"/>
                        <w:left w:val="none" w:sz="0" w:space="0" w:color="auto"/>
                        <w:bottom w:val="none" w:sz="0" w:space="0" w:color="auto"/>
                        <w:right w:val="none" w:sz="0" w:space="0" w:color="auto"/>
                      </w:divBdr>
                    </w:div>
                  </w:divsChild>
                </w:div>
                <w:div w:id="1143430460">
                  <w:marLeft w:val="0"/>
                  <w:marRight w:val="0"/>
                  <w:marTop w:val="0"/>
                  <w:marBottom w:val="0"/>
                  <w:divBdr>
                    <w:top w:val="none" w:sz="0" w:space="0" w:color="auto"/>
                    <w:left w:val="none" w:sz="0" w:space="0" w:color="auto"/>
                    <w:bottom w:val="none" w:sz="0" w:space="0" w:color="auto"/>
                    <w:right w:val="none" w:sz="0" w:space="0" w:color="auto"/>
                  </w:divBdr>
                  <w:divsChild>
                    <w:div w:id="270741486">
                      <w:marLeft w:val="0"/>
                      <w:marRight w:val="0"/>
                      <w:marTop w:val="0"/>
                      <w:marBottom w:val="0"/>
                      <w:divBdr>
                        <w:top w:val="none" w:sz="0" w:space="0" w:color="auto"/>
                        <w:left w:val="none" w:sz="0" w:space="0" w:color="auto"/>
                        <w:bottom w:val="none" w:sz="0" w:space="0" w:color="auto"/>
                        <w:right w:val="none" w:sz="0" w:space="0" w:color="auto"/>
                      </w:divBdr>
                    </w:div>
                  </w:divsChild>
                </w:div>
                <w:div w:id="1185442765">
                  <w:marLeft w:val="0"/>
                  <w:marRight w:val="0"/>
                  <w:marTop w:val="0"/>
                  <w:marBottom w:val="0"/>
                  <w:divBdr>
                    <w:top w:val="none" w:sz="0" w:space="0" w:color="auto"/>
                    <w:left w:val="none" w:sz="0" w:space="0" w:color="auto"/>
                    <w:bottom w:val="none" w:sz="0" w:space="0" w:color="auto"/>
                    <w:right w:val="none" w:sz="0" w:space="0" w:color="auto"/>
                  </w:divBdr>
                  <w:divsChild>
                    <w:div w:id="1983653572">
                      <w:marLeft w:val="0"/>
                      <w:marRight w:val="0"/>
                      <w:marTop w:val="0"/>
                      <w:marBottom w:val="0"/>
                      <w:divBdr>
                        <w:top w:val="none" w:sz="0" w:space="0" w:color="auto"/>
                        <w:left w:val="none" w:sz="0" w:space="0" w:color="auto"/>
                        <w:bottom w:val="none" w:sz="0" w:space="0" w:color="auto"/>
                        <w:right w:val="none" w:sz="0" w:space="0" w:color="auto"/>
                      </w:divBdr>
                    </w:div>
                  </w:divsChild>
                </w:div>
                <w:div w:id="1185821403">
                  <w:marLeft w:val="0"/>
                  <w:marRight w:val="0"/>
                  <w:marTop w:val="0"/>
                  <w:marBottom w:val="0"/>
                  <w:divBdr>
                    <w:top w:val="none" w:sz="0" w:space="0" w:color="auto"/>
                    <w:left w:val="none" w:sz="0" w:space="0" w:color="auto"/>
                    <w:bottom w:val="none" w:sz="0" w:space="0" w:color="auto"/>
                    <w:right w:val="none" w:sz="0" w:space="0" w:color="auto"/>
                  </w:divBdr>
                  <w:divsChild>
                    <w:div w:id="1914924318">
                      <w:marLeft w:val="0"/>
                      <w:marRight w:val="0"/>
                      <w:marTop w:val="0"/>
                      <w:marBottom w:val="0"/>
                      <w:divBdr>
                        <w:top w:val="none" w:sz="0" w:space="0" w:color="auto"/>
                        <w:left w:val="none" w:sz="0" w:space="0" w:color="auto"/>
                        <w:bottom w:val="none" w:sz="0" w:space="0" w:color="auto"/>
                        <w:right w:val="none" w:sz="0" w:space="0" w:color="auto"/>
                      </w:divBdr>
                    </w:div>
                  </w:divsChild>
                </w:div>
                <w:div w:id="1198081524">
                  <w:marLeft w:val="0"/>
                  <w:marRight w:val="0"/>
                  <w:marTop w:val="0"/>
                  <w:marBottom w:val="0"/>
                  <w:divBdr>
                    <w:top w:val="none" w:sz="0" w:space="0" w:color="auto"/>
                    <w:left w:val="none" w:sz="0" w:space="0" w:color="auto"/>
                    <w:bottom w:val="none" w:sz="0" w:space="0" w:color="auto"/>
                    <w:right w:val="none" w:sz="0" w:space="0" w:color="auto"/>
                  </w:divBdr>
                  <w:divsChild>
                    <w:div w:id="362563748">
                      <w:marLeft w:val="0"/>
                      <w:marRight w:val="0"/>
                      <w:marTop w:val="0"/>
                      <w:marBottom w:val="0"/>
                      <w:divBdr>
                        <w:top w:val="none" w:sz="0" w:space="0" w:color="auto"/>
                        <w:left w:val="none" w:sz="0" w:space="0" w:color="auto"/>
                        <w:bottom w:val="none" w:sz="0" w:space="0" w:color="auto"/>
                        <w:right w:val="none" w:sz="0" w:space="0" w:color="auto"/>
                      </w:divBdr>
                    </w:div>
                  </w:divsChild>
                </w:div>
                <w:div w:id="1215118906">
                  <w:marLeft w:val="0"/>
                  <w:marRight w:val="0"/>
                  <w:marTop w:val="0"/>
                  <w:marBottom w:val="0"/>
                  <w:divBdr>
                    <w:top w:val="none" w:sz="0" w:space="0" w:color="auto"/>
                    <w:left w:val="none" w:sz="0" w:space="0" w:color="auto"/>
                    <w:bottom w:val="none" w:sz="0" w:space="0" w:color="auto"/>
                    <w:right w:val="none" w:sz="0" w:space="0" w:color="auto"/>
                  </w:divBdr>
                  <w:divsChild>
                    <w:div w:id="600844356">
                      <w:marLeft w:val="0"/>
                      <w:marRight w:val="0"/>
                      <w:marTop w:val="0"/>
                      <w:marBottom w:val="0"/>
                      <w:divBdr>
                        <w:top w:val="none" w:sz="0" w:space="0" w:color="auto"/>
                        <w:left w:val="none" w:sz="0" w:space="0" w:color="auto"/>
                        <w:bottom w:val="none" w:sz="0" w:space="0" w:color="auto"/>
                        <w:right w:val="none" w:sz="0" w:space="0" w:color="auto"/>
                      </w:divBdr>
                    </w:div>
                  </w:divsChild>
                </w:div>
                <w:div w:id="1239635583">
                  <w:marLeft w:val="0"/>
                  <w:marRight w:val="0"/>
                  <w:marTop w:val="0"/>
                  <w:marBottom w:val="0"/>
                  <w:divBdr>
                    <w:top w:val="none" w:sz="0" w:space="0" w:color="auto"/>
                    <w:left w:val="none" w:sz="0" w:space="0" w:color="auto"/>
                    <w:bottom w:val="none" w:sz="0" w:space="0" w:color="auto"/>
                    <w:right w:val="none" w:sz="0" w:space="0" w:color="auto"/>
                  </w:divBdr>
                  <w:divsChild>
                    <w:div w:id="378435671">
                      <w:marLeft w:val="0"/>
                      <w:marRight w:val="0"/>
                      <w:marTop w:val="0"/>
                      <w:marBottom w:val="0"/>
                      <w:divBdr>
                        <w:top w:val="none" w:sz="0" w:space="0" w:color="auto"/>
                        <w:left w:val="none" w:sz="0" w:space="0" w:color="auto"/>
                        <w:bottom w:val="none" w:sz="0" w:space="0" w:color="auto"/>
                        <w:right w:val="none" w:sz="0" w:space="0" w:color="auto"/>
                      </w:divBdr>
                    </w:div>
                  </w:divsChild>
                </w:div>
                <w:div w:id="1258716381">
                  <w:marLeft w:val="0"/>
                  <w:marRight w:val="0"/>
                  <w:marTop w:val="0"/>
                  <w:marBottom w:val="0"/>
                  <w:divBdr>
                    <w:top w:val="none" w:sz="0" w:space="0" w:color="auto"/>
                    <w:left w:val="none" w:sz="0" w:space="0" w:color="auto"/>
                    <w:bottom w:val="none" w:sz="0" w:space="0" w:color="auto"/>
                    <w:right w:val="none" w:sz="0" w:space="0" w:color="auto"/>
                  </w:divBdr>
                  <w:divsChild>
                    <w:div w:id="1270820138">
                      <w:marLeft w:val="0"/>
                      <w:marRight w:val="0"/>
                      <w:marTop w:val="0"/>
                      <w:marBottom w:val="0"/>
                      <w:divBdr>
                        <w:top w:val="none" w:sz="0" w:space="0" w:color="auto"/>
                        <w:left w:val="none" w:sz="0" w:space="0" w:color="auto"/>
                        <w:bottom w:val="none" w:sz="0" w:space="0" w:color="auto"/>
                        <w:right w:val="none" w:sz="0" w:space="0" w:color="auto"/>
                      </w:divBdr>
                    </w:div>
                  </w:divsChild>
                </w:div>
                <w:div w:id="1265919069">
                  <w:marLeft w:val="0"/>
                  <w:marRight w:val="0"/>
                  <w:marTop w:val="0"/>
                  <w:marBottom w:val="0"/>
                  <w:divBdr>
                    <w:top w:val="none" w:sz="0" w:space="0" w:color="auto"/>
                    <w:left w:val="none" w:sz="0" w:space="0" w:color="auto"/>
                    <w:bottom w:val="none" w:sz="0" w:space="0" w:color="auto"/>
                    <w:right w:val="none" w:sz="0" w:space="0" w:color="auto"/>
                  </w:divBdr>
                  <w:divsChild>
                    <w:div w:id="1252546638">
                      <w:marLeft w:val="0"/>
                      <w:marRight w:val="0"/>
                      <w:marTop w:val="0"/>
                      <w:marBottom w:val="0"/>
                      <w:divBdr>
                        <w:top w:val="none" w:sz="0" w:space="0" w:color="auto"/>
                        <w:left w:val="none" w:sz="0" w:space="0" w:color="auto"/>
                        <w:bottom w:val="none" w:sz="0" w:space="0" w:color="auto"/>
                        <w:right w:val="none" w:sz="0" w:space="0" w:color="auto"/>
                      </w:divBdr>
                    </w:div>
                  </w:divsChild>
                </w:div>
                <w:div w:id="1273513828">
                  <w:marLeft w:val="0"/>
                  <w:marRight w:val="0"/>
                  <w:marTop w:val="0"/>
                  <w:marBottom w:val="0"/>
                  <w:divBdr>
                    <w:top w:val="none" w:sz="0" w:space="0" w:color="auto"/>
                    <w:left w:val="none" w:sz="0" w:space="0" w:color="auto"/>
                    <w:bottom w:val="none" w:sz="0" w:space="0" w:color="auto"/>
                    <w:right w:val="none" w:sz="0" w:space="0" w:color="auto"/>
                  </w:divBdr>
                  <w:divsChild>
                    <w:div w:id="531839812">
                      <w:marLeft w:val="0"/>
                      <w:marRight w:val="0"/>
                      <w:marTop w:val="0"/>
                      <w:marBottom w:val="0"/>
                      <w:divBdr>
                        <w:top w:val="none" w:sz="0" w:space="0" w:color="auto"/>
                        <w:left w:val="none" w:sz="0" w:space="0" w:color="auto"/>
                        <w:bottom w:val="none" w:sz="0" w:space="0" w:color="auto"/>
                        <w:right w:val="none" w:sz="0" w:space="0" w:color="auto"/>
                      </w:divBdr>
                    </w:div>
                  </w:divsChild>
                </w:div>
                <w:div w:id="1283420556">
                  <w:marLeft w:val="0"/>
                  <w:marRight w:val="0"/>
                  <w:marTop w:val="0"/>
                  <w:marBottom w:val="0"/>
                  <w:divBdr>
                    <w:top w:val="none" w:sz="0" w:space="0" w:color="auto"/>
                    <w:left w:val="none" w:sz="0" w:space="0" w:color="auto"/>
                    <w:bottom w:val="none" w:sz="0" w:space="0" w:color="auto"/>
                    <w:right w:val="none" w:sz="0" w:space="0" w:color="auto"/>
                  </w:divBdr>
                  <w:divsChild>
                    <w:div w:id="3825352">
                      <w:marLeft w:val="0"/>
                      <w:marRight w:val="0"/>
                      <w:marTop w:val="0"/>
                      <w:marBottom w:val="0"/>
                      <w:divBdr>
                        <w:top w:val="none" w:sz="0" w:space="0" w:color="auto"/>
                        <w:left w:val="none" w:sz="0" w:space="0" w:color="auto"/>
                        <w:bottom w:val="none" w:sz="0" w:space="0" w:color="auto"/>
                        <w:right w:val="none" w:sz="0" w:space="0" w:color="auto"/>
                      </w:divBdr>
                    </w:div>
                  </w:divsChild>
                </w:div>
                <w:div w:id="1351685742">
                  <w:marLeft w:val="0"/>
                  <w:marRight w:val="0"/>
                  <w:marTop w:val="0"/>
                  <w:marBottom w:val="0"/>
                  <w:divBdr>
                    <w:top w:val="none" w:sz="0" w:space="0" w:color="auto"/>
                    <w:left w:val="none" w:sz="0" w:space="0" w:color="auto"/>
                    <w:bottom w:val="none" w:sz="0" w:space="0" w:color="auto"/>
                    <w:right w:val="none" w:sz="0" w:space="0" w:color="auto"/>
                  </w:divBdr>
                  <w:divsChild>
                    <w:div w:id="657272987">
                      <w:marLeft w:val="0"/>
                      <w:marRight w:val="0"/>
                      <w:marTop w:val="0"/>
                      <w:marBottom w:val="0"/>
                      <w:divBdr>
                        <w:top w:val="none" w:sz="0" w:space="0" w:color="auto"/>
                        <w:left w:val="none" w:sz="0" w:space="0" w:color="auto"/>
                        <w:bottom w:val="none" w:sz="0" w:space="0" w:color="auto"/>
                        <w:right w:val="none" w:sz="0" w:space="0" w:color="auto"/>
                      </w:divBdr>
                    </w:div>
                  </w:divsChild>
                </w:div>
                <w:div w:id="1412119397">
                  <w:marLeft w:val="0"/>
                  <w:marRight w:val="0"/>
                  <w:marTop w:val="0"/>
                  <w:marBottom w:val="0"/>
                  <w:divBdr>
                    <w:top w:val="none" w:sz="0" w:space="0" w:color="auto"/>
                    <w:left w:val="none" w:sz="0" w:space="0" w:color="auto"/>
                    <w:bottom w:val="none" w:sz="0" w:space="0" w:color="auto"/>
                    <w:right w:val="none" w:sz="0" w:space="0" w:color="auto"/>
                  </w:divBdr>
                  <w:divsChild>
                    <w:div w:id="1488940168">
                      <w:marLeft w:val="0"/>
                      <w:marRight w:val="0"/>
                      <w:marTop w:val="0"/>
                      <w:marBottom w:val="0"/>
                      <w:divBdr>
                        <w:top w:val="none" w:sz="0" w:space="0" w:color="auto"/>
                        <w:left w:val="none" w:sz="0" w:space="0" w:color="auto"/>
                        <w:bottom w:val="none" w:sz="0" w:space="0" w:color="auto"/>
                        <w:right w:val="none" w:sz="0" w:space="0" w:color="auto"/>
                      </w:divBdr>
                    </w:div>
                  </w:divsChild>
                </w:div>
                <w:div w:id="1434011134">
                  <w:marLeft w:val="0"/>
                  <w:marRight w:val="0"/>
                  <w:marTop w:val="0"/>
                  <w:marBottom w:val="0"/>
                  <w:divBdr>
                    <w:top w:val="none" w:sz="0" w:space="0" w:color="auto"/>
                    <w:left w:val="none" w:sz="0" w:space="0" w:color="auto"/>
                    <w:bottom w:val="none" w:sz="0" w:space="0" w:color="auto"/>
                    <w:right w:val="none" w:sz="0" w:space="0" w:color="auto"/>
                  </w:divBdr>
                  <w:divsChild>
                    <w:div w:id="1239484609">
                      <w:marLeft w:val="0"/>
                      <w:marRight w:val="0"/>
                      <w:marTop w:val="0"/>
                      <w:marBottom w:val="0"/>
                      <w:divBdr>
                        <w:top w:val="none" w:sz="0" w:space="0" w:color="auto"/>
                        <w:left w:val="none" w:sz="0" w:space="0" w:color="auto"/>
                        <w:bottom w:val="none" w:sz="0" w:space="0" w:color="auto"/>
                        <w:right w:val="none" w:sz="0" w:space="0" w:color="auto"/>
                      </w:divBdr>
                    </w:div>
                  </w:divsChild>
                </w:div>
                <w:div w:id="1442384043">
                  <w:marLeft w:val="0"/>
                  <w:marRight w:val="0"/>
                  <w:marTop w:val="0"/>
                  <w:marBottom w:val="0"/>
                  <w:divBdr>
                    <w:top w:val="none" w:sz="0" w:space="0" w:color="auto"/>
                    <w:left w:val="none" w:sz="0" w:space="0" w:color="auto"/>
                    <w:bottom w:val="none" w:sz="0" w:space="0" w:color="auto"/>
                    <w:right w:val="none" w:sz="0" w:space="0" w:color="auto"/>
                  </w:divBdr>
                  <w:divsChild>
                    <w:div w:id="133567054">
                      <w:marLeft w:val="0"/>
                      <w:marRight w:val="0"/>
                      <w:marTop w:val="0"/>
                      <w:marBottom w:val="0"/>
                      <w:divBdr>
                        <w:top w:val="none" w:sz="0" w:space="0" w:color="auto"/>
                        <w:left w:val="none" w:sz="0" w:space="0" w:color="auto"/>
                        <w:bottom w:val="none" w:sz="0" w:space="0" w:color="auto"/>
                        <w:right w:val="none" w:sz="0" w:space="0" w:color="auto"/>
                      </w:divBdr>
                    </w:div>
                  </w:divsChild>
                </w:div>
                <w:div w:id="1477606292">
                  <w:marLeft w:val="0"/>
                  <w:marRight w:val="0"/>
                  <w:marTop w:val="0"/>
                  <w:marBottom w:val="0"/>
                  <w:divBdr>
                    <w:top w:val="none" w:sz="0" w:space="0" w:color="auto"/>
                    <w:left w:val="none" w:sz="0" w:space="0" w:color="auto"/>
                    <w:bottom w:val="none" w:sz="0" w:space="0" w:color="auto"/>
                    <w:right w:val="none" w:sz="0" w:space="0" w:color="auto"/>
                  </w:divBdr>
                  <w:divsChild>
                    <w:div w:id="1426729492">
                      <w:marLeft w:val="0"/>
                      <w:marRight w:val="0"/>
                      <w:marTop w:val="0"/>
                      <w:marBottom w:val="0"/>
                      <w:divBdr>
                        <w:top w:val="none" w:sz="0" w:space="0" w:color="auto"/>
                        <w:left w:val="none" w:sz="0" w:space="0" w:color="auto"/>
                        <w:bottom w:val="none" w:sz="0" w:space="0" w:color="auto"/>
                        <w:right w:val="none" w:sz="0" w:space="0" w:color="auto"/>
                      </w:divBdr>
                    </w:div>
                  </w:divsChild>
                </w:div>
                <w:div w:id="1484346920">
                  <w:marLeft w:val="0"/>
                  <w:marRight w:val="0"/>
                  <w:marTop w:val="0"/>
                  <w:marBottom w:val="0"/>
                  <w:divBdr>
                    <w:top w:val="none" w:sz="0" w:space="0" w:color="auto"/>
                    <w:left w:val="none" w:sz="0" w:space="0" w:color="auto"/>
                    <w:bottom w:val="none" w:sz="0" w:space="0" w:color="auto"/>
                    <w:right w:val="none" w:sz="0" w:space="0" w:color="auto"/>
                  </w:divBdr>
                  <w:divsChild>
                    <w:div w:id="532035750">
                      <w:marLeft w:val="0"/>
                      <w:marRight w:val="0"/>
                      <w:marTop w:val="0"/>
                      <w:marBottom w:val="0"/>
                      <w:divBdr>
                        <w:top w:val="none" w:sz="0" w:space="0" w:color="auto"/>
                        <w:left w:val="none" w:sz="0" w:space="0" w:color="auto"/>
                        <w:bottom w:val="none" w:sz="0" w:space="0" w:color="auto"/>
                        <w:right w:val="none" w:sz="0" w:space="0" w:color="auto"/>
                      </w:divBdr>
                    </w:div>
                  </w:divsChild>
                </w:div>
                <w:div w:id="1493717741">
                  <w:marLeft w:val="0"/>
                  <w:marRight w:val="0"/>
                  <w:marTop w:val="0"/>
                  <w:marBottom w:val="0"/>
                  <w:divBdr>
                    <w:top w:val="none" w:sz="0" w:space="0" w:color="auto"/>
                    <w:left w:val="none" w:sz="0" w:space="0" w:color="auto"/>
                    <w:bottom w:val="none" w:sz="0" w:space="0" w:color="auto"/>
                    <w:right w:val="none" w:sz="0" w:space="0" w:color="auto"/>
                  </w:divBdr>
                  <w:divsChild>
                    <w:div w:id="1738822073">
                      <w:marLeft w:val="0"/>
                      <w:marRight w:val="0"/>
                      <w:marTop w:val="0"/>
                      <w:marBottom w:val="0"/>
                      <w:divBdr>
                        <w:top w:val="none" w:sz="0" w:space="0" w:color="auto"/>
                        <w:left w:val="none" w:sz="0" w:space="0" w:color="auto"/>
                        <w:bottom w:val="none" w:sz="0" w:space="0" w:color="auto"/>
                        <w:right w:val="none" w:sz="0" w:space="0" w:color="auto"/>
                      </w:divBdr>
                    </w:div>
                  </w:divsChild>
                </w:div>
                <w:div w:id="1495492882">
                  <w:marLeft w:val="0"/>
                  <w:marRight w:val="0"/>
                  <w:marTop w:val="0"/>
                  <w:marBottom w:val="0"/>
                  <w:divBdr>
                    <w:top w:val="none" w:sz="0" w:space="0" w:color="auto"/>
                    <w:left w:val="none" w:sz="0" w:space="0" w:color="auto"/>
                    <w:bottom w:val="none" w:sz="0" w:space="0" w:color="auto"/>
                    <w:right w:val="none" w:sz="0" w:space="0" w:color="auto"/>
                  </w:divBdr>
                  <w:divsChild>
                    <w:div w:id="1799567419">
                      <w:marLeft w:val="0"/>
                      <w:marRight w:val="0"/>
                      <w:marTop w:val="0"/>
                      <w:marBottom w:val="0"/>
                      <w:divBdr>
                        <w:top w:val="none" w:sz="0" w:space="0" w:color="auto"/>
                        <w:left w:val="none" w:sz="0" w:space="0" w:color="auto"/>
                        <w:bottom w:val="none" w:sz="0" w:space="0" w:color="auto"/>
                        <w:right w:val="none" w:sz="0" w:space="0" w:color="auto"/>
                      </w:divBdr>
                    </w:div>
                  </w:divsChild>
                </w:div>
                <w:div w:id="1498493153">
                  <w:marLeft w:val="0"/>
                  <w:marRight w:val="0"/>
                  <w:marTop w:val="0"/>
                  <w:marBottom w:val="0"/>
                  <w:divBdr>
                    <w:top w:val="none" w:sz="0" w:space="0" w:color="auto"/>
                    <w:left w:val="none" w:sz="0" w:space="0" w:color="auto"/>
                    <w:bottom w:val="none" w:sz="0" w:space="0" w:color="auto"/>
                    <w:right w:val="none" w:sz="0" w:space="0" w:color="auto"/>
                  </w:divBdr>
                  <w:divsChild>
                    <w:div w:id="1438217066">
                      <w:marLeft w:val="0"/>
                      <w:marRight w:val="0"/>
                      <w:marTop w:val="0"/>
                      <w:marBottom w:val="0"/>
                      <w:divBdr>
                        <w:top w:val="none" w:sz="0" w:space="0" w:color="auto"/>
                        <w:left w:val="none" w:sz="0" w:space="0" w:color="auto"/>
                        <w:bottom w:val="none" w:sz="0" w:space="0" w:color="auto"/>
                        <w:right w:val="none" w:sz="0" w:space="0" w:color="auto"/>
                      </w:divBdr>
                    </w:div>
                  </w:divsChild>
                </w:div>
                <w:div w:id="1517428796">
                  <w:marLeft w:val="0"/>
                  <w:marRight w:val="0"/>
                  <w:marTop w:val="0"/>
                  <w:marBottom w:val="0"/>
                  <w:divBdr>
                    <w:top w:val="none" w:sz="0" w:space="0" w:color="auto"/>
                    <w:left w:val="none" w:sz="0" w:space="0" w:color="auto"/>
                    <w:bottom w:val="none" w:sz="0" w:space="0" w:color="auto"/>
                    <w:right w:val="none" w:sz="0" w:space="0" w:color="auto"/>
                  </w:divBdr>
                  <w:divsChild>
                    <w:div w:id="134764826">
                      <w:marLeft w:val="0"/>
                      <w:marRight w:val="0"/>
                      <w:marTop w:val="0"/>
                      <w:marBottom w:val="0"/>
                      <w:divBdr>
                        <w:top w:val="none" w:sz="0" w:space="0" w:color="auto"/>
                        <w:left w:val="none" w:sz="0" w:space="0" w:color="auto"/>
                        <w:bottom w:val="none" w:sz="0" w:space="0" w:color="auto"/>
                        <w:right w:val="none" w:sz="0" w:space="0" w:color="auto"/>
                      </w:divBdr>
                    </w:div>
                  </w:divsChild>
                </w:div>
                <w:div w:id="1525679467">
                  <w:marLeft w:val="0"/>
                  <w:marRight w:val="0"/>
                  <w:marTop w:val="0"/>
                  <w:marBottom w:val="0"/>
                  <w:divBdr>
                    <w:top w:val="none" w:sz="0" w:space="0" w:color="auto"/>
                    <w:left w:val="none" w:sz="0" w:space="0" w:color="auto"/>
                    <w:bottom w:val="none" w:sz="0" w:space="0" w:color="auto"/>
                    <w:right w:val="none" w:sz="0" w:space="0" w:color="auto"/>
                  </w:divBdr>
                  <w:divsChild>
                    <w:div w:id="1341812653">
                      <w:marLeft w:val="0"/>
                      <w:marRight w:val="0"/>
                      <w:marTop w:val="0"/>
                      <w:marBottom w:val="0"/>
                      <w:divBdr>
                        <w:top w:val="none" w:sz="0" w:space="0" w:color="auto"/>
                        <w:left w:val="none" w:sz="0" w:space="0" w:color="auto"/>
                        <w:bottom w:val="none" w:sz="0" w:space="0" w:color="auto"/>
                        <w:right w:val="none" w:sz="0" w:space="0" w:color="auto"/>
                      </w:divBdr>
                    </w:div>
                  </w:divsChild>
                </w:div>
                <w:div w:id="1534801746">
                  <w:marLeft w:val="0"/>
                  <w:marRight w:val="0"/>
                  <w:marTop w:val="0"/>
                  <w:marBottom w:val="0"/>
                  <w:divBdr>
                    <w:top w:val="none" w:sz="0" w:space="0" w:color="auto"/>
                    <w:left w:val="none" w:sz="0" w:space="0" w:color="auto"/>
                    <w:bottom w:val="none" w:sz="0" w:space="0" w:color="auto"/>
                    <w:right w:val="none" w:sz="0" w:space="0" w:color="auto"/>
                  </w:divBdr>
                  <w:divsChild>
                    <w:div w:id="1599676991">
                      <w:marLeft w:val="0"/>
                      <w:marRight w:val="0"/>
                      <w:marTop w:val="0"/>
                      <w:marBottom w:val="0"/>
                      <w:divBdr>
                        <w:top w:val="none" w:sz="0" w:space="0" w:color="auto"/>
                        <w:left w:val="none" w:sz="0" w:space="0" w:color="auto"/>
                        <w:bottom w:val="none" w:sz="0" w:space="0" w:color="auto"/>
                        <w:right w:val="none" w:sz="0" w:space="0" w:color="auto"/>
                      </w:divBdr>
                    </w:div>
                  </w:divsChild>
                </w:div>
                <w:div w:id="1537156618">
                  <w:marLeft w:val="0"/>
                  <w:marRight w:val="0"/>
                  <w:marTop w:val="0"/>
                  <w:marBottom w:val="0"/>
                  <w:divBdr>
                    <w:top w:val="none" w:sz="0" w:space="0" w:color="auto"/>
                    <w:left w:val="none" w:sz="0" w:space="0" w:color="auto"/>
                    <w:bottom w:val="none" w:sz="0" w:space="0" w:color="auto"/>
                    <w:right w:val="none" w:sz="0" w:space="0" w:color="auto"/>
                  </w:divBdr>
                  <w:divsChild>
                    <w:div w:id="1893610158">
                      <w:marLeft w:val="0"/>
                      <w:marRight w:val="0"/>
                      <w:marTop w:val="0"/>
                      <w:marBottom w:val="0"/>
                      <w:divBdr>
                        <w:top w:val="none" w:sz="0" w:space="0" w:color="auto"/>
                        <w:left w:val="none" w:sz="0" w:space="0" w:color="auto"/>
                        <w:bottom w:val="none" w:sz="0" w:space="0" w:color="auto"/>
                        <w:right w:val="none" w:sz="0" w:space="0" w:color="auto"/>
                      </w:divBdr>
                    </w:div>
                  </w:divsChild>
                </w:div>
                <w:div w:id="1547835904">
                  <w:marLeft w:val="0"/>
                  <w:marRight w:val="0"/>
                  <w:marTop w:val="0"/>
                  <w:marBottom w:val="0"/>
                  <w:divBdr>
                    <w:top w:val="none" w:sz="0" w:space="0" w:color="auto"/>
                    <w:left w:val="none" w:sz="0" w:space="0" w:color="auto"/>
                    <w:bottom w:val="none" w:sz="0" w:space="0" w:color="auto"/>
                    <w:right w:val="none" w:sz="0" w:space="0" w:color="auto"/>
                  </w:divBdr>
                  <w:divsChild>
                    <w:div w:id="2145270830">
                      <w:marLeft w:val="0"/>
                      <w:marRight w:val="0"/>
                      <w:marTop w:val="0"/>
                      <w:marBottom w:val="0"/>
                      <w:divBdr>
                        <w:top w:val="none" w:sz="0" w:space="0" w:color="auto"/>
                        <w:left w:val="none" w:sz="0" w:space="0" w:color="auto"/>
                        <w:bottom w:val="none" w:sz="0" w:space="0" w:color="auto"/>
                        <w:right w:val="none" w:sz="0" w:space="0" w:color="auto"/>
                      </w:divBdr>
                    </w:div>
                  </w:divsChild>
                </w:div>
                <w:div w:id="1739590364">
                  <w:marLeft w:val="0"/>
                  <w:marRight w:val="0"/>
                  <w:marTop w:val="0"/>
                  <w:marBottom w:val="0"/>
                  <w:divBdr>
                    <w:top w:val="none" w:sz="0" w:space="0" w:color="auto"/>
                    <w:left w:val="none" w:sz="0" w:space="0" w:color="auto"/>
                    <w:bottom w:val="none" w:sz="0" w:space="0" w:color="auto"/>
                    <w:right w:val="none" w:sz="0" w:space="0" w:color="auto"/>
                  </w:divBdr>
                  <w:divsChild>
                    <w:div w:id="2021395736">
                      <w:marLeft w:val="0"/>
                      <w:marRight w:val="0"/>
                      <w:marTop w:val="0"/>
                      <w:marBottom w:val="0"/>
                      <w:divBdr>
                        <w:top w:val="none" w:sz="0" w:space="0" w:color="auto"/>
                        <w:left w:val="none" w:sz="0" w:space="0" w:color="auto"/>
                        <w:bottom w:val="none" w:sz="0" w:space="0" w:color="auto"/>
                        <w:right w:val="none" w:sz="0" w:space="0" w:color="auto"/>
                      </w:divBdr>
                    </w:div>
                  </w:divsChild>
                </w:div>
                <w:div w:id="1765765223">
                  <w:marLeft w:val="0"/>
                  <w:marRight w:val="0"/>
                  <w:marTop w:val="0"/>
                  <w:marBottom w:val="0"/>
                  <w:divBdr>
                    <w:top w:val="none" w:sz="0" w:space="0" w:color="auto"/>
                    <w:left w:val="none" w:sz="0" w:space="0" w:color="auto"/>
                    <w:bottom w:val="none" w:sz="0" w:space="0" w:color="auto"/>
                    <w:right w:val="none" w:sz="0" w:space="0" w:color="auto"/>
                  </w:divBdr>
                  <w:divsChild>
                    <w:div w:id="710959240">
                      <w:marLeft w:val="0"/>
                      <w:marRight w:val="0"/>
                      <w:marTop w:val="0"/>
                      <w:marBottom w:val="0"/>
                      <w:divBdr>
                        <w:top w:val="none" w:sz="0" w:space="0" w:color="auto"/>
                        <w:left w:val="none" w:sz="0" w:space="0" w:color="auto"/>
                        <w:bottom w:val="none" w:sz="0" w:space="0" w:color="auto"/>
                        <w:right w:val="none" w:sz="0" w:space="0" w:color="auto"/>
                      </w:divBdr>
                    </w:div>
                  </w:divsChild>
                </w:div>
                <w:div w:id="1775905420">
                  <w:marLeft w:val="0"/>
                  <w:marRight w:val="0"/>
                  <w:marTop w:val="0"/>
                  <w:marBottom w:val="0"/>
                  <w:divBdr>
                    <w:top w:val="none" w:sz="0" w:space="0" w:color="auto"/>
                    <w:left w:val="none" w:sz="0" w:space="0" w:color="auto"/>
                    <w:bottom w:val="none" w:sz="0" w:space="0" w:color="auto"/>
                    <w:right w:val="none" w:sz="0" w:space="0" w:color="auto"/>
                  </w:divBdr>
                  <w:divsChild>
                    <w:div w:id="19354516">
                      <w:marLeft w:val="0"/>
                      <w:marRight w:val="0"/>
                      <w:marTop w:val="0"/>
                      <w:marBottom w:val="0"/>
                      <w:divBdr>
                        <w:top w:val="none" w:sz="0" w:space="0" w:color="auto"/>
                        <w:left w:val="none" w:sz="0" w:space="0" w:color="auto"/>
                        <w:bottom w:val="none" w:sz="0" w:space="0" w:color="auto"/>
                        <w:right w:val="none" w:sz="0" w:space="0" w:color="auto"/>
                      </w:divBdr>
                    </w:div>
                  </w:divsChild>
                </w:div>
                <w:div w:id="1777367484">
                  <w:marLeft w:val="0"/>
                  <w:marRight w:val="0"/>
                  <w:marTop w:val="0"/>
                  <w:marBottom w:val="0"/>
                  <w:divBdr>
                    <w:top w:val="none" w:sz="0" w:space="0" w:color="auto"/>
                    <w:left w:val="none" w:sz="0" w:space="0" w:color="auto"/>
                    <w:bottom w:val="none" w:sz="0" w:space="0" w:color="auto"/>
                    <w:right w:val="none" w:sz="0" w:space="0" w:color="auto"/>
                  </w:divBdr>
                  <w:divsChild>
                    <w:div w:id="198055009">
                      <w:marLeft w:val="0"/>
                      <w:marRight w:val="0"/>
                      <w:marTop w:val="0"/>
                      <w:marBottom w:val="0"/>
                      <w:divBdr>
                        <w:top w:val="none" w:sz="0" w:space="0" w:color="auto"/>
                        <w:left w:val="none" w:sz="0" w:space="0" w:color="auto"/>
                        <w:bottom w:val="none" w:sz="0" w:space="0" w:color="auto"/>
                        <w:right w:val="none" w:sz="0" w:space="0" w:color="auto"/>
                      </w:divBdr>
                    </w:div>
                  </w:divsChild>
                </w:div>
                <w:div w:id="1804544618">
                  <w:marLeft w:val="0"/>
                  <w:marRight w:val="0"/>
                  <w:marTop w:val="0"/>
                  <w:marBottom w:val="0"/>
                  <w:divBdr>
                    <w:top w:val="none" w:sz="0" w:space="0" w:color="auto"/>
                    <w:left w:val="none" w:sz="0" w:space="0" w:color="auto"/>
                    <w:bottom w:val="none" w:sz="0" w:space="0" w:color="auto"/>
                    <w:right w:val="none" w:sz="0" w:space="0" w:color="auto"/>
                  </w:divBdr>
                  <w:divsChild>
                    <w:div w:id="871921368">
                      <w:marLeft w:val="0"/>
                      <w:marRight w:val="0"/>
                      <w:marTop w:val="0"/>
                      <w:marBottom w:val="0"/>
                      <w:divBdr>
                        <w:top w:val="none" w:sz="0" w:space="0" w:color="auto"/>
                        <w:left w:val="none" w:sz="0" w:space="0" w:color="auto"/>
                        <w:bottom w:val="none" w:sz="0" w:space="0" w:color="auto"/>
                        <w:right w:val="none" w:sz="0" w:space="0" w:color="auto"/>
                      </w:divBdr>
                    </w:div>
                  </w:divsChild>
                </w:div>
                <w:div w:id="1817644033">
                  <w:marLeft w:val="0"/>
                  <w:marRight w:val="0"/>
                  <w:marTop w:val="0"/>
                  <w:marBottom w:val="0"/>
                  <w:divBdr>
                    <w:top w:val="none" w:sz="0" w:space="0" w:color="auto"/>
                    <w:left w:val="none" w:sz="0" w:space="0" w:color="auto"/>
                    <w:bottom w:val="none" w:sz="0" w:space="0" w:color="auto"/>
                    <w:right w:val="none" w:sz="0" w:space="0" w:color="auto"/>
                  </w:divBdr>
                  <w:divsChild>
                    <w:div w:id="1400440381">
                      <w:marLeft w:val="0"/>
                      <w:marRight w:val="0"/>
                      <w:marTop w:val="0"/>
                      <w:marBottom w:val="0"/>
                      <w:divBdr>
                        <w:top w:val="none" w:sz="0" w:space="0" w:color="auto"/>
                        <w:left w:val="none" w:sz="0" w:space="0" w:color="auto"/>
                        <w:bottom w:val="none" w:sz="0" w:space="0" w:color="auto"/>
                        <w:right w:val="none" w:sz="0" w:space="0" w:color="auto"/>
                      </w:divBdr>
                    </w:div>
                  </w:divsChild>
                </w:div>
                <w:div w:id="1953587967">
                  <w:marLeft w:val="0"/>
                  <w:marRight w:val="0"/>
                  <w:marTop w:val="0"/>
                  <w:marBottom w:val="0"/>
                  <w:divBdr>
                    <w:top w:val="none" w:sz="0" w:space="0" w:color="auto"/>
                    <w:left w:val="none" w:sz="0" w:space="0" w:color="auto"/>
                    <w:bottom w:val="none" w:sz="0" w:space="0" w:color="auto"/>
                    <w:right w:val="none" w:sz="0" w:space="0" w:color="auto"/>
                  </w:divBdr>
                  <w:divsChild>
                    <w:div w:id="1743478980">
                      <w:marLeft w:val="0"/>
                      <w:marRight w:val="0"/>
                      <w:marTop w:val="0"/>
                      <w:marBottom w:val="0"/>
                      <w:divBdr>
                        <w:top w:val="none" w:sz="0" w:space="0" w:color="auto"/>
                        <w:left w:val="none" w:sz="0" w:space="0" w:color="auto"/>
                        <w:bottom w:val="none" w:sz="0" w:space="0" w:color="auto"/>
                        <w:right w:val="none" w:sz="0" w:space="0" w:color="auto"/>
                      </w:divBdr>
                    </w:div>
                  </w:divsChild>
                </w:div>
                <w:div w:id="2040816184">
                  <w:marLeft w:val="0"/>
                  <w:marRight w:val="0"/>
                  <w:marTop w:val="0"/>
                  <w:marBottom w:val="0"/>
                  <w:divBdr>
                    <w:top w:val="none" w:sz="0" w:space="0" w:color="auto"/>
                    <w:left w:val="none" w:sz="0" w:space="0" w:color="auto"/>
                    <w:bottom w:val="none" w:sz="0" w:space="0" w:color="auto"/>
                    <w:right w:val="none" w:sz="0" w:space="0" w:color="auto"/>
                  </w:divBdr>
                  <w:divsChild>
                    <w:div w:id="1200431433">
                      <w:marLeft w:val="0"/>
                      <w:marRight w:val="0"/>
                      <w:marTop w:val="0"/>
                      <w:marBottom w:val="0"/>
                      <w:divBdr>
                        <w:top w:val="none" w:sz="0" w:space="0" w:color="auto"/>
                        <w:left w:val="none" w:sz="0" w:space="0" w:color="auto"/>
                        <w:bottom w:val="none" w:sz="0" w:space="0" w:color="auto"/>
                        <w:right w:val="none" w:sz="0" w:space="0" w:color="auto"/>
                      </w:divBdr>
                    </w:div>
                  </w:divsChild>
                </w:div>
                <w:div w:id="2054385348">
                  <w:marLeft w:val="0"/>
                  <w:marRight w:val="0"/>
                  <w:marTop w:val="0"/>
                  <w:marBottom w:val="0"/>
                  <w:divBdr>
                    <w:top w:val="none" w:sz="0" w:space="0" w:color="auto"/>
                    <w:left w:val="none" w:sz="0" w:space="0" w:color="auto"/>
                    <w:bottom w:val="none" w:sz="0" w:space="0" w:color="auto"/>
                    <w:right w:val="none" w:sz="0" w:space="0" w:color="auto"/>
                  </w:divBdr>
                  <w:divsChild>
                    <w:div w:id="1468665567">
                      <w:marLeft w:val="0"/>
                      <w:marRight w:val="0"/>
                      <w:marTop w:val="0"/>
                      <w:marBottom w:val="0"/>
                      <w:divBdr>
                        <w:top w:val="none" w:sz="0" w:space="0" w:color="auto"/>
                        <w:left w:val="none" w:sz="0" w:space="0" w:color="auto"/>
                        <w:bottom w:val="none" w:sz="0" w:space="0" w:color="auto"/>
                        <w:right w:val="none" w:sz="0" w:space="0" w:color="auto"/>
                      </w:divBdr>
                    </w:div>
                  </w:divsChild>
                </w:div>
                <w:div w:id="2065519046">
                  <w:marLeft w:val="0"/>
                  <w:marRight w:val="0"/>
                  <w:marTop w:val="0"/>
                  <w:marBottom w:val="0"/>
                  <w:divBdr>
                    <w:top w:val="none" w:sz="0" w:space="0" w:color="auto"/>
                    <w:left w:val="none" w:sz="0" w:space="0" w:color="auto"/>
                    <w:bottom w:val="none" w:sz="0" w:space="0" w:color="auto"/>
                    <w:right w:val="none" w:sz="0" w:space="0" w:color="auto"/>
                  </w:divBdr>
                  <w:divsChild>
                    <w:div w:id="1415204919">
                      <w:marLeft w:val="0"/>
                      <w:marRight w:val="0"/>
                      <w:marTop w:val="0"/>
                      <w:marBottom w:val="0"/>
                      <w:divBdr>
                        <w:top w:val="none" w:sz="0" w:space="0" w:color="auto"/>
                        <w:left w:val="none" w:sz="0" w:space="0" w:color="auto"/>
                        <w:bottom w:val="none" w:sz="0" w:space="0" w:color="auto"/>
                        <w:right w:val="none" w:sz="0" w:space="0" w:color="auto"/>
                      </w:divBdr>
                    </w:div>
                  </w:divsChild>
                </w:div>
                <w:div w:id="2077580790">
                  <w:marLeft w:val="0"/>
                  <w:marRight w:val="0"/>
                  <w:marTop w:val="0"/>
                  <w:marBottom w:val="0"/>
                  <w:divBdr>
                    <w:top w:val="none" w:sz="0" w:space="0" w:color="auto"/>
                    <w:left w:val="none" w:sz="0" w:space="0" w:color="auto"/>
                    <w:bottom w:val="none" w:sz="0" w:space="0" w:color="auto"/>
                    <w:right w:val="none" w:sz="0" w:space="0" w:color="auto"/>
                  </w:divBdr>
                  <w:divsChild>
                    <w:div w:id="1547327961">
                      <w:marLeft w:val="0"/>
                      <w:marRight w:val="0"/>
                      <w:marTop w:val="0"/>
                      <w:marBottom w:val="0"/>
                      <w:divBdr>
                        <w:top w:val="none" w:sz="0" w:space="0" w:color="auto"/>
                        <w:left w:val="none" w:sz="0" w:space="0" w:color="auto"/>
                        <w:bottom w:val="none" w:sz="0" w:space="0" w:color="auto"/>
                        <w:right w:val="none" w:sz="0" w:space="0" w:color="auto"/>
                      </w:divBdr>
                    </w:div>
                  </w:divsChild>
                </w:div>
                <w:div w:id="2108890617">
                  <w:marLeft w:val="0"/>
                  <w:marRight w:val="0"/>
                  <w:marTop w:val="0"/>
                  <w:marBottom w:val="0"/>
                  <w:divBdr>
                    <w:top w:val="none" w:sz="0" w:space="0" w:color="auto"/>
                    <w:left w:val="none" w:sz="0" w:space="0" w:color="auto"/>
                    <w:bottom w:val="none" w:sz="0" w:space="0" w:color="auto"/>
                    <w:right w:val="none" w:sz="0" w:space="0" w:color="auto"/>
                  </w:divBdr>
                  <w:divsChild>
                    <w:div w:id="541595870">
                      <w:marLeft w:val="0"/>
                      <w:marRight w:val="0"/>
                      <w:marTop w:val="0"/>
                      <w:marBottom w:val="0"/>
                      <w:divBdr>
                        <w:top w:val="none" w:sz="0" w:space="0" w:color="auto"/>
                        <w:left w:val="none" w:sz="0" w:space="0" w:color="auto"/>
                        <w:bottom w:val="none" w:sz="0" w:space="0" w:color="auto"/>
                        <w:right w:val="none" w:sz="0" w:space="0" w:color="auto"/>
                      </w:divBdr>
                    </w:div>
                  </w:divsChild>
                </w:div>
                <w:div w:id="2118214890">
                  <w:marLeft w:val="0"/>
                  <w:marRight w:val="0"/>
                  <w:marTop w:val="0"/>
                  <w:marBottom w:val="0"/>
                  <w:divBdr>
                    <w:top w:val="none" w:sz="0" w:space="0" w:color="auto"/>
                    <w:left w:val="none" w:sz="0" w:space="0" w:color="auto"/>
                    <w:bottom w:val="none" w:sz="0" w:space="0" w:color="auto"/>
                    <w:right w:val="none" w:sz="0" w:space="0" w:color="auto"/>
                  </w:divBdr>
                  <w:divsChild>
                    <w:div w:id="232356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3819192">
      <w:bodyDiv w:val="1"/>
      <w:marLeft w:val="0"/>
      <w:marRight w:val="0"/>
      <w:marTop w:val="0"/>
      <w:marBottom w:val="0"/>
      <w:divBdr>
        <w:top w:val="none" w:sz="0" w:space="0" w:color="auto"/>
        <w:left w:val="none" w:sz="0" w:space="0" w:color="auto"/>
        <w:bottom w:val="none" w:sz="0" w:space="0" w:color="auto"/>
        <w:right w:val="none" w:sz="0" w:space="0" w:color="auto"/>
      </w:divBdr>
      <w:divsChild>
        <w:div w:id="702437730">
          <w:marLeft w:val="0"/>
          <w:marRight w:val="0"/>
          <w:marTop w:val="0"/>
          <w:marBottom w:val="0"/>
          <w:divBdr>
            <w:top w:val="none" w:sz="0" w:space="0" w:color="auto"/>
            <w:left w:val="none" w:sz="0" w:space="0" w:color="auto"/>
            <w:bottom w:val="none" w:sz="0" w:space="0" w:color="auto"/>
            <w:right w:val="none" w:sz="0" w:space="0" w:color="auto"/>
          </w:divBdr>
        </w:div>
        <w:div w:id="1273316498">
          <w:marLeft w:val="0"/>
          <w:marRight w:val="0"/>
          <w:marTop w:val="0"/>
          <w:marBottom w:val="0"/>
          <w:divBdr>
            <w:top w:val="none" w:sz="0" w:space="0" w:color="auto"/>
            <w:left w:val="none" w:sz="0" w:space="0" w:color="auto"/>
            <w:bottom w:val="none" w:sz="0" w:space="0" w:color="auto"/>
            <w:right w:val="none" w:sz="0" w:space="0" w:color="auto"/>
          </w:divBdr>
        </w:div>
      </w:divsChild>
    </w:div>
    <w:div w:id="446315117">
      <w:bodyDiv w:val="1"/>
      <w:marLeft w:val="0"/>
      <w:marRight w:val="0"/>
      <w:marTop w:val="0"/>
      <w:marBottom w:val="0"/>
      <w:divBdr>
        <w:top w:val="none" w:sz="0" w:space="0" w:color="auto"/>
        <w:left w:val="none" w:sz="0" w:space="0" w:color="auto"/>
        <w:bottom w:val="none" w:sz="0" w:space="0" w:color="auto"/>
        <w:right w:val="none" w:sz="0" w:space="0" w:color="auto"/>
      </w:divBdr>
    </w:div>
    <w:div w:id="446507266">
      <w:bodyDiv w:val="1"/>
      <w:marLeft w:val="0"/>
      <w:marRight w:val="0"/>
      <w:marTop w:val="0"/>
      <w:marBottom w:val="0"/>
      <w:divBdr>
        <w:top w:val="none" w:sz="0" w:space="0" w:color="auto"/>
        <w:left w:val="none" w:sz="0" w:space="0" w:color="auto"/>
        <w:bottom w:val="none" w:sz="0" w:space="0" w:color="auto"/>
        <w:right w:val="none" w:sz="0" w:space="0" w:color="auto"/>
      </w:divBdr>
    </w:div>
    <w:div w:id="476069664">
      <w:bodyDiv w:val="1"/>
      <w:marLeft w:val="0"/>
      <w:marRight w:val="0"/>
      <w:marTop w:val="0"/>
      <w:marBottom w:val="0"/>
      <w:divBdr>
        <w:top w:val="none" w:sz="0" w:space="0" w:color="auto"/>
        <w:left w:val="none" w:sz="0" w:space="0" w:color="auto"/>
        <w:bottom w:val="none" w:sz="0" w:space="0" w:color="auto"/>
        <w:right w:val="none" w:sz="0" w:space="0" w:color="auto"/>
      </w:divBdr>
      <w:divsChild>
        <w:div w:id="341863849">
          <w:marLeft w:val="0"/>
          <w:marRight w:val="0"/>
          <w:marTop w:val="0"/>
          <w:marBottom w:val="0"/>
          <w:divBdr>
            <w:top w:val="none" w:sz="0" w:space="0" w:color="auto"/>
            <w:left w:val="none" w:sz="0" w:space="0" w:color="auto"/>
            <w:bottom w:val="none" w:sz="0" w:space="0" w:color="auto"/>
            <w:right w:val="none" w:sz="0" w:space="0" w:color="auto"/>
          </w:divBdr>
        </w:div>
        <w:div w:id="1590847564">
          <w:marLeft w:val="0"/>
          <w:marRight w:val="0"/>
          <w:marTop w:val="0"/>
          <w:marBottom w:val="0"/>
          <w:divBdr>
            <w:top w:val="none" w:sz="0" w:space="0" w:color="auto"/>
            <w:left w:val="none" w:sz="0" w:space="0" w:color="auto"/>
            <w:bottom w:val="none" w:sz="0" w:space="0" w:color="auto"/>
            <w:right w:val="none" w:sz="0" w:space="0" w:color="auto"/>
          </w:divBdr>
        </w:div>
        <w:div w:id="1621910325">
          <w:marLeft w:val="0"/>
          <w:marRight w:val="0"/>
          <w:marTop w:val="0"/>
          <w:marBottom w:val="0"/>
          <w:divBdr>
            <w:top w:val="none" w:sz="0" w:space="0" w:color="auto"/>
            <w:left w:val="none" w:sz="0" w:space="0" w:color="auto"/>
            <w:bottom w:val="none" w:sz="0" w:space="0" w:color="auto"/>
            <w:right w:val="none" w:sz="0" w:space="0" w:color="auto"/>
          </w:divBdr>
        </w:div>
      </w:divsChild>
    </w:div>
    <w:div w:id="517280086">
      <w:bodyDiv w:val="1"/>
      <w:marLeft w:val="0"/>
      <w:marRight w:val="0"/>
      <w:marTop w:val="0"/>
      <w:marBottom w:val="0"/>
      <w:divBdr>
        <w:top w:val="none" w:sz="0" w:space="0" w:color="auto"/>
        <w:left w:val="none" w:sz="0" w:space="0" w:color="auto"/>
        <w:bottom w:val="none" w:sz="0" w:space="0" w:color="auto"/>
        <w:right w:val="none" w:sz="0" w:space="0" w:color="auto"/>
      </w:divBdr>
    </w:div>
    <w:div w:id="559167916">
      <w:bodyDiv w:val="1"/>
      <w:marLeft w:val="0"/>
      <w:marRight w:val="0"/>
      <w:marTop w:val="0"/>
      <w:marBottom w:val="0"/>
      <w:divBdr>
        <w:top w:val="none" w:sz="0" w:space="0" w:color="auto"/>
        <w:left w:val="none" w:sz="0" w:space="0" w:color="auto"/>
        <w:bottom w:val="none" w:sz="0" w:space="0" w:color="auto"/>
        <w:right w:val="none" w:sz="0" w:space="0" w:color="auto"/>
      </w:divBdr>
    </w:div>
    <w:div w:id="595023422">
      <w:bodyDiv w:val="1"/>
      <w:marLeft w:val="0"/>
      <w:marRight w:val="0"/>
      <w:marTop w:val="0"/>
      <w:marBottom w:val="0"/>
      <w:divBdr>
        <w:top w:val="none" w:sz="0" w:space="0" w:color="auto"/>
        <w:left w:val="none" w:sz="0" w:space="0" w:color="auto"/>
        <w:bottom w:val="none" w:sz="0" w:space="0" w:color="auto"/>
        <w:right w:val="none" w:sz="0" w:space="0" w:color="auto"/>
      </w:divBdr>
    </w:div>
    <w:div w:id="656881760">
      <w:bodyDiv w:val="1"/>
      <w:marLeft w:val="0"/>
      <w:marRight w:val="0"/>
      <w:marTop w:val="0"/>
      <w:marBottom w:val="0"/>
      <w:divBdr>
        <w:top w:val="none" w:sz="0" w:space="0" w:color="auto"/>
        <w:left w:val="none" w:sz="0" w:space="0" w:color="auto"/>
        <w:bottom w:val="none" w:sz="0" w:space="0" w:color="auto"/>
        <w:right w:val="none" w:sz="0" w:space="0" w:color="auto"/>
      </w:divBdr>
      <w:divsChild>
        <w:div w:id="469326585">
          <w:marLeft w:val="0"/>
          <w:marRight w:val="0"/>
          <w:marTop w:val="0"/>
          <w:marBottom w:val="0"/>
          <w:divBdr>
            <w:top w:val="none" w:sz="0" w:space="0" w:color="auto"/>
            <w:left w:val="none" w:sz="0" w:space="0" w:color="auto"/>
            <w:bottom w:val="none" w:sz="0" w:space="0" w:color="auto"/>
            <w:right w:val="none" w:sz="0" w:space="0" w:color="auto"/>
          </w:divBdr>
        </w:div>
        <w:div w:id="1407917956">
          <w:marLeft w:val="0"/>
          <w:marRight w:val="0"/>
          <w:marTop w:val="0"/>
          <w:marBottom w:val="0"/>
          <w:divBdr>
            <w:top w:val="none" w:sz="0" w:space="0" w:color="auto"/>
            <w:left w:val="none" w:sz="0" w:space="0" w:color="auto"/>
            <w:bottom w:val="none" w:sz="0" w:space="0" w:color="auto"/>
            <w:right w:val="none" w:sz="0" w:space="0" w:color="auto"/>
          </w:divBdr>
          <w:divsChild>
            <w:div w:id="55666500">
              <w:marLeft w:val="0"/>
              <w:marRight w:val="0"/>
              <w:marTop w:val="0"/>
              <w:marBottom w:val="0"/>
              <w:divBdr>
                <w:top w:val="none" w:sz="0" w:space="0" w:color="auto"/>
                <w:left w:val="none" w:sz="0" w:space="0" w:color="auto"/>
                <w:bottom w:val="none" w:sz="0" w:space="0" w:color="auto"/>
                <w:right w:val="none" w:sz="0" w:space="0" w:color="auto"/>
              </w:divBdr>
              <w:divsChild>
                <w:div w:id="2000763905">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676230465">
      <w:bodyDiv w:val="1"/>
      <w:marLeft w:val="0"/>
      <w:marRight w:val="0"/>
      <w:marTop w:val="0"/>
      <w:marBottom w:val="0"/>
      <w:divBdr>
        <w:top w:val="none" w:sz="0" w:space="0" w:color="auto"/>
        <w:left w:val="none" w:sz="0" w:space="0" w:color="auto"/>
        <w:bottom w:val="none" w:sz="0" w:space="0" w:color="auto"/>
        <w:right w:val="none" w:sz="0" w:space="0" w:color="auto"/>
      </w:divBdr>
      <w:divsChild>
        <w:div w:id="997730348">
          <w:marLeft w:val="0"/>
          <w:marRight w:val="0"/>
          <w:marTop w:val="0"/>
          <w:marBottom w:val="0"/>
          <w:divBdr>
            <w:top w:val="none" w:sz="0" w:space="0" w:color="auto"/>
            <w:left w:val="none" w:sz="0" w:space="0" w:color="auto"/>
            <w:bottom w:val="none" w:sz="0" w:space="0" w:color="auto"/>
            <w:right w:val="none" w:sz="0" w:space="0" w:color="auto"/>
          </w:divBdr>
        </w:div>
        <w:div w:id="1159273862">
          <w:marLeft w:val="0"/>
          <w:marRight w:val="0"/>
          <w:marTop w:val="0"/>
          <w:marBottom w:val="0"/>
          <w:divBdr>
            <w:top w:val="none" w:sz="0" w:space="0" w:color="auto"/>
            <w:left w:val="none" w:sz="0" w:space="0" w:color="auto"/>
            <w:bottom w:val="none" w:sz="0" w:space="0" w:color="auto"/>
            <w:right w:val="none" w:sz="0" w:space="0" w:color="auto"/>
          </w:divBdr>
        </w:div>
        <w:div w:id="1170220994">
          <w:marLeft w:val="0"/>
          <w:marRight w:val="0"/>
          <w:marTop w:val="0"/>
          <w:marBottom w:val="0"/>
          <w:divBdr>
            <w:top w:val="none" w:sz="0" w:space="0" w:color="auto"/>
            <w:left w:val="none" w:sz="0" w:space="0" w:color="auto"/>
            <w:bottom w:val="none" w:sz="0" w:space="0" w:color="auto"/>
            <w:right w:val="none" w:sz="0" w:space="0" w:color="auto"/>
          </w:divBdr>
        </w:div>
      </w:divsChild>
    </w:div>
    <w:div w:id="681203990">
      <w:bodyDiv w:val="1"/>
      <w:marLeft w:val="0"/>
      <w:marRight w:val="0"/>
      <w:marTop w:val="0"/>
      <w:marBottom w:val="0"/>
      <w:divBdr>
        <w:top w:val="none" w:sz="0" w:space="0" w:color="auto"/>
        <w:left w:val="none" w:sz="0" w:space="0" w:color="auto"/>
        <w:bottom w:val="none" w:sz="0" w:space="0" w:color="auto"/>
        <w:right w:val="none" w:sz="0" w:space="0" w:color="auto"/>
      </w:divBdr>
    </w:div>
    <w:div w:id="689797904">
      <w:bodyDiv w:val="1"/>
      <w:marLeft w:val="0"/>
      <w:marRight w:val="0"/>
      <w:marTop w:val="0"/>
      <w:marBottom w:val="0"/>
      <w:divBdr>
        <w:top w:val="none" w:sz="0" w:space="0" w:color="auto"/>
        <w:left w:val="none" w:sz="0" w:space="0" w:color="auto"/>
        <w:bottom w:val="none" w:sz="0" w:space="0" w:color="auto"/>
        <w:right w:val="none" w:sz="0" w:space="0" w:color="auto"/>
      </w:divBdr>
    </w:div>
    <w:div w:id="699935185">
      <w:bodyDiv w:val="1"/>
      <w:marLeft w:val="0"/>
      <w:marRight w:val="0"/>
      <w:marTop w:val="0"/>
      <w:marBottom w:val="0"/>
      <w:divBdr>
        <w:top w:val="none" w:sz="0" w:space="0" w:color="auto"/>
        <w:left w:val="none" w:sz="0" w:space="0" w:color="auto"/>
        <w:bottom w:val="none" w:sz="0" w:space="0" w:color="auto"/>
        <w:right w:val="none" w:sz="0" w:space="0" w:color="auto"/>
      </w:divBdr>
    </w:div>
    <w:div w:id="772210879">
      <w:bodyDiv w:val="1"/>
      <w:marLeft w:val="0"/>
      <w:marRight w:val="0"/>
      <w:marTop w:val="0"/>
      <w:marBottom w:val="0"/>
      <w:divBdr>
        <w:top w:val="none" w:sz="0" w:space="0" w:color="auto"/>
        <w:left w:val="none" w:sz="0" w:space="0" w:color="auto"/>
        <w:bottom w:val="none" w:sz="0" w:space="0" w:color="auto"/>
        <w:right w:val="none" w:sz="0" w:space="0" w:color="auto"/>
      </w:divBdr>
      <w:divsChild>
        <w:div w:id="745692087">
          <w:marLeft w:val="0"/>
          <w:marRight w:val="0"/>
          <w:marTop w:val="0"/>
          <w:marBottom w:val="0"/>
          <w:divBdr>
            <w:top w:val="none" w:sz="0" w:space="0" w:color="auto"/>
            <w:left w:val="none" w:sz="0" w:space="0" w:color="auto"/>
            <w:bottom w:val="none" w:sz="0" w:space="0" w:color="auto"/>
            <w:right w:val="none" w:sz="0" w:space="0" w:color="auto"/>
          </w:divBdr>
        </w:div>
        <w:div w:id="1217281633">
          <w:marLeft w:val="0"/>
          <w:marRight w:val="0"/>
          <w:marTop w:val="0"/>
          <w:marBottom w:val="0"/>
          <w:divBdr>
            <w:top w:val="none" w:sz="0" w:space="0" w:color="auto"/>
            <w:left w:val="none" w:sz="0" w:space="0" w:color="auto"/>
            <w:bottom w:val="none" w:sz="0" w:space="0" w:color="auto"/>
            <w:right w:val="none" w:sz="0" w:space="0" w:color="auto"/>
          </w:divBdr>
        </w:div>
      </w:divsChild>
    </w:div>
    <w:div w:id="783039894">
      <w:bodyDiv w:val="1"/>
      <w:marLeft w:val="0"/>
      <w:marRight w:val="0"/>
      <w:marTop w:val="0"/>
      <w:marBottom w:val="0"/>
      <w:divBdr>
        <w:top w:val="none" w:sz="0" w:space="0" w:color="auto"/>
        <w:left w:val="none" w:sz="0" w:space="0" w:color="auto"/>
        <w:bottom w:val="none" w:sz="0" w:space="0" w:color="auto"/>
        <w:right w:val="none" w:sz="0" w:space="0" w:color="auto"/>
      </w:divBdr>
    </w:div>
    <w:div w:id="784813129">
      <w:bodyDiv w:val="1"/>
      <w:marLeft w:val="0"/>
      <w:marRight w:val="0"/>
      <w:marTop w:val="0"/>
      <w:marBottom w:val="0"/>
      <w:divBdr>
        <w:top w:val="none" w:sz="0" w:space="0" w:color="auto"/>
        <w:left w:val="none" w:sz="0" w:space="0" w:color="auto"/>
        <w:bottom w:val="none" w:sz="0" w:space="0" w:color="auto"/>
        <w:right w:val="none" w:sz="0" w:space="0" w:color="auto"/>
      </w:divBdr>
      <w:divsChild>
        <w:div w:id="338823298">
          <w:marLeft w:val="0"/>
          <w:marRight w:val="0"/>
          <w:marTop w:val="0"/>
          <w:marBottom w:val="0"/>
          <w:divBdr>
            <w:top w:val="none" w:sz="0" w:space="0" w:color="auto"/>
            <w:left w:val="none" w:sz="0" w:space="0" w:color="auto"/>
            <w:bottom w:val="none" w:sz="0" w:space="0" w:color="auto"/>
            <w:right w:val="none" w:sz="0" w:space="0" w:color="auto"/>
          </w:divBdr>
        </w:div>
        <w:div w:id="610746982">
          <w:marLeft w:val="0"/>
          <w:marRight w:val="0"/>
          <w:marTop w:val="0"/>
          <w:marBottom w:val="0"/>
          <w:divBdr>
            <w:top w:val="none" w:sz="0" w:space="0" w:color="auto"/>
            <w:left w:val="none" w:sz="0" w:space="0" w:color="auto"/>
            <w:bottom w:val="none" w:sz="0" w:space="0" w:color="auto"/>
            <w:right w:val="none" w:sz="0" w:space="0" w:color="auto"/>
          </w:divBdr>
        </w:div>
        <w:div w:id="654451247">
          <w:marLeft w:val="0"/>
          <w:marRight w:val="0"/>
          <w:marTop w:val="0"/>
          <w:marBottom w:val="0"/>
          <w:divBdr>
            <w:top w:val="none" w:sz="0" w:space="0" w:color="auto"/>
            <w:left w:val="none" w:sz="0" w:space="0" w:color="auto"/>
            <w:bottom w:val="none" w:sz="0" w:space="0" w:color="auto"/>
            <w:right w:val="none" w:sz="0" w:space="0" w:color="auto"/>
          </w:divBdr>
        </w:div>
        <w:div w:id="717166781">
          <w:marLeft w:val="0"/>
          <w:marRight w:val="0"/>
          <w:marTop w:val="0"/>
          <w:marBottom w:val="0"/>
          <w:divBdr>
            <w:top w:val="none" w:sz="0" w:space="0" w:color="auto"/>
            <w:left w:val="none" w:sz="0" w:space="0" w:color="auto"/>
            <w:bottom w:val="none" w:sz="0" w:space="0" w:color="auto"/>
            <w:right w:val="none" w:sz="0" w:space="0" w:color="auto"/>
          </w:divBdr>
        </w:div>
        <w:div w:id="720861774">
          <w:marLeft w:val="0"/>
          <w:marRight w:val="0"/>
          <w:marTop w:val="0"/>
          <w:marBottom w:val="0"/>
          <w:divBdr>
            <w:top w:val="none" w:sz="0" w:space="0" w:color="auto"/>
            <w:left w:val="none" w:sz="0" w:space="0" w:color="auto"/>
            <w:bottom w:val="none" w:sz="0" w:space="0" w:color="auto"/>
            <w:right w:val="none" w:sz="0" w:space="0" w:color="auto"/>
          </w:divBdr>
        </w:div>
        <w:div w:id="1265307608">
          <w:marLeft w:val="0"/>
          <w:marRight w:val="0"/>
          <w:marTop w:val="0"/>
          <w:marBottom w:val="0"/>
          <w:divBdr>
            <w:top w:val="none" w:sz="0" w:space="0" w:color="auto"/>
            <w:left w:val="none" w:sz="0" w:space="0" w:color="auto"/>
            <w:bottom w:val="none" w:sz="0" w:space="0" w:color="auto"/>
            <w:right w:val="none" w:sz="0" w:space="0" w:color="auto"/>
          </w:divBdr>
        </w:div>
        <w:div w:id="1307584933">
          <w:marLeft w:val="0"/>
          <w:marRight w:val="0"/>
          <w:marTop w:val="0"/>
          <w:marBottom w:val="0"/>
          <w:divBdr>
            <w:top w:val="none" w:sz="0" w:space="0" w:color="auto"/>
            <w:left w:val="none" w:sz="0" w:space="0" w:color="auto"/>
            <w:bottom w:val="none" w:sz="0" w:space="0" w:color="auto"/>
            <w:right w:val="none" w:sz="0" w:space="0" w:color="auto"/>
          </w:divBdr>
        </w:div>
        <w:div w:id="1384132003">
          <w:marLeft w:val="0"/>
          <w:marRight w:val="0"/>
          <w:marTop w:val="0"/>
          <w:marBottom w:val="0"/>
          <w:divBdr>
            <w:top w:val="none" w:sz="0" w:space="0" w:color="auto"/>
            <w:left w:val="none" w:sz="0" w:space="0" w:color="auto"/>
            <w:bottom w:val="none" w:sz="0" w:space="0" w:color="auto"/>
            <w:right w:val="none" w:sz="0" w:space="0" w:color="auto"/>
          </w:divBdr>
        </w:div>
        <w:div w:id="1491215502">
          <w:marLeft w:val="0"/>
          <w:marRight w:val="0"/>
          <w:marTop w:val="0"/>
          <w:marBottom w:val="0"/>
          <w:divBdr>
            <w:top w:val="none" w:sz="0" w:space="0" w:color="auto"/>
            <w:left w:val="none" w:sz="0" w:space="0" w:color="auto"/>
            <w:bottom w:val="none" w:sz="0" w:space="0" w:color="auto"/>
            <w:right w:val="none" w:sz="0" w:space="0" w:color="auto"/>
          </w:divBdr>
        </w:div>
        <w:div w:id="1790314800">
          <w:marLeft w:val="0"/>
          <w:marRight w:val="0"/>
          <w:marTop w:val="0"/>
          <w:marBottom w:val="0"/>
          <w:divBdr>
            <w:top w:val="none" w:sz="0" w:space="0" w:color="auto"/>
            <w:left w:val="none" w:sz="0" w:space="0" w:color="auto"/>
            <w:bottom w:val="none" w:sz="0" w:space="0" w:color="auto"/>
            <w:right w:val="none" w:sz="0" w:space="0" w:color="auto"/>
          </w:divBdr>
        </w:div>
        <w:div w:id="1906910203">
          <w:marLeft w:val="0"/>
          <w:marRight w:val="0"/>
          <w:marTop w:val="0"/>
          <w:marBottom w:val="0"/>
          <w:divBdr>
            <w:top w:val="none" w:sz="0" w:space="0" w:color="auto"/>
            <w:left w:val="none" w:sz="0" w:space="0" w:color="auto"/>
            <w:bottom w:val="none" w:sz="0" w:space="0" w:color="auto"/>
            <w:right w:val="none" w:sz="0" w:space="0" w:color="auto"/>
          </w:divBdr>
        </w:div>
        <w:div w:id="1955210542">
          <w:marLeft w:val="0"/>
          <w:marRight w:val="0"/>
          <w:marTop w:val="0"/>
          <w:marBottom w:val="0"/>
          <w:divBdr>
            <w:top w:val="none" w:sz="0" w:space="0" w:color="auto"/>
            <w:left w:val="none" w:sz="0" w:space="0" w:color="auto"/>
            <w:bottom w:val="none" w:sz="0" w:space="0" w:color="auto"/>
            <w:right w:val="none" w:sz="0" w:space="0" w:color="auto"/>
          </w:divBdr>
        </w:div>
        <w:div w:id="2016684496">
          <w:marLeft w:val="0"/>
          <w:marRight w:val="0"/>
          <w:marTop w:val="0"/>
          <w:marBottom w:val="0"/>
          <w:divBdr>
            <w:top w:val="none" w:sz="0" w:space="0" w:color="auto"/>
            <w:left w:val="none" w:sz="0" w:space="0" w:color="auto"/>
            <w:bottom w:val="none" w:sz="0" w:space="0" w:color="auto"/>
            <w:right w:val="none" w:sz="0" w:space="0" w:color="auto"/>
          </w:divBdr>
        </w:div>
        <w:div w:id="2022462481">
          <w:marLeft w:val="0"/>
          <w:marRight w:val="0"/>
          <w:marTop w:val="0"/>
          <w:marBottom w:val="0"/>
          <w:divBdr>
            <w:top w:val="none" w:sz="0" w:space="0" w:color="auto"/>
            <w:left w:val="none" w:sz="0" w:space="0" w:color="auto"/>
            <w:bottom w:val="none" w:sz="0" w:space="0" w:color="auto"/>
            <w:right w:val="none" w:sz="0" w:space="0" w:color="auto"/>
          </w:divBdr>
        </w:div>
        <w:div w:id="2070490605">
          <w:marLeft w:val="0"/>
          <w:marRight w:val="0"/>
          <w:marTop w:val="0"/>
          <w:marBottom w:val="0"/>
          <w:divBdr>
            <w:top w:val="none" w:sz="0" w:space="0" w:color="auto"/>
            <w:left w:val="none" w:sz="0" w:space="0" w:color="auto"/>
            <w:bottom w:val="none" w:sz="0" w:space="0" w:color="auto"/>
            <w:right w:val="none" w:sz="0" w:space="0" w:color="auto"/>
          </w:divBdr>
        </w:div>
      </w:divsChild>
    </w:div>
    <w:div w:id="794063296">
      <w:bodyDiv w:val="1"/>
      <w:marLeft w:val="0"/>
      <w:marRight w:val="0"/>
      <w:marTop w:val="0"/>
      <w:marBottom w:val="0"/>
      <w:divBdr>
        <w:top w:val="none" w:sz="0" w:space="0" w:color="auto"/>
        <w:left w:val="none" w:sz="0" w:space="0" w:color="auto"/>
        <w:bottom w:val="none" w:sz="0" w:space="0" w:color="auto"/>
        <w:right w:val="none" w:sz="0" w:space="0" w:color="auto"/>
      </w:divBdr>
      <w:divsChild>
        <w:div w:id="678048930">
          <w:marLeft w:val="0"/>
          <w:marRight w:val="0"/>
          <w:marTop w:val="0"/>
          <w:marBottom w:val="0"/>
          <w:divBdr>
            <w:top w:val="none" w:sz="0" w:space="0" w:color="auto"/>
            <w:left w:val="none" w:sz="0" w:space="0" w:color="auto"/>
            <w:bottom w:val="none" w:sz="0" w:space="0" w:color="auto"/>
            <w:right w:val="none" w:sz="0" w:space="0" w:color="auto"/>
          </w:divBdr>
        </w:div>
        <w:div w:id="779760037">
          <w:marLeft w:val="0"/>
          <w:marRight w:val="0"/>
          <w:marTop w:val="0"/>
          <w:marBottom w:val="0"/>
          <w:divBdr>
            <w:top w:val="none" w:sz="0" w:space="0" w:color="auto"/>
            <w:left w:val="none" w:sz="0" w:space="0" w:color="auto"/>
            <w:bottom w:val="none" w:sz="0" w:space="0" w:color="auto"/>
            <w:right w:val="none" w:sz="0" w:space="0" w:color="auto"/>
          </w:divBdr>
        </w:div>
        <w:div w:id="1375353919">
          <w:marLeft w:val="0"/>
          <w:marRight w:val="0"/>
          <w:marTop w:val="0"/>
          <w:marBottom w:val="0"/>
          <w:divBdr>
            <w:top w:val="none" w:sz="0" w:space="0" w:color="auto"/>
            <w:left w:val="none" w:sz="0" w:space="0" w:color="auto"/>
            <w:bottom w:val="none" w:sz="0" w:space="0" w:color="auto"/>
            <w:right w:val="none" w:sz="0" w:space="0" w:color="auto"/>
          </w:divBdr>
        </w:div>
        <w:div w:id="1412240176">
          <w:marLeft w:val="0"/>
          <w:marRight w:val="0"/>
          <w:marTop w:val="0"/>
          <w:marBottom w:val="0"/>
          <w:divBdr>
            <w:top w:val="none" w:sz="0" w:space="0" w:color="auto"/>
            <w:left w:val="none" w:sz="0" w:space="0" w:color="auto"/>
            <w:bottom w:val="none" w:sz="0" w:space="0" w:color="auto"/>
            <w:right w:val="none" w:sz="0" w:space="0" w:color="auto"/>
          </w:divBdr>
        </w:div>
        <w:div w:id="1427072963">
          <w:marLeft w:val="0"/>
          <w:marRight w:val="0"/>
          <w:marTop w:val="0"/>
          <w:marBottom w:val="0"/>
          <w:divBdr>
            <w:top w:val="none" w:sz="0" w:space="0" w:color="auto"/>
            <w:left w:val="none" w:sz="0" w:space="0" w:color="auto"/>
            <w:bottom w:val="none" w:sz="0" w:space="0" w:color="auto"/>
            <w:right w:val="none" w:sz="0" w:space="0" w:color="auto"/>
          </w:divBdr>
        </w:div>
      </w:divsChild>
    </w:div>
    <w:div w:id="821044435">
      <w:bodyDiv w:val="1"/>
      <w:marLeft w:val="0"/>
      <w:marRight w:val="0"/>
      <w:marTop w:val="0"/>
      <w:marBottom w:val="0"/>
      <w:divBdr>
        <w:top w:val="none" w:sz="0" w:space="0" w:color="auto"/>
        <w:left w:val="none" w:sz="0" w:space="0" w:color="auto"/>
        <w:bottom w:val="none" w:sz="0" w:space="0" w:color="auto"/>
        <w:right w:val="none" w:sz="0" w:space="0" w:color="auto"/>
      </w:divBdr>
    </w:div>
    <w:div w:id="834491261">
      <w:bodyDiv w:val="1"/>
      <w:marLeft w:val="0"/>
      <w:marRight w:val="0"/>
      <w:marTop w:val="0"/>
      <w:marBottom w:val="0"/>
      <w:divBdr>
        <w:top w:val="none" w:sz="0" w:space="0" w:color="auto"/>
        <w:left w:val="none" w:sz="0" w:space="0" w:color="auto"/>
        <w:bottom w:val="none" w:sz="0" w:space="0" w:color="auto"/>
        <w:right w:val="none" w:sz="0" w:space="0" w:color="auto"/>
      </w:divBdr>
    </w:div>
    <w:div w:id="841169008">
      <w:bodyDiv w:val="1"/>
      <w:marLeft w:val="0"/>
      <w:marRight w:val="0"/>
      <w:marTop w:val="0"/>
      <w:marBottom w:val="0"/>
      <w:divBdr>
        <w:top w:val="none" w:sz="0" w:space="0" w:color="auto"/>
        <w:left w:val="none" w:sz="0" w:space="0" w:color="auto"/>
        <w:bottom w:val="none" w:sz="0" w:space="0" w:color="auto"/>
        <w:right w:val="none" w:sz="0" w:space="0" w:color="auto"/>
      </w:divBdr>
    </w:div>
    <w:div w:id="893850596">
      <w:bodyDiv w:val="1"/>
      <w:marLeft w:val="0"/>
      <w:marRight w:val="0"/>
      <w:marTop w:val="0"/>
      <w:marBottom w:val="0"/>
      <w:divBdr>
        <w:top w:val="none" w:sz="0" w:space="0" w:color="auto"/>
        <w:left w:val="none" w:sz="0" w:space="0" w:color="auto"/>
        <w:bottom w:val="none" w:sz="0" w:space="0" w:color="auto"/>
        <w:right w:val="none" w:sz="0" w:space="0" w:color="auto"/>
      </w:divBdr>
    </w:div>
    <w:div w:id="974065961">
      <w:bodyDiv w:val="1"/>
      <w:marLeft w:val="0"/>
      <w:marRight w:val="0"/>
      <w:marTop w:val="0"/>
      <w:marBottom w:val="0"/>
      <w:divBdr>
        <w:top w:val="none" w:sz="0" w:space="0" w:color="auto"/>
        <w:left w:val="none" w:sz="0" w:space="0" w:color="auto"/>
        <w:bottom w:val="none" w:sz="0" w:space="0" w:color="auto"/>
        <w:right w:val="none" w:sz="0" w:space="0" w:color="auto"/>
      </w:divBdr>
    </w:div>
    <w:div w:id="1060787018">
      <w:bodyDiv w:val="1"/>
      <w:marLeft w:val="0"/>
      <w:marRight w:val="0"/>
      <w:marTop w:val="0"/>
      <w:marBottom w:val="0"/>
      <w:divBdr>
        <w:top w:val="none" w:sz="0" w:space="0" w:color="auto"/>
        <w:left w:val="none" w:sz="0" w:space="0" w:color="auto"/>
        <w:bottom w:val="none" w:sz="0" w:space="0" w:color="auto"/>
        <w:right w:val="none" w:sz="0" w:space="0" w:color="auto"/>
      </w:divBdr>
    </w:div>
    <w:div w:id="1131168842">
      <w:bodyDiv w:val="1"/>
      <w:marLeft w:val="0"/>
      <w:marRight w:val="0"/>
      <w:marTop w:val="0"/>
      <w:marBottom w:val="0"/>
      <w:divBdr>
        <w:top w:val="none" w:sz="0" w:space="0" w:color="auto"/>
        <w:left w:val="none" w:sz="0" w:space="0" w:color="auto"/>
        <w:bottom w:val="none" w:sz="0" w:space="0" w:color="auto"/>
        <w:right w:val="none" w:sz="0" w:space="0" w:color="auto"/>
      </w:divBdr>
      <w:divsChild>
        <w:div w:id="292030053">
          <w:marLeft w:val="0"/>
          <w:marRight w:val="0"/>
          <w:marTop w:val="0"/>
          <w:marBottom w:val="0"/>
          <w:divBdr>
            <w:top w:val="none" w:sz="0" w:space="0" w:color="auto"/>
            <w:left w:val="none" w:sz="0" w:space="0" w:color="auto"/>
            <w:bottom w:val="none" w:sz="0" w:space="0" w:color="auto"/>
            <w:right w:val="none" w:sz="0" w:space="0" w:color="auto"/>
          </w:divBdr>
        </w:div>
        <w:div w:id="376007844">
          <w:marLeft w:val="0"/>
          <w:marRight w:val="0"/>
          <w:marTop w:val="0"/>
          <w:marBottom w:val="0"/>
          <w:divBdr>
            <w:top w:val="none" w:sz="0" w:space="0" w:color="auto"/>
            <w:left w:val="none" w:sz="0" w:space="0" w:color="auto"/>
            <w:bottom w:val="none" w:sz="0" w:space="0" w:color="auto"/>
            <w:right w:val="none" w:sz="0" w:space="0" w:color="auto"/>
          </w:divBdr>
        </w:div>
        <w:div w:id="411894439">
          <w:marLeft w:val="0"/>
          <w:marRight w:val="0"/>
          <w:marTop w:val="0"/>
          <w:marBottom w:val="0"/>
          <w:divBdr>
            <w:top w:val="none" w:sz="0" w:space="0" w:color="auto"/>
            <w:left w:val="none" w:sz="0" w:space="0" w:color="auto"/>
            <w:bottom w:val="none" w:sz="0" w:space="0" w:color="auto"/>
            <w:right w:val="none" w:sz="0" w:space="0" w:color="auto"/>
          </w:divBdr>
        </w:div>
        <w:div w:id="476074309">
          <w:marLeft w:val="0"/>
          <w:marRight w:val="0"/>
          <w:marTop w:val="0"/>
          <w:marBottom w:val="0"/>
          <w:divBdr>
            <w:top w:val="none" w:sz="0" w:space="0" w:color="auto"/>
            <w:left w:val="none" w:sz="0" w:space="0" w:color="auto"/>
            <w:bottom w:val="none" w:sz="0" w:space="0" w:color="auto"/>
            <w:right w:val="none" w:sz="0" w:space="0" w:color="auto"/>
          </w:divBdr>
        </w:div>
        <w:div w:id="866143865">
          <w:marLeft w:val="0"/>
          <w:marRight w:val="0"/>
          <w:marTop w:val="0"/>
          <w:marBottom w:val="0"/>
          <w:divBdr>
            <w:top w:val="none" w:sz="0" w:space="0" w:color="auto"/>
            <w:left w:val="none" w:sz="0" w:space="0" w:color="auto"/>
            <w:bottom w:val="none" w:sz="0" w:space="0" w:color="auto"/>
            <w:right w:val="none" w:sz="0" w:space="0" w:color="auto"/>
          </w:divBdr>
        </w:div>
        <w:div w:id="989485214">
          <w:marLeft w:val="0"/>
          <w:marRight w:val="0"/>
          <w:marTop w:val="0"/>
          <w:marBottom w:val="0"/>
          <w:divBdr>
            <w:top w:val="none" w:sz="0" w:space="0" w:color="auto"/>
            <w:left w:val="none" w:sz="0" w:space="0" w:color="auto"/>
            <w:bottom w:val="none" w:sz="0" w:space="0" w:color="auto"/>
            <w:right w:val="none" w:sz="0" w:space="0" w:color="auto"/>
          </w:divBdr>
          <w:divsChild>
            <w:div w:id="125052428">
              <w:marLeft w:val="-75"/>
              <w:marRight w:val="0"/>
              <w:marTop w:val="30"/>
              <w:marBottom w:val="30"/>
              <w:divBdr>
                <w:top w:val="none" w:sz="0" w:space="0" w:color="auto"/>
                <w:left w:val="none" w:sz="0" w:space="0" w:color="auto"/>
                <w:bottom w:val="none" w:sz="0" w:space="0" w:color="auto"/>
                <w:right w:val="none" w:sz="0" w:space="0" w:color="auto"/>
              </w:divBdr>
              <w:divsChild>
                <w:div w:id="132604640">
                  <w:marLeft w:val="0"/>
                  <w:marRight w:val="0"/>
                  <w:marTop w:val="0"/>
                  <w:marBottom w:val="0"/>
                  <w:divBdr>
                    <w:top w:val="none" w:sz="0" w:space="0" w:color="auto"/>
                    <w:left w:val="none" w:sz="0" w:space="0" w:color="auto"/>
                    <w:bottom w:val="none" w:sz="0" w:space="0" w:color="auto"/>
                    <w:right w:val="none" w:sz="0" w:space="0" w:color="auto"/>
                  </w:divBdr>
                  <w:divsChild>
                    <w:div w:id="608976297">
                      <w:marLeft w:val="0"/>
                      <w:marRight w:val="0"/>
                      <w:marTop w:val="0"/>
                      <w:marBottom w:val="0"/>
                      <w:divBdr>
                        <w:top w:val="none" w:sz="0" w:space="0" w:color="auto"/>
                        <w:left w:val="none" w:sz="0" w:space="0" w:color="auto"/>
                        <w:bottom w:val="none" w:sz="0" w:space="0" w:color="auto"/>
                        <w:right w:val="none" w:sz="0" w:space="0" w:color="auto"/>
                      </w:divBdr>
                    </w:div>
                  </w:divsChild>
                </w:div>
                <w:div w:id="151919056">
                  <w:marLeft w:val="0"/>
                  <w:marRight w:val="0"/>
                  <w:marTop w:val="0"/>
                  <w:marBottom w:val="0"/>
                  <w:divBdr>
                    <w:top w:val="none" w:sz="0" w:space="0" w:color="auto"/>
                    <w:left w:val="none" w:sz="0" w:space="0" w:color="auto"/>
                    <w:bottom w:val="none" w:sz="0" w:space="0" w:color="auto"/>
                    <w:right w:val="none" w:sz="0" w:space="0" w:color="auto"/>
                  </w:divBdr>
                  <w:divsChild>
                    <w:div w:id="1177885454">
                      <w:marLeft w:val="0"/>
                      <w:marRight w:val="0"/>
                      <w:marTop w:val="0"/>
                      <w:marBottom w:val="0"/>
                      <w:divBdr>
                        <w:top w:val="none" w:sz="0" w:space="0" w:color="auto"/>
                        <w:left w:val="none" w:sz="0" w:space="0" w:color="auto"/>
                        <w:bottom w:val="none" w:sz="0" w:space="0" w:color="auto"/>
                        <w:right w:val="none" w:sz="0" w:space="0" w:color="auto"/>
                      </w:divBdr>
                    </w:div>
                  </w:divsChild>
                </w:div>
                <w:div w:id="161746016">
                  <w:marLeft w:val="0"/>
                  <w:marRight w:val="0"/>
                  <w:marTop w:val="0"/>
                  <w:marBottom w:val="0"/>
                  <w:divBdr>
                    <w:top w:val="none" w:sz="0" w:space="0" w:color="auto"/>
                    <w:left w:val="none" w:sz="0" w:space="0" w:color="auto"/>
                    <w:bottom w:val="none" w:sz="0" w:space="0" w:color="auto"/>
                    <w:right w:val="none" w:sz="0" w:space="0" w:color="auto"/>
                  </w:divBdr>
                  <w:divsChild>
                    <w:div w:id="86467801">
                      <w:marLeft w:val="0"/>
                      <w:marRight w:val="0"/>
                      <w:marTop w:val="0"/>
                      <w:marBottom w:val="0"/>
                      <w:divBdr>
                        <w:top w:val="none" w:sz="0" w:space="0" w:color="auto"/>
                        <w:left w:val="none" w:sz="0" w:space="0" w:color="auto"/>
                        <w:bottom w:val="none" w:sz="0" w:space="0" w:color="auto"/>
                        <w:right w:val="none" w:sz="0" w:space="0" w:color="auto"/>
                      </w:divBdr>
                    </w:div>
                  </w:divsChild>
                </w:div>
                <w:div w:id="176505652">
                  <w:marLeft w:val="0"/>
                  <w:marRight w:val="0"/>
                  <w:marTop w:val="0"/>
                  <w:marBottom w:val="0"/>
                  <w:divBdr>
                    <w:top w:val="none" w:sz="0" w:space="0" w:color="auto"/>
                    <w:left w:val="none" w:sz="0" w:space="0" w:color="auto"/>
                    <w:bottom w:val="none" w:sz="0" w:space="0" w:color="auto"/>
                    <w:right w:val="none" w:sz="0" w:space="0" w:color="auto"/>
                  </w:divBdr>
                  <w:divsChild>
                    <w:div w:id="1238785574">
                      <w:marLeft w:val="0"/>
                      <w:marRight w:val="0"/>
                      <w:marTop w:val="0"/>
                      <w:marBottom w:val="0"/>
                      <w:divBdr>
                        <w:top w:val="none" w:sz="0" w:space="0" w:color="auto"/>
                        <w:left w:val="none" w:sz="0" w:space="0" w:color="auto"/>
                        <w:bottom w:val="none" w:sz="0" w:space="0" w:color="auto"/>
                        <w:right w:val="none" w:sz="0" w:space="0" w:color="auto"/>
                      </w:divBdr>
                    </w:div>
                  </w:divsChild>
                </w:div>
                <w:div w:id="317804906">
                  <w:marLeft w:val="0"/>
                  <w:marRight w:val="0"/>
                  <w:marTop w:val="0"/>
                  <w:marBottom w:val="0"/>
                  <w:divBdr>
                    <w:top w:val="none" w:sz="0" w:space="0" w:color="auto"/>
                    <w:left w:val="none" w:sz="0" w:space="0" w:color="auto"/>
                    <w:bottom w:val="none" w:sz="0" w:space="0" w:color="auto"/>
                    <w:right w:val="none" w:sz="0" w:space="0" w:color="auto"/>
                  </w:divBdr>
                  <w:divsChild>
                    <w:div w:id="1073891197">
                      <w:marLeft w:val="0"/>
                      <w:marRight w:val="0"/>
                      <w:marTop w:val="0"/>
                      <w:marBottom w:val="0"/>
                      <w:divBdr>
                        <w:top w:val="none" w:sz="0" w:space="0" w:color="auto"/>
                        <w:left w:val="none" w:sz="0" w:space="0" w:color="auto"/>
                        <w:bottom w:val="none" w:sz="0" w:space="0" w:color="auto"/>
                        <w:right w:val="none" w:sz="0" w:space="0" w:color="auto"/>
                      </w:divBdr>
                    </w:div>
                  </w:divsChild>
                </w:div>
                <w:div w:id="334310672">
                  <w:marLeft w:val="0"/>
                  <w:marRight w:val="0"/>
                  <w:marTop w:val="0"/>
                  <w:marBottom w:val="0"/>
                  <w:divBdr>
                    <w:top w:val="none" w:sz="0" w:space="0" w:color="auto"/>
                    <w:left w:val="none" w:sz="0" w:space="0" w:color="auto"/>
                    <w:bottom w:val="none" w:sz="0" w:space="0" w:color="auto"/>
                    <w:right w:val="none" w:sz="0" w:space="0" w:color="auto"/>
                  </w:divBdr>
                  <w:divsChild>
                    <w:div w:id="777336039">
                      <w:marLeft w:val="0"/>
                      <w:marRight w:val="0"/>
                      <w:marTop w:val="0"/>
                      <w:marBottom w:val="0"/>
                      <w:divBdr>
                        <w:top w:val="none" w:sz="0" w:space="0" w:color="auto"/>
                        <w:left w:val="none" w:sz="0" w:space="0" w:color="auto"/>
                        <w:bottom w:val="none" w:sz="0" w:space="0" w:color="auto"/>
                        <w:right w:val="none" w:sz="0" w:space="0" w:color="auto"/>
                      </w:divBdr>
                    </w:div>
                  </w:divsChild>
                </w:div>
                <w:div w:id="367225379">
                  <w:marLeft w:val="0"/>
                  <w:marRight w:val="0"/>
                  <w:marTop w:val="0"/>
                  <w:marBottom w:val="0"/>
                  <w:divBdr>
                    <w:top w:val="none" w:sz="0" w:space="0" w:color="auto"/>
                    <w:left w:val="none" w:sz="0" w:space="0" w:color="auto"/>
                    <w:bottom w:val="none" w:sz="0" w:space="0" w:color="auto"/>
                    <w:right w:val="none" w:sz="0" w:space="0" w:color="auto"/>
                  </w:divBdr>
                  <w:divsChild>
                    <w:div w:id="1623730826">
                      <w:marLeft w:val="0"/>
                      <w:marRight w:val="0"/>
                      <w:marTop w:val="0"/>
                      <w:marBottom w:val="0"/>
                      <w:divBdr>
                        <w:top w:val="none" w:sz="0" w:space="0" w:color="auto"/>
                        <w:left w:val="none" w:sz="0" w:space="0" w:color="auto"/>
                        <w:bottom w:val="none" w:sz="0" w:space="0" w:color="auto"/>
                        <w:right w:val="none" w:sz="0" w:space="0" w:color="auto"/>
                      </w:divBdr>
                    </w:div>
                  </w:divsChild>
                </w:div>
                <w:div w:id="412168592">
                  <w:marLeft w:val="0"/>
                  <w:marRight w:val="0"/>
                  <w:marTop w:val="0"/>
                  <w:marBottom w:val="0"/>
                  <w:divBdr>
                    <w:top w:val="none" w:sz="0" w:space="0" w:color="auto"/>
                    <w:left w:val="none" w:sz="0" w:space="0" w:color="auto"/>
                    <w:bottom w:val="none" w:sz="0" w:space="0" w:color="auto"/>
                    <w:right w:val="none" w:sz="0" w:space="0" w:color="auto"/>
                  </w:divBdr>
                  <w:divsChild>
                    <w:div w:id="1956518431">
                      <w:marLeft w:val="0"/>
                      <w:marRight w:val="0"/>
                      <w:marTop w:val="0"/>
                      <w:marBottom w:val="0"/>
                      <w:divBdr>
                        <w:top w:val="none" w:sz="0" w:space="0" w:color="auto"/>
                        <w:left w:val="none" w:sz="0" w:space="0" w:color="auto"/>
                        <w:bottom w:val="none" w:sz="0" w:space="0" w:color="auto"/>
                        <w:right w:val="none" w:sz="0" w:space="0" w:color="auto"/>
                      </w:divBdr>
                    </w:div>
                  </w:divsChild>
                </w:div>
                <w:div w:id="462970079">
                  <w:marLeft w:val="0"/>
                  <w:marRight w:val="0"/>
                  <w:marTop w:val="0"/>
                  <w:marBottom w:val="0"/>
                  <w:divBdr>
                    <w:top w:val="none" w:sz="0" w:space="0" w:color="auto"/>
                    <w:left w:val="none" w:sz="0" w:space="0" w:color="auto"/>
                    <w:bottom w:val="none" w:sz="0" w:space="0" w:color="auto"/>
                    <w:right w:val="none" w:sz="0" w:space="0" w:color="auto"/>
                  </w:divBdr>
                  <w:divsChild>
                    <w:div w:id="870803053">
                      <w:marLeft w:val="0"/>
                      <w:marRight w:val="0"/>
                      <w:marTop w:val="0"/>
                      <w:marBottom w:val="0"/>
                      <w:divBdr>
                        <w:top w:val="none" w:sz="0" w:space="0" w:color="auto"/>
                        <w:left w:val="none" w:sz="0" w:space="0" w:color="auto"/>
                        <w:bottom w:val="none" w:sz="0" w:space="0" w:color="auto"/>
                        <w:right w:val="none" w:sz="0" w:space="0" w:color="auto"/>
                      </w:divBdr>
                    </w:div>
                  </w:divsChild>
                </w:div>
                <w:div w:id="507333830">
                  <w:marLeft w:val="0"/>
                  <w:marRight w:val="0"/>
                  <w:marTop w:val="0"/>
                  <w:marBottom w:val="0"/>
                  <w:divBdr>
                    <w:top w:val="none" w:sz="0" w:space="0" w:color="auto"/>
                    <w:left w:val="none" w:sz="0" w:space="0" w:color="auto"/>
                    <w:bottom w:val="none" w:sz="0" w:space="0" w:color="auto"/>
                    <w:right w:val="none" w:sz="0" w:space="0" w:color="auto"/>
                  </w:divBdr>
                  <w:divsChild>
                    <w:div w:id="916717899">
                      <w:marLeft w:val="0"/>
                      <w:marRight w:val="0"/>
                      <w:marTop w:val="0"/>
                      <w:marBottom w:val="0"/>
                      <w:divBdr>
                        <w:top w:val="none" w:sz="0" w:space="0" w:color="auto"/>
                        <w:left w:val="none" w:sz="0" w:space="0" w:color="auto"/>
                        <w:bottom w:val="none" w:sz="0" w:space="0" w:color="auto"/>
                        <w:right w:val="none" w:sz="0" w:space="0" w:color="auto"/>
                      </w:divBdr>
                    </w:div>
                  </w:divsChild>
                </w:div>
                <w:div w:id="522786813">
                  <w:marLeft w:val="0"/>
                  <w:marRight w:val="0"/>
                  <w:marTop w:val="0"/>
                  <w:marBottom w:val="0"/>
                  <w:divBdr>
                    <w:top w:val="none" w:sz="0" w:space="0" w:color="auto"/>
                    <w:left w:val="none" w:sz="0" w:space="0" w:color="auto"/>
                    <w:bottom w:val="none" w:sz="0" w:space="0" w:color="auto"/>
                    <w:right w:val="none" w:sz="0" w:space="0" w:color="auto"/>
                  </w:divBdr>
                  <w:divsChild>
                    <w:div w:id="889533411">
                      <w:marLeft w:val="0"/>
                      <w:marRight w:val="0"/>
                      <w:marTop w:val="0"/>
                      <w:marBottom w:val="0"/>
                      <w:divBdr>
                        <w:top w:val="none" w:sz="0" w:space="0" w:color="auto"/>
                        <w:left w:val="none" w:sz="0" w:space="0" w:color="auto"/>
                        <w:bottom w:val="none" w:sz="0" w:space="0" w:color="auto"/>
                        <w:right w:val="none" w:sz="0" w:space="0" w:color="auto"/>
                      </w:divBdr>
                    </w:div>
                  </w:divsChild>
                </w:div>
                <w:div w:id="547031315">
                  <w:marLeft w:val="0"/>
                  <w:marRight w:val="0"/>
                  <w:marTop w:val="0"/>
                  <w:marBottom w:val="0"/>
                  <w:divBdr>
                    <w:top w:val="none" w:sz="0" w:space="0" w:color="auto"/>
                    <w:left w:val="none" w:sz="0" w:space="0" w:color="auto"/>
                    <w:bottom w:val="none" w:sz="0" w:space="0" w:color="auto"/>
                    <w:right w:val="none" w:sz="0" w:space="0" w:color="auto"/>
                  </w:divBdr>
                  <w:divsChild>
                    <w:div w:id="2044088233">
                      <w:marLeft w:val="0"/>
                      <w:marRight w:val="0"/>
                      <w:marTop w:val="0"/>
                      <w:marBottom w:val="0"/>
                      <w:divBdr>
                        <w:top w:val="none" w:sz="0" w:space="0" w:color="auto"/>
                        <w:left w:val="none" w:sz="0" w:space="0" w:color="auto"/>
                        <w:bottom w:val="none" w:sz="0" w:space="0" w:color="auto"/>
                        <w:right w:val="none" w:sz="0" w:space="0" w:color="auto"/>
                      </w:divBdr>
                    </w:div>
                  </w:divsChild>
                </w:div>
                <w:div w:id="583876998">
                  <w:marLeft w:val="0"/>
                  <w:marRight w:val="0"/>
                  <w:marTop w:val="0"/>
                  <w:marBottom w:val="0"/>
                  <w:divBdr>
                    <w:top w:val="none" w:sz="0" w:space="0" w:color="auto"/>
                    <w:left w:val="none" w:sz="0" w:space="0" w:color="auto"/>
                    <w:bottom w:val="none" w:sz="0" w:space="0" w:color="auto"/>
                    <w:right w:val="none" w:sz="0" w:space="0" w:color="auto"/>
                  </w:divBdr>
                  <w:divsChild>
                    <w:div w:id="2109353044">
                      <w:marLeft w:val="0"/>
                      <w:marRight w:val="0"/>
                      <w:marTop w:val="0"/>
                      <w:marBottom w:val="0"/>
                      <w:divBdr>
                        <w:top w:val="none" w:sz="0" w:space="0" w:color="auto"/>
                        <w:left w:val="none" w:sz="0" w:space="0" w:color="auto"/>
                        <w:bottom w:val="none" w:sz="0" w:space="0" w:color="auto"/>
                        <w:right w:val="none" w:sz="0" w:space="0" w:color="auto"/>
                      </w:divBdr>
                    </w:div>
                  </w:divsChild>
                </w:div>
                <w:div w:id="688681042">
                  <w:marLeft w:val="0"/>
                  <w:marRight w:val="0"/>
                  <w:marTop w:val="0"/>
                  <w:marBottom w:val="0"/>
                  <w:divBdr>
                    <w:top w:val="none" w:sz="0" w:space="0" w:color="auto"/>
                    <w:left w:val="none" w:sz="0" w:space="0" w:color="auto"/>
                    <w:bottom w:val="none" w:sz="0" w:space="0" w:color="auto"/>
                    <w:right w:val="none" w:sz="0" w:space="0" w:color="auto"/>
                  </w:divBdr>
                  <w:divsChild>
                    <w:div w:id="1704288794">
                      <w:marLeft w:val="0"/>
                      <w:marRight w:val="0"/>
                      <w:marTop w:val="0"/>
                      <w:marBottom w:val="0"/>
                      <w:divBdr>
                        <w:top w:val="none" w:sz="0" w:space="0" w:color="auto"/>
                        <w:left w:val="none" w:sz="0" w:space="0" w:color="auto"/>
                        <w:bottom w:val="none" w:sz="0" w:space="0" w:color="auto"/>
                        <w:right w:val="none" w:sz="0" w:space="0" w:color="auto"/>
                      </w:divBdr>
                    </w:div>
                  </w:divsChild>
                </w:div>
                <w:div w:id="706102987">
                  <w:marLeft w:val="0"/>
                  <w:marRight w:val="0"/>
                  <w:marTop w:val="0"/>
                  <w:marBottom w:val="0"/>
                  <w:divBdr>
                    <w:top w:val="none" w:sz="0" w:space="0" w:color="auto"/>
                    <w:left w:val="none" w:sz="0" w:space="0" w:color="auto"/>
                    <w:bottom w:val="none" w:sz="0" w:space="0" w:color="auto"/>
                    <w:right w:val="none" w:sz="0" w:space="0" w:color="auto"/>
                  </w:divBdr>
                  <w:divsChild>
                    <w:div w:id="1881241436">
                      <w:marLeft w:val="0"/>
                      <w:marRight w:val="0"/>
                      <w:marTop w:val="0"/>
                      <w:marBottom w:val="0"/>
                      <w:divBdr>
                        <w:top w:val="none" w:sz="0" w:space="0" w:color="auto"/>
                        <w:left w:val="none" w:sz="0" w:space="0" w:color="auto"/>
                        <w:bottom w:val="none" w:sz="0" w:space="0" w:color="auto"/>
                        <w:right w:val="none" w:sz="0" w:space="0" w:color="auto"/>
                      </w:divBdr>
                    </w:div>
                  </w:divsChild>
                </w:div>
                <w:div w:id="713575970">
                  <w:marLeft w:val="0"/>
                  <w:marRight w:val="0"/>
                  <w:marTop w:val="0"/>
                  <w:marBottom w:val="0"/>
                  <w:divBdr>
                    <w:top w:val="none" w:sz="0" w:space="0" w:color="auto"/>
                    <w:left w:val="none" w:sz="0" w:space="0" w:color="auto"/>
                    <w:bottom w:val="none" w:sz="0" w:space="0" w:color="auto"/>
                    <w:right w:val="none" w:sz="0" w:space="0" w:color="auto"/>
                  </w:divBdr>
                  <w:divsChild>
                    <w:div w:id="1454251281">
                      <w:marLeft w:val="0"/>
                      <w:marRight w:val="0"/>
                      <w:marTop w:val="0"/>
                      <w:marBottom w:val="0"/>
                      <w:divBdr>
                        <w:top w:val="none" w:sz="0" w:space="0" w:color="auto"/>
                        <w:left w:val="none" w:sz="0" w:space="0" w:color="auto"/>
                        <w:bottom w:val="none" w:sz="0" w:space="0" w:color="auto"/>
                        <w:right w:val="none" w:sz="0" w:space="0" w:color="auto"/>
                      </w:divBdr>
                    </w:div>
                  </w:divsChild>
                </w:div>
                <w:div w:id="715011586">
                  <w:marLeft w:val="0"/>
                  <w:marRight w:val="0"/>
                  <w:marTop w:val="0"/>
                  <w:marBottom w:val="0"/>
                  <w:divBdr>
                    <w:top w:val="none" w:sz="0" w:space="0" w:color="auto"/>
                    <w:left w:val="none" w:sz="0" w:space="0" w:color="auto"/>
                    <w:bottom w:val="none" w:sz="0" w:space="0" w:color="auto"/>
                    <w:right w:val="none" w:sz="0" w:space="0" w:color="auto"/>
                  </w:divBdr>
                  <w:divsChild>
                    <w:div w:id="1323394063">
                      <w:marLeft w:val="0"/>
                      <w:marRight w:val="0"/>
                      <w:marTop w:val="0"/>
                      <w:marBottom w:val="0"/>
                      <w:divBdr>
                        <w:top w:val="none" w:sz="0" w:space="0" w:color="auto"/>
                        <w:left w:val="none" w:sz="0" w:space="0" w:color="auto"/>
                        <w:bottom w:val="none" w:sz="0" w:space="0" w:color="auto"/>
                        <w:right w:val="none" w:sz="0" w:space="0" w:color="auto"/>
                      </w:divBdr>
                    </w:div>
                  </w:divsChild>
                </w:div>
                <w:div w:id="786314632">
                  <w:marLeft w:val="0"/>
                  <w:marRight w:val="0"/>
                  <w:marTop w:val="0"/>
                  <w:marBottom w:val="0"/>
                  <w:divBdr>
                    <w:top w:val="none" w:sz="0" w:space="0" w:color="auto"/>
                    <w:left w:val="none" w:sz="0" w:space="0" w:color="auto"/>
                    <w:bottom w:val="none" w:sz="0" w:space="0" w:color="auto"/>
                    <w:right w:val="none" w:sz="0" w:space="0" w:color="auto"/>
                  </w:divBdr>
                  <w:divsChild>
                    <w:div w:id="1668049004">
                      <w:marLeft w:val="0"/>
                      <w:marRight w:val="0"/>
                      <w:marTop w:val="0"/>
                      <w:marBottom w:val="0"/>
                      <w:divBdr>
                        <w:top w:val="none" w:sz="0" w:space="0" w:color="auto"/>
                        <w:left w:val="none" w:sz="0" w:space="0" w:color="auto"/>
                        <w:bottom w:val="none" w:sz="0" w:space="0" w:color="auto"/>
                        <w:right w:val="none" w:sz="0" w:space="0" w:color="auto"/>
                      </w:divBdr>
                    </w:div>
                  </w:divsChild>
                </w:div>
                <w:div w:id="843937080">
                  <w:marLeft w:val="0"/>
                  <w:marRight w:val="0"/>
                  <w:marTop w:val="0"/>
                  <w:marBottom w:val="0"/>
                  <w:divBdr>
                    <w:top w:val="none" w:sz="0" w:space="0" w:color="auto"/>
                    <w:left w:val="none" w:sz="0" w:space="0" w:color="auto"/>
                    <w:bottom w:val="none" w:sz="0" w:space="0" w:color="auto"/>
                    <w:right w:val="none" w:sz="0" w:space="0" w:color="auto"/>
                  </w:divBdr>
                  <w:divsChild>
                    <w:div w:id="1316491003">
                      <w:marLeft w:val="0"/>
                      <w:marRight w:val="0"/>
                      <w:marTop w:val="0"/>
                      <w:marBottom w:val="0"/>
                      <w:divBdr>
                        <w:top w:val="none" w:sz="0" w:space="0" w:color="auto"/>
                        <w:left w:val="none" w:sz="0" w:space="0" w:color="auto"/>
                        <w:bottom w:val="none" w:sz="0" w:space="0" w:color="auto"/>
                        <w:right w:val="none" w:sz="0" w:space="0" w:color="auto"/>
                      </w:divBdr>
                    </w:div>
                  </w:divsChild>
                </w:div>
                <w:div w:id="844785584">
                  <w:marLeft w:val="0"/>
                  <w:marRight w:val="0"/>
                  <w:marTop w:val="0"/>
                  <w:marBottom w:val="0"/>
                  <w:divBdr>
                    <w:top w:val="none" w:sz="0" w:space="0" w:color="auto"/>
                    <w:left w:val="none" w:sz="0" w:space="0" w:color="auto"/>
                    <w:bottom w:val="none" w:sz="0" w:space="0" w:color="auto"/>
                    <w:right w:val="none" w:sz="0" w:space="0" w:color="auto"/>
                  </w:divBdr>
                  <w:divsChild>
                    <w:div w:id="2085567830">
                      <w:marLeft w:val="0"/>
                      <w:marRight w:val="0"/>
                      <w:marTop w:val="0"/>
                      <w:marBottom w:val="0"/>
                      <w:divBdr>
                        <w:top w:val="none" w:sz="0" w:space="0" w:color="auto"/>
                        <w:left w:val="none" w:sz="0" w:space="0" w:color="auto"/>
                        <w:bottom w:val="none" w:sz="0" w:space="0" w:color="auto"/>
                        <w:right w:val="none" w:sz="0" w:space="0" w:color="auto"/>
                      </w:divBdr>
                    </w:div>
                  </w:divsChild>
                </w:div>
                <w:div w:id="941183953">
                  <w:marLeft w:val="0"/>
                  <w:marRight w:val="0"/>
                  <w:marTop w:val="0"/>
                  <w:marBottom w:val="0"/>
                  <w:divBdr>
                    <w:top w:val="none" w:sz="0" w:space="0" w:color="auto"/>
                    <w:left w:val="none" w:sz="0" w:space="0" w:color="auto"/>
                    <w:bottom w:val="none" w:sz="0" w:space="0" w:color="auto"/>
                    <w:right w:val="none" w:sz="0" w:space="0" w:color="auto"/>
                  </w:divBdr>
                  <w:divsChild>
                    <w:div w:id="1296524780">
                      <w:marLeft w:val="0"/>
                      <w:marRight w:val="0"/>
                      <w:marTop w:val="0"/>
                      <w:marBottom w:val="0"/>
                      <w:divBdr>
                        <w:top w:val="none" w:sz="0" w:space="0" w:color="auto"/>
                        <w:left w:val="none" w:sz="0" w:space="0" w:color="auto"/>
                        <w:bottom w:val="none" w:sz="0" w:space="0" w:color="auto"/>
                        <w:right w:val="none" w:sz="0" w:space="0" w:color="auto"/>
                      </w:divBdr>
                    </w:div>
                  </w:divsChild>
                </w:div>
                <w:div w:id="967979390">
                  <w:marLeft w:val="0"/>
                  <w:marRight w:val="0"/>
                  <w:marTop w:val="0"/>
                  <w:marBottom w:val="0"/>
                  <w:divBdr>
                    <w:top w:val="none" w:sz="0" w:space="0" w:color="auto"/>
                    <w:left w:val="none" w:sz="0" w:space="0" w:color="auto"/>
                    <w:bottom w:val="none" w:sz="0" w:space="0" w:color="auto"/>
                    <w:right w:val="none" w:sz="0" w:space="0" w:color="auto"/>
                  </w:divBdr>
                  <w:divsChild>
                    <w:div w:id="1688601915">
                      <w:marLeft w:val="0"/>
                      <w:marRight w:val="0"/>
                      <w:marTop w:val="0"/>
                      <w:marBottom w:val="0"/>
                      <w:divBdr>
                        <w:top w:val="none" w:sz="0" w:space="0" w:color="auto"/>
                        <w:left w:val="none" w:sz="0" w:space="0" w:color="auto"/>
                        <w:bottom w:val="none" w:sz="0" w:space="0" w:color="auto"/>
                        <w:right w:val="none" w:sz="0" w:space="0" w:color="auto"/>
                      </w:divBdr>
                    </w:div>
                  </w:divsChild>
                </w:div>
                <w:div w:id="1022510818">
                  <w:marLeft w:val="0"/>
                  <w:marRight w:val="0"/>
                  <w:marTop w:val="0"/>
                  <w:marBottom w:val="0"/>
                  <w:divBdr>
                    <w:top w:val="none" w:sz="0" w:space="0" w:color="auto"/>
                    <w:left w:val="none" w:sz="0" w:space="0" w:color="auto"/>
                    <w:bottom w:val="none" w:sz="0" w:space="0" w:color="auto"/>
                    <w:right w:val="none" w:sz="0" w:space="0" w:color="auto"/>
                  </w:divBdr>
                  <w:divsChild>
                    <w:div w:id="1467578288">
                      <w:marLeft w:val="0"/>
                      <w:marRight w:val="0"/>
                      <w:marTop w:val="0"/>
                      <w:marBottom w:val="0"/>
                      <w:divBdr>
                        <w:top w:val="none" w:sz="0" w:space="0" w:color="auto"/>
                        <w:left w:val="none" w:sz="0" w:space="0" w:color="auto"/>
                        <w:bottom w:val="none" w:sz="0" w:space="0" w:color="auto"/>
                        <w:right w:val="none" w:sz="0" w:space="0" w:color="auto"/>
                      </w:divBdr>
                    </w:div>
                  </w:divsChild>
                </w:div>
                <w:div w:id="1024475497">
                  <w:marLeft w:val="0"/>
                  <w:marRight w:val="0"/>
                  <w:marTop w:val="0"/>
                  <w:marBottom w:val="0"/>
                  <w:divBdr>
                    <w:top w:val="none" w:sz="0" w:space="0" w:color="auto"/>
                    <w:left w:val="none" w:sz="0" w:space="0" w:color="auto"/>
                    <w:bottom w:val="none" w:sz="0" w:space="0" w:color="auto"/>
                    <w:right w:val="none" w:sz="0" w:space="0" w:color="auto"/>
                  </w:divBdr>
                  <w:divsChild>
                    <w:div w:id="852381800">
                      <w:marLeft w:val="0"/>
                      <w:marRight w:val="0"/>
                      <w:marTop w:val="0"/>
                      <w:marBottom w:val="0"/>
                      <w:divBdr>
                        <w:top w:val="none" w:sz="0" w:space="0" w:color="auto"/>
                        <w:left w:val="none" w:sz="0" w:space="0" w:color="auto"/>
                        <w:bottom w:val="none" w:sz="0" w:space="0" w:color="auto"/>
                        <w:right w:val="none" w:sz="0" w:space="0" w:color="auto"/>
                      </w:divBdr>
                    </w:div>
                  </w:divsChild>
                </w:div>
                <w:div w:id="1068072071">
                  <w:marLeft w:val="0"/>
                  <w:marRight w:val="0"/>
                  <w:marTop w:val="0"/>
                  <w:marBottom w:val="0"/>
                  <w:divBdr>
                    <w:top w:val="none" w:sz="0" w:space="0" w:color="auto"/>
                    <w:left w:val="none" w:sz="0" w:space="0" w:color="auto"/>
                    <w:bottom w:val="none" w:sz="0" w:space="0" w:color="auto"/>
                    <w:right w:val="none" w:sz="0" w:space="0" w:color="auto"/>
                  </w:divBdr>
                  <w:divsChild>
                    <w:div w:id="1664891983">
                      <w:marLeft w:val="0"/>
                      <w:marRight w:val="0"/>
                      <w:marTop w:val="0"/>
                      <w:marBottom w:val="0"/>
                      <w:divBdr>
                        <w:top w:val="none" w:sz="0" w:space="0" w:color="auto"/>
                        <w:left w:val="none" w:sz="0" w:space="0" w:color="auto"/>
                        <w:bottom w:val="none" w:sz="0" w:space="0" w:color="auto"/>
                        <w:right w:val="none" w:sz="0" w:space="0" w:color="auto"/>
                      </w:divBdr>
                    </w:div>
                  </w:divsChild>
                </w:div>
                <w:div w:id="1087455997">
                  <w:marLeft w:val="0"/>
                  <w:marRight w:val="0"/>
                  <w:marTop w:val="0"/>
                  <w:marBottom w:val="0"/>
                  <w:divBdr>
                    <w:top w:val="none" w:sz="0" w:space="0" w:color="auto"/>
                    <w:left w:val="none" w:sz="0" w:space="0" w:color="auto"/>
                    <w:bottom w:val="none" w:sz="0" w:space="0" w:color="auto"/>
                    <w:right w:val="none" w:sz="0" w:space="0" w:color="auto"/>
                  </w:divBdr>
                  <w:divsChild>
                    <w:div w:id="159083853">
                      <w:marLeft w:val="0"/>
                      <w:marRight w:val="0"/>
                      <w:marTop w:val="0"/>
                      <w:marBottom w:val="0"/>
                      <w:divBdr>
                        <w:top w:val="none" w:sz="0" w:space="0" w:color="auto"/>
                        <w:left w:val="none" w:sz="0" w:space="0" w:color="auto"/>
                        <w:bottom w:val="none" w:sz="0" w:space="0" w:color="auto"/>
                        <w:right w:val="none" w:sz="0" w:space="0" w:color="auto"/>
                      </w:divBdr>
                    </w:div>
                  </w:divsChild>
                </w:div>
                <w:div w:id="1099059521">
                  <w:marLeft w:val="0"/>
                  <w:marRight w:val="0"/>
                  <w:marTop w:val="0"/>
                  <w:marBottom w:val="0"/>
                  <w:divBdr>
                    <w:top w:val="none" w:sz="0" w:space="0" w:color="auto"/>
                    <w:left w:val="none" w:sz="0" w:space="0" w:color="auto"/>
                    <w:bottom w:val="none" w:sz="0" w:space="0" w:color="auto"/>
                    <w:right w:val="none" w:sz="0" w:space="0" w:color="auto"/>
                  </w:divBdr>
                  <w:divsChild>
                    <w:div w:id="1644001190">
                      <w:marLeft w:val="0"/>
                      <w:marRight w:val="0"/>
                      <w:marTop w:val="0"/>
                      <w:marBottom w:val="0"/>
                      <w:divBdr>
                        <w:top w:val="none" w:sz="0" w:space="0" w:color="auto"/>
                        <w:left w:val="none" w:sz="0" w:space="0" w:color="auto"/>
                        <w:bottom w:val="none" w:sz="0" w:space="0" w:color="auto"/>
                        <w:right w:val="none" w:sz="0" w:space="0" w:color="auto"/>
                      </w:divBdr>
                    </w:div>
                  </w:divsChild>
                </w:div>
                <w:div w:id="1163277987">
                  <w:marLeft w:val="0"/>
                  <w:marRight w:val="0"/>
                  <w:marTop w:val="0"/>
                  <w:marBottom w:val="0"/>
                  <w:divBdr>
                    <w:top w:val="none" w:sz="0" w:space="0" w:color="auto"/>
                    <w:left w:val="none" w:sz="0" w:space="0" w:color="auto"/>
                    <w:bottom w:val="none" w:sz="0" w:space="0" w:color="auto"/>
                    <w:right w:val="none" w:sz="0" w:space="0" w:color="auto"/>
                  </w:divBdr>
                  <w:divsChild>
                    <w:div w:id="1849828349">
                      <w:marLeft w:val="0"/>
                      <w:marRight w:val="0"/>
                      <w:marTop w:val="0"/>
                      <w:marBottom w:val="0"/>
                      <w:divBdr>
                        <w:top w:val="none" w:sz="0" w:space="0" w:color="auto"/>
                        <w:left w:val="none" w:sz="0" w:space="0" w:color="auto"/>
                        <w:bottom w:val="none" w:sz="0" w:space="0" w:color="auto"/>
                        <w:right w:val="none" w:sz="0" w:space="0" w:color="auto"/>
                      </w:divBdr>
                    </w:div>
                  </w:divsChild>
                </w:div>
                <w:div w:id="1255937390">
                  <w:marLeft w:val="0"/>
                  <w:marRight w:val="0"/>
                  <w:marTop w:val="0"/>
                  <w:marBottom w:val="0"/>
                  <w:divBdr>
                    <w:top w:val="none" w:sz="0" w:space="0" w:color="auto"/>
                    <w:left w:val="none" w:sz="0" w:space="0" w:color="auto"/>
                    <w:bottom w:val="none" w:sz="0" w:space="0" w:color="auto"/>
                    <w:right w:val="none" w:sz="0" w:space="0" w:color="auto"/>
                  </w:divBdr>
                  <w:divsChild>
                    <w:div w:id="1131945417">
                      <w:marLeft w:val="0"/>
                      <w:marRight w:val="0"/>
                      <w:marTop w:val="0"/>
                      <w:marBottom w:val="0"/>
                      <w:divBdr>
                        <w:top w:val="none" w:sz="0" w:space="0" w:color="auto"/>
                        <w:left w:val="none" w:sz="0" w:space="0" w:color="auto"/>
                        <w:bottom w:val="none" w:sz="0" w:space="0" w:color="auto"/>
                        <w:right w:val="none" w:sz="0" w:space="0" w:color="auto"/>
                      </w:divBdr>
                    </w:div>
                  </w:divsChild>
                </w:div>
                <w:div w:id="1304848481">
                  <w:marLeft w:val="0"/>
                  <w:marRight w:val="0"/>
                  <w:marTop w:val="0"/>
                  <w:marBottom w:val="0"/>
                  <w:divBdr>
                    <w:top w:val="none" w:sz="0" w:space="0" w:color="auto"/>
                    <w:left w:val="none" w:sz="0" w:space="0" w:color="auto"/>
                    <w:bottom w:val="none" w:sz="0" w:space="0" w:color="auto"/>
                    <w:right w:val="none" w:sz="0" w:space="0" w:color="auto"/>
                  </w:divBdr>
                  <w:divsChild>
                    <w:div w:id="997609129">
                      <w:marLeft w:val="0"/>
                      <w:marRight w:val="0"/>
                      <w:marTop w:val="0"/>
                      <w:marBottom w:val="0"/>
                      <w:divBdr>
                        <w:top w:val="none" w:sz="0" w:space="0" w:color="auto"/>
                        <w:left w:val="none" w:sz="0" w:space="0" w:color="auto"/>
                        <w:bottom w:val="none" w:sz="0" w:space="0" w:color="auto"/>
                        <w:right w:val="none" w:sz="0" w:space="0" w:color="auto"/>
                      </w:divBdr>
                    </w:div>
                  </w:divsChild>
                </w:div>
                <w:div w:id="1511720826">
                  <w:marLeft w:val="0"/>
                  <w:marRight w:val="0"/>
                  <w:marTop w:val="0"/>
                  <w:marBottom w:val="0"/>
                  <w:divBdr>
                    <w:top w:val="none" w:sz="0" w:space="0" w:color="auto"/>
                    <w:left w:val="none" w:sz="0" w:space="0" w:color="auto"/>
                    <w:bottom w:val="none" w:sz="0" w:space="0" w:color="auto"/>
                    <w:right w:val="none" w:sz="0" w:space="0" w:color="auto"/>
                  </w:divBdr>
                  <w:divsChild>
                    <w:div w:id="996806970">
                      <w:marLeft w:val="0"/>
                      <w:marRight w:val="0"/>
                      <w:marTop w:val="0"/>
                      <w:marBottom w:val="0"/>
                      <w:divBdr>
                        <w:top w:val="none" w:sz="0" w:space="0" w:color="auto"/>
                        <w:left w:val="none" w:sz="0" w:space="0" w:color="auto"/>
                        <w:bottom w:val="none" w:sz="0" w:space="0" w:color="auto"/>
                        <w:right w:val="none" w:sz="0" w:space="0" w:color="auto"/>
                      </w:divBdr>
                    </w:div>
                  </w:divsChild>
                </w:div>
                <w:div w:id="1530725349">
                  <w:marLeft w:val="0"/>
                  <w:marRight w:val="0"/>
                  <w:marTop w:val="0"/>
                  <w:marBottom w:val="0"/>
                  <w:divBdr>
                    <w:top w:val="none" w:sz="0" w:space="0" w:color="auto"/>
                    <w:left w:val="none" w:sz="0" w:space="0" w:color="auto"/>
                    <w:bottom w:val="none" w:sz="0" w:space="0" w:color="auto"/>
                    <w:right w:val="none" w:sz="0" w:space="0" w:color="auto"/>
                  </w:divBdr>
                  <w:divsChild>
                    <w:div w:id="1826777148">
                      <w:marLeft w:val="0"/>
                      <w:marRight w:val="0"/>
                      <w:marTop w:val="0"/>
                      <w:marBottom w:val="0"/>
                      <w:divBdr>
                        <w:top w:val="none" w:sz="0" w:space="0" w:color="auto"/>
                        <w:left w:val="none" w:sz="0" w:space="0" w:color="auto"/>
                        <w:bottom w:val="none" w:sz="0" w:space="0" w:color="auto"/>
                        <w:right w:val="none" w:sz="0" w:space="0" w:color="auto"/>
                      </w:divBdr>
                    </w:div>
                  </w:divsChild>
                </w:div>
                <w:div w:id="1536893483">
                  <w:marLeft w:val="0"/>
                  <w:marRight w:val="0"/>
                  <w:marTop w:val="0"/>
                  <w:marBottom w:val="0"/>
                  <w:divBdr>
                    <w:top w:val="none" w:sz="0" w:space="0" w:color="auto"/>
                    <w:left w:val="none" w:sz="0" w:space="0" w:color="auto"/>
                    <w:bottom w:val="none" w:sz="0" w:space="0" w:color="auto"/>
                    <w:right w:val="none" w:sz="0" w:space="0" w:color="auto"/>
                  </w:divBdr>
                  <w:divsChild>
                    <w:div w:id="1776558261">
                      <w:marLeft w:val="0"/>
                      <w:marRight w:val="0"/>
                      <w:marTop w:val="0"/>
                      <w:marBottom w:val="0"/>
                      <w:divBdr>
                        <w:top w:val="none" w:sz="0" w:space="0" w:color="auto"/>
                        <w:left w:val="none" w:sz="0" w:space="0" w:color="auto"/>
                        <w:bottom w:val="none" w:sz="0" w:space="0" w:color="auto"/>
                        <w:right w:val="none" w:sz="0" w:space="0" w:color="auto"/>
                      </w:divBdr>
                    </w:div>
                  </w:divsChild>
                </w:div>
                <w:div w:id="1538276882">
                  <w:marLeft w:val="0"/>
                  <w:marRight w:val="0"/>
                  <w:marTop w:val="0"/>
                  <w:marBottom w:val="0"/>
                  <w:divBdr>
                    <w:top w:val="none" w:sz="0" w:space="0" w:color="auto"/>
                    <w:left w:val="none" w:sz="0" w:space="0" w:color="auto"/>
                    <w:bottom w:val="none" w:sz="0" w:space="0" w:color="auto"/>
                    <w:right w:val="none" w:sz="0" w:space="0" w:color="auto"/>
                  </w:divBdr>
                  <w:divsChild>
                    <w:div w:id="290290912">
                      <w:marLeft w:val="0"/>
                      <w:marRight w:val="0"/>
                      <w:marTop w:val="0"/>
                      <w:marBottom w:val="0"/>
                      <w:divBdr>
                        <w:top w:val="none" w:sz="0" w:space="0" w:color="auto"/>
                        <w:left w:val="none" w:sz="0" w:space="0" w:color="auto"/>
                        <w:bottom w:val="none" w:sz="0" w:space="0" w:color="auto"/>
                        <w:right w:val="none" w:sz="0" w:space="0" w:color="auto"/>
                      </w:divBdr>
                    </w:div>
                  </w:divsChild>
                </w:div>
                <w:div w:id="1555267525">
                  <w:marLeft w:val="0"/>
                  <w:marRight w:val="0"/>
                  <w:marTop w:val="0"/>
                  <w:marBottom w:val="0"/>
                  <w:divBdr>
                    <w:top w:val="none" w:sz="0" w:space="0" w:color="auto"/>
                    <w:left w:val="none" w:sz="0" w:space="0" w:color="auto"/>
                    <w:bottom w:val="none" w:sz="0" w:space="0" w:color="auto"/>
                    <w:right w:val="none" w:sz="0" w:space="0" w:color="auto"/>
                  </w:divBdr>
                  <w:divsChild>
                    <w:div w:id="2072263650">
                      <w:marLeft w:val="0"/>
                      <w:marRight w:val="0"/>
                      <w:marTop w:val="0"/>
                      <w:marBottom w:val="0"/>
                      <w:divBdr>
                        <w:top w:val="none" w:sz="0" w:space="0" w:color="auto"/>
                        <w:left w:val="none" w:sz="0" w:space="0" w:color="auto"/>
                        <w:bottom w:val="none" w:sz="0" w:space="0" w:color="auto"/>
                        <w:right w:val="none" w:sz="0" w:space="0" w:color="auto"/>
                      </w:divBdr>
                    </w:div>
                  </w:divsChild>
                </w:div>
                <w:div w:id="1610433610">
                  <w:marLeft w:val="0"/>
                  <w:marRight w:val="0"/>
                  <w:marTop w:val="0"/>
                  <w:marBottom w:val="0"/>
                  <w:divBdr>
                    <w:top w:val="none" w:sz="0" w:space="0" w:color="auto"/>
                    <w:left w:val="none" w:sz="0" w:space="0" w:color="auto"/>
                    <w:bottom w:val="none" w:sz="0" w:space="0" w:color="auto"/>
                    <w:right w:val="none" w:sz="0" w:space="0" w:color="auto"/>
                  </w:divBdr>
                  <w:divsChild>
                    <w:div w:id="1438910403">
                      <w:marLeft w:val="0"/>
                      <w:marRight w:val="0"/>
                      <w:marTop w:val="0"/>
                      <w:marBottom w:val="0"/>
                      <w:divBdr>
                        <w:top w:val="none" w:sz="0" w:space="0" w:color="auto"/>
                        <w:left w:val="none" w:sz="0" w:space="0" w:color="auto"/>
                        <w:bottom w:val="none" w:sz="0" w:space="0" w:color="auto"/>
                        <w:right w:val="none" w:sz="0" w:space="0" w:color="auto"/>
                      </w:divBdr>
                    </w:div>
                  </w:divsChild>
                </w:div>
                <w:div w:id="1625891729">
                  <w:marLeft w:val="0"/>
                  <w:marRight w:val="0"/>
                  <w:marTop w:val="0"/>
                  <w:marBottom w:val="0"/>
                  <w:divBdr>
                    <w:top w:val="none" w:sz="0" w:space="0" w:color="auto"/>
                    <w:left w:val="none" w:sz="0" w:space="0" w:color="auto"/>
                    <w:bottom w:val="none" w:sz="0" w:space="0" w:color="auto"/>
                    <w:right w:val="none" w:sz="0" w:space="0" w:color="auto"/>
                  </w:divBdr>
                  <w:divsChild>
                    <w:div w:id="1317999470">
                      <w:marLeft w:val="0"/>
                      <w:marRight w:val="0"/>
                      <w:marTop w:val="0"/>
                      <w:marBottom w:val="0"/>
                      <w:divBdr>
                        <w:top w:val="none" w:sz="0" w:space="0" w:color="auto"/>
                        <w:left w:val="none" w:sz="0" w:space="0" w:color="auto"/>
                        <w:bottom w:val="none" w:sz="0" w:space="0" w:color="auto"/>
                        <w:right w:val="none" w:sz="0" w:space="0" w:color="auto"/>
                      </w:divBdr>
                    </w:div>
                  </w:divsChild>
                </w:div>
                <w:div w:id="1642343823">
                  <w:marLeft w:val="0"/>
                  <w:marRight w:val="0"/>
                  <w:marTop w:val="0"/>
                  <w:marBottom w:val="0"/>
                  <w:divBdr>
                    <w:top w:val="none" w:sz="0" w:space="0" w:color="auto"/>
                    <w:left w:val="none" w:sz="0" w:space="0" w:color="auto"/>
                    <w:bottom w:val="none" w:sz="0" w:space="0" w:color="auto"/>
                    <w:right w:val="none" w:sz="0" w:space="0" w:color="auto"/>
                  </w:divBdr>
                  <w:divsChild>
                    <w:div w:id="451482978">
                      <w:marLeft w:val="0"/>
                      <w:marRight w:val="0"/>
                      <w:marTop w:val="0"/>
                      <w:marBottom w:val="0"/>
                      <w:divBdr>
                        <w:top w:val="none" w:sz="0" w:space="0" w:color="auto"/>
                        <w:left w:val="none" w:sz="0" w:space="0" w:color="auto"/>
                        <w:bottom w:val="none" w:sz="0" w:space="0" w:color="auto"/>
                        <w:right w:val="none" w:sz="0" w:space="0" w:color="auto"/>
                      </w:divBdr>
                    </w:div>
                  </w:divsChild>
                </w:div>
                <w:div w:id="1739203725">
                  <w:marLeft w:val="0"/>
                  <w:marRight w:val="0"/>
                  <w:marTop w:val="0"/>
                  <w:marBottom w:val="0"/>
                  <w:divBdr>
                    <w:top w:val="none" w:sz="0" w:space="0" w:color="auto"/>
                    <w:left w:val="none" w:sz="0" w:space="0" w:color="auto"/>
                    <w:bottom w:val="none" w:sz="0" w:space="0" w:color="auto"/>
                    <w:right w:val="none" w:sz="0" w:space="0" w:color="auto"/>
                  </w:divBdr>
                  <w:divsChild>
                    <w:div w:id="1797484845">
                      <w:marLeft w:val="0"/>
                      <w:marRight w:val="0"/>
                      <w:marTop w:val="0"/>
                      <w:marBottom w:val="0"/>
                      <w:divBdr>
                        <w:top w:val="none" w:sz="0" w:space="0" w:color="auto"/>
                        <w:left w:val="none" w:sz="0" w:space="0" w:color="auto"/>
                        <w:bottom w:val="none" w:sz="0" w:space="0" w:color="auto"/>
                        <w:right w:val="none" w:sz="0" w:space="0" w:color="auto"/>
                      </w:divBdr>
                    </w:div>
                  </w:divsChild>
                </w:div>
                <w:div w:id="1748531467">
                  <w:marLeft w:val="0"/>
                  <w:marRight w:val="0"/>
                  <w:marTop w:val="0"/>
                  <w:marBottom w:val="0"/>
                  <w:divBdr>
                    <w:top w:val="none" w:sz="0" w:space="0" w:color="auto"/>
                    <w:left w:val="none" w:sz="0" w:space="0" w:color="auto"/>
                    <w:bottom w:val="none" w:sz="0" w:space="0" w:color="auto"/>
                    <w:right w:val="none" w:sz="0" w:space="0" w:color="auto"/>
                  </w:divBdr>
                  <w:divsChild>
                    <w:div w:id="232396464">
                      <w:marLeft w:val="0"/>
                      <w:marRight w:val="0"/>
                      <w:marTop w:val="0"/>
                      <w:marBottom w:val="0"/>
                      <w:divBdr>
                        <w:top w:val="none" w:sz="0" w:space="0" w:color="auto"/>
                        <w:left w:val="none" w:sz="0" w:space="0" w:color="auto"/>
                        <w:bottom w:val="none" w:sz="0" w:space="0" w:color="auto"/>
                        <w:right w:val="none" w:sz="0" w:space="0" w:color="auto"/>
                      </w:divBdr>
                    </w:div>
                  </w:divsChild>
                </w:div>
                <w:div w:id="1790929376">
                  <w:marLeft w:val="0"/>
                  <w:marRight w:val="0"/>
                  <w:marTop w:val="0"/>
                  <w:marBottom w:val="0"/>
                  <w:divBdr>
                    <w:top w:val="none" w:sz="0" w:space="0" w:color="auto"/>
                    <w:left w:val="none" w:sz="0" w:space="0" w:color="auto"/>
                    <w:bottom w:val="none" w:sz="0" w:space="0" w:color="auto"/>
                    <w:right w:val="none" w:sz="0" w:space="0" w:color="auto"/>
                  </w:divBdr>
                  <w:divsChild>
                    <w:div w:id="836379867">
                      <w:marLeft w:val="0"/>
                      <w:marRight w:val="0"/>
                      <w:marTop w:val="0"/>
                      <w:marBottom w:val="0"/>
                      <w:divBdr>
                        <w:top w:val="none" w:sz="0" w:space="0" w:color="auto"/>
                        <w:left w:val="none" w:sz="0" w:space="0" w:color="auto"/>
                        <w:bottom w:val="none" w:sz="0" w:space="0" w:color="auto"/>
                        <w:right w:val="none" w:sz="0" w:space="0" w:color="auto"/>
                      </w:divBdr>
                    </w:div>
                  </w:divsChild>
                </w:div>
                <w:div w:id="1873348400">
                  <w:marLeft w:val="0"/>
                  <w:marRight w:val="0"/>
                  <w:marTop w:val="0"/>
                  <w:marBottom w:val="0"/>
                  <w:divBdr>
                    <w:top w:val="none" w:sz="0" w:space="0" w:color="auto"/>
                    <w:left w:val="none" w:sz="0" w:space="0" w:color="auto"/>
                    <w:bottom w:val="none" w:sz="0" w:space="0" w:color="auto"/>
                    <w:right w:val="none" w:sz="0" w:space="0" w:color="auto"/>
                  </w:divBdr>
                  <w:divsChild>
                    <w:div w:id="1118912543">
                      <w:marLeft w:val="0"/>
                      <w:marRight w:val="0"/>
                      <w:marTop w:val="0"/>
                      <w:marBottom w:val="0"/>
                      <w:divBdr>
                        <w:top w:val="none" w:sz="0" w:space="0" w:color="auto"/>
                        <w:left w:val="none" w:sz="0" w:space="0" w:color="auto"/>
                        <w:bottom w:val="none" w:sz="0" w:space="0" w:color="auto"/>
                        <w:right w:val="none" w:sz="0" w:space="0" w:color="auto"/>
                      </w:divBdr>
                    </w:div>
                  </w:divsChild>
                </w:div>
                <w:div w:id="2094429644">
                  <w:marLeft w:val="0"/>
                  <w:marRight w:val="0"/>
                  <w:marTop w:val="0"/>
                  <w:marBottom w:val="0"/>
                  <w:divBdr>
                    <w:top w:val="none" w:sz="0" w:space="0" w:color="auto"/>
                    <w:left w:val="none" w:sz="0" w:space="0" w:color="auto"/>
                    <w:bottom w:val="none" w:sz="0" w:space="0" w:color="auto"/>
                    <w:right w:val="none" w:sz="0" w:space="0" w:color="auto"/>
                  </w:divBdr>
                  <w:divsChild>
                    <w:div w:id="1783837095">
                      <w:marLeft w:val="0"/>
                      <w:marRight w:val="0"/>
                      <w:marTop w:val="0"/>
                      <w:marBottom w:val="0"/>
                      <w:divBdr>
                        <w:top w:val="none" w:sz="0" w:space="0" w:color="auto"/>
                        <w:left w:val="none" w:sz="0" w:space="0" w:color="auto"/>
                        <w:bottom w:val="none" w:sz="0" w:space="0" w:color="auto"/>
                        <w:right w:val="none" w:sz="0" w:space="0" w:color="auto"/>
                      </w:divBdr>
                    </w:div>
                  </w:divsChild>
                </w:div>
                <w:div w:id="2141459698">
                  <w:marLeft w:val="0"/>
                  <w:marRight w:val="0"/>
                  <w:marTop w:val="0"/>
                  <w:marBottom w:val="0"/>
                  <w:divBdr>
                    <w:top w:val="none" w:sz="0" w:space="0" w:color="auto"/>
                    <w:left w:val="none" w:sz="0" w:space="0" w:color="auto"/>
                    <w:bottom w:val="none" w:sz="0" w:space="0" w:color="auto"/>
                    <w:right w:val="none" w:sz="0" w:space="0" w:color="auto"/>
                  </w:divBdr>
                  <w:divsChild>
                    <w:div w:id="28515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6249359">
          <w:marLeft w:val="0"/>
          <w:marRight w:val="0"/>
          <w:marTop w:val="0"/>
          <w:marBottom w:val="0"/>
          <w:divBdr>
            <w:top w:val="none" w:sz="0" w:space="0" w:color="auto"/>
            <w:left w:val="none" w:sz="0" w:space="0" w:color="auto"/>
            <w:bottom w:val="none" w:sz="0" w:space="0" w:color="auto"/>
            <w:right w:val="none" w:sz="0" w:space="0" w:color="auto"/>
          </w:divBdr>
        </w:div>
        <w:div w:id="1300569766">
          <w:marLeft w:val="0"/>
          <w:marRight w:val="0"/>
          <w:marTop w:val="0"/>
          <w:marBottom w:val="0"/>
          <w:divBdr>
            <w:top w:val="none" w:sz="0" w:space="0" w:color="auto"/>
            <w:left w:val="none" w:sz="0" w:space="0" w:color="auto"/>
            <w:bottom w:val="none" w:sz="0" w:space="0" w:color="auto"/>
            <w:right w:val="none" w:sz="0" w:space="0" w:color="auto"/>
          </w:divBdr>
        </w:div>
        <w:div w:id="1305895083">
          <w:marLeft w:val="0"/>
          <w:marRight w:val="0"/>
          <w:marTop w:val="0"/>
          <w:marBottom w:val="0"/>
          <w:divBdr>
            <w:top w:val="none" w:sz="0" w:space="0" w:color="auto"/>
            <w:left w:val="none" w:sz="0" w:space="0" w:color="auto"/>
            <w:bottom w:val="none" w:sz="0" w:space="0" w:color="auto"/>
            <w:right w:val="none" w:sz="0" w:space="0" w:color="auto"/>
          </w:divBdr>
        </w:div>
        <w:div w:id="1328290733">
          <w:marLeft w:val="0"/>
          <w:marRight w:val="0"/>
          <w:marTop w:val="0"/>
          <w:marBottom w:val="0"/>
          <w:divBdr>
            <w:top w:val="none" w:sz="0" w:space="0" w:color="auto"/>
            <w:left w:val="none" w:sz="0" w:space="0" w:color="auto"/>
            <w:bottom w:val="none" w:sz="0" w:space="0" w:color="auto"/>
            <w:right w:val="none" w:sz="0" w:space="0" w:color="auto"/>
          </w:divBdr>
        </w:div>
        <w:div w:id="1383752545">
          <w:marLeft w:val="0"/>
          <w:marRight w:val="0"/>
          <w:marTop w:val="0"/>
          <w:marBottom w:val="0"/>
          <w:divBdr>
            <w:top w:val="none" w:sz="0" w:space="0" w:color="auto"/>
            <w:left w:val="none" w:sz="0" w:space="0" w:color="auto"/>
            <w:bottom w:val="none" w:sz="0" w:space="0" w:color="auto"/>
            <w:right w:val="none" w:sz="0" w:space="0" w:color="auto"/>
          </w:divBdr>
        </w:div>
        <w:div w:id="1386611703">
          <w:marLeft w:val="0"/>
          <w:marRight w:val="0"/>
          <w:marTop w:val="0"/>
          <w:marBottom w:val="0"/>
          <w:divBdr>
            <w:top w:val="none" w:sz="0" w:space="0" w:color="auto"/>
            <w:left w:val="none" w:sz="0" w:space="0" w:color="auto"/>
            <w:bottom w:val="none" w:sz="0" w:space="0" w:color="auto"/>
            <w:right w:val="none" w:sz="0" w:space="0" w:color="auto"/>
          </w:divBdr>
        </w:div>
        <w:div w:id="1431006446">
          <w:marLeft w:val="0"/>
          <w:marRight w:val="0"/>
          <w:marTop w:val="0"/>
          <w:marBottom w:val="0"/>
          <w:divBdr>
            <w:top w:val="none" w:sz="0" w:space="0" w:color="auto"/>
            <w:left w:val="none" w:sz="0" w:space="0" w:color="auto"/>
            <w:bottom w:val="none" w:sz="0" w:space="0" w:color="auto"/>
            <w:right w:val="none" w:sz="0" w:space="0" w:color="auto"/>
          </w:divBdr>
        </w:div>
        <w:div w:id="1604533016">
          <w:marLeft w:val="0"/>
          <w:marRight w:val="0"/>
          <w:marTop w:val="0"/>
          <w:marBottom w:val="0"/>
          <w:divBdr>
            <w:top w:val="none" w:sz="0" w:space="0" w:color="auto"/>
            <w:left w:val="none" w:sz="0" w:space="0" w:color="auto"/>
            <w:bottom w:val="none" w:sz="0" w:space="0" w:color="auto"/>
            <w:right w:val="none" w:sz="0" w:space="0" w:color="auto"/>
          </w:divBdr>
          <w:divsChild>
            <w:div w:id="1438216966">
              <w:marLeft w:val="-75"/>
              <w:marRight w:val="0"/>
              <w:marTop w:val="30"/>
              <w:marBottom w:val="30"/>
              <w:divBdr>
                <w:top w:val="none" w:sz="0" w:space="0" w:color="auto"/>
                <w:left w:val="none" w:sz="0" w:space="0" w:color="auto"/>
                <w:bottom w:val="none" w:sz="0" w:space="0" w:color="auto"/>
                <w:right w:val="none" w:sz="0" w:space="0" w:color="auto"/>
              </w:divBdr>
              <w:divsChild>
                <w:div w:id="741722">
                  <w:marLeft w:val="0"/>
                  <w:marRight w:val="0"/>
                  <w:marTop w:val="0"/>
                  <w:marBottom w:val="0"/>
                  <w:divBdr>
                    <w:top w:val="none" w:sz="0" w:space="0" w:color="auto"/>
                    <w:left w:val="none" w:sz="0" w:space="0" w:color="auto"/>
                    <w:bottom w:val="none" w:sz="0" w:space="0" w:color="auto"/>
                    <w:right w:val="none" w:sz="0" w:space="0" w:color="auto"/>
                  </w:divBdr>
                  <w:divsChild>
                    <w:div w:id="1096560206">
                      <w:marLeft w:val="0"/>
                      <w:marRight w:val="0"/>
                      <w:marTop w:val="0"/>
                      <w:marBottom w:val="0"/>
                      <w:divBdr>
                        <w:top w:val="none" w:sz="0" w:space="0" w:color="auto"/>
                        <w:left w:val="none" w:sz="0" w:space="0" w:color="auto"/>
                        <w:bottom w:val="none" w:sz="0" w:space="0" w:color="auto"/>
                        <w:right w:val="none" w:sz="0" w:space="0" w:color="auto"/>
                      </w:divBdr>
                    </w:div>
                  </w:divsChild>
                </w:div>
                <w:div w:id="104351354">
                  <w:marLeft w:val="0"/>
                  <w:marRight w:val="0"/>
                  <w:marTop w:val="0"/>
                  <w:marBottom w:val="0"/>
                  <w:divBdr>
                    <w:top w:val="none" w:sz="0" w:space="0" w:color="auto"/>
                    <w:left w:val="none" w:sz="0" w:space="0" w:color="auto"/>
                    <w:bottom w:val="none" w:sz="0" w:space="0" w:color="auto"/>
                    <w:right w:val="none" w:sz="0" w:space="0" w:color="auto"/>
                  </w:divBdr>
                  <w:divsChild>
                    <w:div w:id="1258758089">
                      <w:marLeft w:val="0"/>
                      <w:marRight w:val="0"/>
                      <w:marTop w:val="0"/>
                      <w:marBottom w:val="0"/>
                      <w:divBdr>
                        <w:top w:val="none" w:sz="0" w:space="0" w:color="auto"/>
                        <w:left w:val="none" w:sz="0" w:space="0" w:color="auto"/>
                        <w:bottom w:val="none" w:sz="0" w:space="0" w:color="auto"/>
                        <w:right w:val="none" w:sz="0" w:space="0" w:color="auto"/>
                      </w:divBdr>
                    </w:div>
                  </w:divsChild>
                </w:div>
                <w:div w:id="178930362">
                  <w:marLeft w:val="0"/>
                  <w:marRight w:val="0"/>
                  <w:marTop w:val="0"/>
                  <w:marBottom w:val="0"/>
                  <w:divBdr>
                    <w:top w:val="none" w:sz="0" w:space="0" w:color="auto"/>
                    <w:left w:val="none" w:sz="0" w:space="0" w:color="auto"/>
                    <w:bottom w:val="none" w:sz="0" w:space="0" w:color="auto"/>
                    <w:right w:val="none" w:sz="0" w:space="0" w:color="auto"/>
                  </w:divBdr>
                  <w:divsChild>
                    <w:div w:id="1900902215">
                      <w:marLeft w:val="0"/>
                      <w:marRight w:val="0"/>
                      <w:marTop w:val="0"/>
                      <w:marBottom w:val="0"/>
                      <w:divBdr>
                        <w:top w:val="none" w:sz="0" w:space="0" w:color="auto"/>
                        <w:left w:val="none" w:sz="0" w:space="0" w:color="auto"/>
                        <w:bottom w:val="none" w:sz="0" w:space="0" w:color="auto"/>
                        <w:right w:val="none" w:sz="0" w:space="0" w:color="auto"/>
                      </w:divBdr>
                    </w:div>
                  </w:divsChild>
                </w:div>
                <w:div w:id="281769336">
                  <w:marLeft w:val="0"/>
                  <w:marRight w:val="0"/>
                  <w:marTop w:val="0"/>
                  <w:marBottom w:val="0"/>
                  <w:divBdr>
                    <w:top w:val="none" w:sz="0" w:space="0" w:color="auto"/>
                    <w:left w:val="none" w:sz="0" w:space="0" w:color="auto"/>
                    <w:bottom w:val="none" w:sz="0" w:space="0" w:color="auto"/>
                    <w:right w:val="none" w:sz="0" w:space="0" w:color="auto"/>
                  </w:divBdr>
                  <w:divsChild>
                    <w:div w:id="870264172">
                      <w:marLeft w:val="0"/>
                      <w:marRight w:val="0"/>
                      <w:marTop w:val="0"/>
                      <w:marBottom w:val="0"/>
                      <w:divBdr>
                        <w:top w:val="none" w:sz="0" w:space="0" w:color="auto"/>
                        <w:left w:val="none" w:sz="0" w:space="0" w:color="auto"/>
                        <w:bottom w:val="none" w:sz="0" w:space="0" w:color="auto"/>
                        <w:right w:val="none" w:sz="0" w:space="0" w:color="auto"/>
                      </w:divBdr>
                    </w:div>
                  </w:divsChild>
                </w:div>
                <w:div w:id="304092530">
                  <w:marLeft w:val="0"/>
                  <w:marRight w:val="0"/>
                  <w:marTop w:val="0"/>
                  <w:marBottom w:val="0"/>
                  <w:divBdr>
                    <w:top w:val="none" w:sz="0" w:space="0" w:color="auto"/>
                    <w:left w:val="none" w:sz="0" w:space="0" w:color="auto"/>
                    <w:bottom w:val="none" w:sz="0" w:space="0" w:color="auto"/>
                    <w:right w:val="none" w:sz="0" w:space="0" w:color="auto"/>
                  </w:divBdr>
                  <w:divsChild>
                    <w:div w:id="825126536">
                      <w:marLeft w:val="0"/>
                      <w:marRight w:val="0"/>
                      <w:marTop w:val="0"/>
                      <w:marBottom w:val="0"/>
                      <w:divBdr>
                        <w:top w:val="none" w:sz="0" w:space="0" w:color="auto"/>
                        <w:left w:val="none" w:sz="0" w:space="0" w:color="auto"/>
                        <w:bottom w:val="none" w:sz="0" w:space="0" w:color="auto"/>
                        <w:right w:val="none" w:sz="0" w:space="0" w:color="auto"/>
                      </w:divBdr>
                    </w:div>
                  </w:divsChild>
                </w:div>
                <w:div w:id="364410292">
                  <w:marLeft w:val="0"/>
                  <w:marRight w:val="0"/>
                  <w:marTop w:val="0"/>
                  <w:marBottom w:val="0"/>
                  <w:divBdr>
                    <w:top w:val="none" w:sz="0" w:space="0" w:color="auto"/>
                    <w:left w:val="none" w:sz="0" w:space="0" w:color="auto"/>
                    <w:bottom w:val="none" w:sz="0" w:space="0" w:color="auto"/>
                    <w:right w:val="none" w:sz="0" w:space="0" w:color="auto"/>
                  </w:divBdr>
                  <w:divsChild>
                    <w:div w:id="599723653">
                      <w:marLeft w:val="0"/>
                      <w:marRight w:val="0"/>
                      <w:marTop w:val="0"/>
                      <w:marBottom w:val="0"/>
                      <w:divBdr>
                        <w:top w:val="none" w:sz="0" w:space="0" w:color="auto"/>
                        <w:left w:val="none" w:sz="0" w:space="0" w:color="auto"/>
                        <w:bottom w:val="none" w:sz="0" w:space="0" w:color="auto"/>
                        <w:right w:val="none" w:sz="0" w:space="0" w:color="auto"/>
                      </w:divBdr>
                    </w:div>
                  </w:divsChild>
                </w:div>
                <w:div w:id="383025128">
                  <w:marLeft w:val="0"/>
                  <w:marRight w:val="0"/>
                  <w:marTop w:val="0"/>
                  <w:marBottom w:val="0"/>
                  <w:divBdr>
                    <w:top w:val="none" w:sz="0" w:space="0" w:color="auto"/>
                    <w:left w:val="none" w:sz="0" w:space="0" w:color="auto"/>
                    <w:bottom w:val="none" w:sz="0" w:space="0" w:color="auto"/>
                    <w:right w:val="none" w:sz="0" w:space="0" w:color="auto"/>
                  </w:divBdr>
                  <w:divsChild>
                    <w:div w:id="1583178556">
                      <w:marLeft w:val="0"/>
                      <w:marRight w:val="0"/>
                      <w:marTop w:val="0"/>
                      <w:marBottom w:val="0"/>
                      <w:divBdr>
                        <w:top w:val="none" w:sz="0" w:space="0" w:color="auto"/>
                        <w:left w:val="none" w:sz="0" w:space="0" w:color="auto"/>
                        <w:bottom w:val="none" w:sz="0" w:space="0" w:color="auto"/>
                        <w:right w:val="none" w:sz="0" w:space="0" w:color="auto"/>
                      </w:divBdr>
                    </w:div>
                  </w:divsChild>
                </w:div>
                <w:div w:id="404423402">
                  <w:marLeft w:val="0"/>
                  <w:marRight w:val="0"/>
                  <w:marTop w:val="0"/>
                  <w:marBottom w:val="0"/>
                  <w:divBdr>
                    <w:top w:val="none" w:sz="0" w:space="0" w:color="auto"/>
                    <w:left w:val="none" w:sz="0" w:space="0" w:color="auto"/>
                    <w:bottom w:val="none" w:sz="0" w:space="0" w:color="auto"/>
                    <w:right w:val="none" w:sz="0" w:space="0" w:color="auto"/>
                  </w:divBdr>
                  <w:divsChild>
                    <w:div w:id="538055358">
                      <w:marLeft w:val="0"/>
                      <w:marRight w:val="0"/>
                      <w:marTop w:val="0"/>
                      <w:marBottom w:val="0"/>
                      <w:divBdr>
                        <w:top w:val="none" w:sz="0" w:space="0" w:color="auto"/>
                        <w:left w:val="none" w:sz="0" w:space="0" w:color="auto"/>
                        <w:bottom w:val="none" w:sz="0" w:space="0" w:color="auto"/>
                        <w:right w:val="none" w:sz="0" w:space="0" w:color="auto"/>
                      </w:divBdr>
                    </w:div>
                  </w:divsChild>
                </w:div>
                <w:div w:id="479075092">
                  <w:marLeft w:val="0"/>
                  <w:marRight w:val="0"/>
                  <w:marTop w:val="0"/>
                  <w:marBottom w:val="0"/>
                  <w:divBdr>
                    <w:top w:val="none" w:sz="0" w:space="0" w:color="auto"/>
                    <w:left w:val="none" w:sz="0" w:space="0" w:color="auto"/>
                    <w:bottom w:val="none" w:sz="0" w:space="0" w:color="auto"/>
                    <w:right w:val="none" w:sz="0" w:space="0" w:color="auto"/>
                  </w:divBdr>
                  <w:divsChild>
                    <w:div w:id="126053698">
                      <w:marLeft w:val="0"/>
                      <w:marRight w:val="0"/>
                      <w:marTop w:val="0"/>
                      <w:marBottom w:val="0"/>
                      <w:divBdr>
                        <w:top w:val="none" w:sz="0" w:space="0" w:color="auto"/>
                        <w:left w:val="none" w:sz="0" w:space="0" w:color="auto"/>
                        <w:bottom w:val="none" w:sz="0" w:space="0" w:color="auto"/>
                        <w:right w:val="none" w:sz="0" w:space="0" w:color="auto"/>
                      </w:divBdr>
                    </w:div>
                  </w:divsChild>
                </w:div>
                <w:div w:id="484972427">
                  <w:marLeft w:val="0"/>
                  <w:marRight w:val="0"/>
                  <w:marTop w:val="0"/>
                  <w:marBottom w:val="0"/>
                  <w:divBdr>
                    <w:top w:val="none" w:sz="0" w:space="0" w:color="auto"/>
                    <w:left w:val="none" w:sz="0" w:space="0" w:color="auto"/>
                    <w:bottom w:val="none" w:sz="0" w:space="0" w:color="auto"/>
                    <w:right w:val="none" w:sz="0" w:space="0" w:color="auto"/>
                  </w:divBdr>
                  <w:divsChild>
                    <w:div w:id="1278098143">
                      <w:marLeft w:val="0"/>
                      <w:marRight w:val="0"/>
                      <w:marTop w:val="0"/>
                      <w:marBottom w:val="0"/>
                      <w:divBdr>
                        <w:top w:val="none" w:sz="0" w:space="0" w:color="auto"/>
                        <w:left w:val="none" w:sz="0" w:space="0" w:color="auto"/>
                        <w:bottom w:val="none" w:sz="0" w:space="0" w:color="auto"/>
                        <w:right w:val="none" w:sz="0" w:space="0" w:color="auto"/>
                      </w:divBdr>
                    </w:div>
                  </w:divsChild>
                </w:div>
                <w:div w:id="582765386">
                  <w:marLeft w:val="0"/>
                  <w:marRight w:val="0"/>
                  <w:marTop w:val="0"/>
                  <w:marBottom w:val="0"/>
                  <w:divBdr>
                    <w:top w:val="none" w:sz="0" w:space="0" w:color="auto"/>
                    <w:left w:val="none" w:sz="0" w:space="0" w:color="auto"/>
                    <w:bottom w:val="none" w:sz="0" w:space="0" w:color="auto"/>
                    <w:right w:val="none" w:sz="0" w:space="0" w:color="auto"/>
                  </w:divBdr>
                  <w:divsChild>
                    <w:div w:id="1093821745">
                      <w:marLeft w:val="0"/>
                      <w:marRight w:val="0"/>
                      <w:marTop w:val="0"/>
                      <w:marBottom w:val="0"/>
                      <w:divBdr>
                        <w:top w:val="none" w:sz="0" w:space="0" w:color="auto"/>
                        <w:left w:val="none" w:sz="0" w:space="0" w:color="auto"/>
                        <w:bottom w:val="none" w:sz="0" w:space="0" w:color="auto"/>
                        <w:right w:val="none" w:sz="0" w:space="0" w:color="auto"/>
                      </w:divBdr>
                    </w:div>
                  </w:divsChild>
                </w:div>
                <w:div w:id="791482208">
                  <w:marLeft w:val="0"/>
                  <w:marRight w:val="0"/>
                  <w:marTop w:val="0"/>
                  <w:marBottom w:val="0"/>
                  <w:divBdr>
                    <w:top w:val="none" w:sz="0" w:space="0" w:color="auto"/>
                    <w:left w:val="none" w:sz="0" w:space="0" w:color="auto"/>
                    <w:bottom w:val="none" w:sz="0" w:space="0" w:color="auto"/>
                    <w:right w:val="none" w:sz="0" w:space="0" w:color="auto"/>
                  </w:divBdr>
                  <w:divsChild>
                    <w:div w:id="1739089815">
                      <w:marLeft w:val="0"/>
                      <w:marRight w:val="0"/>
                      <w:marTop w:val="0"/>
                      <w:marBottom w:val="0"/>
                      <w:divBdr>
                        <w:top w:val="none" w:sz="0" w:space="0" w:color="auto"/>
                        <w:left w:val="none" w:sz="0" w:space="0" w:color="auto"/>
                        <w:bottom w:val="none" w:sz="0" w:space="0" w:color="auto"/>
                        <w:right w:val="none" w:sz="0" w:space="0" w:color="auto"/>
                      </w:divBdr>
                    </w:div>
                  </w:divsChild>
                </w:div>
                <w:div w:id="795871813">
                  <w:marLeft w:val="0"/>
                  <w:marRight w:val="0"/>
                  <w:marTop w:val="0"/>
                  <w:marBottom w:val="0"/>
                  <w:divBdr>
                    <w:top w:val="none" w:sz="0" w:space="0" w:color="auto"/>
                    <w:left w:val="none" w:sz="0" w:space="0" w:color="auto"/>
                    <w:bottom w:val="none" w:sz="0" w:space="0" w:color="auto"/>
                    <w:right w:val="none" w:sz="0" w:space="0" w:color="auto"/>
                  </w:divBdr>
                  <w:divsChild>
                    <w:div w:id="460226377">
                      <w:marLeft w:val="0"/>
                      <w:marRight w:val="0"/>
                      <w:marTop w:val="0"/>
                      <w:marBottom w:val="0"/>
                      <w:divBdr>
                        <w:top w:val="none" w:sz="0" w:space="0" w:color="auto"/>
                        <w:left w:val="none" w:sz="0" w:space="0" w:color="auto"/>
                        <w:bottom w:val="none" w:sz="0" w:space="0" w:color="auto"/>
                        <w:right w:val="none" w:sz="0" w:space="0" w:color="auto"/>
                      </w:divBdr>
                    </w:div>
                  </w:divsChild>
                </w:div>
                <w:div w:id="801071126">
                  <w:marLeft w:val="0"/>
                  <w:marRight w:val="0"/>
                  <w:marTop w:val="0"/>
                  <w:marBottom w:val="0"/>
                  <w:divBdr>
                    <w:top w:val="none" w:sz="0" w:space="0" w:color="auto"/>
                    <w:left w:val="none" w:sz="0" w:space="0" w:color="auto"/>
                    <w:bottom w:val="none" w:sz="0" w:space="0" w:color="auto"/>
                    <w:right w:val="none" w:sz="0" w:space="0" w:color="auto"/>
                  </w:divBdr>
                  <w:divsChild>
                    <w:div w:id="92945000">
                      <w:marLeft w:val="0"/>
                      <w:marRight w:val="0"/>
                      <w:marTop w:val="0"/>
                      <w:marBottom w:val="0"/>
                      <w:divBdr>
                        <w:top w:val="none" w:sz="0" w:space="0" w:color="auto"/>
                        <w:left w:val="none" w:sz="0" w:space="0" w:color="auto"/>
                        <w:bottom w:val="none" w:sz="0" w:space="0" w:color="auto"/>
                        <w:right w:val="none" w:sz="0" w:space="0" w:color="auto"/>
                      </w:divBdr>
                    </w:div>
                  </w:divsChild>
                </w:div>
                <w:div w:id="849026784">
                  <w:marLeft w:val="0"/>
                  <w:marRight w:val="0"/>
                  <w:marTop w:val="0"/>
                  <w:marBottom w:val="0"/>
                  <w:divBdr>
                    <w:top w:val="none" w:sz="0" w:space="0" w:color="auto"/>
                    <w:left w:val="none" w:sz="0" w:space="0" w:color="auto"/>
                    <w:bottom w:val="none" w:sz="0" w:space="0" w:color="auto"/>
                    <w:right w:val="none" w:sz="0" w:space="0" w:color="auto"/>
                  </w:divBdr>
                  <w:divsChild>
                    <w:div w:id="2046247325">
                      <w:marLeft w:val="0"/>
                      <w:marRight w:val="0"/>
                      <w:marTop w:val="0"/>
                      <w:marBottom w:val="0"/>
                      <w:divBdr>
                        <w:top w:val="none" w:sz="0" w:space="0" w:color="auto"/>
                        <w:left w:val="none" w:sz="0" w:space="0" w:color="auto"/>
                        <w:bottom w:val="none" w:sz="0" w:space="0" w:color="auto"/>
                        <w:right w:val="none" w:sz="0" w:space="0" w:color="auto"/>
                      </w:divBdr>
                    </w:div>
                  </w:divsChild>
                </w:div>
                <w:div w:id="856042918">
                  <w:marLeft w:val="0"/>
                  <w:marRight w:val="0"/>
                  <w:marTop w:val="0"/>
                  <w:marBottom w:val="0"/>
                  <w:divBdr>
                    <w:top w:val="none" w:sz="0" w:space="0" w:color="auto"/>
                    <w:left w:val="none" w:sz="0" w:space="0" w:color="auto"/>
                    <w:bottom w:val="none" w:sz="0" w:space="0" w:color="auto"/>
                    <w:right w:val="none" w:sz="0" w:space="0" w:color="auto"/>
                  </w:divBdr>
                  <w:divsChild>
                    <w:div w:id="2006394497">
                      <w:marLeft w:val="0"/>
                      <w:marRight w:val="0"/>
                      <w:marTop w:val="0"/>
                      <w:marBottom w:val="0"/>
                      <w:divBdr>
                        <w:top w:val="none" w:sz="0" w:space="0" w:color="auto"/>
                        <w:left w:val="none" w:sz="0" w:space="0" w:color="auto"/>
                        <w:bottom w:val="none" w:sz="0" w:space="0" w:color="auto"/>
                        <w:right w:val="none" w:sz="0" w:space="0" w:color="auto"/>
                      </w:divBdr>
                    </w:div>
                  </w:divsChild>
                </w:div>
                <w:div w:id="889271789">
                  <w:marLeft w:val="0"/>
                  <w:marRight w:val="0"/>
                  <w:marTop w:val="0"/>
                  <w:marBottom w:val="0"/>
                  <w:divBdr>
                    <w:top w:val="none" w:sz="0" w:space="0" w:color="auto"/>
                    <w:left w:val="none" w:sz="0" w:space="0" w:color="auto"/>
                    <w:bottom w:val="none" w:sz="0" w:space="0" w:color="auto"/>
                    <w:right w:val="none" w:sz="0" w:space="0" w:color="auto"/>
                  </w:divBdr>
                  <w:divsChild>
                    <w:div w:id="1328173023">
                      <w:marLeft w:val="0"/>
                      <w:marRight w:val="0"/>
                      <w:marTop w:val="0"/>
                      <w:marBottom w:val="0"/>
                      <w:divBdr>
                        <w:top w:val="none" w:sz="0" w:space="0" w:color="auto"/>
                        <w:left w:val="none" w:sz="0" w:space="0" w:color="auto"/>
                        <w:bottom w:val="none" w:sz="0" w:space="0" w:color="auto"/>
                        <w:right w:val="none" w:sz="0" w:space="0" w:color="auto"/>
                      </w:divBdr>
                    </w:div>
                  </w:divsChild>
                </w:div>
                <w:div w:id="899049158">
                  <w:marLeft w:val="0"/>
                  <w:marRight w:val="0"/>
                  <w:marTop w:val="0"/>
                  <w:marBottom w:val="0"/>
                  <w:divBdr>
                    <w:top w:val="none" w:sz="0" w:space="0" w:color="auto"/>
                    <w:left w:val="none" w:sz="0" w:space="0" w:color="auto"/>
                    <w:bottom w:val="none" w:sz="0" w:space="0" w:color="auto"/>
                    <w:right w:val="none" w:sz="0" w:space="0" w:color="auto"/>
                  </w:divBdr>
                  <w:divsChild>
                    <w:div w:id="1418014901">
                      <w:marLeft w:val="0"/>
                      <w:marRight w:val="0"/>
                      <w:marTop w:val="0"/>
                      <w:marBottom w:val="0"/>
                      <w:divBdr>
                        <w:top w:val="none" w:sz="0" w:space="0" w:color="auto"/>
                        <w:left w:val="none" w:sz="0" w:space="0" w:color="auto"/>
                        <w:bottom w:val="none" w:sz="0" w:space="0" w:color="auto"/>
                        <w:right w:val="none" w:sz="0" w:space="0" w:color="auto"/>
                      </w:divBdr>
                    </w:div>
                  </w:divsChild>
                </w:div>
                <w:div w:id="935870727">
                  <w:marLeft w:val="0"/>
                  <w:marRight w:val="0"/>
                  <w:marTop w:val="0"/>
                  <w:marBottom w:val="0"/>
                  <w:divBdr>
                    <w:top w:val="none" w:sz="0" w:space="0" w:color="auto"/>
                    <w:left w:val="none" w:sz="0" w:space="0" w:color="auto"/>
                    <w:bottom w:val="none" w:sz="0" w:space="0" w:color="auto"/>
                    <w:right w:val="none" w:sz="0" w:space="0" w:color="auto"/>
                  </w:divBdr>
                  <w:divsChild>
                    <w:div w:id="1090127046">
                      <w:marLeft w:val="0"/>
                      <w:marRight w:val="0"/>
                      <w:marTop w:val="0"/>
                      <w:marBottom w:val="0"/>
                      <w:divBdr>
                        <w:top w:val="none" w:sz="0" w:space="0" w:color="auto"/>
                        <w:left w:val="none" w:sz="0" w:space="0" w:color="auto"/>
                        <w:bottom w:val="none" w:sz="0" w:space="0" w:color="auto"/>
                        <w:right w:val="none" w:sz="0" w:space="0" w:color="auto"/>
                      </w:divBdr>
                    </w:div>
                  </w:divsChild>
                </w:div>
                <w:div w:id="943808947">
                  <w:marLeft w:val="0"/>
                  <w:marRight w:val="0"/>
                  <w:marTop w:val="0"/>
                  <w:marBottom w:val="0"/>
                  <w:divBdr>
                    <w:top w:val="none" w:sz="0" w:space="0" w:color="auto"/>
                    <w:left w:val="none" w:sz="0" w:space="0" w:color="auto"/>
                    <w:bottom w:val="none" w:sz="0" w:space="0" w:color="auto"/>
                    <w:right w:val="none" w:sz="0" w:space="0" w:color="auto"/>
                  </w:divBdr>
                  <w:divsChild>
                    <w:div w:id="1834680955">
                      <w:marLeft w:val="0"/>
                      <w:marRight w:val="0"/>
                      <w:marTop w:val="0"/>
                      <w:marBottom w:val="0"/>
                      <w:divBdr>
                        <w:top w:val="none" w:sz="0" w:space="0" w:color="auto"/>
                        <w:left w:val="none" w:sz="0" w:space="0" w:color="auto"/>
                        <w:bottom w:val="none" w:sz="0" w:space="0" w:color="auto"/>
                        <w:right w:val="none" w:sz="0" w:space="0" w:color="auto"/>
                      </w:divBdr>
                    </w:div>
                  </w:divsChild>
                </w:div>
                <w:div w:id="962615348">
                  <w:marLeft w:val="0"/>
                  <w:marRight w:val="0"/>
                  <w:marTop w:val="0"/>
                  <w:marBottom w:val="0"/>
                  <w:divBdr>
                    <w:top w:val="none" w:sz="0" w:space="0" w:color="auto"/>
                    <w:left w:val="none" w:sz="0" w:space="0" w:color="auto"/>
                    <w:bottom w:val="none" w:sz="0" w:space="0" w:color="auto"/>
                    <w:right w:val="none" w:sz="0" w:space="0" w:color="auto"/>
                  </w:divBdr>
                  <w:divsChild>
                    <w:div w:id="1689404482">
                      <w:marLeft w:val="0"/>
                      <w:marRight w:val="0"/>
                      <w:marTop w:val="0"/>
                      <w:marBottom w:val="0"/>
                      <w:divBdr>
                        <w:top w:val="none" w:sz="0" w:space="0" w:color="auto"/>
                        <w:left w:val="none" w:sz="0" w:space="0" w:color="auto"/>
                        <w:bottom w:val="none" w:sz="0" w:space="0" w:color="auto"/>
                        <w:right w:val="none" w:sz="0" w:space="0" w:color="auto"/>
                      </w:divBdr>
                    </w:div>
                  </w:divsChild>
                </w:div>
                <w:div w:id="988904949">
                  <w:marLeft w:val="0"/>
                  <w:marRight w:val="0"/>
                  <w:marTop w:val="0"/>
                  <w:marBottom w:val="0"/>
                  <w:divBdr>
                    <w:top w:val="none" w:sz="0" w:space="0" w:color="auto"/>
                    <w:left w:val="none" w:sz="0" w:space="0" w:color="auto"/>
                    <w:bottom w:val="none" w:sz="0" w:space="0" w:color="auto"/>
                    <w:right w:val="none" w:sz="0" w:space="0" w:color="auto"/>
                  </w:divBdr>
                  <w:divsChild>
                    <w:div w:id="1504278718">
                      <w:marLeft w:val="0"/>
                      <w:marRight w:val="0"/>
                      <w:marTop w:val="0"/>
                      <w:marBottom w:val="0"/>
                      <w:divBdr>
                        <w:top w:val="none" w:sz="0" w:space="0" w:color="auto"/>
                        <w:left w:val="none" w:sz="0" w:space="0" w:color="auto"/>
                        <w:bottom w:val="none" w:sz="0" w:space="0" w:color="auto"/>
                        <w:right w:val="none" w:sz="0" w:space="0" w:color="auto"/>
                      </w:divBdr>
                    </w:div>
                  </w:divsChild>
                </w:div>
                <w:div w:id="1071848988">
                  <w:marLeft w:val="0"/>
                  <w:marRight w:val="0"/>
                  <w:marTop w:val="0"/>
                  <w:marBottom w:val="0"/>
                  <w:divBdr>
                    <w:top w:val="none" w:sz="0" w:space="0" w:color="auto"/>
                    <w:left w:val="none" w:sz="0" w:space="0" w:color="auto"/>
                    <w:bottom w:val="none" w:sz="0" w:space="0" w:color="auto"/>
                    <w:right w:val="none" w:sz="0" w:space="0" w:color="auto"/>
                  </w:divBdr>
                  <w:divsChild>
                    <w:div w:id="1832405813">
                      <w:marLeft w:val="0"/>
                      <w:marRight w:val="0"/>
                      <w:marTop w:val="0"/>
                      <w:marBottom w:val="0"/>
                      <w:divBdr>
                        <w:top w:val="none" w:sz="0" w:space="0" w:color="auto"/>
                        <w:left w:val="none" w:sz="0" w:space="0" w:color="auto"/>
                        <w:bottom w:val="none" w:sz="0" w:space="0" w:color="auto"/>
                        <w:right w:val="none" w:sz="0" w:space="0" w:color="auto"/>
                      </w:divBdr>
                    </w:div>
                  </w:divsChild>
                </w:div>
                <w:div w:id="1131827393">
                  <w:marLeft w:val="0"/>
                  <w:marRight w:val="0"/>
                  <w:marTop w:val="0"/>
                  <w:marBottom w:val="0"/>
                  <w:divBdr>
                    <w:top w:val="none" w:sz="0" w:space="0" w:color="auto"/>
                    <w:left w:val="none" w:sz="0" w:space="0" w:color="auto"/>
                    <w:bottom w:val="none" w:sz="0" w:space="0" w:color="auto"/>
                    <w:right w:val="none" w:sz="0" w:space="0" w:color="auto"/>
                  </w:divBdr>
                  <w:divsChild>
                    <w:div w:id="791555721">
                      <w:marLeft w:val="0"/>
                      <w:marRight w:val="0"/>
                      <w:marTop w:val="0"/>
                      <w:marBottom w:val="0"/>
                      <w:divBdr>
                        <w:top w:val="none" w:sz="0" w:space="0" w:color="auto"/>
                        <w:left w:val="none" w:sz="0" w:space="0" w:color="auto"/>
                        <w:bottom w:val="none" w:sz="0" w:space="0" w:color="auto"/>
                        <w:right w:val="none" w:sz="0" w:space="0" w:color="auto"/>
                      </w:divBdr>
                    </w:div>
                  </w:divsChild>
                </w:div>
                <w:div w:id="1157575619">
                  <w:marLeft w:val="0"/>
                  <w:marRight w:val="0"/>
                  <w:marTop w:val="0"/>
                  <w:marBottom w:val="0"/>
                  <w:divBdr>
                    <w:top w:val="none" w:sz="0" w:space="0" w:color="auto"/>
                    <w:left w:val="none" w:sz="0" w:space="0" w:color="auto"/>
                    <w:bottom w:val="none" w:sz="0" w:space="0" w:color="auto"/>
                    <w:right w:val="none" w:sz="0" w:space="0" w:color="auto"/>
                  </w:divBdr>
                  <w:divsChild>
                    <w:div w:id="1424767399">
                      <w:marLeft w:val="0"/>
                      <w:marRight w:val="0"/>
                      <w:marTop w:val="0"/>
                      <w:marBottom w:val="0"/>
                      <w:divBdr>
                        <w:top w:val="none" w:sz="0" w:space="0" w:color="auto"/>
                        <w:left w:val="none" w:sz="0" w:space="0" w:color="auto"/>
                        <w:bottom w:val="none" w:sz="0" w:space="0" w:color="auto"/>
                        <w:right w:val="none" w:sz="0" w:space="0" w:color="auto"/>
                      </w:divBdr>
                    </w:div>
                  </w:divsChild>
                </w:div>
                <w:div w:id="1258750699">
                  <w:marLeft w:val="0"/>
                  <w:marRight w:val="0"/>
                  <w:marTop w:val="0"/>
                  <w:marBottom w:val="0"/>
                  <w:divBdr>
                    <w:top w:val="none" w:sz="0" w:space="0" w:color="auto"/>
                    <w:left w:val="none" w:sz="0" w:space="0" w:color="auto"/>
                    <w:bottom w:val="none" w:sz="0" w:space="0" w:color="auto"/>
                    <w:right w:val="none" w:sz="0" w:space="0" w:color="auto"/>
                  </w:divBdr>
                  <w:divsChild>
                    <w:div w:id="238369428">
                      <w:marLeft w:val="0"/>
                      <w:marRight w:val="0"/>
                      <w:marTop w:val="0"/>
                      <w:marBottom w:val="0"/>
                      <w:divBdr>
                        <w:top w:val="none" w:sz="0" w:space="0" w:color="auto"/>
                        <w:left w:val="none" w:sz="0" w:space="0" w:color="auto"/>
                        <w:bottom w:val="none" w:sz="0" w:space="0" w:color="auto"/>
                        <w:right w:val="none" w:sz="0" w:space="0" w:color="auto"/>
                      </w:divBdr>
                    </w:div>
                  </w:divsChild>
                </w:div>
                <w:div w:id="1347557547">
                  <w:marLeft w:val="0"/>
                  <w:marRight w:val="0"/>
                  <w:marTop w:val="0"/>
                  <w:marBottom w:val="0"/>
                  <w:divBdr>
                    <w:top w:val="none" w:sz="0" w:space="0" w:color="auto"/>
                    <w:left w:val="none" w:sz="0" w:space="0" w:color="auto"/>
                    <w:bottom w:val="none" w:sz="0" w:space="0" w:color="auto"/>
                    <w:right w:val="none" w:sz="0" w:space="0" w:color="auto"/>
                  </w:divBdr>
                  <w:divsChild>
                    <w:div w:id="1400404996">
                      <w:marLeft w:val="0"/>
                      <w:marRight w:val="0"/>
                      <w:marTop w:val="0"/>
                      <w:marBottom w:val="0"/>
                      <w:divBdr>
                        <w:top w:val="none" w:sz="0" w:space="0" w:color="auto"/>
                        <w:left w:val="none" w:sz="0" w:space="0" w:color="auto"/>
                        <w:bottom w:val="none" w:sz="0" w:space="0" w:color="auto"/>
                        <w:right w:val="none" w:sz="0" w:space="0" w:color="auto"/>
                      </w:divBdr>
                    </w:div>
                  </w:divsChild>
                </w:div>
                <w:div w:id="1391534813">
                  <w:marLeft w:val="0"/>
                  <w:marRight w:val="0"/>
                  <w:marTop w:val="0"/>
                  <w:marBottom w:val="0"/>
                  <w:divBdr>
                    <w:top w:val="none" w:sz="0" w:space="0" w:color="auto"/>
                    <w:left w:val="none" w:sz="0" w:space="0" w:color="auto"/>
                    <w:bottom w:val="none" w:sz="0" w:space="0" w:color="auto"/>
                    <w:right w:val="none" w:sz="0" w:space="0" w:color="auto"/>
                  </w:divBdr>
                  <w:divsChild>
                    <w:div w:id="1941789054">
                      <w:marLeft w:val="0"/>
                      <w:marRight w:val="0"/>
                      <w:marTop w:val="0"/>
                      <w:marBottom w:val="0"/>
                      <w:divBdr>
                        <w:top w:val="none" w:sz="0" w:space="0" w:color="auto"/>
                        <w:left w:val="none" w:sz="0" w:space="0" w:color="auto"/>
                        <w:bottom w:val="none" w:sz="0" w:space="0" w:color="auto"/>
                        <w:right w:val="none" w:sz="0" w:space="0" w:color="auto"/>
                      </w:divBdr>
                    </w:div>
                  </w:divsChild>
                </w:div>
                <w:div w:id="1422482715">
                  <w:marLeft w:val="0"/>
                  <w:marRight w:val="0"/>
                  <w:marTop w:val="0"/>
                  <w:marBottom w:val="0"/>
                  <w:divBdr>
                    <w:top w:val="none" w:sz="0" w:space="0" w:color="auto"/>
                    <w:left w:val="none" w:sz="0" w:space="0" w:color="auto"/>
                    <w:bottom w:val="none" w:sz="0" w:space="0" w:color="auto"/>
                    <w:right w:val="none" w:sz="0" w:space="0" w:color="auto"/>
                  </w:divBdr>
                  <w:divsChild>
                    <w:div w:id="309133491">
                      <w:marLeft w:val="0"/>
                      <w:marRight w:val="0"/>
                      <w:marTop w:val="0"/>
                      <w:marBottom w:val="0"/>
                      <w:divBdr>
                        <w:top w:val="none" w:sz="0" w:space="0" w:color="auto"/>
                        <w:left w:val="none" w:sz="0" w:space="0" w:color="auto"/>
                        <w:bottom w:val="none" w:sz="0" w:space="0" w:color="auto"/>
                        <w:right w:val="none" w:sz="0" w:space="0" w:color="auto"/>
                      </w:divBdr>
                    </w:div>
                  </w:divsChild>
                </w:div>
                <w:div w:id="1425766433">
                  <w:marLeft w:val="0"/>
                  <w:marRight w:val="0"/>
                  <w:marTop w:val="0"/>
                  <w:marBottom w:val="0"/>
                  <w:divBdr>
                    <w:top w:val="none" w:sz="0" w:space="0" w:color="auto"/>
                    <w:left w:val="none" w:sz="0" w:space="0" w:color="auto"/>
                    <w:bottom w:val="none" w:sz="0" w:space="0" w:color="auto"/>
                    <w:right w:val="none" w:sz="0" w:space="0" w:color="auto"/>
                  </w:divBdr>
                  <w:divsChild>
                    <w:div w:id="1444808006">
                      <w:marLeft w:val="0"/>
                      <w:marRight w:val="0"/>
                      <w:marTop w:val="0"/>
                      <w:marBottom w:val="0"/>
                      <w:divBdr>
                        <w:top w:val="none" w:sz="0" w:space="0" w:color="auto"/>
                        <w:left w:val="none" w:sz="0" w:space="0" w:color="auto"/>
                        <w:bottom w:val="none" w:sz="0" w:space="0" w:color="auto"/>
                        <w:right w:val="none" w:sz="0" w:space="0" w:color="auto"/>
                      </w:divBdr>
                    </w:div>
                  </w:divsChild>
                </w:div>
                <w:div w:id="1461608989">
                  <w:marLeft w:val="0"/>
                  <w:marRight w:val="0"/>
                  <w:marTop w:val="0"/>
                  <w:marBottom w:val="0"/>
                  <w:divBdr>
                    <w:top w:val="none" w:sz="0" w:space="0" w:color="auto"/>
                    <w:left w:val="none" w:sz="0" w:space="0" w:color="auto"/>
                    <w:bottom w:val="none" w:sz="0" w:space="0" w:color="auto"/>
                    <w:right w:val="none" w:sz="0" w:space="0" w:color="auto"/>
                  </w:divBdr>
                  <w:divsChild>
                    <w:div w:id="1589777168">
                      <w:marLeft w:val="0"/>
                      <w:marRight w:val="0"/>
                      <w:marTop w:val="0"/>
                      <w:marBottom w:val="0"/>
                      <w:divBdr>
                        <w:top w:val="none" w:sz="0" w:space="0" w:color="auto"/>
                        <w:left w:val="none" w:sz="0" w:space="0" w:color="auto"/>
                        <w:bottom w:val="none" w:sz="0" w:space="0" w:color="auto"/>
                        <w:right w:val="none" w:sz="0" w:space="0" w:color="auto"/>
                      </w:divBdr>
                    </w:div>
                  </w:divsChild>
                </w:div>
                <w:div w:id="1490245832">
                  <w:marLeft w:val="0"/>
                  <w:marRight w:val="0"/>
                  <w:marTop w:val="0"/>
                  <w:marBottom w:val="0"/>
                  <w:divBdr>
                    <w:top w:val="none" w:sz="0" w:space="0" w:color="auto"/>
                    <w:left w:val="none" w:sz="0" w:space="0" w:color="auto"/>
                    <w:bottom w:val="none" w:sz="0" w:space="0" w:color="auto"/>
                    <w:right w:val="none" w:sz="0" w:space="0" w:color="auto"/>
                  </w:divBdr>
                  <w:divsChild>
                    <w:div w:id="1978217271">
                      <w:marLeft w:val="0"/>
                      <w:marRight w:val="0"/>
                      <w:marTop w:val="0"/>
                      <w:marBottom w:val="0"/>
                      <w:divBdr>
                        <w:top w:val="none" w:sz="0" w:space="0" w:color="auto"/>
                        <w:left w:val="none" w:sz="0" w:space="0" w:color="auto"/>
                        <w:bottom w:val="none" w:sz="0" w:space="0" w:color="auto"/>
                        <w:right w:val="none" w:sz="0" w:space="0" w:color="auto"/>
                      </w:divBdr>
                    </w:div>
                  </w:divsChild>
                </w:div>
                <w:div w:id="1496844337">
                  <w:marLeft w:val="0"/>
                  <w:marRight w:val="0"/>
                  <w:marTop w:val="0"/>
                  <w:marBottom w:val="0"/>
                  <w:divBdr>
                    <w:top w:val="none" w:sz="0" w:space="0" w:color="auto"/>
                    <w:left w:val="none" w:sz="0" w:space="0" w:color="auto"/>
                    <w:bottom w:val="none" w:sz="0" w:space="0" w:color="auto"/>
                    <w:right w:val="none" w:sz="0" w:space="0" w:color="auto"/>
                  </w:divBdr>
                  <w:divsChild>
                    <w:div w:id="738600074">
                      <w:marLeft w:val="0"/>
                      <w:marRight w:val="0"/>
                      <w:marTop w:val="0"/>
                      <w:marBottom w:val="0"/>
                      <w:divBdr>
                        <w:top w:val="none" w:sz="0" w:space="0" w:color="auto"/>
                        <w:left w:val="none" w:sz="0" w:space="0" w:color="auto"/>
                        <w:bottom w:val="none" w:sz="0" w:space="0" w:color="auto"/>
                        <w:right w:val="none" w:sz="0" w:space="0" w:color="auto"/>
                      </w:divBdr>
                    </w:div>
                  </w:divsChild>
                </w:div>
                <w:div w:id="1537623744">
                  <w:marLeft w:val="0"/>
                  <w:marRight w:val="0"/>
                  <w:marTop w:val="0"/>
                  <w:marBottom w:val="0"/>
                  <w:divBdr>
                    <w:top w:val="none" w:sz="0" w:space="0" w:color="auto"/>
                    <w:left w:val="none" w:sz="0" w:space="0" w:color="auto"/>
                    <w:bottom w:val="none" w:sz="0" w:space="0" w:color="auto"/>
                    <w:right w:val="none" w:sz="0" w:space="0" w:color="auto"/>
                  </w:divBdr>
                  <w:divsChild>
                    <w:div w:id="1671372985">
                      <w:marLeft w:val="0"/>
                      <w:marRight w:val="0"/>
                      <w:marTop w:val="0"/>
                      <w:marBottom w:val="0"/>
                      <w:divBdr>
                        <w:top w:val="none" w:sz="0" w:space="0" w:color="auto"/>
                        <w:left w:val="none" w:sz="0" w:space="0" w:color="auto"/>
                        <w:bottom w:val="none" w:sz="0" w:space="0" w:color="auto"/>
                        <w:right w:val="none" w:sz="0" w:space="0" w:color="auto"/>
                      </w:divBdr>
                    </w:div>
                  </w:divsChild>
                </w:div>
                <w:div w:id="1618099640">
                  <w:marLeft w:val="0"/>
                  <w:marRight w:val="0"/>
                  <w:marTop w:val="0"/>
                  <w:marBottom w:val="0"/>
                  <w:divBdr>
                    <w:top w:val="none" w:sz="0" w:space="0" w:color="auto"/>
                    <w:left w:val="none" w:sz="0" w:space="0" w:color="auto"/>
                    <w:bottom w:val="none" w:sz="0" w:space="0" w:color="auto"/>
                    <w:right w:val="none" w:sz="0" w:space="0" w:color="auto"/>
                  </w:divBdr>
                  <w:divsChild>
                    <w:div w:id="217477013">
                      <w:marLeft w:val="0"/>
                      <w:marRight w:val="0"/>
                      <w:marTop w:val="0"/>
                      <w:marBottom w:val="0"/>
                      <w:divBdr>
                        <w:top w:val="none" w:sz="0" w:space="0" w:color="auto"/>
                        <w:left w:val="none" w:sz="0" w:space="0" w:color="auto"/>
                        <w:bottom w:val="none" w:sz="0" w:space="0" w:color="auto"/>
                        <w:right w:val="none" w:sz="0" w:space="0" w:color="auto"/>
                      </w:divBdr>
                    </w:div>
                  </w:divsChild>
                </w:div>
                <w:div w:id="1639064666">
                  <w:marLeft w:val="0"/>
                  <w:marRight w:val="0"/>
                  <w:marTop w:val="0"/>
                  <w:marBottom w:val="0"/>
                  <w:divBdr>
                    <w:top w:val="none" w:sz="0" w:space="0" w:color="auto"/>
                    <w:left w:val="none" w:sz="0" w:space="0" w:color="auto"/>
                    <w:bottom w:val="none" w:sz="0" w:space="0" w:color="auto"/>
                    <w:right w:val="none" w:sz="0" w:space="0" w:color="auto"/>
                  </w:divBdr>
                  <w:divsChild>
                    <w:div w:id="238910518">
                      <w:marLeft w:val="0"/>
                      <w:marRight w:val="0"/>
                      <w:marTop w:val="0"/>
                      <w:marBottom w:val="0"/>
                      <w:divBdr>
                        <w:top w:val="none" w:sz="0" w:space="0" w:color="auto"/>
                        <w:left w:val="none" w:sz="0" w:space="0" w:color="auto"/>
                        <w:bottom w:val="none" w:sz="0" w:space="0" w:color="auto"/>
                        <w:right w:val="none" w:sz="0" w:space="0" w:color="auto"/>
                      </w:divBdr>
                    </w:div>
                  </w:divsChild>
                </w:div>
                <w:div w:id="1662388284">
                  <w:marLeft w:val="0"/>
                  <w:marRight w:val="0"/>
                  <w:marTop w:val="0"/>
                  <w:marBottom w:val="0"/>
                  <w:divBdr>
                    <w:top w:val="none" w:sz="0" w:space="0" w:color="auto"/>
                    <w:left w:val="none" w:sz="0" w:space="0" w:color="auto"/>
                    <w:bottom w:val="none" w:sz="0" w:space="0" w:color="auto"/>
                    <w:right w:val="none" w:sz="0" w:space="0" w:color="auto"/>
                  </w:divBdr>
                  <w:divsChild>
                    <w:div w:id="830802800">
                      <w:marLeft w:val="0"/>
                      <w:marRight w:val="0"/>
                      <w:marTop w:val="0"/>
                      <w:marBottom w:val="0"/>
                      <w:divBdr>
                        <w:top w:val="none" w:sz="0" w:space="0" w:color="auto"/>
                        <w:left w:val="none" w:sz="0" w:space="0" w:color="auto"/>
                        <w:bottom w:val="none" w:sz="0" w:space="0" w:color="auto"/>
                        <w:right w:val="none" w:sz="0" w:space="0" w:color="auto"/>
                      </w:divBdr>
                    </w:div>
                  </w:divsChild>
                </w:div>
                <w:div w:id="1691296246">
                  <w:marLeft w:val="0"/>
                  <w:marRight w:val="0"/>
                  <w:marTop w:val="0"/>
                  <w:marBottom w:val="0"/>
                  <w:divBdr>
                    <w:top w:val="none" w:sz="0" w:space="0" w:color="auto"/>
                    <w:left w:val="none" w:sz="0" w:space="0" w:color="auto"/>
                    <w:bottom w:val="none" w:sz="0" w:space="0" w:color="auto"/>
                    <w:right w:val="none" w:sz="0" w:space="0" w:color="auto"/>
                  </w:divBdr>
                  <w:divsChild>
                    <w:div w:id="1174690782">
                      <w:marLeft w:val="0"/>
                      <w:marRight w:val="0"/>
                      <w:marTop w:val="0"/>
                      <w:marBottom w:val="0"/>
                      <w:divBdr>
                        <w:top w:val="none" w:sz="0" w:space="0" w:color="auto"/>
                        <w:left w:val="none" w:sz="0" w:space="0" w:color="auto"/>
                        <w:bottom w:val="none" w:sz="0" w:space="0" w:color="auto"/>
                        <w:right w:val="none" w:sz="0" w:space="0" w:color="auto"/>
                      </w:divBdr>
                    </w:div>
                  </w:divsChild>
                </w:div>
                <w:div w:id="1696734669">
                  <w:marLeft w:val="0"/>
                  <w:marRight w:val="0"/>
                  <w:marTop w:val="0"/>
                  <w:marBottom w:val="0"/>
                  <w:divBdr>
                    <w:top w:val="none" w:sz="0" w:space="0" w:color="auto"/>
                    <w:left w:val="none" w:sz="0" w:space="0" w:color="auto"/>
                    <w:bottom w:val="none" w:sz="0" w:space="0" w:color="auto"/>
                    <w:right w:val="none" w:sz="0" w:space="0" w:color="auto"/>
                  </w:divBdr>
                  <w:divsChild>
                    <w:div w:id="373428214">
                      <w:marLeft w:val="0"/>
                      <w:marRight w:val="0"/>
                      <w:marTop w:val="0"/>
                      <w:marBottom w:val="0"/>
                      <w:divBdr>
                        <w:top w:val="none" w:sz="0" w:space="0" w:color="auto"/>
                        <w:left w:val="none" w:sz="0" w:space="0" w:color="auto"/>
                        <w:bottom w:val="none" w:sz="0" w:space="0" w:color="auto"/>
                        <w:right w:val="none" w:sz="0" w:space="0" w:color="auto"/>
                      </w:divBdr>
                    </w:div>
                  </w:divsChild>
                </w:div>
                <w:div w:id="1895896388">
                  <w:marLeft w:val="0"/>
                  <w:marRight w:val="0"/>
                  <w:marTop w:val="0"/>
                  <w:marBottom w:val="0"/>
                  <w:divBdr>
                    <w:top w:val="none" w:sz="0" w:space="0" w:color="auto"/>
                    <w:left w:val="none" w:sz="0" w:space="0" w:color="auto"/>
                    <w:bottom w:val="none" w:sz="0" w:space="0" w:color="auto"/>
                    <w:right w:val="none" w:sz="0" w:space="0" w:color="auto"/>
                  </w:divBdr>
                  <w:divsChild>
                    <w:div w:id="329874477">
                      <w:marLeft w:val="0"/>
                      <w:marRight w:val="0"/>
                      <w:marTop w:val="0"/>
                      <w:marBottom w:val="0"/>
                      <w:divBdr>
                        <w:top w:val="none" w:sz="0" w:space="0" w:color="auto"/>
                        <w:left w:val="none" w:sz="0" w:space="0" w:color="auto"/>
                        <w:bottom w:val="none" w:sz="0" w:space="0" w:color="auto"/>
                        <w:right w:val="none" w:sz="0" w:space="0" w:color="auto"/>
                      </w:divBdr>
                    </w:div>
                  </w:divsChild>
                </w:div>
                <w:div w:id="1902672001">
                  <w:marLeft w:val="0"/>
                  <w:marRight w:val="0"/>
                  <w:marTop w:val="0"/>
                  <w:marBottom w:val="0"/>
                  <w:divBdr>
                    <w:top w:val="none" w:sz="0" w:space="0" w:color="auto"/>
                    <w:left w:val="none" w:sz="0" w:space="0" w:color="auto"/>
                    <w:bottom w:val="none" w:sz="0" w:space="0" w:color="auto"/>
                    <w:right w:val="none" w:sz="0" w:space="0" w:color="auto"/>
                  </w:divBdr>
                  <w:divsChild>
                    <w:div w:id="339158508">
                      <w:marLeft w:val="0"/>
                      <w:marRight w:val="0"/>
                      <w:marTop w:val="0"/>
                      <w:marBottom w:val="0"/>
                      <w:divBdr>
                        <w:top w:val="none" w:sz="0" w:space="0" w:color="auto"/>
                        <w:left w:val="none" w:sz="0" w:space="0" w:color="auto"/>
                        <w:bottom w:val="none" w:sz="0" w:space="0" w:color="auto"/>
                        <w:right w:val="none" w:sz="0" w:space="0" w:color="auto"/>
                      </w:divBdr>
                    </w:div>
                  </w:divsChild>
                </w:div>
                <w:div w:id="2007899428">
                  <w:marLeft w:val="0"/>
                  <w:marRight w:val="0"/>
                  <w:marTop w:val="0"/>
                  <w:marBottom w:val="0"/>
                  <w:divBdr>
                    <w:top w:val="none" w:sz="0" w:space="0" w:color="auto"/>
                    <w:left w:val="none" w:sz="0" w:space="0" w:color="auto"/>
                    <w:bottom w:val="none" w:sz="0" w:space="0" w:color="auto"/>
                    <w:right w:val="none" w:sz="0" w:space="0" w:color="auto"/>
                  </w:divBdr>
                  <w:divsChild>
                    <w:div w:id="191462855">
                      <w:marLeft w:val="0"/>
                      <w:marRight w:val="0"/>
                      <w:marTop w:val="0"/>
                      <w:marBottom w:val="0"/>
                      <w:divBdr>
                        <w:top w:val="none" w:sz="0" w:space="0" w:color="auto"/>
                        <w:left w:val="none" w:sz="0" w:space="0" w:color="auto"/>
                        <w:bottom w:val="none" w:sz="0" w:space="0" w:color="auto"/>
                        <w:right w:val="none" w:sz="0" w:space="0" w:color="auto"/>
                      </w:divBdr>
                    </w:div>
                  </w:divsChild>
                </w:div>
                <w:div w:id="2097703904">
                  <w:marLeft w:val="0"/>
                  <w:marRight w:val="0"/>
                  <w:marTop w:val="0"/>
                  <w:marBottom w:val="0"/>
                  <w:divBdr>
                    <w:top w:val="none" w:sz="0" w:space="0" w:color="auto"/>
                    <w:left w:val="none" w:sz="0" w:space="0" w:color="auto"/>
                    <w:bottom w:val="none" w:sz="0" w:space="0" w:color="auto"/>
                    <w:right w:val="none" w:sz="0" w:space="0" w:color="auto"/>
                  </w:divBdr>
                  <w:divsChild>
                    <w:div w:id="810361862">
                      <w:marLeft w:val="0"/>
                      <w:marRight w:val="0"/>
                      <w:marTop w:val="0"/>
                      <w:marBottom w:val="0"/>
                      <w:divBdr>
                        <w:top w:val="none" w:sz="0" w:space="0" w:color="auto"/>
                        <w:left w:val="none" w:sz="0" w:space="0" w:color="auto"/>
                        <w:bottom w:val="none" w:sz="0" w:space="0" w:color="auto"/>
                        <w:right w:val="none" w:sz="0" w:space="0" w:color="auto"/>
                      </w:divBdr>
                    </w:div>
                  </w:divsChild>
                </w:div>
                <w:div w:id="2130391007">
                  <w:marLeft w:val="0"/>
                  <w:marRight w:val="0"/>
                  <w:marTop w:val="0"/>
                  <w:marBottom w:val="0"/>
                  <w:divBdr>
                    <w:top w:val="none" w:sz="0" w:space="0" w:color="auto"/>
                    <w:left w:val="none" w:sz="0" w:space="0" w:color="auto"/>
                    <w:bottom w:val="none" w:sz="0" w:space="0" w:color="auto"/>
                    <w:right w:val="none" w:sz="0" w:space="0" w:color="auto"/>
                  </w:divBdr>
                  <w:divsChild>
                    <w:div w:id="15946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855515">
          <w:marLeft w:val="0"/>
          <w:marRight w:val="0"/>
          <w:marTop w:val="0"/>
          <w:marBottom w:val="0"/>
          <w:divBdr>
            <w:top w:val="none" w:sz="0" w:space="0" w:color="auto"/>
            <w:left w:val="none" w:sz="0" w:space="0" w:color="auto"/>
            <w:bottom w:val="none" w:sz="0" w:space="0" w:color="auto"/>
            <w:right w:val="none" w:sz="0" w:space="0" w:color="auto"/>
          </w:divBdr>
        </w:div>
        <w:div w:id="1819607809">
          <w:marLeft w:val="0"/>
          <w:marRight w:val="0"/>
          <w:marTop w:val="0"/>
          <w:marBottom w:val="0"/>
          <w:divBdr>
            <w:top w:val="none" w:sz="0" w:space="0" w:color="auto"/>
            <w:left w:val="none" w:sz="0" w:space="0" w:color="auto"/>
            <w:bottom w:val="none" w:sz="0" w:space="0" w:color="auto"/>
            <w:right w:val="none" w:sz="0" w:space="0" w:color="auto"/>
          </w:divBdr>
        </w:div>
        <w:div w:id="2082755481">
          <w:marLeft w:val="0"/>
          <w:marRight w:val="0"/>
          <w:marTop w:val="0"/>
          <w:marBottom w:val="0"/>
          <w:divBdr>
            <w:top w:val="none" w:sz="0" w:space="0" w:color="auto"/>
            <w:left w:val="none" w:sz="0" w:space="0" w:color="auto"/>
            <w:bottom w:val="none" w:sz="0" w:space="0" w:color="auto"/>
            <w:right w:val="none" w:sz="0" w:space="0" w:color="auto"/>
          </w:divBdr>
        </w:div>
      </w:divsChild>
    </w:div>
    <w:div w:id="1141537779">
      <w:bodyDiv w:val="1"/>
      <w:marLeft w:val="0"/>
      <w:marRight w:val="0"/>
      <w:marTop w:val="0"/>
      <w:marBottom w:val="0"/>
      <w:divBdr>
        <w:top w:val="none" w:sz="0" w:space="0" w:color="auto"/>
        <w:left w:val="none" w:sz="0" w:space="0" w:color="auto"/>
        <w:bottom w:val="none" w:sz="0" w:space="0" w:color="auto"/>
        <w:right w:val="none" w:sz="0" w:space="0" w:color="auto"/>
      </w:divBdr>
      <w:divsChild>
        <w:div w:id="102767268">
          <w:marLeft w:val="0"/>
          <w:marRight w:val="0"/>
          <w:marTop w:val="0"/>
          <w:marBottom w:val="0"/>
          <w:divBdr>
            <w:top w:val="none" w:sz="0" w:space="0" w:color="auto"/>
            <w:left w:val="none" w:sz="0" w:space="0" w:color="auto"/>
            <w:bottom w:val="none" w:sz="0" w:space="0" w:color="auto"/>
            <w:right w:val="none" w:sz="0" w:space="0" w:color="auto"/>
          </w:divBdr>
        </w:div>
        <w:div w:id="112214544">
          <w:marLeft w:val="0"/>
          <w:marRight w:val="0"/>
          <w:marTop w:val="0"/>
          <w:marBottom w:val="0"/>
          <w:divBdr>
            <w:top w:val="none" w:sz="0" w:space="0" w:color="auto"/>
            <w:left w:val="none" w:sz="0" w:space="0" w:color="auto"/>
            <w:bottom w:val="none" w:sz="0" w:space="0" w:color="auto"/>
            <w:right w:val="none" w:sz="0" w:space="0" w:color="auto"/>
          </w:divBdr>
        </w:div>
        <w:div w:id="121462463">
          <w:marLeft w:val="0"/>
          <w:marRight w:val="0"/>
          <w:marTop w:val="0"/>
          <w:marBottom w:val="0"/>
          <w:divBdr>
            <w:top w:val="none" w:sz="0" w:space="0" w:color="auto"/>
            <w:left w:val="none" w:sz="0" w:space="0" w:color="auto"/>
            <w:bottom w:val="none" w:sz="0" w:space="0" w:color="auto"/>
            <w:right w:val="none" w:sz="0" w:space="0" w:color="auto"/>
          </w:divBdr>
        </w:div>
        <w:div w:id="198663693">
          <w:marLeft w:val="0"/>
          <w:marRight w:val="0"/>
          <w:marTop w:val="0"/>
          <w:marBottom w:val="0"/>
          <w:divBdr>
            <w:top w:val="none" w:sz="0" w:space="0" w:color="auto"/>
            <w:left w:val="none" w:sz="0" w:space="0" w:color="auto"/>
            <w:bottom w:val="none" w:sz="0" w:space="0" w:color="auto"/>
            <w:right w:val="none" w:sz="0" w:space="0" w:color="auto"/>
          </w:divBdr>
        </w:div>
        <w:div w:id="306591118">
          <w:marLeft w:val="0"/>
          <w:marRight w:val="0"/>
          <w:marTop w:val="0"/>
          <w:marBottom w:val="0"/>
          <w:divBdr>
            <w:top w:val="none" w:sz="0" w:space="0" w:color="auto"/>
            <w:left w:val="none" w:sz="0" w:space="0" w:color="auto"/>
            <w:bottom w:val="none" w:sz="0" w:space="0" w:color="auto"/>
            <w:right w:val="none" w:sz="0" w:space="0" w:color="auto"/>
          </w:divBdr>
        </w:div>
        <w:div w:id="404767373">
          <w:marLeft w:val="0"/>
          <w:marRight w:val="0"/>
          <w:marTop w:val="0"/>
          <w:marBottom w:val="0"/>
          <w:divBdr>
            <w:top w:val="none" w:sz="0" w:space="0" w:color="auto"/>
            <w:left w:val="none" w:sz="0" w:space="0" w:color="auto"/>
            <w:bottom w:val="none" w:sz="0" w:space="0" w:color="auto"/>
            <w:right w:val="none" w:sz="0" w:space="0" w:color="auto"/>
          </w:divBdr>
        </w:div>
        <w:div w:id="506408270">
          <w:marLeft w:val="0"/>
          <w:marRight w:val="0"/>
          <w:marTop w:val="0"/>
          <w:marBottom w:val="0"/>
          <w:divBdr>
            <w:top w:val="none" w:sz="0" w:space="0" w:color="auto"/>
            <w:left w:val="none" w:sz="0" w:space="0" w:color="auto"/>
            <w:bottom w:val="none" w:sz="0" w:space="0" w:color="auto"/>
            <w:right w:val="none" w:sz="0" w:space="0" w:color="auto"/>
          </w:divBdr>
        </w:div>
        <w:div w:id="603536610">
          <w:marLeft w:val="0"/>
          <w:marRight w:val="0"/>
          <w:marTop w:val="0"/>
          <w:marBottom w:val="0"/>
          <w:divBdr>
            <w:top w:val="none" w:sz="0" w:space="0" w:color="auto"/>
            <w:left w:val="none" w:sz="0" w:space="0" w:color="auto"/>
            <w:bottom w:val="none" w:sz="0" w:space="0" w:color="auto"/>
            <w:right w:val="none" w:sz="0" w:space="0" w:color="auto"/>
          </w:divBdr>
        </w:div>
        <w:div w:id="1166677019">
          <w:marLeft w:val="0"/>
          <w:marRight w:val="0"/>
          <w:marTop w:val="0"/>
          <w:marBottom w:val="0"/>
          <w:divBdr>
            <w:top w:val="none" w:sz="0" w:space="0" w:color="auto"/>
            <w:left w:val="none" w:sz="0" w:space="0" w:color="auto"/>
            <w:bottom w:val="none" w:sz="0" w:space="0" w:color="auto"/>
            <w:right w:val="none" w:sz="0" w:space="0" w:color="auto"/>
          </w:divBdr>
        </w:div>
        <w:div w:id="1288199681">
          <w:marLeft w:val="0"/>
          <w:marRight w:val="0"/>
          <w:marTop w:val="0"/>
          <w:marBottom w:val="0"/>
          <w:divBdr>
            <w:top w:val="none" w:sz="0" w:space="0" w:color="auto"/>
            <w:left w:val="none" w:sz="0" w:space="0" w:color="auto"/>
            <w:bottom w:val="none" w:sz="0" w:space="0" w:color="auto"/>
            <w:right w:val="none" w:sz="0" w:space="0" w:color="auto"/>
          </w:divBdr>
        </w:div>
        <w:div w:id="1299071261">
          <w:marLeft w:val="0"/>
          <w:marRight w:val="0"/>
          <w:marTop w:val="0"/>
          <w:marBottom w:val="0"/>
          <w:divBdr>
            <w:top w:val="none" w:sz="0" w:space="0" w:color="auto"/>
            <w:left w:val="none" w:sz="0" w:space="0" w:color="auto"/>
            <w:bottom w:val="none" w:sz="0" w:space="0" w:color="auto"/>
            <w:right w:val="none" w:sz="0" w:space="0" w:color="auto"/>
          </w:divBdr>
        </w:div>
        <w:div w:id="1314989694">
          <w:marLeft w:val="0"/>
          <w:marRight w:val="0"/>
          <w:marTop w:val="0"/>
          <w:marBottom w:val="0"/>
          <w:divBdr>
            <w:top w:val="none" w:sz="0" w:space="0" w:color="auto"/>
            <w:left w:val="none" w:sz="0" w:space="0" w:color="auto"/>
            <w:bottom w:val="none" w:sz="0" w:space="0" w:color="auto"/>
            <w:right w:val="none" w:sz="0" w:space="0" w:color="auto"/>
          </w:divBdr>
        </w:div>
        <w:div w:id="1719931852">
          <w:marLeft w:val="0"/>
          <w:marRight w:val="0"/>
          <w:marTop w:val="0"/>
          <w:marBottom w:val="0"/>
          <w:divBdr>
            <w:top w:val="none" w:sz="0" w:space="0" w:color="auto"/>
            <w:left w:val="none" w:sz="0" w:space="0" w:color="auto"/>
            <w:bottom w:val="none" w:sz="0" w:space="0" w:color="auto"/>
            <w:right w:val="none" w:sz="0" w:space="0" w:color="auto"/>
          </w:divBdr>
        </w:div>
        <w:div w:id="1835993282">
          <w:marLeft w:val="0"/>
          <w:marRight w:val="0"/>
          <w:marTop w:val="0"/>
          <w:marBottom w:val="0"/>
          <w:divBdr>
            <w:top w:val="none" w:sz="0" w:space="0" w:color="auto"/>
            <w:left w:val="none" w:sz="0" w:space="0" w:color="auto"/>
            <w:bottom w:val="none" w:sz="0" w:space="0" w:color="auto"/>
            <w:right w:val="none" w:sz="0" w:space="0" w:color="auto"/>
          </w:divBdr>
        </w:div>
        <w:div w:id="1868785119">
          <w:marLeft w:val="0"/>
          <w:marRight w:val="0"/>
          <w:marTop w:val="0"/>
          <w:marBottom w:val="0"/>
          <w:divBdr>
            <w:top w:val="none" w:sz="0" w:space="0" w:color="auto"/>
            <w:left w:val="none" w:sz="0" w:space="0" w:color="auto"/>
            <w:bottom w:val="none" w:sz="0" w:space="0" w:color="auto"/>
            <w:right w:val="none" w:sz="0" w:space="0" w:color="auto"/>
          </w:divBdr>
        </w:div>
      </w:divsChild>
    </w:div>
    <w:div w:id="1183591997">
      <w:bodyDiv w:val="1"/>
      <w:marLeft w:val="0"/>
      <w:marRight w:val="0"/>
      <w:marTop w:val="0"/>
      <w:marBottom w:val="0"/>
      <w:divBdr>
        <w:top w:val="none" w:sz="0" w:space="0" w:color="auto"/>
        <w:left w:val="none" w:sz="0" w:space="0" w:color="auto"/>
        <w:bottom w:val="none" w:sz="0" w:space="0" w:color="auto"/>
        <w:right w:val="none" w:sz="0" w:space="0" w:color="auto"/>
      </w:divBdr>
      <w:divsChild>
        <w:div w:id="42100090">
          <w:marLeft w:val="0"/>
          <w:marRight w:val="0"/>
          <w:marTop w:val="0"/>
          <w:marBottom w:val="0"/>
          <w:divBdr>
            <w:top w:val="none" w:sz="0" w:space="0" w:color="auto"/>
            <w:left w:val="none" w:sz="0" w:space="0" w:color="auto"/>
            <w:bottom w:val="none" w:sz="0" w:space="0" w:color="auto"/>
            <w:right w:val="none" w:sz="0" w:space="0" w:color="auto"/>
          </w:divBdr>
        </w:div>
        <w:div w:id="516693642">
          <w:marLeft w:val="0"/>
          <w:marRight w:val="0"/>
          <w:marTop w:val="0"/>
          <w:marBottom w:val="0"/>
          <w:divBdr>
            <w:top w:val="none" w:sz="0" w:space="0" w:color="auto"/>
            <w:left w:val="none" w:sz="0" w:space="0" w:color="auto"/>
            <w:bottom w:val="none" w:sz="0" w:space="0" w:color="auto"/>
            <w:right w:val="none" w:sz="0" w:space="0" w:color="auto"/>
          </w:divBdr>
        </w:div>
        <w:div w:id="682629606">
          <w:marLeft w:val="0"/>
          <w:marRight w:val="0"/>
          <w:marTop w:val="0"/>
          <w:marBottom w:val="0"/>
          <w:divBdr>
            <w:top w:val="none" w:sz="0" w:space="0" w:color="auto"/>
            <w:left w:val="none" w:sz="0" w:space="0" w:color="auto"/>
            <w:bottom w:val="none" w:sz="0" w:space="0" w:color="auto"/>
            <w:right w:val="none" w:sz="0" w:space="0" w:color="auto"/>
          </w:divBdr>
        </w:div>
        <w:div w:id="852956440">
          <w:marLeft w:val="0"/>
          <w:marRight w:val="0"/>
          <w:marTop w:val="0"/>
          <w:marBottom w:val="0"/>
          <w:divBdr>
            <w:top w:val="none" w:sz="0" w:space="0" w:color="auto"/>
            <w:left w:val="none" w:sz="0" w:space="0" w:color="auto"/>
            <w:bottom w:val="none" w:sz="0" w:space="0" w:color="auto"/>
            <w:right w:val="none" w:sz="0" w:space="0" w:color="auto"/>
          </w:divBdr>
        </w:div>
        <w:div w:id="1814448126">
          <w:marLeft w:val="0"/>
          <w:marRight w:val="0"/>
          <w:marTop w:val="0"/>
          <w:marBottom w:val="0"/>
          <w:divBdr>
            <w:top w:val="none" w:sz="0" w:space="0" w:color="auto"/>
            <w:left w:val="none" w:sz="0" w:space="0" w:color="auto"/>
            <w:bottom w:val="none" w:sz="0" w:space="0" w:color="auto"/>
            <w:right w:val="none" w:sz="0" w:space="0" w:color="auto"/>
          </w:divBdr>
        </w:div>
      </w:divsChild>
    </w:div>
    <w:div w:id="1191187210">
      <w:bodyDiv w:val="1"/>
      <w:marLeft w:val="0"/>
      <w:marRight w:val="0"/>
      <w:marTop w:val="0"/>
      <w:marBottom w:val="0"/>
      <w:divBdr>
        <w:top w:val="none" w:sz="0" w:space="0" w:color="auto"/>
        <w:left w:val="none" w:sz="0" w:space="0" w:color="auto"/>
        <w:bottom w:val="none" w:sz="0" w:space="0" w:color="auto"/>
        <w:right w:val="none" w:sz="0" w:space="0" w:color="auto"/>
      </w:divBdr>
      <w:divsChild>
        <w:div w:id="778908935">
          <w:marLeft w:val="0"/>
          <w:marRight w:val="0"/>
          <w:marTop w:val="0"/>
          <w:marBottom w:val="0"/>
          <w:divBdr>
            <w:top w:val="none" w:sz="0" w:space="0" w:color="auto"/>
            <w:left w:val="none" w:sz="0" w:space="0" w:color="auto"/>
            <w:bottom w:val="none" w:sz="0" w:space="0" w:color="auto"/>
            <w:right w:val="none" w:sz="0" w:space="0" w:color="auto"/>
          </w:divBdr>
        </w:div>
        <w:div w:id="1445923966">
          <w:marLeft w:val="0"/>
          <w:marRight w:val="0"/>
          <w:marTop w:val="0"/>
          <w:marBottom w:val="0"/>
          <w:divBdr>
            <w:top w:val="none" w:sz="0" w:space="0" w:color="auto"/>
            <w:left w:val="none" w:sz="0" w:space="0" w:color="auto"/>
            <w:bottom w:val="none" w:sz="0" w:space="0" w:color="auto"/>
            <w:right w:val="none" w:sz="0" w:space="0" w:color="auto"/>
          </w:divBdr>
        </w:div>
        <w:div w:id="1708026482">
          <w:marLeft w:val="0"/>
          <w:marRight w:val="0"/>
          <w:marTop w:val="0"/>
          <w:marBottom w:val="0"/>
          <w:divBdr>
            <w:top w:val="none" w:sz="0" w:space="0" w:color="auto"/>
            <w:left w:val="none" w:sz="0" w:space="0" w:color="auto"/>
            <w:bottom w:val="none" w:sz="0" w:space="0" w:color="auto"/>
            <w:right w:val="none" w:sz="0" w:space="0" w:color="auto"/>
          </w:divBdr>
        </w:div>
        <w:div w:id="1915628245">
          <w:marLeft w:val="0"/>
          <w:marRight w:val="0"/>
          <w:marTop w:val="0"/>
          <w:marBottom w:val="0"/>
          <w:divBdr>
            <w:top w:val="none" w:sz="0" w:space="0" w:color="auto"/>
            <w:left w:val="none" w:sz="0" w:space="0" w:color="auto"/>
            <w:bottom w:val="none" w:sz="0" w:space="0" w:color="auto"/>
            <w:right w:val="none" w:sz="0" w:space="0" w:color="auto"/>
          </w:divBdr>
          <w:divsChild>
            <w:div w:id="385765004">
              <w:marLeft w:val="-75"/>
              <w:marRight w:val="0"/>
              <w:marTop w:val="30"/>
              <w:marBottom w:val="30"/>
              <w:divBdr>
                <w:top w:val="none" w:sz="0" w:space="0" w:color="auto"/>
                <w:left w:val="none" w:sz="0" w:space="0" w:color="auto"/>
                <w:bottom w:val="none" w:sz="0" w:space="0" w:color="auto"/>
                <w:right w:val="none" w:sz="0" w:space="0" w:color="auto"/>
              </w:divBdr>
              <w:divsChild>
                <w:div w:id="48653084">
                  <w:marLeft w:val="0"/>
                  <w:marRight w:val="0"/>
                  <w:marTop w:val="0"/>
                  <w:marBottom w:val="0"/>
                  <w:divBdr>
                    <w:top w:val="none" w:sz="0" w:space="0" w:color="auto"/>
                    <w:left w:val="none" w:sz="0" w:space="0" w:color="auto"/>
                    <w:bottom w:val="none" w:sz="0" w:space="0" w:color="auto"/>
                    <w:right w:val="none" w:sz="0" w:space="0" w:color="auto"/>
                  </w:divBdr>
                  <w:divsChild>
                    <w:div w:id="1759977895">
                      <w:marLeft w:val="0"/>
                      <w:marRight w:val="0"/>
                      <w:marTop w:val="0"/>
                      <w:marBottom w:val="0"/>
                      <w:divBdr>
                        <w:top w:val="none" w:sz="0" w:space="0" w:color="auto"/>
                        <w:left w:val="none" w:sz="0" w:space="0" w:color="auto"/>
                        <w:bottom w:val="none" w:sz="0" w:space="0" w:color="auto"/>
                        <w:right w:val="none" w:sz="0" w:space="0" w:color="auto"/>
                      </w:divBdr>
                    </w:div>
                  </w:divsChild>
                </w:div>
                <w:div w:id="62529159">
                  <w:marLeft w:val="0"/>
                  <w:marRight w:val="0"/>
                  <w:marTop w:val="0"/>
                  <w:marBottom w:val="0"/>
                  <w:divBdr>
                    <w:top w:val="none" w:sz="0" w:space="0" w:color="auto"/>
                    <w:left w:val="none" w:sz="0" w:space="0" w:color="auto"/>
                    <w:bottom w:val="none" w:sz="0" w:space="0" w:color="auto"/>
                    <w:right w:val="none" w:sz="0" w:space="0" w:color="auto"/>
                  </w:divBdr>
                  <w:divsChild>
                    <w:div w:id="1514413782">
                      <w:marLeft w:val="0"/>
                      <w:marRight w:val="0"/>
                      <w:marTop w:val="0"/>
                      <w:marBottom w:val="0"/>
                      <w:divBdr>
                        <w:top w:val="none" w:sz="0" w:space="0" w:color="auto"/>
                        <w:left w:val="none" w:sz="0" w:space="0" w:color="auto"/>
                        <w:bottom w:val="none" w:sz="0" w:space="0" w:color="auto"/>
                        <w:right w:val="none" w:sz="0" w:space="0" w:color="auto"/>
                      </w:divBdr>
                    </w:div>
                  </w:divsChild>
                </w:div>
                <w:div w:id="64959161">
                  <w:marLeft w:val="0"/>
                  <w:marRight w:val="0"/>
                  <w:marTop w:val="0"/>
                  <w:marBottom w:val="0"/>
                  <w:divBdr>
                    <w:top w:val="none" w:sz="0" w:space="0" w:color="auto"/>
                    <w:left w:val="none" w:sz="0" w:space="0" w:color="auto"/>
                    <w:bottom w:val="none" w:sz="0" w:space="0" w:color="auto"/>
                    <w:right w:val="none" w:sz="0" w:space="0" w:color="auto"/>
                  </w:divBdr>
                  <w:divsChild>
                    <w:div w:id="409039887">
                      <w:marLeft w:val="0"/>
                      <w:marRight w:val="0"/>
                      <w:marTop w:val="0"/>
                      <w:marBottom w:val="0"/>
                      <w:divBdr>
                        <w:top w:val="none" w:sz="0" w:space="0" w:color="auto"/>
                        <w:left w:val="none" w:sz="0" w:space="0" w:color="auto"/>
                        <w:bottom w:val="none" w:sz="0" w:space="0" w:color="auto"/>
                        <w:right w:val="none" w:sz="0" w:space="0" w:color="auto"/>
                      </w:divBdr>
                    </w:div>
                  </w:divsChild>
                </w:div>
                <w:div w:id="143938558">
                  <w:marLeft w:val="0"/>
                  <w:marRight w:val="0"/>
                  <w:marTop w:val="0"/>
                  <w:marBottom w:val="0"/>
                  <w:divBdr>
                    <w:top w:val="none" w:sz="0" w:space="0" w:color="auto"/>
                    <w:left w:val="none" w:sz="0" w:space="0" w:color="auto"/>
                    <w:bottom w:val="none" w:sz="0" w:space="0" w:color="auto"/>
                    <w:right w:val="none" w:sz="0" w:space="0" w:color="auto"/>
                  </w:divBdr>
                  <w:divsChild>
                    <w:div w:id="155151227">
                      <w:marLeft w:val="0"/>
                      <w:marRight w:val="0"/>
                      <w:marTop w:val="0"/>
                      <w:marBottom w:val="0"/>
                      <w:divBdr>
                        <w:top w:val="none" w:sz="0" w:space="0" w:color="auto"/>
                        <w:left w:val="none" w:sz="0" w:space="0" w:color="auto"/>
                        <w:bottom w:val="none" w:sz="0" w:space="0" w:color="auto"/>
                        <w:right w:val="none" w:sz="0" w:space="0" w:color="auto"/>
                      </w:divBdr>
                    </w:div>
                  </w:divsChild>
                </w:div>
                <w:div w:id="151486186">
                  <w:marLeft w:val="0"/>
                  <w:marRight w:val="0"/>
                  <w:marTop w:val="0"/>
                  <w:marBottom w:val="0"/>
                  <w:divBdr>
                    <w:top w:val="none" w:sz="0" w:space="0" w:color="auto"/>
                    <w:left w:val="none" w:sz="0" w:space="0" w:color="auto"/>
                    <w:bottom w:val="none" w:sz="0" w:space="0" w:color="auto"/>
                    <w:right w:val="none" w:sz="0" w:space="0" w:color="auto"/>
                  </w:divBdr>
                  <w:divsChild>
                    <w:div w:id="1795325324">
                      <w:marLeft w:val="0"/>
                      <w:marRight w:val="0"/>
                      <w:marTop w:val="0"/>
                      <w:marBottom w:val="0"/>
                      <w:divBdr>
                        <w:top w:val="none" w:sz="0" w:space="0" w:color="auto"/>
                        <w:left w:val="none" w:sz="0" w:space="0" w:color="auto"/>
                        <w:bottom w:val="none" w:sz="0" w:space="0" w:color="auto"/>
                        <w:right w:val="none" w:sz="0" w:space="0" w:color="auto"/>
                      </w:divBdr>
                    </w:div>
                  </w:divsChild>
                </w:div>
                <w:div w:id="171146922">
                  <w:marLeft w:val="0"/>
                  <w:marRight w:val="0"/>
                  <w:marTop w:val="0"/>
                  <w:marBottom w:val="0"/>
                  <w:divBdr>
                    <w:top w:val="none" w:sz="0" w:space="0" w:color="auto"/>
                    <w:left w:val="none" w:sz="0" w:space="0" w:color="auto"/>
                    <w:bottom w:val="none" w:sz="0" w:space="0" w:color="auto"/>
                    <w:right w:val="none" w:sz="0" w:space="0" w:color="auto"/>
                  </w:divBdr>
                  <w:divsChild>
                    <w:div w:id="672758069">
                      <w:marLeft w:val="0"/>
                      <w:marRight w:val="0"/>
                      <w:marTop w:val="0"/>
                      <w:marBottom w:val="0"/>
                      <w:divBdr>
                        <w:top w:val="none" w:sz="0" w:space="0" w:color="auto"/>
                        <w:left w:val="none" w:sz="0" w:space="0" w:color="auto"/>
                        <w:bottom w:val="none" w:sz="0" w:space="0" w:color="auto"/>
                        <w:right w:val="none" w:sz="0" w:space="0" w:color="auto"/>
                      </w:divBdr>
                    </w:div>
                  </w:divsChild>
                </w:div>
                <w:div w:id="173108206">
                  <w:marLeft w:val="0"/>
                  <w:marRight w:val="0"/>
                  <w:marTop w:val="0"/>
                  <w:marBottom w:val="0"/>
                  <w:divBdr>
                    <w:top w:val="none" w:sz="0" w:space="0" w:color="auto"/>
                    <w:left w:val="none" w:sz="0" w:space="0" w:color="auto"/>
                    <w:bottom w:val="none" w:sz="0" w:space="0" w:color="auto"/>
                    <w:right w:val="none" w:sz="0" w:space="0" w:color="auto"/>
                  </w:divBdr>
                  <w:divsChild>
                    <w:div w:id="15272561">
                      <w:marLeft w:val="0"/>
                      <w:marRight w:val="0"/>
                      <w:marTop w:val="0"/>
                      <w:marBottom w:val="0"/>
                      <w:divBdr>
                        <w:top w:val="none" w:sz="0" w:space="0" w:color="auto"/>
                        <w:left w:val="none" w:sz="0" w:space="0" w:color="auto"/>
                        <w:bottom w:val="none" w:sz="0" w:space="0" w:color="auto"/>
                        <w:right w:val="none" w:sz="0" w:space="0" w:color="auto"/>
                      </w:divBdr>
                    </w:div>
                  </w:divsChild>
                </w:div>
                <w:div w:id="318845606">
                  <w:marLeft w:val="0"/>
                  <w:marRight w:val="0"/>
                  <w:marTop w:val="0"/>
                  <w:marBottom w:val="0"/>
                  <w:divBdr>
                    <w:top w:val="none" w:sz="0" w:space="0" w:color="auto"/>
                    <w:left w:val="none" w:sz="0" w:space="0" w:color="auto"/>
                    <w:bottom w:val="none" w:sz="0" w:space="0" w:color="auto"/>
                    <w:right w:val="none" w:sz="0" w:space="0" w:color="auto"/>
                  </w:divBdr>
                  <w:divsChild>
                    <w:div w:id="1394891573">
                      <w:marLeft w:val="0"/>
                      <w:marRight w:val="0"/>
                      <w:marTop w:val="0"/>
                      <w:marBottom w:val="0"/>
                      <w:divBdr>
                        <w:top w:val="none" w:sz="0" w:space="0" w:color="auto"/>
                        <w:left w:val="none" w:sz="0" w:space="0" w:color="auto"/>
                        <w:bottom w:val="none" w:sz="0" w:space="0" w:color="auto"/>
                        <w:right w:val="none" w:sz="0" w:space="0" w:color="auto"/>
                      </w:divBdr>
                    </w:div>
                  </w:divsChild>
                </w:div>
                <w:div w:id="329719309">
                  <w:marLeft w:val="0"/>
                  <w:marRight w:val="0"/>
                  <w:marTop w:val="0"/>
                  <w:marBottom w:val="0"/>
                  <w:divBdr>
                    <w:top w:val="none" w:sz="0" w:space="0" w:color="auto"/>
                    <w:left w:val="none" w:sz="0" w:space="0" w:color="auto"/>
                    <w:bottom w:val="none" w:sz="0" w:space="0" w:color="auto"/>
                    <w:right w:val="none" w:sz="0" w:space="0" w:color="auto"/>
                  </w:divBdr>
                  <w:divsChild>
                    <w:div w:id="1019163222">
                      <w:marLeft w:val="0"/>
                      <w:marRight w:val="0"/>
                      <w:marTop w:val="0"/>
                      <w:marBottom w:val="0"/>
                      <w:divBdr>
                        <w:top w:val="none" w:sz="0" w:space="0" w:color="auto"/>
                        <w:left w:val="none" w:sz="0" w:space="0" w:color="auto"/>
                        <w:bottom w:val="none" w:sz="0" w:space="0" w:color="auto"/>
                        <w:right w:val="none" w:sz="0" w:space="0" w:color="auto"/>
                      </w:divBdr>
                    </w:div>
                  </w:divsChild>
                </w:div>
                <w:div w:id="330259858">
                  <w:marLeft w:val="0"/>
                  <w:marRight w:val="0"/>
                  <w:marTop w:val="0"/>
                  <w:marBottom w:val="0"/>
                  <w:divBdr>
                    <w:top w:val="none" w:sz="0" w:space="0" w:color="auto"/>
                    <w:left w:val="none" w:sz="0" w:space="0" w:color="auto"/>
                    <w:bottom w:val="none" w:sz="0" w:space="0" w:color="auto"/>
                    <w:right w:val="none" w:sz="0" w:space="0" w:color="auto"/>
                  </w:divBdr>
                  <w:divsChild>
                    <w:div w:id="316568378">
                      <w:marLeft w:val="0"/>
                      <w:marRight w:val="0"/>
                      <w:marTop w:val="0"/>
                      <w:marBottom w:val="0"/>
                      <w:divBdr>
                        <w:top w:val="none" w:sz="0" w:space="0" w:color="auto"/>
                        <w:left w:val="none" w:sz="0" w:space="0" w:color="auto"/>
                        <w:bottom w:val="none" w:sz="0" w:space="0" w:color="auto"/>
                        <w:right w:val="none" w:sz="0" w:space="0" w:color="auto"/>
                      </w:divBdr>
                    </w:div>
                  </w:divsChild>
                </w:div>
                <w:div w:id="335960755">
                  <w:marLeft w:val="0"/>
                  <w:marRight w:val="0"/>
                  <w:marTop w:val="0"/>
                  <w:marBottom w:val="0"/>
                  <w:divBdr>
                    <w:top w:val="none" w:sz="0" w:space="0" w:color="auto"/>
                    <w:left w:val="none" w:sz="0" w:space="0" w:color="auto"/>
                    <w:bottom w:val="none" w:sz="0" w:space="0" w:color="auto"/>
                    <w:right w:val="none" w:sz="0" w:space="0" w:color="auto"/>
                  </w:divBdr>
                  <w:divsChild>
                    <w:div w:id="1175924726">
                      <w:marLeft w:val="0"/>
                      <w:marRight w:val="0"/>
                      <w:marTop w:val="0"/>
                      <w:marBottom w:val="0"/>
                      <w:divBdr>
                        <w:top w:val="none" w:sz="0" w:space="0" w:color="auto"/>
                        <w:left w:val="none" w:sz="0" w:space="0" w:color="auto"/>
                        <w:bottom w:val="none" w:sz="0" w:space="0" w:color="auto"/>
                        <w:right w:val="none" w:sz="0" w:space="0" w:color="auto"/>
                      </w:divBdr>
                    </w:div>
                  </w:divsChild>
                </w:div>
                <w:div w:id="350449598">
                  <w:marLeft w:val="0"/>
                  <w:marRight w:val="0"/>
                  <w:marTop w:val="0"/>
                  <w:marBottom w:val="0"/>
                  <w:divBdr>
                    <w:top w:val="none" w:sz="0" w:space="0" w:color="auto"/>
                    <w:left w:val="none" w:sz="0" w:space="0" w:color="auto"/>
                    <w:bottom w:val="none" w:sz="0" w:space="0" w:color="auto"/>
                    <w:right w:val="none" w:sz="0" w:space="0" w:color="auto"/>
                  </w:divBdr>
                  <w:divsChild>
                    <w:div w:id="1319922139">
                      <w:marLeft w:val="0"/>
                      <w:marRight w:val="0"/>
                      <w:marTop w:val="0"/>
                      <w:marBottom w:val="0"/>
                      <w:divBdr>
                        <w:top w:val="none" w:sz="0" w:space="0" w:color="auto"/>
                        <w:left w:val="none" w:sz="0" w:space="0" w:color="auto"/>
                        <w:bottom w:val="none" w:sz="0" w:space="0" w:color="auto"/>
                        <w:right w:val="none" w:sz="0" w:space="0" w:color="auto"/>
                      </w:divBdr>
                    </w:div>
                  </w:divsChild>
                </w:div>
                <w:div w:id="352195057">
                  <w:marLeft w:val="0"/>
                  <w:marRight w:val="0"/>
                  <w:marTop w:val="0"/>
                  <w:marBottom w:val="0"/>
                  <w:divBdr>
                    <w:top w:val="none" w:sz="0" w:space="0" w:color="auto"/>
                    <w:left w:val="none" w:sz="0" w:space="0" w:color="auto"/>
                    <w:bottom w:val="none" w:sz="0" w:space="0" w:color="auto"/>
                    <w:right w:val="none" w:sz="0" w:space="0" w:color="auto"/>
                  </w:divBdr>
                  <w:divsChild>
                    <w:div w:id="62798436">
                      <w:marLeft w:val="0"/>
                      <w:marRight w:val="0"/>
                      <w:marTop w:val="0"/>
                      <w:marBottom w:val="0"/>
                      <w:divBdr>
                        <w:top w:val="none" w:sz="0" w:space="0" w:color="auto"/>
                        <w:left w:val="none" w:sz="0" w:space="0" w:color="auto"/>
                        <w:bottom w:val="none" w:sz="0" w:space="0" w:color="auto"/>
                        <w:right w:val="none" w:sz="0" w:space="0" w:color="auto"/>
                      </w:divBdr>
                    </w:div>
                  </w:divsChild>
                </w:div>
                <w:div w:id="360861029">
                  <w:marLeft w:val="0"/>
                  <w:marRight w:val="0"/>
                  <w:marTop w:val="0"/>
                  <w:marBottom w:val="0"/>
                  <w:divBdr>
                    <w:top w:val="none" w:sz="0" w:space="0" w:color="auto"/>
                    <w:left w:val="none" w:sz="0" w:space="0" w:color="auto"/>
                    <w:bottom w:val="none" w:sz="0" w:space="0" w:color="auto"/>
                    <w:right w:val="none" w:sz="0" w:space="0" w:color="auto"/>
                  </w:divBdr>
                  <w:divsChild>
                    <w:div w:id="709693228">
                      <w:marLeft w:val="0"/>
                      <w:marRight w:val="0"/>
                      <w:marTop w:val="0"/>
                      <w:marBottom w:val="0"/>
                      <w:divBdr>
                        <w:top w:val="none" w:sz="0" w:space="0" w:color="auto"/>
                        <w:left w:val="none" w:sz="0" w:space="0" w:color="auto"/>
                        <w:bottom w:val="none" w:sz="0" w:space="0" w:color="auto"/>
                        <w:right w:val="none" w:sz="0" w:space="0" w:color="auto"/>
                      </w:divBdr>
                    </w:div>
                  </w:divsChild>
                </w:div>
                <w:div w:id="400980705">
                  <w:marLeft w:val="0"/>
                  <w:marRight w:val="0"/>
                  <w:marTop w:val="0"/>
                  <w:marBottom w:val="0"/>
                  <w:divBdr>
                    <w:top w:val="none" w:sz="0" w:space="0" w:color="auto"/>
                    <w:left w:val="none" w:sz="0" w:space="0" w:color="auto"/>
                    <w:bottom w:val="none" w:sz="0" w:space="0" w:color="auto"/>
                    <w:right w:val="none" w:sz="0" w:space="0" w:color="auto"/>
                  </w:divBdr>
                  <w:divsChild>
                    <w:div w:id="657073972">
                      <w:marLeft w:val="0"/>
                      <w:marRight w:val="0"/>
                      <w:marTop w:val="0"/>
                      <w:marBottom w:val="0"/>
                      <w:divBdr>
                        <w:top w:val="none" w:sz="0" w:space="0" w:color="auto"/>
                        <w:left w:val="none" w:sz="0" w:space="0" w:color="auto"/>
                        <w:bottom w:val="none" w:sz="0" w:space="0" w:color="auto"/>
                        <w:right w:val="none" w:sz="0" w:space="0" w:color="auto"/>
                      </w:divBdr>
                    </w:div>
                  </w:divsChild>
                </w:div>
                <w:div w:id="431127098">
                  <w:marLeft w:val="0"/>
                  <w:marRight w:val="0"/>
                  <w:marTop w:val="0"/>
                  <w:marBottom w:val="0"/>
                  <w:divBdr>
                    <w:top w:val="none" w:sz="0" w:space="0" w:color="auto"/>
                    <w:left w:val="none" w:sz="0" w:space="0" w:color="auto"/>
                    <w:bottom w:val="none" w:sz="0" w:space="0" w:color="auto"/>
                    <w:right w:val="none" w:sz="0" w:space="0" w:color="auto"/>
                  </w:divBdr>
                  <w:divsChild>
                    <w:div w:id="1024401401">
                      <w:marLeft w:val="0"/>
                      <w:marRight w:val="0"/>
                      <w:marTop w:val="0"/>
                      <w:marBottom w:val="0"/>
                      <w:divBdr>
                        <w:top w:val="none" w:sz="0" w:space="0" w:color="auto"/>
                        <w:left w:val="none" w:sz="0" w:space="0" w:color="auto"/>
                        <w:bottom w:val="none" w:sz="0" w:space="0" w:color="auto"/>
                        <w:right w:val="none" w:sz="0" w:space="0" w:color="auto"/>
                      </w:divBdr>
                    </w:div>
                  </w:divsChild>
                </w:div>
                <w:div w:id="494491527">
                  <w:marLeft w:val="0"/>
                  <w:marRight w:val="0"/>
                  <w:marTop w:val="0"/>
                  <w:marBottom w:val="0"/>
                  <w:divBdr>
                    <w:top w:val="none" w:sz="0" w:space="0" w:color="auto"/>
                    <w:left w:val="none" w:sz="0" w:space="0" w:color="auto"/>
                    <w:bottom w:val="none" w:sz="0" w:space="0" w:color="auto"/>
                    <w:right w:val="none" w:sz="0" w:space="0" w:color="auto"/>
                  </w:divBdr>
                  <w:divsChild>
                    <w:div w:id="872692487">
                      <w:marLeft w:val="0"/>
                      <w:marRight w:val="0"/>
                      <w:marTop w:val="0"/>
                      <w:marBottom w:val="0"/>
                      <w:divBdr>
                        <w:top w:val="none" w:sz="0" w:space="0" w:color="auto"/>
                        <w:left w:val="none" w:sz="0" w:space="0" w:color="auto"/>
                        <w:bottom w:val="none" w:sz="0" w:space="0" w:color="auto"/>
                        <w:right w:val="none" w:sz="0" w:space="0" w:color="auto"/>
                      </w:divBdr>
                    </w:div>
                  </w:divsChild>
                </w:div>
                <w:div w:id="512644833">
                  <w:marLeft w:val="0"/>
                  <w:marRight w:val="0"/>
                  <w:marTop w:val="0"/>
                  <w:marBottom w:val="0"/>
                  <w:divBdr>
                    <w:top w:val="none" w:sz="0" w:space="0" w:color="auto"/>
                    <w:left w:val="none" w:sz="0" w:space="0" w:color="auto"/>
                    <w:bottom w:val="none" w:sz="0" w:space="0" w:color="auto"/>
                    <w:right w:val="none" w:sz="0" w:space="0" w:color="auto"/>
                  </w:divBdr>
                  <w:divsChild>
                    <w:div w:id="2088305925">
                      <w:marLeft w:val="0"/>
                      <w:marRight w:val="0"/>
                      <w:marTop w:val="0"/>
                      <w:marBottom w:val="0"/>
                      <w:divBdr>
                        <w:top w:val="none" w:sz="0" w:space="0" w:color="auto"/>
                        <w:left w:val="none" w:sz="0" w:space="0" w:color="auto"/>
                        <w:bottom w:val="none" w:sz="0" w:space="0" w:color="auto"/>
                        <w:right w:val="none" w:sz="0" w:space="0" w:color="auto"/>
                      </w:divBdr>
                    </w:div>
                  </w:divsChild>
                </w:div>
                <w:div w:id="515071609">
                  <w:marLeft w:val="0"/>
                  <w:marRight w:val="0"/>
                  <w:marTop w:val="0"/>
                  <w:marBottom w:val="0"/>
                  <w:divBdr>
                    <w:top w:val="none" w:sz="0" w:space="0" w:color="auto"/>
                    <w:left w:val="none" w:sz="0" w:space="0" w:color="auto"/>
                    <w:bottom w:val="none" w:sz="0" w:space="0" w:color="auto"/>
                    <w:right w:val="none" w:sz="0" w:space="0" w:color="auto"/>
                  </w:divBdr>
                  <w:divsChild>
                    <w:div w:id="609316963">
                      <w:marLeft w:val="0"/>
                      <w:marRight w:val="0"/>
                      <w:marTop w:val="0"/>
                      <w:marBottom w:val="0"/>
                      <w:divBdr>
                        <w:top w:val="none" w:sz="0" w:space="0" w:color="auto"/>
                        <w:left w:val="none" w:sz="0" w:space="0" w:color="auto"/>
                        <w:bottom w:val="none" w:sz="0" w:space="0" w:color="auto"/>
                        <w:right w:val="none" w:sz="0" w:space="0" w:color="auto"/>
                      </w:divBdr>
                    </w:div>
                  </w:divsChild>
                </w:div>
                <w:div w:id="517472579">
                  <w:marLeft w:val="0"/>
                  <w:marRight w:val="0"/>
                  <w:marTop w:val="0"/>
                  <w:marBottom w:val="0"/>
                  <w:divBdr>
                    <w:top w:val="none" w:sz="0" w:space="0" w:color="auto"/>
                    <w:left w:val="none" w:sz="0" w:space="0" w:color="auto"/>
                    <w:bottom w:val="none" w:sz="0" w:space="0" w:color="auto"/>
                    <w:right w:val="none" w:sz="0" w:space="0" w:color="auto"/>
                  </w:divBdr>
                  <w:divsChild>
                    <w:div w:id="1292857526">
                      <w:marLeft w:val="0"/>
                      <w:marRight w:val="0"/>
                      <w:marTop w:val="0"/>
                      <w:marBottom w:val="0"/>
                      <w:divBdr>
                        <w:top w:val="none" w:sz="0" w:space="0" w:color="auto"/>
                        <w:left w:val="none" w:sz="0" w:space="0" w:color="auto"/>
                        <w:bottom w:val="none" w:sz="0" w:space="0" w:color="auto"/>
                        <w:right w:val="none" w:sz="0" w:space="0" w:color="auto"/>
                      </w:divBdr>
                    </w:div>
                  </w:divsChild>
                </w:div>
                <w:div w:id="586769627">
                  <w:marLeft w:val="0"/>
                  <w:marRight w:val="0"/>
                  <w:marTop w:val="0"/>
                  <w:marBottom w:val="0"/>
                  <w:divBdr>
                    <w:top w:val="none" w:sz="0" w:space="0" w:color="auto"/>
                    <w:left w:val="none" w:sz="0" w:space="0" w:color="auto"/>
                    <w:bottom w:val="none" w:sz="0" w:space="0" w:color="auto"/>
                    <w:right w:val="none" w:sz="0" w:space="0" w:color="auto"/>
                  </w:divBdr>
                  <w:divsChild>
                    <w:div w:id="477039654">
                      <w:marLeft w:val="0"/>
                      <w:marRight w:val="0"/>
                      <w:marTop w:val="0"/>
                      <w:marBottom w:val="0"/>
                      <w:divBdr>
                        <w:top w:val="none" w:sz="0" w:space="0" w:color="auto"/>
                        <w:left w:val="none" w:sz="0" w:space="0" w:color="auto"/>
                        <w:bottom w:val="none" w:sz="0" w:space="0" w:color="auto"/>
                        <w:right w:val="none" w:sz="0" w:space="0" w:color="auto"/>
                      </w:divBdr>
                    </w:div>
                  </w:divsChild>
                </w:div>
                <w:div w:id="596329023">
                  <w:marLeft w:val="0"/>
                  <w:marRight w:val="0"/>
                  <w:marTop w:val="0"/>
                  <w:marBottom w:val="0"/>
                  <w:divBdr>
                    <w:top w:val="none" w:sz="0" w:space="0" w:color="auto"/>
                    <w:left w:val="none" w:sz="0" w:space="0" w:color="auto"/>
                    <w:bottom w:val="none" w:sz="0" w:space="0" w:color="auto"/>
                    <w:right w:val="none" w:sz="0" w:space="0" w:color="auto"/>
                  </w:divBdr>
                  <w:divsChild>
                    <w:div w:id="382222001">
                      <w:marLeft w:val="0"/>
                      <w:marRight w:val="0"/>
                      <w:marTop w:val="0"/>
                      <w:marBottom w:val="0"/>
                      <w:divBdr>
                        <w:top w:val="none" w:sz="0" w:space="0" w:color="auto"/>
                        <w:left w:val="none" w:sz="0" w:space="0" w:color="auto"/>
                        <w:bottom w:val="none" w:sz="0" w:space="0" w:color="auto"/>
                        <w:right w:val="none" w:sz="0" w:space="0" w:color="auto"/>
                      </w:divBdr>
                    </w:div>
                  </w:divsChild>
                </w:div>
                <w:div w:id="607392601">
                  <w:marLeft w:val="0"/>
                  <w:marRight w:val="0"/>
                  <w:marTop w:val="0"/>
                  <w:marBottom w:val="0"/>
                  <w:divBdr>
                    <w:top w:val="none" w:sz="0" w:space="0" w:color="auto"/>
                    <w:left w:val="none" w:sz="0" w:space="0" w:color="auto"/>
                    <w:bottom w:val="none" w:sz="0" w:space="0" w:color="auto"/>
                    <w:right w:val="none" w:sz="0" w:space="0" w:color="auto"/>
                  </w:divBdr>
                  <w:divsChild>
                    <w:div w:id="1339846925">
                      <w:marLeft w:val="0"/>
                      <w:marRight w:val="0"/>
                      <w:marTop w:val="0"/>
                      <w:marBottom w:val="0"/>
                      <w:divBdr>
                        <w:top w:val="none" w:sz="0" w:space="0" w:color="auto"/>
                        <w:left w:val="none" w:sz="0" w:space="0" w:color="auto"/>
                        <w:bottom w:val="none" w:sz="0" w:space="0" w:color="auto"/>
                        <w:right w:val="none" w:sz="0" w:space="0" w:color="auto"/>
                      </w:divBdr>
                    </w:div>
                  </w:divsChild>
                </w:div>
                <w:div w:id="646593911">
                  <w:marLeft w:val="0"/>
                  <w:marRight w:val="0"/>
                  <w:marTop w:val="0"/>
                  <w:marBottom w:val="0"/>
                  <w:divBdr>
                    <w:top w:val="none" w:sz="0" w:space="0" w:color="auto"/>
                    <w:left w:val="none" w:sz="0" w:space="0" w:color="auto"/>
                    <w:bottom w:val="none" w:sz="0" w:space="0" w:color="auto"/>
                    <w:right w:val="none" w:sz="0" w:space="0" w:color="auto"/>
                  </w:divBdr>
                  <w:divsChild>
                    <w:div w:id="717896893">
                      <w:marLeft w:val="0"/>
                      <w:marRight w:val="0"/>
                      <w:marTop w:val="0"/>
                      <w:marBottom w:val="0"/>
                      <w:divBdr>
                        <w:top w:val="none" w:sz="0" w:space="0" w:color="auto"/>
                        <w:left w:val="none" w:sz="0" w:space="0" w:color="auto"/>
                        <w:bottom w:val="none" w:sz="0" w:space="0" w:color="auto"/>
                        <w:right w:val="none" w:sz="0" w:space="0" w:color="auto"/>
                      </w:divBdr>
                    </w:div>
                  </w:divsChild>
                </w:div>
                <w:div w:id="664893532">
                  <w:marLeft w:val="0"/>
                  <w:marRight w:val="0"/>
                  <w:marTop w:val="0"/>
                  <w:marBottom w:val="0"/>
                  <w:divBdr>
                    <w:top w:val="none" w:sz="0" w:space="0" w:color="auto"/>
                    <w:left w:val="none" w:sz="0" w:space="0" w:color="auto"/>
                    <w:bottom w:val="none" w:sz="0" w:space="0" w:color="auto"/>
                    <w:right w:val="none" w:sz="0" w:space="0" w:color="auto"/>
                  </w:divBdr>
                  <w:divsChild>
                    <w:div w:id="633297584">
                      <w:marLeft w:val="0"/>
                      <w:marRight w:val="0"/>
                      <w:marTop w:val="0"/>
                      <w:marBottom w:val="0"/>
                      <w:divBdr>
                        <w:top w:val="none" w:sz="0" w:space="0" w:color="auto"/>
                        <w:left w:val="none" w:sz="0" w:space="0" w:color="auto"/>
                        <w:bottom w:val="none" w:sz="0" w:space="0" w:color="auto"/>
                        <w:right w:val="none" w:sz="0" w:space="0" w:color="auto"/>
                      </w:divBdr>
                    </w:div>
                  </w:divsChild>
                </w:div>
                <w:div w:id="749541659">
                  <w:marLeft w:val="0"/>
                  <w:marRight w:val="0"/>
                  <w:marTop w:val="0"/>
                  <w:marBottom w:val="0"/>
                  <w:divBdr>
                    <w:top w:val="none" w:sz="0" w:space="0" w:color="auto"/>
                    <w:left w:val="none" w:sz="0" w:space="0" w:color="auto"/>
                    <w:bottom w:val="none" w:sz="0" w:space="0" w:color="auto"/>
                    <w:right w:val="none" w:sz="0" w:space="0" w:color="auto"/>
                  </w:divBdr>
                  <w:divsChild>
                    <w:div w:id="424570075">
                      <w:marLeft w:val="0"/>
                      <w:marRight w:val="0"/>
                      <w:marTop w:val="0"/>
                      <w:marBottom w:val="0"/>
                      <w:divBdr>
                        <w:top w:val="none" w:sz="0" w:space="0" w:color="auto"/>
                        <w:left w:val="none" w:sz="0" w:space="0" w:color="auto"/>
                        <w:bottom w:val="none" w:sz="0" w:space="0" w:color="auto"/>
                        <w:right w:val="none" w:sz="0" w:space="0" w:color="auto"/>
                      </w:divBdr>
                    </w:div>
                  </w:divsChild>
                </w:div>
                <w:div w:id="801581207">
                  <w:marLeft w:val="0"/>
                  <w:marRight w:val="0"/>
                  <w:marTop w:val="0"/>
                  <w:marBottom w:val="0"/>
                  <w:divBdr>
                    <w:top w:val="none" w:sz="0" w:space="0" w:color="auto"/>
                    <w:left w:val="none" w:sz="0" w:space="0" w:color="auto"/>
                    <w:bottom w:val="none" w:sz="0" w:space="0" w:color="auto"/>
                    <w:right w:val="none" w:sz="0" w:space="0" w:color="auto"/>
                  </w:divBdr>
                  <w:divsChild>
                    <w:div w:id="53554857">
                      <w:marLeft w:val="0"/>
                      <w:marRight w:val="0"/>
                      <w:marTop w:val="0"/>
                      <w:marBottom w:val="0"/>
                      <w:divBdr>
                        <w:top w:val="none" w:sz="0" w:space="0" w:color="auto"/>
                        <w:left w:val="none" w:sz="0" w:space="0" w:color="auto"/>
                        <w:bottom w:val="none" w:sz="0" w:space="0" w:color="auto"/>
                        <w:right w:val="none" w:sz="0" w:space="0" w:color="auto"/>
                      </w:divBdr>
                    </w:div>
                  </w:divsChild>
                </w:div>
                <w:div w:id="802429492">
                  <w:marLeft w:val="0"/>
                  <w:marRight w:val="0"/>
                  <w:marTop w:val="0"/>
                  <w:marBottom w:val="0"/>
                  <w:divBdr>
                    <w:top w:val="none" w:sz="0" w:space="0" w:color="auto"/>
                    <w:left w:val="none" w:sz="0" w:space="0" w:color="auto"/>
                    <w:bottom w:val="none" w:sz="0" w:space="0" w:color="auto"/>
                    <w:right w:val="none" w:sz="0" w:space="0" w:color="auto"/>
                  </w:divBdr>
                  <w:divsChild>
                    <w:div w:id="838928856">
                      <w:marLeft w:val="0"/>
                      <w:marRight w:val="0"/>
                      <w:marTop w:val="0"/>
                      <w:marBottom w:val="0"/>
                      <w:divBdr>
                        <w:top w:val="none" w:sz="0" w:space="0" w:color="auto"/>
                        <w:left w:val="none" w:sz="0" w:space="0" w:color="auto"/>
                        <w:bottom w:val="none" w:sz="0" w:space="0" w:color="auto"/>
                        <w:right w:val="none" w:sz="0" w:space="0" w:color="auto"/>
                      </w:divBdr>
                    </w:div>
                  </w:divsChild>
                </w:div>
                <w:div w:id="811336563">
                  <w:marLeft w:val="0"/>
                  <w:marRight w:val="0"/>
                  <w:marTop w:val="0"/>
                  <w:marBottom w:val="0"/>
                  <w:divBdr>
                    <w:top w:val="none" w:sz="0" w:space="0" w:color="auto"/>
                    <w:left w:val="none" w:sz="0" w:space="0" w:color="auto"/>
                    <w:bottom w:val="none" w:sz="0" w:space="0" w:color="auto"/>
                    <w:right w:val="none" w:sz="0" w:space="0" w:color="auto"/>
                  </w:divBdr>
                  <w:divsChild>
                    <w:div w:id="224996963">
                      <w:marLeft w:val="0"/>
                      <w:marRight w:val="0"/>
                      <w:marTop w:val="0"/>
                      <w:marBottom w:val="0"/>
                      <w:divBdr>
                        <w:top w:val="none" w:sz="0" w:space="0" w:color="auto"/>
                        <w:left w:val="none" w:sz="0" w:space="0" w:color="auto"/>
                        <w:bottom w:val="none" w:sz="0" w:space="0" w:color="auto"/>
                        <w:right w:val="none" w:sz="0" w:space="0" w:color="auto"/>
                      </w:divBdr>
                    </w:div>
                  </w:divsChild>
                </w:div>
                <w:div w:id="846409180">
                  <w:marLeft w:val="0"/>
                  <w:marRight w:val="0"/>
                  <w:marTop w:val="0"/>
                  <w:marBottom w:val="0"/>
                  <w:divBdr>
                    <w:top w:val="none" w:sz="0" w:space="0" w:color="auto"/>
                    <w:left w:val="none" w:sz="0" w:space="0" w:color="auto"/>
                    <w:bottom w:val="none" w:sz="0" w:space="0" w:color="auto"/>
                    <w:right w:val="none" w:sz="0" w:space="0" w:color="auto"/>
                  </w:divBdr>
                  <w:divsChild>
                    <w:div w:id="1080560488">
                      <w:marLeft w:val="0"/>
                      <w:marRight w:val="0"/>
                      <w:marTop w:val="0"/>
                      <w:marBottom w:val="0"/>
                      <w:divBdr>
                        <w:top w:val="none" w:sz="0" w:space="0" w:color="auto"/>
                        <w:left w:val="none" w:sz="0" w:space="0" w:color="auto"/>
                        <w:bottom w:val="none" w:sz="0" w:space="0" w:color="auto"/>
                        <w:right w:val="none" w:sz="0" w:space="0" w:color="auto"/>
                      </w:divBdr>
                    </w:div>
                  </w:divsChild>
                </w:div>
                <w:div w:id="856891087">
                  <w:marLeft w:val="0"/>
                  <w:marRight w:val="0"/>
                  <w:marTop w:val="0"/>
                  <w:marBottom w:val="0"/>
                  <w:divBdr>
                    <w:top w:val="none" w:sz="0" w:space="0" w:color="auto"/>
                    <w:left w:val="none" w:sz="0" w:space="0" w:color="auto"/>
                    <w:bottom w:val="none" w:sz="0" w:space="0" w:color="auto"/>
                    <w:right w:val="none" w:sz="0" w:space="0" w:color="auto"/>
                  </w:divBdr>
                  <w:divsChild>
                    <w:div w:id="1120804107">
                      <w:marLeft w:val="0"/>
                      <w:marRight w:val="0"/>
                      <w:marTop w:val="0"/>
                      <w:marBottom w:val="0"/>
                      <w:divBdr>
                        <w:top w:val="none" w:sz="0" w:space="0" w:color="auto"/>
                        <w:left w:val="none" w:sz="0" w:space="0" w:color="auto"/>
                        <w:bottom w:val="none" w:sz="0" w:space="0" w:color="auto"/>
                        <w:right w:val="none" w:sz="0" w:space="0" w:color="auto"/>
                      </w:divBdr>
                    </w:div>
                  </w:divsChild>
                </w:div>
                <w:div w:id="882909518">
                  <w:marLeft w:val="0"/>
                  <w:marRight w:val="0"/>
                  <w:marTop w:val="0"/>
                  <w:marBottom w:val="0"/>
                  <w:divBdr>
                    <w:top w:val="none" w:sz="0" w:space="0" w:color="auto"/>
                    <w:left w:val="none" w:sz="0" w:space="0" w:color="auto"/>
                    <w:bottom w:val="none" w:sz="0" w:space="0" w:color="auto"/>
                    <w:right w:val="none" w:sz="0" w:space="0" w:color="auto"/>
                  </w:divBdr>
                  <w:divsChild>
                    <w:div w:id="1369911237">
                      <w:marLeft w:val="0"/>
                      <w:marRight w:val="0"/>
                      <w:marTop w:val="0"/>
                      <w:marBottom w:val="0"/>
                      <w:divBdr>
                        <w:top w:val="none" w:sz="0" w:space="0" w:color="auto"/>
                        <w:left w:val="none" w:sz="0" w:space="0" w:color="auto"/>
                        <w:bottom w:val="none" w:sz="0" w:space="0" w:color="auto"/>
                        <w:right w:val="none" w:sz="0" w:space="0" w:color="auto"/>
                      </w:divBdr>
                    </w:div>
                  </w:divsChild>
                </w:div>
                <w:div w:id="888952469">
                  <w:marLeft w:val="0"/>
                  <w:marRight w:val="0"/>
                  <w:marTop w:val="0"/>
                  <w:marBottom w:val="0"/>
                  <w:divBdr>
                    <w:top w:val="none" w:sz="0" w:space="0" w:color="auto"/>
                    <w:left w:val="none" w:sz="0" w:space="0" w:color="auto"/>
                    <w:bottom w:val="none" w:sz="0" w:space="0" w:color="auto"/>
                    <w:right w:val="none" w:sz="0" w:space="0" w:color="auto"/>
                  </w:divBdr>
                  <w:divsChild>
                    <w:div w:id="702361461">
                      <w:marLeft w:val="0"/>
                      <w:marRight w:val="0"/>
                      <w:marTop w:val="0"/>
                      <w:marBottom w:val="0"/>
                      <w:divBdr>
                        <w:top w:val="none" w:sz="0" w:space="0" w:color="auto"/>
                        <w:left w:val="none" w:sz="0" w:space="0" w:color="auto"/>
                        <w:bottom w:val="none" w:sz="0" w:space="0" w:color="auto"/>
                        <w:right w:val="none" w:sz="0" w:space="0" w:color="auto"/>
                      </w:divBdr>
                    </w:div>
                  </w:divsChild>
                </w:div>
                <w:div w:id="906693498">
                  <w:marLeft w:val="0"/>
                  <w:marRight w:val="0"/>
                  <w:marTop w:val="0"/>
                  <w:marBottom w:val="0"/>
                  <w:divBdr>
                    <w:top w:val="none" w:sz="0" w:space="0" w:color="auto"/>
                    <w:left w:val="none" w:sz="0" w:space="0" w:color="auto"/>
                    <w:bottom w:val="none" w:sz="0" w:space="0" w:color="auto"/>
                    <w:right w:val="none" w:sz="0" w:space="0" w:color="auto"/>
                  </w:divBdr>
                  <w:divsChild>
                    <w:div w:id="1792163045">
                      <w:marLeft w:val="0"/>
                      <w:marRight w:val="0"/>
                      <w:marTop w:val="0"/>
                      <w:marBottom w:val="0"/>
                      <w:divBdr>
                        <w:top w:val="none" w:sz="0" w:space="0" w:color="auto"/>
                        <w:left w:val="none" w:sz="0" w:space="0" w:color="auto"/>
                        <w:bottom w:val="none" w:sz="0" w:space="0" w:color="auto"/>
                        <w:right w:val="none" w:sz="0" w:space="0" w:color="auto"/>
                      </w:divBdr>
                    </w:div>
                  </w:divsChild>
                </w:div>
                <w:div w:id="910652464">
                  <w:marLeft w:val="0"/>
                  <w:marRight w:val="0"/>
                  <w:marTop w:val="0"/>
                  <w:marBottom w:val="0"/>
                  <w:divBdr>
                    <w:top w:val="none" w:sz="0" w:space="0" w:color="auto"/>
                    <w:left w:val="none" w:sz="0" w:space="0" w:color="auto"/>
                    <w:bottom w:val="none" w:sz="0" w:space="0" w:color="auto"/>
                    <w:right w:val="none" w:sz="0" w:space="0" w:color="auto"/>
                  </w:divBdr>
                  <w:divsChild>
                    <w:div w:id="1352489021">
                      <w:marLeft w:val="0"/>
                      <w:marRight w:val="0"/>
                      <w:marTop w:val="0"/>
                      <w:marBottom w:val="0"/>
                      <w:divBdr>
                        <w:top w:val="none" w:sz="0" w:space="0" w:color="auto"/>
                        <w:left w:val="none" w:sz="0" w:space="0" w:color="auto"/>
                        <w:bottom w:val="none" w:sz="0" w:space="0" w:color="auto"/>
                        <w:right w:val="none" w:sz="0" w:space="0" w:color="auto"/>
                      </w:divBdr>
                    </w:div>
                  </w:divsChild>
                </w:div>
                <w:div w:id="941110066">
                  <w:marLeft w:val="0"/>
                  <w:marRight w:val="0"/>
                  <w:marTop w:val="0"/>
                  <w:marBottom w:val="0"/>
                  <w:divBdr>
                    <w:top w:val="none" w:sz="0" w:space="0" w:color="auto"/>
                    <w:left w:val="none" w:sz="0" w:space="0" w:color="auto"/>
                    <w:bottom w:val="none" w:sz="0" w:space="0" w:color="auto"/>
                    <w:right w:val="none" w:sz="0" w:space="0" w:color="auto"/>
                  </w:divBdr>
                  <w:divsChild>
                    <w:div w:id="1852066242">
                      <w:marLeft w:val="0"/>
                      <w:marRight w:val="0"/>
                      <w:marTop w:val="0"/>
                      <w:marBottom w:val="0"/>
                      <w:divBdr>
                        <w:top w:val="none" w:sz="0" w:space="0" w:color="auto"/>
                        <w:left w:val="none" w:sz="0" w:space="0" w:color="auto"/>
                        <w:bottom w:val="none" w:sz="0" w:space="0" w:color="auto"/>
                        <w:right w:val="none" w:sz="0" w:space="0" w:color="auto"/>
                      </w:divBdr>
                    </w:div>
                  </w:divsChild>
                </w:div>
                <w:div w:id="962151203">
                  <w:marLeft w:val="0"/>
                  <w:marRight w:val="0"/>
                  <w:marTop w:val="0"/>
                  <w:marBottom w:val="0"/>
                  <w:divBdr>
                    <w:top w:val="none" w:sz="0" w:space="0" w:color="auto"/>
                    <w:left w:val="none" w:sz="0" w:space="0" w:color="auto"/>
                    <w:bottom w:val="none" w:sz="0" w:space="0" w:color="auto"/>
                    <w:right w:val="none" w:sz="0" w:space="0" w:color="auto"/>
                  </w:divBdr>
                  <w:divsChild>
                    <w:div w:id="1953585196">
                      <w:marLeft w:val="0"/>
                      <w:marRight w:val="0"/>
                      <w:marTop w:val="0"/>
                      <w:marBottom w:val="0"/>
                      <w:divBdr>
                        <w:top w:val="none" w:sz="0" w:space="0" w:color="auto"/>
                        <w:left w:val="none" w:sz="0" w:space="0" w:color="auto"/>
                        <w:bottom w:val="none" w:sz="0" w:space="0" w:color="auto"/>
                        <w:right w:val="none" w:sz="0" w:space="0" w:color="auto"/>
                      </w:divBdr>
                    </w:div>
                  </w:divsChild>
                </w:div>
                <w:div w:id="1022703150">
                  <w:marLeft w:val="0"/>
                  <w:marRight w:val="0"/>
                  <w:marTop w:val="0"/>
                  <w:marBottom w:val="0"/>
                  <w:divBdr>
                    <w:top w:val="none" w:sz="0" w:space="0" w:color="auto"/>
                    <w:left w:val="none" w:sz="0" w:space="0" w:color="auto"/>
                    <w:bottom w:val="none" w:sz="0" w:space="0" w:color="auto"/>
                    <w:right w:val="none" w:sz="0" w:space="0" w:color="auto"/>
                  </w:divBdr>
                  <w:divsChild>
                    <w:div w:id="1792087637">
                      <w:marLeft w:val="0"/>
                      <w:marRight w:val="0"/>
                      <w:marTop w:val="0"/>
                      <w:marBottom w:val="0"/>
                      <w:divBdr>
                        <w:top w:val="none" w:sz="0" w:space="0" w:color="auto"/>
                        <w:left w:val="none" w:sz="0" w:space="0" w:color="auto"/>
                        <w:bottom w:val="none" w:sz="0" w:space="0" w:color="auto"/>
                        <w:right w:val="none" w:sz="0" w:space="0" w:color="auto"/>
                      </w:divBdr>
                    </w:div>
                  </w:divsChild>
                </w:div>
                <w:div w:id="1030913093">
                  <w:marLeft w:val="0"/>
                  <w:marRight w:val="0"/>
                  <w:marTop w:val="0"/>
                  <w:marBottom w:val="0"/>
                  <w:divBdr>
                    <w:top w:val="none" w:sz="0" w:space="0" w:color="auto"/>
                    <w:left w:val="none" w:sz="0" w:space="0" w:color="auto"/>
                    <w:bottom w:val="none" w:sz="0" w:space="0" w:color="auto"/>
                    <w:right w:val="none" w:sz="0" w:space="0" w:color="auto"/>
                  </w:divBdr>
                  <w:divsChild>
                    <w:div w:id="513805381">
                      <w:marLeft w:val="0"/>
                      <w:marRight w:val="0"/>
                      <w:marTop w:val="0"/>
                      <w:marBottom w:val="0"/>
                      <w:divBdr>
                        <w:top w:val="none" w:sz="0" w:space="0" w:color="auto"/>
                        <w:left w:val="none" w:sz="0" w:space="0" w:color="auto"/>
                        <w:bottom w:val="none" w:sz="0" w:space="0" w:color="auto"/>
                        <w:right w:val="none" w:sz="0" w:space="0" w:color="auto"/>
                      </w:divBdr>
                    </w:div>
                  </w:divsChild>
                </w:div>
                <w:div w:id="1033917550">
                  <w:marLeft w:val="0"/>
                  <w:marRight w:val="0"/>
                  <w:marTop w:val="0"/>
                  <w:marBottom w:val="0"/>
                  <w:divBdr>
                    <w:top w:val="none" w:sz="0" w:space="0" w:color="auto"/>
                    <w:left w:val="none" w:sz="0" w:space="0" w:color="auto"/>
                    <w:bottom w:val="none" w:sz="0" w:space="0" w:color="auto"/>
                    <w:right w:val="none" w:sz="0" w:space="0" w:color="auto"/>
                  </w:divBdr>
                  <w:divsChild>
                    <w:div w:id="1645500474">
                      <w:marLeft w:val="0"/>
                      <w:marRight w:val="0"/>
                      <w:marTop w:val="0"/>
                      <w:marBottom w:val="0"/>
                      <w:divBdr>
                        <w:top w:val="none" w:sz="0" w:space="0" w:color="auto"/>
                        <w:left w:val="none" w:sz="0" w:space="0" w:color="auto"/>
                        <w:bottom w:val="none" w:sz="0" w:space="0" w:color="auto"/>
                        <w:right w:val="none" w:sz="0" w:space="0" w:color="auto"/>
                      </w:divBdr>
                    </w:div>
                  </w:divsChild>
                </w:div>
                <w:div w:id="1044018313">
                  <w:marLeft w:val="0"/>
                  <w:marRight w:val="0"/>
                  <w:marTop w:val="0"/>
                  <w:marBottom w:val="0"/>
                  <w:divBdr>
                    <w:top w:val="none" w:sz="0" w:space="0" w:color="auto"/>
                    <w:left w:val="none" w:sz="0" w:space="0" w:color="auto"/>
                    <w:bottom w:val="none" w:sz="0" w:space="0" w:color="auto"/>
                    <w:right w:val="none" w:sz="0" w:space="0" w:color="auto"/>
                  </w:divBdr>
                  <w:divsChild>
                    <w:div w:id="1988777942">
                      <w:marLeft w:val="0"/>
                      <w:marRight w:val="0"/>
                      <w:marTop w:val="0"/>
                      <w:marBottom w:val="0"/>
                      <w:divBdr>
                        <w:top w:val="none" w:sz="0" w:space="0" w:color="auto"/>
                        <w:left w:val="none" w:sz="0" w:space="0" w:color="auto"/>
                        <w:bottom w:val="none" w:sz="0" w:space="0" w:color="auto"/>
                        <w:right w:val="none" w:sz="0" w:space="0" w:color="auto"/>
                      </w:divBdr>
                    </w:div>
                  </w:divsChild>
                </w:div>
                <w:div w:id="1046100276">
                  <w:marLeft w:val="0"/>
                  <w:marRight w:val="0"/>
                  <w:marTop w:val="0"/>
                  <w:marBottom w:val="0"/>
                  <w:divBdr>
                    <w:top w:val="none" w:sz="0" w:space="0" w:color="auto"/>
                    <w:left w:val="none" w:sz="0" w:space="0" w:color="auto"/>
                    <w:bottom w:val="none" w:sz="0" w:space="0" w:color="auto"/>
                    <w:right w:val="none" w:sz="0" w:space="0" w:color="auto"/>
                  </w:divBdr>
                  <w:divsChild>
                    <w:div w:id="1585802753">
                      <w:marLeft w:val="0"/>
                      <w:marRight w:val="0"/>
                      <w:marTop w:val="0"/>
                      <w:marBottom w:val="0"/>
                      <w:divBdr>
                        <w:top w:val="none" w:sz="0" w:space="0" w:color="auto"/>
                        <w:left w:val="none" w:sz="0" w:space="0" w:color="auto"/>
                        <w:bottom w:val="none" w:sz="0" w:space="0" w:color="auto"/>
                        <w:right w:val="none" w:sz="0" w:space="0" w:color="auto"/>
                      </w:divBdr>
                    </w:div>
                  </w:divsChild>
                </w:div>
                <w:div w:id="1059866029">
                  <w:marLeft w:val="0"/>
                  <w:marRight w:val="0"/>
                  <w:marTop w:val="0"/>
                  <w:marBottom w:val="0"/>
                  <w:divBdr>
                    <w:top w:val="none" w:sz="0" w:space="0" w:color="auto"/>
                    <w:left w:val="none" w:sz="0" w:space="0" w:color="auto"/>
                    <w:bottom w:val="none" w:sz="0" w:space="0" w:color="auto"/>
                    <w:right w:val="none" w:sz="0" w:space="0" w:color="auto"/>
                  </w:divBdr>
                  <w:divsChild>
                    <w:div w:id="1249579321">
                      <w:marLeft w:val="0"/>
                      <w:marRight w:val="0"/>
                      <w:marTop w:val="0"/>
                      <w:marBottom w:val="0"/>
                      <w:divBdr>
                        <w:top w:val="none" w:sz="0" w:space="0" w:color="auto"/>
                        <w:left w:val="none" w:sz="0" w:space="0" w:color="auto"/>
                        <w:bottom w:val="none" w:sz="0" w:space="0" w:color="auto"/>
                        <w:right w:val="none" w:sz="0" w:space="0" w:color="auto"/>
                      </w:divBdr>
                    </w:div>
                  </w:divsChild>
                </w:div>
                <w:div w:id="1116293893">
                  <w:marLeft w:val="0"/>
                  <w:marRight w:val="0"/>
                  <w:marTop w:val="0"/>
                  <w:marBottom w:val="0"/>
                  <w:divBdr>
                    <w:top w:val="none" w:sz="0" w:space="0" w:color="auto"/>
                    <w:left w:val="none" w:sz="0" w:space="0" w:color="auto"/>
                    <w:bottom w:val="none" w:sz="0" w:space="0" w:color="auto"/>
                    <w:right w:val="none" w:sz="0" w:space="0" w:color="auto"/>
                  </w:divBdr>
                  <w:divsChild>
                    <w:div w:id="1601141507">
                      <w:marLeft w:val="0"/>
                      <w:marRight w:val="0"/>
                      <w:marTop w:val="0"/>
                      <w:marBottom w:val="0"/>
                      <w:divBdr>
                        <w:top w:val="none" w:sz="0" w:space="0" w:color="auto"/>
                        <w:left w:val="none" w:sz="0" w:space="0" w:color="auto"/>
                        <w:bottom w:val="none" w:sz="0" w:space="0" w:color="auto"/>
                        <w:right w:val="none" w:sz="0" w:space="0" w:color="auto"/>
                      </w:divBdr>
                    </w:div>
                  </w:divsChild>
                </w:div>
                <w:div w:id="1177891398">
                  <w:marLeft w:val="0"/>
                  <w:marRight w:val="0"/>
                  <w:marTop w:val="0"/>
                  <w:marBottom w:val="0"/>
                  <w:divBdr>
                    <w:top w:val="none" w:sz="0" w:space="0" w:color="auto"/>
                    <w:left w:val="none" w:sz="0" w:space="0" w:color="auto"/>
                    <w:bottom w:val="none" w:sz="0" w:space="0" w:color="auto"/>
                    <w:right w:val="none" w:sz="0" w:space="0" w:color="auto"/>
                  </w:divBdr>
                  <w:divsChild>
                    <w:div w:id="1106576626">
                      <w:marLeft w:val="0"/>
                      <w:marRight w:val="0"/>
                      <w:marTop w:val="0"/>
                      <w:marBottom w:val="0"/>
                      <w:divBdr>
                        <w:top w:val="none" w:sz="0" w:space="0" w:color="auto"/>
                        <w:left w:val="none" w:sz="0" w:space="0" w:color="auto"/>
                        <w:bottom w:val="none" w:sz="0" w:space="0" w:color="auto"/>
                        <w:right w:val="none" w:sz="0" w:space="0" w:color="auto"/>
                      </w:divBdr>
                    </w:div>
                  </w:divsChild>
                </w:div>
                <w:div w:id="1269045259">
                  <w:marLeft w:val="0"/>
                  <w:marRight w:val="0"/>
                  <w:marTop w:val="0"/>
                  <w:marBottom w:val="0"/>
                  <w:divBdr>
                    <w:top w:val="none" w:sz="0" w:space="0" w:color="auto"/>
                    <w:left w:val="none" w:sz="0" w:space="0" w:color="auto"/>
                    <w:bottom w:val="none" w:sz="0" w:space="0" w:color="auto"/>
                    <w:right w:val="none" w:sz="0" w:space="0" w:color="auto"/>
                  </w:divBdr>
                  <w:divsChild>
                    <w:div w:id="2002615990">
                      <w:marLeft w:val="0"/>
                      <w:marRight w:val="0"/>
                      <w:marTop w:val="0"/>
                      <w:marBottom w:val="0"/>
                      <w:divBdr>
                        <w:top w:val="none" w:sz="0" w:space="0" w:color="auto"/>
                        <w:left w:val="none" w:sz="0" w:space="0" w:color="auto"/>
                        <w:bottom w:val="none" w:sz="0" w:space="0" w:color="auto"/>
                        <w:right w:val="none" w:sz="0" w:space="0" w:color="auto"/>
                      </w:divBdr>
                    </w:div>
                  </w:divsChild>
                </w:div>
                <w:div w:id="1271399704">
                  <w:marLeft w:val="0"/>
                  <w:marRight w:val="0"/>
                  <w:marTop w:val="0"/>
                  <w:marBottom w:val="0"/>
                  <w:divBdr>
                    <w:top w:val="none" w:sz="0" w:space="0" w:color="auto"/>
                    <w:left w:val="none" w:sz="0" w:space="0" w:color="auto"/>
                    <w:bottom w:val="none" w:sz="0" w:space="0" w:color="auto"/>
                    <w:right w:val="none" w:sz="0" w:space="0" w:color="auto"/>
                  </w:divBdr>
                  <w:divsChild>
                    <w:div w:id="1859662727">
                      <w:marLeft w:val="0"/>
                      <w:marRight w:val="0"/>
                      <w:marTop w:val="0"/>
                      <w:marBottom w:val="0"/>
                      <w:divBdr>
                        <w:top w:val="none" w:sz="0" w:space="0" w:color="auto"/>
                        <w:left w:val="none" w:sz="0" w:space="0" w:color="auto"/>
                        <w:bottom w:val="none" w:sz="0" w:space="0" w:color="auto"/>
                        <w:right w:val="none" w:sz="0" w:space="0" w:color="auto"/>
                      </w:divBdr>
                    </w:div>
                  </w:divsChild>
                </w:div>
                <w:div w:id="1278222154">
                  <w:marLeft w:val="0"/>
                  <w:marRight w:val="0"/>
                  <w:marTop w:val="0"/>
                  <w:marBottom w:val="0"/>
                  <w:divBdr>
                    <w:top w:val="none" w:sz="0" w:space="0" w:color="auto"/>
                    <w:left w:val="none" w:sz="0" w:space="0" w:color="auto"/>
                    <w:bottom w:val="none" w:sz="0" w:space="0" w:color="auto"/>
                    <w:right w:val="none" w:sz="0" w:space="0" w:color="auto"/>
                  </w:divBdr>
                  <w:divsChild>
                    <w:div w:id="1027222826">
                      <w:marLeft w:val="0"/>
                      <w:marRight w:val="0"/>
                      <w:marTop w:val="0"/>
                      <w:marBottom w:val="0"/>
                      <w:divBdr>
                        <w:top w:val="none" w:sz="0" w:space="0" w:color="auto"/>
                        <w:left w:val="none" w:sz="0" w:space="0" w:color="auto"/>
                        <w:bottom w:val="none" w:sz="0" w:space="0" w:color="auto"/>
                        <w:right w:val="none" w:sz="0" w:space="0" w:color="auto"/>
                      </w:divBdr>
                    </w:div>
                  </w:divsChild>
                </w:div>
                <w:div w:id="1296253051">
                  <w:marLeft w:val="0"/>
                  <w:marRight w:val="0"/>
                  <w:marTop w:val="0"/>
                  <w:marBottom w:val="0"/>
                  <w:divBdr>
                    <w:top w:val="none" w:sz="0" w:space="0" w:color="auto"/>
                    <w:left w:val="none" w:sz="0" w:space="0" w:color="auto"/>
                    <w:bottom w:val="none" w:sz="0" w:space="0" w:color="auto"/>
                    <w:right w:val="none" w:sz="0" w:space="0" w:color="auto"/>
                  </w:divBdr>
                  <w:divsChild>
                    <w:div w:id="1859853406">
                      <w:marLeft w:val="0"/>
                      <w:marRight w:val="0"/>
                      <w:marTop w:val="0"/>
                      <w:marBottom w:val="0"/>
                      <w:divBdr>
                        <w:top w:val="none" w:sz="0" w:space="0" w:color="auto"/>
                        <w:left w:val="none" w:sz="0" w:space="0" w:color="auto"/>
                        <w:bottom w:val="none" w:sz="0" w:space="0" w:color="auto"/>
                        <w:right w:val="none" w:sz="0" w:space="0" w:color="auto"/>
                      </w:divBdr>
                    </w:div>
                  </w:divsChild>
                </w:div>
                <w:div w:id="1309475634">
                  <w:marLeft w:val="0"/>
                  <w:marRight w:val="0"/>
                  <w:marTop w:val="0"/>
                  <w:marBottom w:val="0"/>
                  <w:divBdr>
                    <w:top w:val="none" w:sz="0" w:space="0" w:color="auto"/>
                    <w:left w:val="none" w:sz="0" w:space="0" w:color="auto"/>
                    <w:bottom w:val="none" w:sz="0" w:space="0" w:color="auto"/>
                    <w:right w:val="none" w:sz="0" w:space="0" w:color="auto"/>
                  </w:divBdr>
                  <w:divsChild>
                    <w:div w:id="1523321265">
                      <w:marLeft w:val="0"/>
                      <w:marRight w:val="0"/>
                      <w:marTop w:val="0"/>
                      <w:marBottom w:val="0"/>
                      <w:divBdr>
                        <w:top w:val="none" w:sz="0" w:space="0" w:color="auto"/>
                        <w:left w:val="none" w:sz="0" w:space="0" w:color="auto"/>
                        <w:bottom w:val="none" w:sz="0" w:space="0" w:color="auto"/>
                        <w:right w:val="none" w:sz="0" w:space="0" w:color="auto"/>
                      </w:divBdr>
                    </w:div>
                  </w:divsChild>
                </w:div>
                <w:div w:id="1316227328">
                  <w:marLeft w:val="0"/>
                  <w:marRight w:val="0"/>
                  <w:marTop w:val="0"/>
                  <w:marBottom w:val="0"/>
                  <w:divBdr>
                    <w:top w:val="none" w:sz="0" w:space="0" w:color="auto"/>
                    <w:left w:val="none" w:sz="0" w:space="0" w:color="auto"/>
                    <w:bottom w:val="none" w:sz="0" w:space="0" w:color="auto"/>
                    <w:right w:val="none" w:sz="0" w:space="0" w:color="auto"/>
                  </w:divBdr>
                  <w:divsChild>
                    <w:div w:id="1268930608">
                      <w:marLeft w:val="0"/>
                      <w:marRight w:val="0"/>
                      <w:marTop w:val="0"/>
                      <w:marBottom w:val="0"/>
                      <w:divBdr>
                        <w:top w:val="none" w:sz="0" w:space="0" w:color="auto"/>
                        <w:left w:val="none" w:sz="0" w:space="0" w:color="auto"/>
                        <w:bottom w:val="none" w:sz="0" w:space="0" w:color="auto"/>
                        <w:right w:val="none" w:sz="0" w:space="0" w:color="auto"/>
                      </w:divBdr>
                    </w:div>
                  </w:divsChild>
                </w:div>
                <w:div w:id="1327243622">
                  <w:marLeft w:val="0"/>
                  <w:marRight w:val="0"/>
                  <w:marTop w:val="0"/>
                  <w:marBottom w:val="0"/>
                  <w:divBdr>
                    <w:top w:val="none" w:sz="0" w:space="0" w:color="auto"/>
                    <w:left w:val="none" w:sz="0" w:space="0" w:color="auto"/>
                    <w:bottom w:val="none" w:sz="0" w:space="0" w:color="auto"/>
                    <w:right w:val="none" w:sz="0" w:space="0" w:color="auto"/>
                  </w:divBdr>
                  <w:divsChild>
                    <w:div w:id="803086740">
                      <w:marLeft w:val="0"/>
                      <w:marRight w:val="0"/>
                      <w:marTop w:val="0"/>
                      <w:marBottom w:val="0"/>
                      <w:divBdr>
                        <w:top w:val="none" w:sz="0" w:space="0" w:color="auto"/>
                        <w:left w:val="none" w:sz="0" w:space="0" w:color="auto"/>
                        <w:bottom w:val="none" w:sz="0" w:space="0" w:color="auto"/>
                        <w:right w:val="none" w:sz="0" w:space="0" w:color="auto"/>
                      </w:divBdr>
                    </w:div>
                  </w:divsChild>
                </w:div>
                <w:div w:id="1331056376">
                  <w:marLeft w:val="0"/>
                  <w:marRight w:val="0"/>
                  <w:marTop w:val="0"/>
                  <w:marBottom w:val="0"/>
                  <w:divBdr>
                    <w:top w:val="none" w:sz="0" w:space="0" w:color="auto"/>
                    <w:left w:val="none" w:sz="0" w:space="0" w:color="auto"/>
                    <w:bottom w:val="none" w:sz="0" w:space="0" w:color="auto"/>
                    <w:right w:val="none" w:sz="0" w:space="0" w:color="auto"/>
                  </w:divBdr>
                  <w:divsChild>
                    <w:div w:id="1099332942">
                      <w:marLeft w:val="0"/>
                      <w:marRight w:val="0"/>
                      <w:marTop w:val="0"/>
                      <w:marBottom w:val="0"/>
                      <w:divBdr>
                        <w:top w:val="none" w:sz="0" w:space="0" w:color="auto"/>
                        <w:left w:val="none" w:sz="0" w:space="0" w:color="auto"/>
                        <w:bottom w:val="none" w:sz="0" w:space="0" w:color="auto"/>
                        <w:right w:val="none" w:sz="0" w:space="0" w:color="auto"/>
                      </w:divBdr>
                    </w:div>
                  </w:divsChild>
                </w:div>
                <w:div w:id="1347177566">
                  <w:marLeft w:val="0"/>
                  <w:marRight w:val="0"/>
                  <w:marTop w:val="0"/>
                  <w:marBottom w:val="0"/>
                  <w:divBdr>
                    <w:top w:val="none" w:sz="0" w:space="0" w:color="auto"/>
                    <w:left w:val="none" w:sz="0" w:space="0" w:color="auto"/>
                    <w:bottom w:val="none" w:sz="0" w:space="0" w:color="auto"/>
                    <w:right w:val="none" w:sz="0" w:space="0" w:color="auto"/>
                  </w:divBdr>
                  <w:divsChild>
                    <w:div w:id="699664857">
                      <w:marLeft w:val="0"/>
                      <w:marRight w:val="0"/>
                      <w:marTop w:val="0"/>
                      <w:marBottom w:val="0"/>
                      <w:divBdr>
                        <w:top w:val="none" w:sz="0" w:space="0" w:color="auto"/>
                        <w:left w:val="none" w:sz="0" w:space="0" w:color="auto"/>
                        <w:bottom w:val="none" w:sz="0" w:space="0" w:color="auto"/>
                        <w:right w:val="none" w:sz="0" w:space="0" w:color="auto"/>
                      </w:divBdr>
                    </w:div>
                  </w:divsChild>
                </w:div>
                <w:div w:id="1385910977">
                  <w:marLeft w:val="0"/>
                  <w:marRight w:val="0"/>
                  <w:marTop w:val="0"/>
                  <w:marBottom w:val="0"/>
                  <w:divBdr>
                    <w:top w:val="none" w:sz="0" w:space="0" w:color="auto"/>
                    <w:left w:val="none" w:sz="0" w:space="0" w:color="auto"/>
                    <w:bottom w:val="none" w:sz="0" w:space="0" w:color="auto"/>
                    <w:right w:val="none" w:sz="0" w:space="0" w:color="auto"/>
                  </w:divBdr>
                  <w:divsChild>
                    <w:div w:id="1709718638">
                      <w:marLeft w:val="0"/>
                      <w:marRight w:val="0"/>
                      <w:marTop w:val="0"/>
                      <w:marBottom w:val="0"/>
                      <w:divBdr>
                        <w:top w:val="none" w:sz="0" w:space="0" w:color="auto"/>
                        <w:left w:val="none" w:sz="0" w:space="0" w:color="auto"/>
                        <w:bottom w:val="none" w:sz="0" w:space="0" w:color="auto"/>
                        <w:right w:val="none" w:sz="0" w:space="0" w:color="auto"/>
                      </w:divBdr>
                    </w:div>
                  </w:divsChild>
                </w:div>
                <w:div w:id="1409695316">
                  <w:marLeft w:val="0"/>
                  <w:marRight w:val="0"/>
                  <w:marTop w:val="0"/>
                  <w:marBottom w:val="0"/>
                  <w:divBdr>
                    <w:top w:val="none" w:sz="0" w:space="0" w:color="auto"/>
                    <w:left w:val="none" w:sz="0" w:space="0" w:color="auto"/>
                    <w:bottom w:val="none" w:sz="0" w:space="0" w:color="auto"/>
                    <w:right w:val="none" w:sz="0" w:space="0" w:color="auto"/>
                  </w:divBdr>
                  <w:divsChild>
                    <w:div w:id="1191842152">
                      <w:marLeft w:val="0"/>
                      <w:marRight w:val="0"/>
                      <w:marTop w:val="0"/>
                      <w:marBottom w:val="0"/>
                      <w:divBdr>
                        <w:top w:val="none" w:sz="0" w:space="0" w:color="auto"/>
                        <w:left w:val="none" w:sz="0" w:space="0" w:color="auto"/>
                        <w:bottom w:val="none" w:sz="0" w:space="0" w:color="auto"/>
                        <w:right w:val="none" w:sz="0" w:space="0" w:color="auto"/>
                      </w:divBdr>
                    </w:div>
                  </w:divsChild>
                </w:div>
                <w:div w:id="1451315997">
                  <w:marLeft w:val="0"/>
                  <w:marRight w:val="0"/>
                  <w:marTop w:val="0"/>
                  <w:marBottom w:val="0"/>
                  <w:divBdr>
                    <w:top w:val="none" w:sz="0" w:space="0" w:color="auto"/>
                    <w:left w:val="none" w:sz="0" w:space="0" w:color="auto"/>
                    <w:bottom w:val="none" w:sz="0" w:space="0" w:color="auto"/>
                    <w:right w:val="none" w:sz="0" w:space="0" w:color="auto"/>
                  </w:divBdr>
                  <w:divsChild>
                    <w:div w:id="29652342">
                      <w:marLeft w:val="0"/>
                      <w:marRight w:val="0"/>
                      <w:marTop w:val="0"/>
                      <w:marBottom w:val="0"/>
                      <w:divBdr>
                        <w:top w:val="none" w:sz="0" w:space="0" w:color="auto"/>
                        <w:left w:val="none" w:sz="0" w:space="0" w:color="auto"/>
                        <w:bottom w:val="none" w:sz="0" w:space="0" w:color="auto"/>
                        <w:right w:val="none" w:sz="0" w:space="0" w:color="auto"/>
                      </w:divBdr>
                    </w:div>
                  </w:divsChild>
                </w:div>
                <w:div w:id="1556697089">
                  <w:marLeft w:val="0"/>
                  <w:marRight w:val="0"/>
                  <w:marTop w:val="0"/>
                  <w:marBottom w:val="0"/>
                  <w:divBdr>
                    <w:top w:val="none" w:sz="0" w:space="0" w:color="auto"/>
                    <w:left w:val="none" w:sz="0" w:space="0" w:color="auto"/>
                    <w:bottom w:val="none" w:sz="0" w:space="0" w:color="auto"/>
                    <w:right w:val="none" w:sz="0" w:space="0" w:color="auto"/>
                  </w:divBdr>
                  <w:divsChild>
                    <w:div w:id="2125885313">
                      <w:marLeft w:val="0"/>
                      <w:marRight w:val="0"/>
                      <w:marTop w:val="0"/>
                      <w:marBottom w:val="0"/>
                      <w:divBdr>
                        <w:top w:val="none" w:sz="0" w:space="0" w:color="auto"/>
                        <w:left w:val="none" w:sz="0" w:space="0" w:color="auto"/>
                        <w:bottom w:val="none" w:sz="0" w:space="0" w:color="auto"/>
                        <w:right w:val="none" w:sz="0" w:space="0" w:color="auto"/>
                      </w:divBdr>
                    </w:div>
                  </w:divsChild>
                </w:div>
                <w:div w:id="1600989293">
                  <w:marLeft w:val="0"/>
                  <w:marRight w:val="0"/>
                  <w:marTop w:val="0"/>
                  <w:marBottom w:val="0"/>
                  <w:divBdr>
                    <w:top w:val="none" w:sz="0" w:space="0" w:color="auto"/>
                    <w:left w:val="none" w:sz="0" w:space="0" w:color="auto"/>
                    <w:bottom w:val="none" w:sz="0" w:space="0" w:color="auto"/>
                    <w:right w:val="none" w:sz="0" w:space="0" w:color="auto"/>
                  </w:divBdr>
                  <w:divsChild>
                    <w:div w:id="327634922">
                      <w:marLeft w:val="0"/>
                      <w:marRight w:val="0"/>
                      <w:marTop w:val="0"/>
                      <w:marBottom w:val="0"/>
                      <w:divBdr>
                        <w:top w:val="none" w:sz="0" w:space="0" w:color="auto"/>
                        <w:left w:val="none" w:sz="0" w:space="0" w:color="auto"/>
                        <w:bottom w:val="none" w:sz="0" w:space="0" w:color="auto"/>
                        <w:right w:val="none" w:sz="0" w:space="0" w:color="auto"/>
                      </w:divBdr>
                    </w:div>
                  </w:divsChild>
                </w:div>
                <w:div w:id="1607880802">
                  <w:marLeft w:val="0"/>
                  <w:marRight w:val="0"/>
                  <w:marTop w:val="0"/>
                  <w:marBottom w:val="0"/>
                  <w:divBdr>
                    <w:top w:val="none" w:sz="0" w:space="0" w:color="auto"/>
                    <w:left w:val="none" w:sz="0" w:space="0" w:color="auto"/>
                    <w:bottom w:val="none" w:sz="0" w:space="0" w:color="auto"/>
                    <w:right w:val="none" w:sz="0" w:space="0" w:color="auto"/>
                  </w:divBdr>
                  <w:divsChild>
                    <w:div w:id="1479301359">
                      <w:marLeft w:val="0"/>
                      <w:marRight w:val="0"/>
                      <w:marTop w:val="0"/>
                      <w:marBottom w:val="0"/>
                      <w:divBdr>
                        <w:top w:val="none" w:sz="0" w:space="0" w:color="auto"/>
                        <w:left w:val="none" w:sz="0" w:space="0" w:color="auto"/>
                        <w:bottom w:val="none" w:sz="0" w:space="0" w:color="auto"/>
                        <w:right w:val="none" w:sz="0" w:space="0" w:color="auto"/>
                      </w:divBdr>
                    </w:div>
                  </w:divsChild>
                </w:div>
                <w:div w:id="1640765088">
                  <w:marLeft w:val="0"/>
                  <w:marRight w:val="0"/>
                  <w:marTop w:val="0"/>
                  <w:marBottom w:val="0"/>
                  <w:divBdr>
                    <w:top w:val="none" w:sz="0" w:space="0" w:color="auto"/>
                    <w:left w:val="none" w:sz="0" w:space="0" w:color="auto"/>
                    <w:bottom w:val="none" w:sz="0" w:space="0" w:color="auto"/>
                    <w:right w:val="none" w:sz="0" w:space="0" w:color="auto"/>
                  </w:divBdr>
                  <w:divsChild>
                    <w:div w:id="1327129312">
                      <w:marLeft w:val="0"/>
                      <w:marRight w:val="0"/>
                      <w:marTop w:val="0"/>
                      <w:marBottom w:val="0"/>
                      <w:divBdr>
                        <w:top w:val="none" w:sz="0" w:space="0" w:color="auto"/>
                        <w:left w:val="none" w:sz="0" w:space="0" w:color="auto"/>
                        <w:bottom w:val="none" w:sz="0" w:space="0" w:color="auto"/>
                        <w:right w:val="none" w:sz="0" w:space="0" w:color="auto"/>
                      </w:divBdr>
                    </w:div>
                  </w:divsChild>
                </w:div>
                <w:div w:id="1739084599">
                  <w:marLeft w:val="0"/>
                  <w:marRight w:val="0"/>
                  <w:marTop w:val="0"/>
                  <w:marBottom w:val="0"/>
                  <w:divBdr>
                    <w:top w:val="none" w:sz="0" w:space="0" w:color="auto"/>
                    <w:left w:val="none" w:sz="0" w:space="0" w:color="auto"/>
                    <w:bottom w:val="none" w:sz="0" w:space="0" w:color="auto"/>
                    <w:right w:val="none" w:sz="0" w:space="0" w:color="auto"/>
                  </w:divBdr>
                  <w:divsChild>
                    <w:div w:id="1205560470">
                      <w:marLeft w:val="0"/>
                      <w:marRight w:val="0"/>
                      <w:marTop w:val="0"/>
                      <w:marBottom w:val="0"/>
                      <w:divBdr>
                        <w:top w:val="none" w:sz="0" w:space="0" w:color="auto"/>
                        <w:left w:val="none" w:sz="0" w:space="0" w:color="auto"/>
                        <w:bottom w:val="none" w:sz="0" w:space="0" w:color="auto"/>
                        <w:right w:val="none" w:sz="0" w:space="0" w:color="auto"/>
                      </w:divBdr>
                    </w:div>
                  </w:divsChild>
                </w:div>
                <w:div w:id="1742362607">
                  <w:marLeft w:val="0"/>
                  <w:marRight w:val="0"/>
                  <w:marTop w:val="0"/>
                  <w:marBottom w:val="0"/>
                  <w:divBdr>
                    <w:top w:val="none" w:sz="0" w:space="0" w:color="auto"/>
                    <w:left w:val="none" w:sz="0" w:space="0" w:color="auto"/>
                    <w:bottom w:val="none" w:sz="0" w:space="0" w:color="auto"/>
                    <w:right w:val="none" w:sz="0" w:space="0" w:color="auto"/>
                  </w:divBdr>
                  <w:divsChild>
                    <w:div w:id="1764764120">
                      <w:marLeft w:val="0"/>
                      <w:marRight w:val="0"/>
                      <w:marTop w:val="0"/>
                      <w:marBottom w:val="0"/>
                      <w:divBdr>
                        <w:top w:val="none" w:sz="0" w:space="0" w:color="auto"/>
                        <w:left w:val="none" w:sz="0" w:space="0" w:color="auto"/>
                        <w:bottom w:val="none" w:sz="0" w:space="0" w:color="auto"/>
                        <w:right w:val="none" w:sz="0" w:space="0" w:color="auto"/>
                      </w:divBdr>
                    </w:div>
                  </w:divsChild>
                </w:div>
                <w:div w:id="1742829242">
                  <w:marLeft w:val="0"/>
                  <w:marRight w:val="0"/>
                  <w:marTop w:val="0"/>
                  <w:marBottom w:val="0"/>
                  <w:divBdr>
                    <w:top w:val="none" w:sz="0" w:space="0" w:color="auto"/>
                    <w:left w:val="none" w:sz="0" w:space="0" w:color="auto"/>
                    <w:bottom w:val="none" w:sz="0" w:space="0" w:color="auto"/>
                    <w:right w:val="none" w:sz="0" w:space="0" w:color="auto"/>
                  </w:divBdr>
                  <w:divsChild>
                    <w:div w:id="571349864">
                      <w:marLeft w:val="0"/>
                      <w:marRight w:val="0"/>
                      <w:marTop w:val="0"/>
                      <w:marBottom w:val="0"/>
                      <w:divBdr>
                        <w:top w:val="none" w:sz="0" w:space="0" w:color="auto"/>
                        <w:left w:val="none" w:sz="0" w:space="0" w:color="auto"/>
                        <w:bottom w:val="none" w:sz="0" w:space="0" w:color="auto"/>
                        <w:right w:val="none" w:sz="0" w:space="0" w:color="auto"/>
                      </w:divBdr>
                    </w:div>
                  </w:divsChild>
                </w:div>
                <w:div w:id="1748647913">
                  <w:marLeft w:val="0"/>
                  <w:marRight w:val="0"/>
                  <w:marTop w:val="0"/>
                  <w:marBottom w:val="0"/>
                  <w:divBdr>
                    <w:top w:val="none" w:sz="0" w:space="0" w:color="auto"/>
                    <w:left w:val="none" w:sz="0" w:space="0" w:color="auto"/>
                    <w:bottom w:val="none" w:sz="0" w:space="0" w:color="auto"/>
                    <w:right w:val="none" w:sz="0" w:space="0" w:color="auto"/>
                  </w:divBdr>
                  <w:divsChild>
                    <w:div w:id="875312928">
                      <w:marLeft w:val="0"/>
                      <w:marRight w:val="0"/>
                      <w:marTop w:val="0"/>
                      <w:marBottom w:val="0"/>
                      <w:divBdr>
                        <w:top w:val="none" w:sz="0" w:space="0" w:color="auto"/>
                        <w:left w:val="none" w:sz="0" w:space="0" w:color="auto"/>
                        <w:bottom w:val="none" w:sz="0" w:space="0" w:color="auto"/>
                        <w:right w:val="none" w:sz="0" w:space="0" w:color="auto"/>
                      </w:divBdr>
                    </w:div>
                  </w:divsChild>
                </w:div>
                <w:div w:id="1748648213">
                  <w:marLeft w:val="0"/>
                  <w:marRight w:val="0"/>
                  <w:marTop w:val="0"/>
                  <w:marBottom w:val="0"/>
                  <w:divBdr>
                    <w:top w:val="none" w:sz="0" w:space="0" w:color="auto"/>
                    <w:left w:val="none" w:sz="0" w:space="0" w:color="auto"/>
                    <w:bottom w:val="none" w:sz="0" w:space="0" w:color="auto"/>
                    <w:right w:val="none" w:sz="0" w:space="0" w:color="auto"/>
                  </w:divBdr>
                  <w:divsChild>
                    <w:div w:id="1231650390">
                      <w:marLeft w:val="0"/>
                      <w:marRight w:val="0"/>
                      <w:marTop w:val="0"/>
                      <w:marBottom w:val="0"/>
                      <w:divBdr>
                        <w:top w:val="none" w:sz="0" w:space="0" w:color="auto"/>
                        <w:left w:val="none" w:sz="0" w:space="0" w:color="auto"/>
                        <w:bottom w:val="none" w:sz="0" w:space="0" w:color="auto"/>
                        <w:right w:val="none" w:sz="0" w:space="0" w:color="auto"/>
                      </w:divBdr>
                    </w:div>
                  </w:divsChild>
                </w:div>
                <w:div w:id="1821731285">
                  <w:marLeft w:val="0"/>
                  <w:marRight w:val="0"/>
                  <w:marTop w:val="0"/>
                  <w:marBottom w:val="0"/>
                  <w:divBdr>
                    <w:top w:val="none" w:sz="0" w:space="0" w:color="auto"/>
                    <w:left w:val="none" w:sz="0" w:space="0" w:color="auto"/>
                    <w:bottom w:val="none" w:sz="0" w:space="0" w:color="auto"/>
                    <w:right w:val="none" w:sz="0" w:space="0" w:color="auto"/>
                  </w:divBdr>
                  <w:divsChild>
                    <w:div w:id="1198855539">
                      <w:marLeft w:val="0"/>
                      <w:marRight w:val="0"/>
                      <w:marTop w:val="0"/>
                      <w:marBottom w:val="0"/>
                      <w:divBdr>
                        <w:top w:val="none" w:sz="0" w:space="0" w:color="auto"/>
                        <w:left w:val="none" w:sz="0" w:space="0" w:color="auto"/>
                        <w:bottom w:val="none" w:sz="0" w:space="0" w:color="auto"/>
                        <w:right w:val="none" w:sz="0" w:space="0" w:color="auto"/>
                      </w:divBdr>
                    </w:div>
                  </w:divsChild>
                </w:div>
                <w:div w:id="1832484190">
                  <w:marLeft w:val="0"/>
                  <w:marRight w:val="0"/>
                  <w:marTop w:val="0"/>
                  <w:marBottom w:val="0"/>
                  <w:divBdr>
                    <w:top w:val="none" w:sz="0" w:space="0" w:color="auto"/>
                    <w:left w:val="none" w:sz="0" w:space="0" w:color="auto"/>
                    <w:bottom w:val="none" w:sz="0" w:space="0" w:color="auto"/>
                    <w:right w:val="none" w:sz="0" w:space="0" w:color="auto"/>
                  </w:divBdr>
                  <w:divsChild>
                    <w:div w:id="820929202">
                      <w:marLeft w:val="0"/>
                      <w:marRight w:val="0"/>
                      <w:marTop w:val="0"/>
                      <w:marBottom w:val="0"/>
                      <w:divBdr>
                        <w:top w:val="none" w:sz="0" w:space="0" w:color="auto"/>
                        <w:left w:val="none" w:sz="0" w:space="0" w:color="auto"/>
                        <w:bottom w:val="none" w:sz="0" w:space="0" w:color="auto"/>
                        <w:right w:val="none" w:sz="0" w:space="0" w:color="auto"/>
                      </w:divBdr>
                    </w:div>
                  </w:divsChild>
                </w:div>
                <w:div w:id="1848474724">
                  <w:marLeft w:val="0"/>
                  <w:marRight w:val="0"/>
                  <w:marTop w:val="0"/>
                  <w:marBottom w:val="0"/>
                  <w:divBdr>
                    <w:top w:val="none" w:sz="0" w:space="0" w:color="auto"/>
                    <w:left w:val="none" w:sz="0" w:space="0" w:color="auto"/>
                    <w:bottom w:val="none" w:sz="0" w:space="0" w:color="auto"/>
                    <w:right w:val="none" w:sz="0" w:space="0" w:color="auto"/>
                  </w:divBdr>
                  <w:divsChild>
                    <w:div w:id="1053963984">
                      <w:marLeft w:val="0"/>
                      <w:marRight w:val="0"/>
                      <w:marTop w:val="0"/>
                      <w:marBottom w:val="0"/>
                      <w:divBdr>
                        <w:top w:val="none" w:sz="0" w:space="0" w:color="auto"/>
                        <w:left w:val="none" w:sz="0" w:space="0" w:color="auto"/>
                        <w:bottom w:val="none" w:sz="0" w:space="0" w:color="auto"/>
                        <w:right w:val="none" w:sz="0" w:space="0" w:color="auto"/>
                      </w:divBdr>
                    </w:div>
                  </w:divsChild>
                </w:div>
                <w:div w:id="1859194977">
                  <w:marLeft w:val="0"/>
                  <w:marRight w:val="0"/>
                  <w:marTop w:val="0"/>
                  <w:marBottom w:val="0"/>
                  <w:divBdr>
                    <w:top w:val="none" w:sz="0" w:space="0" w:color="auto"/>
                    <w:left w:val="none" w:sz="0" w:space="0" w:color="auto"/>
                    <w:bottom w:val="none" w:sz="0" w:space="0" w:color="auto"/>
                    <w:right w:val="none" w:sz="0" w:space="0" w:color="auto"/>
                  </w:divBdr>
                  <w:divsChild>
                    <w:div w:id="1036586578">
                      <w:marLeft w:val="0"/>
                      <w:marRight w:val="0"/>
                      <w:marTop w:val="0"/>
                      <w:marBottom w:val="0"/>
                      <w:divBdr>
                        <w:top w:val="none" w:sz="0" w:space="0" w:color="auto"/>
                        <w:left w:val="none" w:sz="0" w:space="0" w:color="auto"/>
                        <w:bottom w:val="none" w:sz="0" w:space="0" w:color="auto"/>
                        <w:right w:val="none" w:sz="0" w:space="0" w:color="auto"/>
                      </w:divBdr>
                    </w:div>
                  </w:divsChild>
                </w:div>
                <w:div w:id="1863397623">
                  <w:marLeft w:val="0"/>
                  <w:marRight w:val="0"/>
                  <w:marTop w:val="0"/>
                  <w:marBottom w:val="0"/>
                  <w:divBdr>
                    <w:top w:val="none" w:sz="0" w:space="0" w:color="auto"/>
                    <w:left w:val="none" w:sz="0" w:space="0" w:color="auto"/>
                    <w:bottom w:val="none" w:sz="0" w:space="0" w:color="auto"/>
                    <w:right w:val="none" w:sz="0" w:space="0" w:color="auto"/>
                  </w:divBdr>
                  <w:divsChild>
                    <w:div w:id="1489203471">
                      <w:marLeft w:val="0"/>
                      <w:marRight w:val="0"/>
                      <w:marTop w:val="0"/>
                      <w:marBottom w:val="0"/>
                      <w:divBdr>
                        <w:top w:val="none" w:sz="0" w:space="0" w:color="auto"/>
                        <w:left w:val="none" w:sz="0" w:space="0" w:color="auto"/>
                        <w:bottom w:val="none" w:sz="0" w:space="0" w:color="auto"/>
                        <w:right w:val="none" w:sz="0" w:space="0" w:color="auto"/>
                      </w:divBdr>
                    </w:div>
                  </w:divsChild>
                </w:div>
                <w:div w:id="1866018721">
                  <w:marLeft w:val="0"/>
                  <w:marRight w:val="0"/>
                  <w:marTop w:val="0"/>
                  <w:marBottom w:val="0"/>
                  <w:divBdr>
                    <w:top w:val="none" w:sz="0" w:space="0" w:color="auto"/>
                    <w:left w:val="none" w:sz="0" w:space="0" w:color="auto"/>
                    <w:bottom w:val="none" w:sz="0" w:space="0" w:color="auto"/>
                    <w:right w:val="none" w:sz="0" w:space="0" w:color="auto"/>
                  </w:divBdr>
                  <w:divsChild>
                    <w:div w:id="709066470">
                      <w:marLeft w:val="0"/>
                      <w:marRight w:val="0"/>
                      <w:marTop w:val="0"/>
                      <w:marBottom w:val="0"/>
                      <w:divBdr>
                        <w:top w:val="none" w:sz="0" w:space="0" w:color="auto"/>
                        <w:left w:val="none" w:sz="0" w:space="0" w:color="auto"/>
                        <w:bottom w:val="none" w:sz="0" w:space="0" w:color="auto"/>
                        <w:right w:val="none" w:sz="0" w:space="0" w:color="auto"/>
                      </w:divBdr>
                    </w:div>
                  </w:divsChild>
                </w:div>
                <w:div w:id="1867867075">
                  <w:marLeft w:val="0"/>
                  <w:marRight w:val="0"/>
                  <w:marTop w:val="0"/>
                  <w:marBottom w:val="0"/>
                  <w:divBdr>
                    <w:top w:val="none" w:sz="0" w:space="0" w:color="auto"/>
                    <w:left w:val="none" w:sz="0" w:space="0" w:color="auto"/>
                    <w:bottom w:val="none" w:sz="0" w:space="0" w:color="auto"/>
                    <w:right w:val="none" w:sz="0" w:space="0" w:color="auto"/>
                  </w:divBdr>
                  <w:divsChild>
                    <w:div w:id="1154227211">
                      <w:marLeft w:val="0"/>
                      <w:marRight w:val="0"/>
                      <w:marTop w:val="0"/>
                      <w:marBottom w:val="0"/>
                      <w:divBdr>
                        <w:top w:val="none" w:sz="0" w:space="0" w:color="auto"/>
                        <w:left w:val="none" w:sz="0" w:space="0" w:color="auto"/>
                        <w:bottom w:val="none" w:sz="0" w:space="0" w:color="auto"/>
                        <w:right w:val="none" w:sz="0" w:space="0" w:color="auto"/>
                      </w:divBdr>
                    </w:div>
                  </w:divsChild>
                </w:div>
                <w:div w:id="1869445661">
                  <w:marLeft w:val="0"/>
                  <w:marRight w:val="0"/>
                  <w:marTop w:val="0"/>
                  <w:marBottom w:val="0"/>
                  <w:divBdr>
                    <w:top w:val="none" w:sz="0" w:space="0" w:color="auto"/>
                    <w:left w:val="none" w:sz="0" w:space="0" w:color="auto"/>
                    <w:bottom w:val="none" w:sz="0" w:space="0" w:color="auto"/>
                    <w:right w:val="none" w:sz="0" w:space="0" w:color="auto"/>
                  </w:divBdr>
                  <w:divsChild>
                    <w:div w:id="1267153033">
                      <w:marLeft w:val="0"/>
                      <w:marRight w:val="0"/>
                      <w:marTop w:val="0"/>
                      <w:marBottom w:val="0"/>
                      <w:divBdr>
                        <w:top w:val="none" w:sz="0" w:space="0" w:color="auto"/>
                        <w:left w:val="none" w:sz="0" w:space="0" w:color="auto"/>
                        <w:bottom w:val="none" w:sz="0" w:space="0" w:color="auto"/>
                        <w:right w:val="none" w:sz="0" w:space="0" w:color="auto"/>
                      </w:divBdr>
                    </w:div>
                  </w:divsChild>
                </w:div>
                <w:div w:id="1882284786">
                  <w:marLeft w:val="0"/>
                  <w:marRight w:val="0"/>
                  <w:marTop w:val="0"/>
                  <w:marBottom w:val="0"/>
                  <w:divBdr>
                    <w:top w:val="none" w:sz="0" w:space="0" w:color="auto"/>
                    <w:left w:val="none" w:sz="0" w:space="0" w:color="auto"/>
                    <w:bottom w:val="none" w:sz="0" w:space="0" w:color="auto"/>
                    <w:right w:val="none" w:sz="0" w:space="0" w:color="auto"/>
                  </w:divBdr>
                  <w:divsChild>
                    <w:div w:id="756099551">
                      <w:marLeft w:val="0"/>
                      <w:marRight w:val="0"/>
                      <w:marTop w:val="0"/>
                      <w:marBottom w:val="0"/>
                      <w:divBdr>
                        <w:top w:val="none" w:sz="0" w:space="0" w:color="auto"/>
                        <w:left w:val="none" w:sz="0" w:space="0" w:color="auto"/>
                        <w:bottom w:val="none" w:sz="0" w:space="0" w:color="auto"/>
                        <w:right w:val="none" w:sz="0" w:space="0" w:color="auto"/>
                      </w:divBdr>
                    </w:div>
                  </w:divsChild>
                </w:div>
                <w:div w:id="1889603924">
                  <w:marLeft w:val="0"/>
                  <w:marRight w:val="0"/>
                  <w:marTop w:val="0"/>
                  <w:marBottom w:val="0"/>
                  <w:divBdr>
                    <w:top w:val="none" w:sz="0" w:space="0" w:color="auto"/>
                    <w:left w:val="none" w:sz="0" w:space="0" w:color="auto"/>
                    <w:bottom w:val="none" w:sz="0" w:space="0" w:color="auto"/>
                    <w:right w:val="none" w:sz="0" w:space="0" w:color="auto"/>
                  </w:divBdr>
                  <w:divsChild>
                    <w:div w:id="425074947">
                      <w:marLeft w:val="0"/>
                      <w:marRight w:val="0"/>
                      <w:marTop w:val="0"/>
                      <w:marBottom w:val="0"/>
                      <w:divBdr>
                        <w:top w:val="none" w:sz="0" w:space="0" w:color="auto"/>
                        <w:left w:val="none" w:sz="0" w:space="0" w:color="auto"/>
                        <w:bottom w:val="none" w:sz="0" w:space="0" w:color="auto"/>
                        <w:right w:val="none" w:sz="0" w:space="0" w:color="auto"/>
                      </w:divBdr>
                    </w:div>
                  </w:divsChild>
                </w:div>
                <w:div w:id="1951740249">
                  <w:marLeft w:val="0"/>
                  <w:marRight w:val="0"/>
                  <w:marTop w:val="0"/>
                  <w:marBottom w:val="0"/>
                  <w:divBdr>
                    <w:top w:val="none" w:sz="0" w:space="0" w:color="auto"/>
                    <w:left w:val="none" w:sz="0" w:space="0" w:color="auto"/>
                    <w:bottom w:val="none" w:sz="0" w:space="0" w:color="auto"/>
                    <w:right w:val="none" w:sz="0" w:space="0" w:color="auto"/>
                  </w:divBdr>
                  <w:divsChild>
                    <w:div w:id="659235302">
                      <w:marLeft w:val="0"/>
                      <w:marRight w:val="0"/>
                      <w:marTop w:val="0"/>
                      <w:marBottom w:val="0"/>
                      <w:divBdr>
                        <w:top w:val="none" w:sz="0" w:space="0" w:color="auto"/>
                        <w:left w:val="none" w:sz="0" w:space="0" w:color="auto"/>
                        <w:bottom w:val="none" w:sz="0" w:space="0" w:color="auto"/>
                        <w:right w:val="none" w:sz="0" w:space="0" w:color="auto"/>
                      </w:divBdr>
                    </w:div>
                  </w:divsChild>
                </w:div>
                <w:div w:id="1959487238">
                  <w:marLeft w:val="0"/>
                  <w:marRight w:val="0"/>
                  <w:marTop w:val="0"/>
                  <w:marBottom w:val="0"/>
                  <w:divBdr>
                    <w:top w:val="none" w:sz="0" w:space="0" w:color="auto"/>
                    <w:left w:val="none" w:sz="0" w:space="0" w:color="auto"/>
                    <w:bottom w:val="none" w:sz="0" w:space="0" w:color="auto"/>
                    <w:right w:val="none" w:sz="0" w:space="0" w:color="auto"/>
                  </w:divBdr>
                  <w:divsChild>
                    <w:div w:id="151026566">
                      <w:marLeft w:val="0"/>
                      <w:marRight w:val="0"/>
                      <w:marTop w:val="0"/>
                      <w:marBottom w:val="0"/>
                      <w:divBdr>
                        <w:top w:val="none" w:sz="0" w:space="0" w:color="auto"/>
                        <w:left w:val="none" w:sz="0" w:space="0" w:color="auto"/>
                        <w:bottom w:val="none" w:sz="0" w:space="0" w:color="auto"/>
                        <w:right w:val="none" w:sz="0" w:space="0" w:color="auto"/>
                      </w:divBdr>
                    </w:div>
                  </w:divsChild>
                </w:div>
                <w:div w:id="1971275727">
                  <w:marLeft w:val="0"/>
                  <w:marRight w:val="0"/>
                  <w:marTop w:val="0"/>
                  <w:marBottom w:val="0"/>
                  <w:divBdr>
                    <w:top w:val="none" w:sz="0" w:space="0" w:color="auto"/>
                    <w:left w:val="none" w:sz="0" w:space="0" w:color="auto"/>
                    <w:bottom w:val="none" w:sz="0" w:space="0" w:color="auto"/>
                    <w:right w:val="none" w:sz="0" w:space="0" w:color="auto"/>
                  </w:divBdr>
                  <w:divsChild>
                    <w:div w:id="1660160104">
                      <w:marLeft w:val="0"/>
                      <w:marRight w:val="0"/>
                      <w:marTop w:val="0"/>
                      <w:marBottom w:val="0"/>
                      <w:divBdr>
                        <w:top w:val="none" w:sz="0" w:space="0" w:color="auto"/>
                        <w:left w:val="none" w:sz="0" w:space="0" w:color="auto"/>
                        <w:bottom w:val="none" w:sz="0" w:space="0" w:color="auto"/>
                        <w:right w:val="none" w:sz="0" w:space="0" w:color="auto"/>
                      </w:divBdr>
                    </w:div>
                  </w:divsChild>
                </w:div>
                <w:div w:id="2003124537">
                  <w:marLeft w:val="0"/>
                  <w:marRight w:val="0"/>
                  <w:marTop w:val="0"/>
                  <w:marBottom w:val="0"/>
                  <w:divBdr>
                    <w:top w:val="none" w:sz="0" w:space="0" w:color="auto"/>
                    <w:left w:val="none" w:sz="0" w:space="0" w:color="auto"/>
                    <w:bottom w:val="none" w:sz="0" w:space="0" w:color="auto"/>
                    <w:right w:val="none" w:sz="0" w:space="0" w:color="auto"/>
                  </w:divBdr>
                  <w:divsChild>
                    <w:div w:id="431709293">
                      <w:marLeft w:val="0"/>
                      <w:marRight w:val="0"/>
                      <w:marTop w:val="0"/>
                      <w:marBottom w:val="0"/>
                      <w:divBdr>
                        <w:top w:val="none" w:sz="0" w:space="0" w:color="auto"/>
                        <w:left w:val="none" w:sz="0" w:space="0" w:color="auto"/>
                        <w:bottom w:val="none" w:sz="0" w:space="0" w:color="auto"/>
                        <w:right w:val="none" w:sz="0" w:space="0" w:color="auto"/>
                      </w:divBdr>
                    </w:div>
                  </w:divsChild>
                </w:div>
                <w:div w:id="2007632592">
                  <w:marLeft w:val="0"/>
                  <w:marRight w:val="0"/>
                  <w:marTop w:val="0"/>
                  <w:marBottom w:val="0"/>
                  <w:divBdr>
                    <w:top w:val="none" w:sz="0" w:space="0" w:color="auto"/>
                    <w:left w:val="none" w:sz="0" w:space="0" w:color="auto"/>
                    <w:bottom w:val="none" w:sz="0" w:space="0" w:color="auto"/>
                    <w:right w:val="none" w:sz="0" w:space="0" w:color="auto"/>
                  </w:divBdr>
                  <w:divsChild>
                    <w:div w:id="362874233">
                      <w:marLeft w:val="0"/>
                      <w:marRight w:val="0"/>
                      <w:marTop w:val="0"/>
                      <w:marBottom w:val="0"/>
                      <w:divBdr>
                        <w:top w:val="none" w:sz="0" w:space="0" w:color="auto"/>
                        <w:left w:val="none" w:sz="0" w:space="0" w:color="auto"/>
                        <w:bottom w:val="none" w:sz="0" w:space="0" w:color="auto"/>
                        <w:right w:val="none" w:sz="0" w:space="0" w:color="auto"/>
                      </w:divBdr>
                    </w:div>
                  </w:divsChild>
                </w:div>
                <w:div w:id="2052069218">
                  <w:marLeft w:val="0"/>
                  <w:marRight w:val="0"/>
                  <w:marTop w:val="0"/>
                  <w:marBottom w:val="0"/>
                  <w:divBdr>
                    <w:top w:val="none" w:sz="0" w:space="0" w:color="auto"/>
                    <w:left w:val="none" w:sz="0" w:space="0" w:color="auto"/>
                    <w:bottom w:val="none" w:sz="0" w:space="0" w:color="auto"/>
                    <w:right w:val="none" w:sz="0" w:space="0" w:color="auto"/>
                  </w:divBdr>
                  <w:divsChild>
                    <w:div w:id="52435062">
                      <w:marLeft w:val="0"/>
                      <w:marRight w:val="0"/>
                      <w:marTop w:val="0"/>
                      <w:marBottom w:val="0"/>
                      <w:divBdr>
                        <w:top w:val="none" w:sz="0" w:space="0" w:color="auto"/>
                        <w:left w:val="none" w:sz="0" w:space="0" w:color="auto"/>
                        <w:bottom w:val="none" w:sz="0" w:space="0" w:color="auto"/>
                        <w:right w:val="none" w:sz="0" w:space="0" w:color="auto"/>
                      </w:divBdr>
                    </w:div>
                  </w:divsChild>
                </w:div>
                <w:div w:id="2104715248">
                  <w:marLeft w:val="0"/>
                  <w:marRight w:val="0"/>
                  <w:marTop w:val="0"/>
                  <w:marBottom w:val="0"/>
                  <w:divBdr>
                    <w:top w:val="none" w:sz="0" w:space="0" w:color="auto"/>
                    <w:left w:val="none" w:sz="0" w:space="0" w:color="auto"/>
                    <w:bottom w:val="none" w:sz="0" w:space="0" w:color="auto"/>
                    <w:right w:val="none" w:sz="0" w:space="0" w:color="auto"/>
                  </w:divBdr>
                  <w:divsChild>
                    <w:div w:id="2063022554">
                      <w:marLeft w:val="0"/>
                      <w:marRight w:val="0"/>
                      <w:marTop w:val="0"/>
                      <w:marBottom w:val="0"/>
                      <w:divBdr>
                        <w:top w:val="none" w:sz="0" w:space="0" w:color="auto"/>
                        <w:left w:val="none" w:sz="0" w:space="0" w:color="auto"/>
                        <w:bottom w:val="none" w:sz="0" w:space="0" w:color="auto"/>
                        <w:right w:val="none" w:sz="0" w:space="0" w:color="auto"/>
                      </w:divBdr>
                    </w:div>
                  </w:divsChild>
                </w:div>
                <w:div w:id="2121029412">
                  <w:marLeft w:val="0"/>
                  <w:marRight w:val="0"/>
                  <w:marTop w:val="0"/>
                  <w:marBottom w:val="0"/>
                  <w:divBdr>
                    <w:top w:val="none" w:sz="0" w:space="0" w:color="auto"/>
                    <w:left w:val="none" w:sz="0" w:space="0" w:color="auto"/>
                    <w:bottom w:val="none" w:sz="0" w:space="0" w:color="auto"/>
                    <w:right w:val="none" w:sz="0" w:space="0" w:color="auto"/>
                  </w:divBdr>
                  <w:divsChild>
                    <w:div w:id="2062896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9649089">
      <w:bodyDiv w:val="1"/>
      <w:marLeft w:val="0"/>
      <w:marRight w:val="0"/>
      <w:marTop w:val="0"/>
      <w:marBottom w:val="0"/>
      <w:divBdr>
        <w:top w:val="none" w:sz="0" w:space="0" w:color="auto"/>
        <w:left w:val="none" w:sz="0" w:space="0" w:color="auto"/>
        <w:bottom w:val="none" w:sz="0" w:space="0" w:color="auto"/>
        <w:right w:val="none" w:sz="0" w:space="0" w:color="auto"/>
      </w:divBdr>
    </w:div>
    <w:div w:id="1305618222">
      <w:bodyDiv w:val="1"/>
      <w:marLeft w:val="0"/>
      <w:marRight w:val="0"/>
      <w:marTop w:val="0"/>
      <w:marBottom w:val="0"/>
      <w:divBdr>
        <w:top w:val="none" w:sz="0" w:space="0" w:color="auto"/>
        <w:left w:val="none" w:sz="0" w:space="0" w:color="auto"/>
        <w:bottom w:val="none" w:sz="0" w:space="0" w:color="auto"/>
        <w:right w:val="none" w:sz="0" w:space="0" w:color="auto"/>
      </w:divBdr>
    </w:div>
    <w:div w:id="1313169425">
      <w:bodyDiv w:val="1"/>
      <w:marLeft w:val="0"/>
      <w:marRight w:val="0"/>
      <w:marTop w:val="0"/>
      <w:marBottom w:val="0"/>
      <w:divBdr>
        <w:top w:val="none" w:sz="0" w:space="0" w:color="auto"/>
        <w:left w:val="none" w:sz="0" w:space="0" w:color="auto"/>
        <w:bottom w:val="none" w:sz="0" w:space="0" w:color="auto"/>
        <w:right w:val="none" w:sz="0" w:space="0" w:color="auto"/>
      </w:divBdr>
    </w:div>
    <w:div w:id="1315373347">
      <w:bodyDiv w:val="1"/>
      <w:marLeft w:val="0"/>
      <w:marRight w:val="0"/>
      <w:marTop w:val="0"/>
      <w:marBottom w:val="0"/>
      <w:divBdr>
        <w:top w:val="none" w:sz="0" w:space="0" w:color="auto"/>
        <w:left w:val="none" w:sz="0" w:space="0" w:color="auto"/>
        <w:bottom w:val="none" w:sz="0" w:space="0" w:color="auto"/>
        <w:right w:val="none" w:sz="0" w:space="0" w:color="auto"/>
      </w:divBdr>
    </w:div>
    <w:div w:id="1347904659">
      <w:bodyDiv w:val="1"/>
      <w:marLeft w:val="0"/>
      <w:marRight w:val="0"/>
      <w:marTop w:val="0"/>
      <w:marBottom w:val="0"/>
      <w:divBdr>
        <w:top w:val="none" w:sz="0" w:space="0" w:color="auto"/>
        <w:left w:val="none" w:sz="0" w:space="0" w:color="auto"/>
        <w:bottom w:val="none" w:sz="0" w:space="0" w:color="auto"/>
        <w:right w:val="none" w:sz="0" w:space="0" w:color="auto"/>
      </w:divBdr>
    </w:div>
    <w:div w:id="1441682068">
      <w:bodyDiv w:val="1"/>
      <w:marLeft w:val="0"/>
      <w:marRight w:val="0"/>
      <w:marTop w:val="0"/>
      <w:marBottom w:val="0"/>
      <w:divBdr>
        <w:top w:val="none" w:sz="0" w:space="0" w:color="auto"/>
        <w:left w:val="none" w:sz="0" w:space="0" w:color="auto"/>
        <w:bottom w:val="none" w:sz="0" w:space="0" w:color="auto"/>
        <w:right w:val="none" w:sz="0" w:space="0" w:color="auto"/>
      </w:divBdr>
    </w:div>
    <w:div w:id="1470631468">
      <w:bodyDiv w:val="1"/>
      <w:marLeft w:val="0"/>
      <w:marRight w:val="0"/>
      <w:marTop w:val="0"/>
      <w:marBottom w:val="0"/>
      <w:divBdr>
        <w:top w:val="none" w:sz="0" w:space="0" w:color="auto"/>
        <w:left w:val="none" w:sz="0" w:space="0" w:color="auto"/>
        <w:bottom w:val="none" w:sz="0" w:space="0" w:color="auto"/>
        <w:right w:val="none" w:sz="0" w:space="0" w:color="auto"/>
      </w:divBdr>
      <w:divsChild>
        <w:div w:id="253705562">
          <w:marLeft w:val="0"/>
          <w:marRight w:val="0"/>
          <w:marTop w:val="0"/>
          <w:marBottom w:val="0"/>
          <w:divBdr>
            <w:top w:val="none" w:sz="0" w:space="0" w:color="auto"/>
            <w:left w:val="none" w:sz="0" w:space="0" w:color="auto"/>
            <w:bottom w:val="none" w:sz="0" w:space="0" w:color="auto"/>
            <w:right w:val="none" w:sz="0" w:space="0" w:color="auto"/>
          </w:divBdr>
        </w:div>
        <w:div w:id="702755802">
          <w:marLeft w:val="0"/>
          <w:marRight w:val="0"/>
          <w:marTop w:val="0"/>
          <w:marBottom w:val="0"/>
          <w:divBdr>
            <w:top w:val="none" w:sz="0" w:space="0" w:color="auto"/>
            <w:left w:val="none" w:sz="0" w:space="0" w:color="auto"/>
            <w:bottom w:val="none" w:sz="0" w:space="0" w:color="auto"/>
            <w:right w:val="none" w:sz="0" w:space="0" w:color="auto"/>
          </w:divBdr>
        </w:div>
        <w:div w:id="873276371">
          <w:marLeft w:val="0"/>
          <w:marRight w:val="0"/>
          <w:marTop w:val="0"/>
          <w:marBottom w:val="0"/>
          <w:divBdr>
            <w:top w:val="none" w:sz="0" w:space="0" w:color="auto"/>
            <w:left w:val="none" w:sz="0" w:space="0" w:color="auto"/>
            <w:bottom w:val="none" w:sz="0" w:space="0" w:color="auto"/>
            <w:right w:val="none" w:sz="0" w:space="0" w:color="auto"/>
          </w:divBdr>
        </w:div>
        <w:div w:id="877939041">
          <w:marLeft w:val="0"/>
          <w:marRight w:val="0"/>
          <w:marTop w:val="0"/>
          <w:marBottom w:val="0"/>
          <w:divBdr>
            <w:top w:val="none" w:sz="0" w:space="0" w:color="auto"/>
            <w:left w:val="none" w:sz="0" w:space="0" w:color="auto"/>
            <w:bottom w:val="none" w:sz="0" w:space="0" w:color="auto"/>
            <w:right w:val="none" w:sz="0" w:space="0" w:color="auto"/>
          </w:divBdr>
        </w:div>
        <w:div w:id="987825203">
          <w:marLeft w:val="0"/>
          <w:marRight w:val="0"/>
          <w:marTop w:val="0"/>
          <w:marBottom w:val="0"/>
          <w:divBdr>
            <w:top w:val="none" w:sz="0" w:space="0" w:color="auto"/>
            <w:left w:val="none" w:sz="0" w:space="0" w:color="auto"/>
            <w:bottom w:val="none" w:sz="0" w:space="0" w:color="auto"/>
            <w:right w:val="none" w:sz="0" w:space="0" w:color="auto"/>
          </w:divBdr>
        </w:div>
        <w:div w:id="1060202740">
          <w:marLeft w:val="0"/>
          <w:marRight w:val="0"/>
          <w:marTop w:val="0"/>
          <w:marBottom w:val="0"/>
          <w:divBdr>
            <w:top w:val="none" w:sz="0" w:space="0" w:color="auto"/>
            <w:left w:val="none" w:sz="0" w:space="0" w:color="auto"/>
            <w:bottom w:val="none" w:sz="0" w:space="0" w:color="auto"/>
            <w:right w:val="none" w:sz="0" w:space="0" w:color="auto"/>
          </w:divBdr>
        </w:div>
        <w:div w:id="1476683442">
          <w:marLeft w:val="0"/>
          <w:marRight w:val="0"/>
          <w:marTop w:val="0"/>
          <w:marBottom w:val="0"/>
          <w:divBdr>
            <w:top w:val="none" w:sz="0" w:space="0" w:color="auto"/>
            <w:left w:val="none" w:sz="0" w:space="0" w:color="auto"/>
            <w:bottom w:val="none" w:sz="0" w:space="0" w:color="auto"/>
            <w:right w:val="none" w:sz="0" w:space="0" w:color="auto"/>
          </w:divBdr>
        </w:div>
        <w:div w:id="1643727109">
          <w:marLeft w:val="0"/>
          <w:marRight w:val="0"/>
          <w:marTop w:val="0"/>
          <w:marBottom w:val="0"/>
          <w:divBdr>
            <w:top w:val="none" w:sz="0" w:space="0" w:color="auto"/>
            <w:left w:val="none" w:sz="0" w:space="0" w:color="auto"/>
            <w:bottom w:val="none" w:sz="0" w:space="0" w:color="auto"/>
            <w:right w:val="none" w:sz="0" w:space="0" w:color="auto"/>
          </w:divBdr>
        </w:div>
        <w:div w:id="1771465013">
          <w:marLeft w:val="0"/>
          <w:marRight w:val="0"/>
          <w:marTop w:val="0"/>
          <w:marBottom w:val="0"/>
          <w:divBdr>
            <w:top w:val="none" w:sz="0" w:space="0" w:color="auto"/>
            <w:left w:val="none" w:sz="0" w:space="0" w:color="auto"/>
            <w:bottom w:val="none" w:sz="0" w:space="0" w:color="auto"/>
            <w:right w:val="none" w:sz="0" w:space="0" w:color="auto"/>
          </w:divBdr>
        </w:div>
      </w:divsChild>
    </w:div>
    <w:div w:id="1490947659">
      <w:bodyDiv w:val="1"/>
      <w:marLeft w:val="0"/>
      <w:marRight w:val="0"/>
      <w:marTop w:val="0"/>
      <w:marBottom w:val="0"/>
      <w:divBdr>
        <w:top w:val="none" w:sz="0" w:space="0" w:color="auto"/>
        <w:left w:val="none" w:sz="0" w:space="0" w:color="auto"/>
        <w:bottom w:val="none" w:sz="0" w:space="0" w:color="auto"/>
        <w:right w:val="none" w:sz="0" w:space="0" w:color="auto"/>
      </w:divBdr>
    </w:div>
    <w:div w:id="1499423061">
      <w:bodyDiv w:val="1"/>
      <w:marLeft w:val="0"/>
      <w:marRight w:val="0"/>
      <w:marTop w:val="0"/>
      <w:marBottom w:val="0"/>
      <w:divBdr>
        <w:top w:val="none" w:sz="0" w:space="0" w:color="auto"/>
        <w:left w:val="none" w:sz="0" w:space="0" w:color="auto"/>
        <w:bottom w:val="none" w:sz="0" w:space="0" w:color="auto"/>
        <w:right w:val="none" w:sz="0" w:space="0" w:color="auto"/>
      </w:divBdr>
    </w:div>
    <w:div w:id="1511218421">
      <w:bodyDiv w:val="1"/>
      <w:marLeft w:val="0"/>
      <w:marRight w:val="0"/>
      <w:marTop w:val="0"/>
      <w:marBottom w:val="0"/>
      <w:divBdr>
        <w:top w:val="none" w:sz="0" w:space="0" w:color="auto"/>
        <w:left w:val="none" w:sz="0" w:space="0" w:color="auto"/>
        <w:bottom w:val="none" w:sz="0" w:space="0" w:color="auto"/>
        <w:right w:val="none" w:sz="0" w:space="0" w:color="auto"/>
      </w:divBdr>
    </w:div>
    <w:div w:id="1571840212">
      <w:bodyDiv w:val="1"/>
      <w:marLeft w:val="0"/>
      <w:marRight w:val="0"/>
      <w:marTop w:val="0"/>
      <w:marBottom w:val="0"/>
      <w:divBdr>
        <w:top w:val="none" w:sz="0" w:space="0" w:color="auto"/>
        <w:left w:val="none" w:sz="0" w:space="0" w:color="auto"/>
        <w:bottom w:val="none" w:sz="0" w:space="0" w:color="auto"/>
        <w:right w:val="none" w:sz="0" w:space="0" w:color="auto"/>
      </w:divBdr>
    </w:div>
    <w:div w:id="1580750998">
      <w:bodyDiv w:val="1"/>
      <w:marLeft w:val="0"/>
      <w:marRight w:val="0"/>
      <w:marTop w:val="0"/>
      <w:marBottom w:val="0"/>
      <w:divBdr>
        <w:top w:val="none" w:sz="0" w:space="0" w:color="auto"/>
        <w:left w:val="none" w:sz="0" w:space="0" w:color="auto"/>
        <w:bottom w:val="none" w:sz="0" w:space="0" w:color="auto"/>
        <w:right w:val="none" w:sz="0" w:space="0" w:color="auto"/>
      </w:divBdr>
    </w:div>
    <w:div w:id="1588608854">
      <w:bodyDiv w:val="1"/>
      <w:marLeft w:val="0"/>
      <w:marRight w:val="0"/>
      <w:marTop w:val="0"/>
      <w:marBottom w:val="0"/>
      <w:divBdr>
        <w:top w:val="none" w:sz="0" w:space="0" w:color="auto"/>
        <w:left w:val="none" w:sz="0" w:space="0" w:color="auto"/>
        <w:bottom w:val="none" w:sz="0" w:space="0" w:color="auto"/>
        <w:right w:val="none" w:sz="0" w:space="0" w:color="auto"/>
      </w:divBdr>
      <w:divsChild>
        <w:div w:id="881291057">
          <w:marLeft w:val="0"/>
          <w:marRight w:val="0"/>
          <w:marTop w:val="0"/>
          <w:marBottom w:val="0"/>
          <w:divBdr>
            <w:top w:val="none" w:sz="0" w:space="0" w:color="auto"/>
            <w:left w:val="none" w:sz="0" w:space="0" w:color="auto"/>
            <w:bottom w:val="none" w:sz="0" w:space="0" w:color="auto"/>
            <w:right w:val="none" w:sz="0" w:space="0" w:color="auto"/>
          </w:divBdr>
        </w:div>
        <w:div w:id="1079861136">
          <w:marLeft w:val="0"/>
          <w:marRight w:val="0"/>
          <w:marTop w:val="0"/>
          <w:marBottom w:val="0"/>
          <w:divBdr>
            <w:top w:val="none" w:sz="0" w:space="0" w:color="auto"/>
            <w:left w:val="none" w:sz="0" w:space="0" w:color="auto"/>
            <w:bottom w:val="none" w:sz="0" w:space="0" w:color="auto"/>
            <w:right w:val="none" w:sz="0" w:space="0" w:color="auto"/>
          </w:divBdr>
        </w:div>
      </w:divsChild>
    </w:div>
    <w:div w:id="1593853905">
      <w:bodyDiv w:val="1"/>
      <w:marLeft w:val="0"/>
      <w:marRight w:val="0"/>
      <w:marTop w:val="0"/>
      <w:marBottom w:val="0"/>
      <w:divBdr>
        <w:top w:val="none" w:sz="0" w:space="0" w:color="auto"/>
        <w:left w:val="none" w:sz="0" w:space="0" w:color="auto"/>
        <w:bottom w:val="none" w:sz="0" w:space="0" w:color="auto"/>
        <w:right w:val="none" w:sz="0" w:space="0" w:color="auto"/>
      </w:divBdr>
    </w:div>
    <w:div w:id="1628926641">
      <w:bodyDiv w:val="1"/>
      <w:marLeft w:val="0"/>
      <w:marRight w:val="0"/>
      <w:marTop w:val="0"/>
      <w:marBottom w:val="0"/>
      <w:divBdr>
        <w:top w:val="none" w:sz="0" w:space="0" w:color="auto"/>
        <w:left w:val="none" w:sz="0" w:space="0" w:color="auto"/>
        <w:bottom w:val="none" w:sz="0" w:space="0" w:color="auto"/>
        <w:right w:val="none" w:sz="0" w:space="0" w:color="auto"/>
      </w:divBdr>
    </w:div>
    <w:div w:id="1642271265">
      <w:bodyDiv w:val="1"/>
      <w:marLeft w:val="0"/>
      <w:marRight w:val="0"/>
      <w:marTop w:val="0"/>
      <w:marBottom w:val="0"/>
      <w:divBdr>
        <w:top w:val="none" w:sz="0" w:space="0" w:color="auto"/>
        <w:left w:val="none" w:sz="0" w:space="0" w:color="auto"/>
        <w:bottom w:val="none" w:sz="0" w:space="0" w:color="auto"/>
        <w:right w:val="none" w:sz="0" w:space="0" w:color="auto"/>
      </w:divBdr>
    </w:div>
    <w:div w:id="1685396198">
      <w:bodyDiv w:val="1"/>
      <w:marLeft w:val="0"/>
      <w:marRight w:val="0"/>
      <w:marTop w:val="0"/>
      <w:marBottom w:val="0"/>
      <w:divBdr>
        <w:top w:val="none" w:sz="0" w:space="0" w:color="auto"/>
        <w:left w:val="none" w:sz="0" w:space="0" w:color="auto"/>
        <w:bottom w:val="none" w:sz="0" w:space="0" w:color="auto"/>
        <w:right w:val="none" w:sz="0" w:space="0" w:color="auto"/>
      </w:divBdr>
      <w:divsChild>
        <w:div w:id="522286504">
          <w:marLeft w:val="0"/>
          <w:marRight w:val="0"/>
          <w:marTop w:val="0"/>
          <w:marBottom w:val="0"/>
          <w:divBdr>
            <w:top w:val="none" w:sz="0" w:space="0" w:color="auto"/>
            <w:left w:val="none" w:sz="0" w:space="0" w:color="auto"/>
            <w:bottom w:val="none" w:sz="0" w:space="0" w:color="auto"/>
            <w:right w:val="none" w:sz="0" w:space="0" w:color="auto"/>
          </w:divBdr>
        </w:div>
        <w:div w:id="1772164518">
          <w:marLeft w:val="0"/>
          <w:marRight w:val="0"/>
          <w:marTop w:val="0"/>
          <w:marBottom w:val="0"/>
          <w:divBdr>
            <w:top w:val="none" w:sz="0" w:space="0" w:color="auto"/>
            <w:left w:val="none" w:sz="0" w:space="0" w:color="auto"/>
            <w:bottom w:val="none" w:sz="0" w:space="0" w:color="auto"/>
            <w:right w:val="none" w:sz="0" w:space="0" w:color="auto"/>
          </w:divBdr>
        </w:div>
        <w:div w:id="2017732557">
          <w:marLeft w:val="0"/>
          <w:marRight w:val="0"/>
          <w:marTop w:val="0"/>
          <w:marBottom w:val="0"/>
          <w:divBdr>
            <w:top w:val="none" w:sz="0" w:space="0" w:color="auto"/>
            <w:left w:val="none" w:sz="0" w:space="0" w:color="auto"/>
            <w:bottom w:val="none" w:sz="0" w:space="0" w:color="auto"/>
            <w:right w:val="none" w:sz="0" w:space="0" w:color="auto"/>
          </w:divBdr>
        </w:div>
      </w:divsChild>
    </w:div>
    <w:div w:id="1788501204">
      <w:bodyDiv w:val="1"/>
      <w:marLeft w:val="0"/>
      <w:marRight w:val="0"/>
      <w:marTop w:val="0"/>
      <w:marBottom w:val="0"/>
      <w:divBdr>
        <w:top w:val="none" w:sz="0" w:space="0" w:color="auto"/>
        <w:left w:val="none" w:sz="0" w:space="0" w:color="auto"/>
        <w:bottom w:val="none" w:sz="0" w:space="0" w:color="auto"/>
        <w:right w:val="none" w:sz="0" w:space="0" w:color="auto"/>
      </w:divBdr>
    </w:div>
    <w:div w:id="1818035776">
      <w:bodyDiv w:val="1"/>
      <w:marLeft w:val="0"/>
      <w:marRight w:val="0"/>
      <w:marTop w:val="0"/>
      <w:marBottom w:val="0"/>
      <w:divBdr>
        <w:top w:val="none" w:sz="0" w:space="0" w:color="auto"/>
        <w:left w:val="none" w:sz="0" w:space="0" w:color="auto"/>
        <w:bottom w:val="none" w:sz="0" w:space="0" w:color="auto"/>
        <w:right w:val="none" w:sz="0" w:space="0" w:color="auto"/>
      </w:divBdr>
      <w:divsChild>
        <w:div w:id="476071290">
          <w:marLeft w:val="0"/>
          <w:marRight w:val="0"/>
          <w:marTop w:val="0"/>
          <w:marBottom w:val="0"/>
          <w:divBdr>
            <w:top w:val="none" w:sz="0" w:space="0" w:color="auto"/>
            <w:left w:val="none" w:sz="0" w:space="0" w:color="auto"/>
            <w:bottom w:val="none" w:sz="0" w:space="0" w:color="auto"/>
            <w:right w:val="none" w:sz="0" w:space="0" w:color="auto"/>
          </w:divBdr>
        </w:div>
        <w:div w:id="1998147226">
          <w:marLeft w:val="0"/>
          <w:marRight w:val="0"/>
          <w:marTop w:val="0"/>
          <w:marBottom w:val="0"/>
          <w:divBdr>
            <w:top w:val="none" w:sz="0" w:space="0" w:color="auto"/>
            <w:left w:val="none" w:sz="0" w:space="0" w:color="auto"/>
            <w:bottom w:val="none" w:sz="0" w:space="0" w:color="auto"/>
            <w:right w:val="none" w:sz="0" w:space="0" w:color="auto"/>
          </w:divBdr>
        </w:div>
      </w:divsChild>
    </w:div>
    <w:div w:id="1825586274">
      <w:bodyDiv w:val="1"/>
      <w:marLeft w:val="0"/>
      <w:marRight w:val="0"/>
      <w:marTop w:val="0"/>
      <w:marBottom w:val="0"/>
      <w:divBdr>
        <w:top w:val="none" w:sz="0" w:space="0" w:color="auto"/>
        <w:left w:val="none" w:sz="0" w:space="0" w:color="auto"/>
        <w:bottom w:val="none" w:sz="0" w:space="0" w:color="auto"/>
        <w:right w:val="none" w:sz="0" w:space="0" w:color="auto"/>
      </w:divBdr>
    </w:div>
    <w:div w:id="1826122618">
      <w:bodyDiv w:val="1"/>
      <w:marLeft w:val="0"/>
      <w:marRight w:val="0"/>
      <w:marTop w:val="0"/>
      <w:marBottom w:val="0"/>
      <w:divBdr>
        <w:top w:val="none" w:sz="0" w:space="0" w:color="auto"/>
        <w:left w:val="none" w:sz="0" w:space="0" w:color="auto"/>
        <w:bottom w:val="none" w:sz="0" w:space="0" w:color="auto"/>
        <w:right w:val="none" w:sz="0" w:space="0" w:color="auto"/>
      </w:divBdr>
    </w:div>
    <w:div w:id="1865364789">
      <w:bodyDiv w:val="1"/>
      <w:marLeft w:val="0"/>
      <w:marRight w:val="0"/>
      <w:marTop w:val="0"/>
      <w:marBottom w:val="0"/>
      <w:divBdr>
        <w:top w:val="none" w:sz="0" w:space="0" w:color="auto"/>
        <w:left w:val="none" w:sz="0" w:space="0" w:color="auto"/>
        <w:bottom w:val="none" w:sz="0" w:space="0" w:color="auto"/>
        <w:right w:val="none" w:sz="0" w:space="0" w:color="auto"/>
      </w:divBdr>
    </w:div>
    <w:div w:id="1907301955">
      <w:bodyDiv w:val="1"/>
      <w:marLeft w:val="0"/>
      <w:marRight w:val="0"/>
      <w:marTop w:val="0"/>
      <w:marBottom w:val="0"/>
      <w:divBdr>
        <w:top w:val="none" w:sz="0" w:space="0" w:color="auto"/>
        <w:left w:val="none" w:sz="0" w:space="0" w:color="auto"/>
        <w:bottom w:val="none" w:sz="0" w:space="0" w:color="auto"/>
        <w:right w:val="none" w:sz="0" w:space="0" w:color="auto"/>
      </w:divBdr>
    </w:div>
    <w:div w:id="1961255859">
      <w:bodyDiv w:val="1"/>
      <w:marLeft w:val="0"/>
      <w:marRight w:val="0"/>
      <w:marTop w:val="0"/>
      <w:marBottom w:val="0"/>
      <w:divBdr>
        <w:top w:val="none" w:sz="0" w:space="0" w:color="auto"/>
        <w:left w:val="none" w:sz="0" w:space="0" w:color="auto"/>
        <w:bottom w:val="none" w:sz="0" w:space="0" w:color="auto"/>
        <w:right w:val="none" w:sz="0" w:space="0" w:color="auto"/>
      </w:divBdr>
    </w:div>
    <w:div w:id="1980187353">
      <w:bodyDiv w:val="1"/>
      <w:marLeft w:val="0"/>
      <w:marRight w:val="0"/>
      <w:marTop w:val="0"/>
      <w:marBottom w:val="0"/>
      <w:divBdr>
        <w:top w:val="none" w:sz="0" w:space="0" w:color="auto"/>
        <w:left w:val="none" w:sz="0" w:space="0" w:color="auto"/>
        <w:bottom w:val="none" w:sz="0" w:space="0" w:color="auto"/>
        <w:right w:val="none" w:sz="0" w:space="0" w:color="auto"/>
      </w:divBdr>
    </w:div>
    <w:div w:id="1993485753">
      <w:bodyDiv w:val="1"/>
      <w:marLeft w:val="0"/>
      <w:marRight w:val="0"/>
      <w:marTop w:val="0"/>
      <w:marBottom w:val="0"/>
      <w:divBdr>
        <w:top w:val="none" w:sz="0" w:space="0" w:color="auto"/>
        <w:left w:val="none" w:sz="0" w:space="0" w:color="auto"/>
        <w:bottom w:val="none" w:sz="0" w:space="0" w:color="auto"/>
        <w:right w:val="none" w:sz="0" w:space="0" w:color="auto"/>
      </w:divBdr>
      <w:divsChild>
        <w:div w:id="254746199">
          <w:marLeft w:val="0"/>
          <w:marRight w:val="0"/>
          <w:marTop w:val="0"/>
          <w:marBottom w:val="0"/>
          <w:divBdr>
            <w:top w:val="none" w:sz="0" w:space="0" w:color="auto"/>
            <w:left w:val="none" w:sz="0" w:space="0" w:color="auto"/>
            <w:bottom w:val="none" w:sz="0" w:space="0" w:color="auto"/>
            <w:right w:val="none" w:sz="0" w:space="0" w:color="auto"/>
          </w:divBdr>
          <w:divsChild>
            <w:div w:id="1090196221">
              <w:marLeft w:val="0"/>
              <w:marRight w:val="0"/>
              <w:marTop w:val="0"/>
              <w:marBottom w:val="0"/>
              <w:divBdr>
                <w:top w:val="none" w:sz="0" w:space="0" w:color="auto"/>
                <w:left w:val="none" w:sz="0" w:space="0" w:color="auto"/>
                <w:bottom w:val="none" w:sz="0" w:space="0" w:color="auto"/>
                <w:right w:val="none" w:sz="0" w:space="0" w:color="auto"/>
              </w:divBdr>
              <w:divsChild>
                <w:div w:id="1445467863">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979113215">
          <w:marLeft w:val="0"/>
          <w:marRight w:val="0"/>
          <w:marTop w:val="0"/>
          <w:marBottom w:val="0"/>
          <w:divBdr>
            <w:top w:val="none" w:sz="0" w:space="0" w:color="auto"/>
            <w:left w:val="none" w:sz="0" w:space="0" w:color="auto"/>
            <w:bottom w:val="none" w:sz="0" w:space="0" w:color="auto"/>
            <w:right w:val="none" w:sz="0" w:space="0" w:color="auto"/>
          </w:divBdr>
        </w:div>
      </w:divsChild>
    </w:div>
    <w:div w:id="2008557089">
      <w:bodyDiv w:val="1"/>
      <w:marLeft w:val="0"/>
      <w:marRight w:val="0"/>
      <w:marTop w:val="0"/>
      <w:marBottom w:val="0"/>
      <w:divBdr>
        <w:top w:val="none" w:sz="0" w:space="0" w:color="auto"/>
        <w:left w:val="none" w:sz="0" w:space="0" w:color="auto"/>
        <w:bottom w:val="none" w:sz="0" w:space="0" w:color="auto"/>
        <w:right w:val="none" w:sz="0" w:space="0" w:color="auto"/>
      </w:divBdr>
      <w:divsChild>
        <w:div w:id="229073319">
          <w:marLeft w:val="0"/>
          <w:marRight w:val="0"/>
          <w:marTop w:val="0"/>
          <w:marBottom w:val="0"/>
          <w:divBdr>
            <w:top w:val="none" w:sz="0" w:space="0" w:color="auto"/>
            <w:left w:val="none" w:sz="0" w:space="0" w:color="auto"/>
            <w:bottom w:val="none" w:sz="0" w:space="0" w:color="auto"/>
            <w:right w:val="none" w:sz="0" w:space="0" w:color="auto"/>
          </w:divBdr>
        </w:div>
        <w:div w:id="1328359901">
          <w:marLeft w:val="0"/>
          <w:marRight w:val="0"/>
          <w:marTop w:val="0"/>
          <w:marBottom w:val="0"/>
          <w:divBdr>
            <w:top w:val="none" w:sz="0" w:space="0" w:color="auto"/>
            <w:left w:val="none" w:sz="0" w:space="0" w:color="auto"/>
            <w:bottom w:val="none" w:sz="0" w:space="0" w:color="auto"/>
            <w:right w:val="none" w:sz="0" w:space="0" w:color="auto"/>
          </w:divBdr>
        </w:div>
      </w:divsChild>
    </w:div>
    <w:div w:id="2050570731">
      <w:bodyDiv w:val="1"/>
      <w:marLeft w:val="0"/>
      <w:marRight w:val="0"/>
      <w:marTop w:val="0"/>
      <w:marBottom w:val="0"/>
      <w:divBdr>
        <w:top w:val="none" w:sz="0" w:space="0" w:color="auto"/>
        <w:left w:val="none" w:sz="0" w:space="0" w:color="auto"/>
        <w:bottom w:val="none" w:sz="0" w:space="0" w:color="auto"/>
        <w:right w:val="none" w:sz="0" w:space="0" w:color="auto"/>
      </w:divBdr>
      <w:divsChild>
        <w:div w:id="492645679">
          <w:marLeft w:val="0"/>
          <w:marRight w:val="0"/>
          <w:marTop w:val="0"/>
          <w:marBottom w:val="0"/>
          <w:divBdr>
            <w:top w:val="none" w:sz="0" w:space="0" w:color="auto"/>
            <w:left w:val="none" w:sz="0" w:space="0" w:color="auto"/>
            <w:bottom w:val="none" w:sz="0" w:space="0" w:color="auto"/>
            <w:right w:val="none" w:sz="0" w:space="0" w:color="auto"/>
          </w:divBdr>
        </w:div>
        <w:div w:id="1097599424">
          <w:marLeft w:val="0"/>
          <w:marRight w:val="0"/>
          <w:marTop w:val="0"/>
          <w:marBottom w:val="0"/>
          <w:divBdr>
            <w:top w:val="none" w:sz="0" w:space="0" w:color="auto"/>
            <w:left w:val="none" w:sz="0" w:space="0" w:color="auto"/>
            <w:bottom w:val="none" w:sz="0" w:space="0" w:color="auto"/>
            <w:right w:val="none" w:sz="0" w:space="0" w:color="auto"/>
          </w:divBdr>
        </w:div>
      </w:divsChild>
    </w:div>
    <w:div w:id="212738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omments.xml.rels><?xml version="1.0" encoding="UTF-8" standalone="yes"?>
<Relationships xmlns="http://schemas.openxmlformats.org/package/2006/relationships"><Relationship Id="rId3" Type="http://schemas.openxmlformats.org/officeDocument/2006/relationships/hyperlink" Target="https://www.riigiteataja.ee/akt/110062025006" TargetMode="External"/><Relationship Id="rId2" Type="http://schemas.openxmlformats.org/officeDocument/2006/relationships/hyperlink" Target="https://www.sm.ee/sites/default/files/documents/2025-01/Inimkeskse%20tervishoiu%20programm%202025-2028.pdf" TargetMode="External"/><Relationship Id="rId1" Type="http://schemas.openxmlformats.org/officeDocument/2006/relationships/hyperlink" Target="https://www.riigiteataja.ee/akt/122052025008#para1" TargetMode="External"/></Relationships>
</file>

<file path=word/_rels/document.xml.rels><?xml version="1.0" encoding="UTF-8" standalone="yes"?>
<Relationships xmlns="http://schemas.openxmlformats.org/package/2006/relationships"><Relationship Id="rId26" Type="http://schemas.openxmlformats.org/officeDocument/2006/relationships/hyperlink" Target="mailto:priit.kleemann@ut.ee" TargetMode="External"/><Relationship Id="rId21" Type="http://schemas.openxmlformats.org/officeDocument/2006/relationships/hyperlink" Target="mailto:raili.sillart@sm.ee" TargetMode="External"/><Relationship Id="rId42" Type="http://schemas.openxmlformats.org/officeDocument/2006/relationships/hyperlink" Target="https://www.riigiteataja.ee/akt/102012025003" TargetMode="External"/><Relationship Id="rId47" Type="http://schemas.openxmlformats.org/officeDocument/2006/relationships/hyperlink" Target="https://www.riigiteataja.ee/akt/122102021011?leiaKehtiv" TargetMode="External"/><Relationship Id="rId63" Type="http://schemas.openxmlformats.org/officeDocument/2006/relationships/hyperlink" Target="https://www.riigikogu.ee/download/593a1eae-3189-4c48-99fd-6030a4e8c1da" TargetMode="External"/><Relationship Id="rId68" Type="http://schemas.openxmlformats.org/officeDocument/2006/relationships/header" Target="header12.xml"/><Relationship Id="rId84" Type="http://schemas.openxmlformats.org/officeDocument/2006/relationships/hyperlink" Target="https://www.riigiteataja.ee/akt/127122024016" TargetMode="External"/><Relationship Id="rId89" Type="http://schemas.openxmlformats.org/officeDocument/2006/relationships/hyperlink" Target="https://www.riigiteataja.ee/akt/123052023057" TargetMode="External"/><Relationship Id="rId16" Type="http://schemas.microsoft.com/office/2011/relationships/commentsExtended" Target="commentsExtended.xml"/><Relationship Id="rId11" Type="http://schemas.openxmlformats.org/officeDocument/2006/relationships/header" Target="header1.xml"/><Relationship Id="rId32" Type="http://schemas.openxmlformats.org/officeDocument/2006/relationships/hyperlink" Target="mailto:nele.nisu@sm.ee" TargetMode="External"/><Relationship Id="rId37" Type="http://schemas.openxmlformats.org/officeDocument/2006/relationships/hyperlink" Target="https://www.riigiteataja.ee/akt/113032019064" TargetMode="External"/><Relationship Id="rId53" Type="http://schemas.openxmlformats.org/officeDocument/2006/relationships/hyperlink" Target="https://geenidoonor.ee/infoleht" TargetMode="External"/><Relationship Id="rId58" Type="http://schemas.openxmlformats.org/officeDocument/2006/relationships/hyperlink" Target="https://www.riigiteataja.ee/akt/102012025003" TargetMode="External"/><Relationship Id="rId74" Type="http://schemas.openxmlformats.org/officeDocument/2006/relationships/hyperlink" Target="https://defolio.com/eda/2024-minugeenivaramu-1" TargetMode="External"/><Relationship Id="rId79" Type="http://schemas.openxmlformats.org/officeDocument/2006/relationships/hyperlink" Target="https://moodle.emita.ee/course/view.php?id=80" TargetMode="External"/><Relationship Id="rId102" Type="http://schemas.openxmlformats.org/officeDocument/2006/relationships/theme" Target="theme/theme1.xml"/><Relationship Id="rId5" Type="http://schemas.openxmlformats.org/officeDocument/2006/relationships/numbering" Target="numbering.xml"/><Relationship Id="rId90" Type="http://schemas.openxmlformats.org/officeDocument/2006/relationships/hyperlink" Target="https://www.riigiteataja.ee/akt/112032019027" TargetMode="External"/><Relationship Id="rId95" Type="http://schemas.openxmlformats.org/officeDocument/2006/relationships/header" Target="header18.xml"/><Relationship Id="rId22" Type="http://schemas.openxmlformats.org/officeDocument/2006/relationships/hyperlink" Target="mailto:gerli.podra@sm.ee" TargetMode="External"/><Relationship Id="rId27" Type="http://schemas.openxmlformats.org/officeDocument/2006/relationships/hyperlink" Target="mailto:steven.smit@ut.ee" TargetMode="External"/><Relationship Id="rId43" Type="http://schemas.openxmlformats.org/officeDocument/2006/relationships/hyperlink" Target="https://www.riigiteataja.ee/akt/102012025031" TargetMode="External"/><Relationship Id="rId48" Type="http://schemas.openxmlformats.org/officeDocument/2006/relationships/header" Target="header6.xml"/><Relationship Id="rId64" Type="http://schemas.openxmlformats.org/officeDocument/2006/relationships/image" Target="media/image1.png"/><Relationship Id="rId69" Type="http://schemas.openxmlformats.org/officeDocument/2006/relationships/header" Target="header13.xml"/><Relationship Id="rId80" Type="http://schemas.openxmlformats.org/officeDocument/2006/relationships/hyperlink" Target="https://euc-word-edit.officeapps.live.com/we/wordeditorframe.aspx?ui=et&amp;rs=et-EE&amp;wopisrc=https%3A%2F%2Feegovg01.sharepoint.com%2Fsites%2FJAGAMINE_SOM%2FProjektid%2F1170%2F_vti_bin%2Fwopi.ashx%2Ffiles%2F41c22b2889f94932aa515b55c11beebb&amp;wdenableroaming=1&amp;mscc=1&amp;hid=69647BA1-D069-B000-5E45-DD1135B2C6C3.0&amp;uih=sharepointcom&amp;wdlcid=et&amp;jsapi=1&amp;jsapiver=v2&amp;corrid=3896ebe7-583c-908a-eca8-b42968c08a59&amp;usid=3896ebe7-583c-908a-eca8-b42968c08a59&amp;newsession=1&amp;sftc=1&amp;uihit=docaspx&amp;muv=1&amp;cac=1&amp;sams=1&amp;mtf=1&amp;sfp=1&amp;sdp=1&amp;hch=1&amp;hwfh=1&amp;dchat=1&amp;sc=%7B%22pmo%22%3A%22https%3A%2F%2Feegovg01.sharepoint.com%22%2C%22pmshare%22%3Atrue%7D&amp;ctp=LeastProtected&amp;rct=Normal&amp;wdorigin=BrowserReload&amp;csc=1&amp;instantedit=1&amp;wopicomplete=1&amp;wdredirectionreason=Unified_SingleFlush" TargetMode="External"/><Relationship Id="rId85" Type="http://schemas.openxmlformats.org/officeDocument/2006/relationships/hyperlink" Target="https://www.riigiteataja.ee/akt/106122016011?leiaKehtiv" TargetMode="External"/><Relationship Id="rId12" Type="http://schemas.openxmlformats.org/officeDocument/2006/relationships/footer" Target="footer1.xml"/><Relationship Id="rId17" Type="http://schemas.microsoft.com/office/2016/09/relationships/commentsIds" Target="commentsIds.xml"/><Relationship Id="rId25" Type="http://schemas.openxmlformats.org/officeDocument/2006/relationships/hyperlink" Target="mailto:priit.palta@ut.ee" TargetMode="External"/><Relationship Id="rId33" Type="http://schemas.openxmlformats.org/officeDocument/2006/relationships/hyperlink" Target="mailto:karin.raask@tehik.ee" TargetMode="External"/><Relationship Id="rId38" Type="http://schemas.openxmlformats.org/officeDocument/2006/relationships/hyperlink" Target="https://www.riigiteataja.ee/akt/103122024010" TargetMode="External"/><Relationship Id="rId46" Type="http://schemas.openxmlformats.org/officeDocument/2006/relationships/hyperlink" Target="https://www.riigiteataja.ee/akt/102012025078" TargetMode="External"/><Relationship Id="rId59" Type="http://schemas.openxmlformats.org/officeDocument/2006/relationships/hyperlink" Target="https://www.riigiteataja.ee/akt/102012025031" TargetMode="External"/><Relationship Id="rId67" Type="http://schemas.openxmlformats.org/officeDocument/2006/relationships/header" Target="header11.xml"/><Relationship Id="rId20" Type="http://schemas.openxmlformats.org/officeDocument/2006/relationships/header" Target="header4.xml"/><Relationship Id="rId41" Type="http://schemas.openxmlformats.org/officeDocument/2006/relationships/hyperlink" Target="https://www.riigiteataja.ee/akt/102012025042" TargetMode="External"/><Relationship Id="rId54" Type="http://schemas.openxmlformats.org/officeDocument/2006/relationships/hyperlink" Target="https://www.riigikogu.ee/tegevus/eelnoud/eelnou/27f4fde2-15e8-4441-adb2-813f5fc64fe1/teadus--ja-arendustegevuse-ning-innovatsiooni-korralduse-seadus/" TargetMode="External"/><Relationship Id="rId62" Type="http://schemas.openxmlformats.org/officeDocument/2006/relationships/hyperlink" Target="https://www.riigiteataja.ee/akt/102012025078" TargetMode="External"/><Relationship Id="rId70" Type="http://schemas.openxmlformats.org/officeDocument/2006/relationships/header" Target="header14.xml"/><Relationship Id="rId75" Type="http://schemas.openxmlformats.org/officeDocument/2006/relationships/hyperlink" Target="https://etag.ee/wp-content/uploads/2024/11/Ministri_2024_KK_nr_1.1-2_24_308_tulemused.pdf" TargetMode="External"/><Relationship Id="rId83" Type="http://schemas.openxmlformats.org/officeDocument/2006/relationships/hyperlink" Target="https://www.riigiteataja.ee/akt/107062023005?leiaKehtiv" TargetMode="External"/><Relationship Id="rId88" Type="http://schemas.openxmlformats.org/officeDocument/2006/relationships/hyperlink" Target="https://www.riigiteataja.ee/akt/126092019001" TargetMode="External"/><Relationship Id="rId91" Type="http://schemas.openxmlformats.org/officeDocument/2006/relationships/hyperlink" Target="https://www.riigiteataja.ee/akt/117042019016" TargetMode="External"/><Relationship Id="rId96"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comments" Target="comments.xml"/><Relationship Id="rId23" Type="http://schemas.openxmlformats.org/officeDocument/2006/relationships/hyperlink" Target="mailto:laine.mokrik@tehik.ee" TargetMode="External"/><Relationship Id="rId28" Type="http://schemas.openxmlformats.org/officeDocument/2006/relationships/hyperlink" Target="mailto:priit.piir@ut.ee" TargetMode="External"/><Relationship Id="rId36" Type="http://schemas.openxmlformats.org/officeDocument/2006/relationships/header" Target="header5.xml"/><Relationship Id="rId49" Type="http://schemas.openxmlformats.org/officeDocument/2006/relationships/header" Target="header7.xml"/><Relationship Id="rId57" Type="http://schemas.openxmlformats.org/officeDocument/2006/relationships/hyperlink" Target="https://www.riigiteataja.ee/akt/129062024015" TargetMode="External"/><Relationship Id="rId10" Type="http://schemas.openxmlformats.org/officeDocument/2006/relationships/endnotes" Target="endnotes.xml"/><Relationship Id="rId31" Type="http://schemas.openxmlformats.org/officeDocument/2006/relationships/hyperlink" Target="mailto:heilike.toiming@tervisekassa.ee" TargetMode="External"/><Relationship Id="rId44" Type="http://schemas.openxmlformats.org/officeDocument/2006/relationships/hyperlink" Target="https://www.riigiteataja.ee/akt/102012025075" TargetMode="External"/><Relationship Id="rId52" Type="http://schemas.openxmlformats.org/officeDocument/2006/relationships/hyperlink" Target="https://www.riigiteataja.ee/akt/78570" TargetMode="External"/><Relationship Id="rId60" Type="http://schemas.openxmlformats.org/officeDocument/2006/relationships/hyperlink" Target="https://www.riigiteataja.ee/akt/102012025075" TargetMode="External"/><Relationship Id="rId65" Type="http://schemas.openxmlformats.org/officeDocument/2006/relationships/hyperlink" Target="https://www.riigiteataja.ee/akt/115052015002?leiaKehtiv" TargetMode="External"/><Relationship Id="rId73" Type="http://schemas.openxmlformats.org/officeDocument/2006/relationships/hyperlink" Target="https://www.nature.com/articles/d41586-024-02108-y" TargetMode="External"/><Relationship Id="rId78" Type="http://schemas.openxmlformats.org/officeDocument/2006/relationships/hyperlink" Target="https://meditsiiniteadused.ut.ee/et/sisu/mikrokraad-geneetika-personaalmeditsiinis" TargetMode="External"/><Relationship Id="rId81" Type="http://schemas.openxmlformats.org/officeDocument/2006/relationships/header" Target="header16.xml"/><Relationship Id="rId86" Type="http://schemas.openxmlformats.org/officeDocument/2006/relationships/hyperlink" Target="https://www.riigiteataja.ee/akt/127122024049" TargetMode="External"/><Relationship Id="rId94" Type="http://schemas.openxmlformats.org/officeDocument/2006/relationships/hyperlink" Target="https://www.riigiteataja.ee/akt/112032019045" TargetMode="External"/><Relationship Id="rId99" Type="http://schemas.openxmlformats.org/officeDocument/2006/relationships/header" Target="header22.xml"/><Relationship Id="rId10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3" Type="http://schemas.openxmlformats.org/officeDocument/2006/relationships/footer" Target="footer2.xml"/><Relationship Id="rId18" Type="http://schemas.microsoft.com/office/2018/08/relationships/commentsExtensible" Target="commentsExtensible.xml"/><Relationship Id="rId39" Type="http://schemas.openxmlformats.org/officeDocument/2006/relationships/hyperlink" Target="https://www.riigiteataja.ee/akt/121062024016?leiaKehtiv" TargetMode="External"/><Relationship Id="rId34" Type="http://schemas.openxmlformats.org/officeDocument/2006/relationships/hyperlink" Target="mailto:gerli.paat-ahi@tehik.ee" TargetMode="External"/><Relationship Id="rId50" Type="http://schemas.openxmlformats.org/officeDocument/2006/relationships/header" Target="header8.xml"/><Relationship Id="rId55" Type="http://schemas.openxmlformats.org/officeDocument/2006/relationships/hyperlink" Target="https://www.riigiteataja.ee/akt/126092019001" TargetMode="External"/><Relationship Id="rId76" Type="http://schemas.openxmlformats.org/officeDocument/2006/relationships/image" Target="media/image2.png"/><Relationship Id="rId97" Type="http://schemas.openxmlformats.org/officeDocument/2006/relationships/header" Target="header20.xml"/><Relationship Id="rId7" Type="http://schemas.openxmlformats.org/officeDocument/2006/relationships/settings" Target="settings.xml"/><Relationship Id="rId71" Type="http://schemas.openxmlformats.org/officeDocument/2006/relationships/header" Target="header15.xml"/><Relationship Id="rId92" Type="http://schemas.openxmlformats.org/officeDocument/2006/relationships/hyperlink" Target="https://www.riigiteataja.ee/akt/112032019043" TargetMode="External"/><Relationship Id="rId2" Type="http://schemas.openxmlformats.org/officeDocument/2006/relationships/customXml" Target="../customXml/item2.xml"/><Relationship Id="rId29" Type="http://schemas.openxmlformats.org/officeDocument/2006/relationships/hyperlink" Target="mailto:aigi.veber@tervisekassa.ee" TargetMode="External"/><Relationship Id="rId24" Type="http://schemas.openxmlformats.org/officeDocument/2006/relationships/hyperlink" Target="mailto:lili.milani@ut.ee" TargetMode="External"/><Relationship Id="rId40" Type="http://schemas.openxmlformats.org/officeDocument/2006/relationships/hyperlink" Target="https://www.riigiteataja.ee/akt/109012025014" TargetMode="External"/><Relationship Id="rId45" Type="http://schemas.openxmlformats.org/officeDocument/2006/relationships/hyperlink" Target="https://www.riigiteataja.ee/akt/102012025079" TargetMode="External"/><Relationship Id="rId66" Type="http://schemas.openxmlformats.org/officeDocument/2006/relationships/header" Target="header10.xml"/><Relationship Id="rId87" Type="http://schemas.openxmlformats.org/officeDocument/2006/relationships/hyperlink" Target="https://www.riigiteataja.ee/akt/104102024020" TargetMode="External"/><Relationship Id="rId61" Type="http://schemas.openxmlformats.org/officeDocument/2006/relationships/hyperlink" Target="https://www.riigiteataja.ee/akt/102012025079" TargetMode="External"/><Relationship Id="rId82" Type="http://schemas.openxmlformats.org/officeDocument/2006/relationships/header" Target="header17.xml"/><Relationship Id="rId19" Type="http://schemas.openxmlformats.org/officeDocument/2006/relationships/header" Target="header3.xml"/><Relationship Id="rId14" Type="http://schemas.openxmlformats.org/officeDocument/2006/relationships/header" Target="header2.xml"/><Relationship Id="rId30" Type="http://schemas.openxmlformats.org/officeDocument/2006/relationships/hyperlink" Target="mailto:engli.smitt@tervisekassa.ee" TargetMode="External"/><Relationship Id="rId35" Type="http://schemas.openxmlformats.org/officeDocument/2006/relationships/hyperlink" Target="mailto:virge.tammaru@fin.ee" TargetMode="External"/><Relationship Id="rId56" Type="http://schemas.openxmlformats.org/officeDocument/2006/relationships/hyperlink" Target="https://www.riigiteataja.ee/akt/115052015002" TargetMode="External"/><Relationship Id="rId77" Type="http://schemas.openxmlformats.org/officeDocument/2006/relationships/hyperlink" Target="https://sm.ee/sites/default/files/documents/2024-01/Personaalmeditsiini%20pikaajaline%20programm%20aastateks%202024%E2%80%932034%20-%20l%C3%B5ppraport.pdf" TargetMode="External"/><Relationship Id="rId100"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header" Target="header9.xml"/><Relationship Id="rId72" Type="http://schemas.openxmlformats.org/officeDocument/2006/relationships/hyperlink" Target="https://www.dn.se/varlden/esternas-besatthet-av-sin-egen-arvsmassa-fick-sajt-att-krascha/" TargetMode="External"/><Relationship Id="rId93" Type="http://schemas.openxmlformats.org/officeDocument/2006/relationships/hyperlink" Target="https://www.riigiteataja.ee/akt/112032019044" TargetMode="External"/><Relationship Id="rId98" Type="http://schemas.openxmlformats.org/officeDocument/2006/relationships/header" Target="header21.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117" Type="http://schemas.openxmlformats.org/officeDocument/2006/relationships/hyperlink" Target="https://pmc.ncbi.nlm.nih.gov/articles/PMC3419880/" TargetMode="External"/><Relationship Id="rId21" Type="http://schemas.openxmlformats.org/officeDocument/2006/relationships/hyperlink" Target="https://www.sm.ee/sites/default/files/documents/2025-02/E-tervise%20strateegia.pdf" TargetMode="External"/><Relationship Id="rId42" Type="http://schemas.openxmlformats.org/officeDocument/2006/relationships/hyperlink" Target="https://www.aki.ee/sites/default/files/dokumendid/andmekogude_juhend.pdf" TargetMode="External"/><Relationship Id="rId63" Type="http://schemas.openxmlformats.org/officeDocument/2006/relationships/hyperlink" Target="https://geenidoonor.ee/infoleht" TargetMode="External"/><Relationship Id="rId84" Type="http://schemas.openxmlformats.org/officeDocument/2006/relationships/hyperlink" Target="https://www.danishnationalbiobank.com/about-dnb" TargetMode="External"/><Relationship Id="rId138" Type="http://schemas.openxmlformats.org/officeDocument/2006/relationships/hyperlink" Target="https://tartuulikool.sharepoint.com/:w:/r/sites/GIMGV/Shared%20Documents/General/UT%20yhiskonna%20tegu/MinuGeenivaramu_UT-%C3%BChiskonnategu.docx?d=w933eb564867140499426e58b0429b0b6&amp;csf=1&amp;web=1&amp;e=Xiw88Y" TargetMode="External"/><Relationship Id="rId159" Type="http://schemas.openxmlformats.org/officeDocument/2006/relationships/hyperlink" Target="https://www.ncbi.nlm.nih.gov/pmc/articles/PMC4613463/" TargetMode="External"/><Relationship Id="rId170" Type="http://schemas.openxmlformats.org/officeDocument/2006/relationships/hyperlink" Target="https://www.tai.ee/sites/default/files/2021-5/V%C3%A4hit%C3%B5rje_tegevuskava_2021%E2%80%932030.pdf" TargetMode="External"/><Relationship Id="rId191" Type="http://schemas.openxmlformats.org/officeDocument/2006/relationships/hyperlink" Target="https://www.riigiteataja.ee/akt/78570" TargetMode="External"/><Relationship Id="rId205" Type="http://schemas.openxmlformats.org/officeDocument/2006/relationships/hyperlink" Target="https://dspace.ut.ee/items/5416b71f-8399-4e54-84ab-d819cf15f88f" TargetMode="External"/><Relationship Id="rId107" Type="http://schemas.openxmlformats.org/officeDocument/2006/relationships/hyperlink" Target="https://www.riigiteataja.ee/akt/102012025079" TargetMode="External"/><Relationship Id="rId11" Type="http://schemas.openxmlformats.org/officeDocument/2006/relationships/hyperlink" Target="https://www.riigiteataja.ee/akt/122102021011?leiaKehtiv" TargetMode="External"/><Relationship Id="rId32" Type="http://schemas.openxmlformats.org/officeDocument/2006/relationships/hyperlink" Target="https://eur-lex.europa.eu/legal-content/ET/ALL/?uri=OJ%3AL_202500327" TargetMode="External"/><Relationship Id="rId53" Type="http://schemas.openxmlformats.org/officeDocument/2006/relationships/hyperlink" Target="https://cioms.ch/publications/product/international-ethical-guidelines-for-health-related-research-involving-humans/" TargetMode="External"/><Relationship Id="rId74" Type="http://schemas.openxmlformats.org/officeDocument/2006/relationships/hyperlink" Target="https://www.riigiteataja.ee/akt/dyn=122122023011&amp;id=129122012047;129122012050" TargetMode="External"/><Relationship Id="rId128" Type="http://schemas.openxmlformats.org/officeDocument/2006/relationships/hyperlink" Target="https://www.riigiteataja.ee/akt/78570" TargetMode="External"/><Relationship Id="rId149" Type="http://schemas.openxmlformats.org/officeDocument/2006/relationships/hyperlink" Target="https://www.eppermed.eu/publications-resources/ep-permed-publications/strategic-research-innovation-agenda-for-personalised-medicine/" TargetMode="External"/><Relationship Id="rId5" Type="http://schemas.openxmlformats.org/officeDocument/2006/relationships/hyperlink" Target="https://www.riigiteataja.ee/akt/102012025042" TargetMode="External"/><Relationship Id="rId95" Type="http://schemas.openxmlformats.org/officeDocument/2006/relationships/hyperlink" Target="https://ariregister.rik.ee/est/emtak_search?keyword=geenivaramute&amp;version=3&amp;tree_view=hierarchy" TargetMode="External"/><Relationship Id="rId160" Type="http://schemas.openxmlformats.org/officeDocument/2006/relationships/hyperlink" Target="https://www.ncbi.nlm.nih.gov/books/NBK1247/" TargetMode="External"/><Relationship Id="rId181" Type="http://schemas.openxmlformats.org/officeDocument/2006/relationships/hyperlink" Target="https://www.eshg.org/courses" TargetMode="External"/><Relationship Id="rId22" Type="http://schemas.openxmlformats.org/officeDocument/2006/relationships/hyperlink" Target="https://www.sm.ee/sites/default/files/documents/2025-02/E-tervise%20strateegia.pdf" TargetMode="External"/><Relationship Id="rId43" Type="http://schemas.openxmlformats.org/officeDocument/2006/relationships/hyperlink" Target="https://teabekeskus.tehik.ee/et/standardid/omop-cdm" TargetMode="External"/><Relationship Id="rId64" Type="http://schemas.openxmlformats.org/officeDocument/2006/relationships/hyperlink" Target="https://geenidoonor.ee/infoleht" TargetMode="External"/><Relationship Id="rId118" Type="http://schemas.openxmlformats.org/officeDocument/2006/relationships/hyperlink" Target="https://health.ec.europa.eu/publications/assessment-eu-member-states-rules-health-data-light-gdpr_en" TargetMode="External"/><Relationship Id="rId139" Type="http://schemas.openxmlformats.org/officeDocument/2006/relationships/hyperlink" Target="https://www.dn.se/varlden/esternas-besatthet-av-sin-egen-arvsmassa-fick-sajt-att-krascha/" TargetMode="External"/><Relationship Id="rId85" Type="http://schemas.openxmlformats.org/officeDocument/2006/relationships/hyperlink" Target="https://www.riigiteataja.ee/akt/106042021005" TargetMode="External"/><Relationship Id="rId150" Type="http://schemas.openxmlformats.org/officeDocument/2006/relationships/hyperlink" Target="https://b1mg-project.eu/" TargetMode="External"/><Relationship Id="rId171" Type="http://schemas.openxmlformats.org/officeDocument/2006/relationships/hyperlink" Target="https://www.kliinikum.ee/geneetika/patsiendile/vastsundinute-soeluuring/" TargetMode="External"/><Relationship Id="rId192" Type="http://schemas.openxmlformats.org/officeDocument/2006/relationships/hyperlink" Target="https://rm.coe.int/168008371a" TargetMode="External"/><Relationship Id="rId206" Type="http://schemas.openxmlformats.org/officeDocument/2006/relationships/hyperlink" Target="https://www.researchgate.net/publication/384638919" TargetMode="External"/><Relationship Id="rId12" Type="http://schemas.openxmlformats.org/officeDocument/2006/relationships/hyperlink" Target="https://eur-lex.europa.eu/LexUriServ/LexUriServ.do?uri=CELEX:12012E/TXT:ET:PDF" TargetMode="External"/><Relationship Id="rId33" Type="http://schemas.openxmlformats.org/officeDocument/2006/relationships/hyperlink" Target="https://eestiarst.ee/tartu-ulikooli-eesti-geenivaramu-on-teadlaste-kasutuses/" TargetMode="External"/><Relationship Id="rId108" Type="http://schemas.openxmlformats.org/officeDocument/2006/relationships/hyperlink" Target="https://eur-lex.europa.eu/legal-content/ET/TXT/PDF/?uri=OJ:C:2015:421:FULL&amp;from=EN" TargetMode="External"/><Relationship Id="rId129" Type="http://schemas.openxmlformats.org/officeDocument/2006/relationships/hyperlink" Target="https://search.coe.int/cm/Pages/result_details.aspx?Reference=CM/Rec(2016)8" TargetMode="External"/><Relationship Id="rId54" Type="http://schemas.openxmlformats.org/officeDocument/2006/relationships/hyperlink" Target="https://genomics.ut.ee/et/eesti-geenivaramu" TargetMode="External"/><Relationship Id="rId75" Type="http://schemas.openxmlformats.org/officeDocument/2006/relationships/hyperlink" Target="https://sm.ee/sites/default/files/content-editors/Personaalmeditsiin/elanikkonna_personaalmeditsiini_uuring.pdf" TargetMode="External"/><Relationship Id="rId96" Type="http://schemas.openxmlformats.org/officeDocument/2006/relationships/hyperlink" Target="https://ariregister.rik.ee/est/emtak_search__corresp_tables?correspondence=2008_EMTAK_2025&amp;emtak_code=72111" TargetMode="External"/><Relationship Id="rId140" Type="http://schemas.openxmlformats.org/officeDocument/2006/relationships/hyperlink" Target="https://www.nature.com/articles/d41586-024-02108-y" TargetMode="External"/><Relationship Id="rId161" Type="http://schemas.openxmlformats.org/officeDocument/2006/relationships/hyperlink" Target="https://eestiarst.ee/onkoloogilised-konsultatsioonid-meditsiinigeneetikas-naidustused-ja-kliiniline-praktika/" TargetMode="External"/><Relationship Id="rId182" Type="http://schemas.openxmlformats.org/officeDocument/2006/relationships/hyperlink" Target="https://coursesandconferences.wellcomeconnectingscience.org/news/online-courses/" TargetMode="External"/><Relationship Id="rId6" Type="http://schemas.openxmlformats.org/officeDocument/2006/relationships/hyperlink" Target="https://www.riigiteataja.ee/akt/102012025003" TargetMode="External"/><Relationship Id="rId23" Type="http://schemas.openxmlformats.org/officeDocument/2006/relationships/hyperlink" Target="https://etag.ee/wp-content/uploads/2024/11/Ministri_2024_KK_nr_1.1-2_24_308_tulemused.pdf" TargetMode="External"/><Relationship Id="rId119" Type="http://schemas.openxmlformats.org/officeDocument/2006/relationships/hyperlink" Target="https://op.europa.eu/et/publication-detail/-/publication/f416ce37-a48c-11e5-b528-01aa75ed71a1" TargetMode="External"/><Relationship Id="rId44" Type="http://schemas.openxmlformats.org/officeDocument/2006/relationships/hyperlink" Target="https://www.sm.ee/eesti-bioeetika-ja-inimuuringute-noukogu" TargetMode="External"/><Relationship Id="rId65" Type="http://schemas.openxmlformats.org/officeDocument/2006/relationships/hyperlink" Target="https://www.riigiteataja.ee/akt/102012025003" TargetMode="External"/><Relationship Id="rId86" Type="http://schemas.openxmlformats.org/officeDocument/2006/relationships/hyperlink" Target="https://mtr.ttja.ee/infoleht/22?m=129" TargetMode="External"/><Relationship Id="rId130" Type="http://schemas.openxmlformats.org/officeDocument/2006/relationships/hyperlink" Target="https://search.coe.int/cm" TargetMode="External"/><Relationship Id="rId151" Type="http://schemas.openxmlformats.org/officeDocument/2006/relationships/hyperlink" Target="https://gdi.onemilliongenomes.eu/" TargetMode="External"/><Relationship Id="rId172" Type="http://schemas.openxmlformats.org/officeDocument/2006/relationships/hyperlink" Target="https://sm.ee/sites/default/files/documents/2024-01/Personaalmeditsiini%20pikaajaline%20programm%20aastateks%202024%E2%80%932034%20-%20l%C3%B5ppraport.pdf" TargetMode="External"/><Relationship Id="rId193" Type="http://schemas.openxmlformats.org/officeDocument/2006/relationships/hyperlink" Target="https://rm.coe.int/1680084824" TargetMode="External"/><Relationship Id="rId207" Type="http://schemas.openxmlformats.org/officeDocument/2006/relationships/hyperlink" Target="https://ariregister.rik.ee/est/emtak_search?keyword=geenivaramute&amp;version=3&amp;tree_view=hierarchy" TargetMode="External"/><Relationship Id="rId13" Type="http://schemas.openxmlformats.org/officeDocument/2006/relationships/hyperlink" Target="https://www.riigiteataja.ee/akt/127042011002?leiaKehtiv" TargetMode="External"/><Relationship Id="rId109" Type="http://schemas.openxmlformats.org/officeDocument/2006/relationships/hyperlink" Target="https://www.sm.ee/rahvastiku-tervise-arengukava-2020-2030" TargetMode="External"/><Relationship Id="rId34" Type="http://schemas.openxmlformats.org/officeDocument/2006/relationships/hyperlink" Target="https://www.riigiteataja.ee/akt/72581" TargetMode="External"/><Relationship Id="rId55" Type="http://schemas.openxmlformats.org/officeDocument/2006/relationships/hyperlink" Target="https://sapu.cs.ut.ee/index.php" TargetMode="External"/><Relationship Id="rId76" Type="http://schemas.openxmlformats.org/officeDocument/2006/relationships/hyperlink" Target="https://commission.europa.eu/law/law-topic/data-protection/reform/rules-business-and-organisations/public-administrations-and-data-protection/what-if-public-administration-fails-comply-data-protection-rules_en" TargetMode="External"/><Relationship Id="rId97" Type="http://schemas.openxmlformats.org/officeDocument/2006/relationships/hyperlink" Target="https://ariregister.rik.ee/est/emtak_search__corresp_tables?correspondence=2008_EMTAK_2025&amp;emtak_code=72111" TargetMode="External"/><Relationship Id="rId120" Type="http://schemas.openxmlformats.org/officeDocument/2006/relationships/hyperlink" Target="https://www.sm.ee/sites/default/files/content-editors/eesmargid_ja_tegevused/Personaalmeditsiin/personmed_moiste_arengud_5juuni2015.pdf" TargetMode="External"/><Relationship Id="rId141" Type="http://schemas.openxmlformats.org/officeDocument/2006/relationships/hyperlink" Target="https://defolio.com/eda/2024-minugeenivaramu-1" TargetMode="External"/><Relationship Id="rId7" Type="http://schemas.openxmlformats.org/officeDocument/2006/relationships/hyperlink" Target="https://www.riigiteataja.ee/akt/102012025031" TargetMode="External"/><Relationship Id="rId162" Type="http://schemas.openxmlformats.org/officeDocument/2006/relationships/hyperlink" Target="https://www.cdc.gov/genomics/disease/polygenic.htm" TargetMode="External"/><Relationship Id="rId183" Type="http://schemas.openxmlformats.org/officeDocument/2006/relationships/hyperlink" Target="https://www.ebmg.eu/471.0.html" TargetMode="External"/><Relationship Id="rId24" Type="http://schemas.openxmlformats.org/officeDocument/2006/relationships/hyperlink" Target="https://www.tervisekassa.ee/uudised/haigekassa-avab-perearstidele-kliiniliste-otsuste-tugisusteemi" TargetMode="External"/><Relationship Id="rId45" Type="http://schemas.openxmlformats.org/officeDocument/2006/relationships/hyperlink" Target="https://www.tai.ee/et/uudised/sudamelihase-infarkti-haigestumus-ja-suremus-endiselt-korge" TargetMode="External"/><Relationship Id="rId66" Type="http://schemas.openxmlformats.org/officeDocument/2006/relationships/hyperlink" Target="https://www.sm.ee/eesti-bioeetika-ja-inimuuringute-noukogu" TargetMode="External"/><Relationship Id="rId87" Type="http://schemas.openxmlformats.org/officeDocument/2006/relationships/hyperlink" Target="https://www.aki.ee/sites/default/files/ringkirjad/ringkiri_diat_registri_sulgemisest.pdf" TargetMode="External"/><Relationship Id="rId110" Type="http://schemas.openxmlformats.org/officeDocument/2006/relationships/hyperlink" Target="https://www.riigiteataja.ee/akt/104102024018" TargetMode="External"/><Relationship Id="rId131" Type="http://schemas.openxmlformats.org/officeDocument/2006/relationships/hyperlink" Target="https://eur-lex.europa.eu/legal-content/ET/ALL/?uri=OJ%3AL_202500327" TargetMode="External"/><Relationship Id="rId61" Type="http://schemas.openxmlformats.org/officeDocument/2006/relationships/hyperlink" Target="mailto:info@geenidoonor.ee" TargetMode="External"/><Relationship Id="rId82" Type="http://schemas.openxmlformats.org/officeDocument/2006/relationships/hyperlink" Target="https://www.ukbiobank.ac.uk/media/hfnf2w0f/20220722-access-procedures-v2-1-final.pdf" TargetMode="External"/><Relationship Id="rId152" Type="http://schemas.openxmlformats.org/officeDocument/2006/relationships/hyperlink" Target="https://sisu.ut.ee/permedcenter/" TargetMode="External"/><Relationship Id="rId173" Type="http://schemas.openxmlformats.org/officeDocument/2006/relationships/hyperlink" Target="https://sm.ee/sites/default/files/documents/2024-01/Personaalmeditsiini%20pikaajaline%20programm%20aastateks%202024%E2%80%932034%20-%20l%C3%B5ppraport.pdf" TargetMode="External"/><Relationship Id="rId194" Type="http://schemas.openxmlformats.org/officeDocument/2006/relationships/hyperlink" Target="https://www.riigiteataja.ee/akt/78300" TargetMode="External"/><Relationship Id="rId199" Type="http://schemas.openxmlformats.org/officeDocument/2006/relationships/hyperlink" Target="https://search.coe.int/cm/pages/result_details.aspx?objectid=090000168093b26e" TargetMode="External"/><Relationship Id="rId203" Type="http://schemas.openxmlformats.org/officeDocument/2006/relationships/hyperlink" Target="https://tervis.ut.ee/et/tervisetehnoloogiate-hindamine" TargetMode="External"/><Relationship Id="rId208" Type="http://schemas.openxmlformats.org/officeDocument/2006/relationships/hyperlink" Target="https://ariregister.rik.ee/est/emtak_search__corresp_tables?correspondence=2008_EMTAK_2025&amp;emtak_code=72111" TargetMode="External"/><Relationship Id="rId19" Type="http://schemas.openxmlformats.org/officeDocument/2006/relationships/hyperlink" Target="https://www.sm.ee/sites/default/files/documents/2024-01/Personaalmeditsiini%20pikaajaline%20programm%20aastateks%202024%E2%80%932034%20-%20l%C3%B5ppraport.pdf" TargetMode="External"/><Relationship Id="rId14" Type="http://schemas.openxmlformats.org/officeDocument/2006/relationships/hyperlink" Target="https://www.fin.ee/sites/default/files/documents/2024-10/Inimkeskse%20tervishoiu%20programm%202025-2028.pdf" TargetMode="External"/><Relationship Id="rId30" Type="http://schemas.openxmlformats.org/officeDocument/2006/relationships/hyperlink" Target="https://www.riigikogu.ee/tegevus/eelnoud/eelnou/27f4fde2-15e8-4441-adb2-813f5fc64fe1/teadus--ja-arendustegevuse-ning-innovatsiooni-korralduse-seadus/" TargetMode="External"/><Relationship Id="rId35" Type="http://schemas.openxmlformats.org/officeDocument/2006/relationships/hyperlink" Target="https://www.riigiteataja.ee/akt/84864" TargetMode="External"/><Relationship Id="rId56" Type="http://schemas.openxmlformats.org/officeDocument/2006/relationships/hyperlink" Target="https://geenidoonor.ee/vaimnetervis" TargetMode="External"/><Relationship Id="rId77" Type="http://schemas.openxmlformats.org/officeDocument/2006/relationships/hyperlink" Target="https://curia.europa.eu/juris/document/document.jsf;jsessionid=E24C155A702F4055E7C51347C23D87B8?text=&amp;docid=280623&amp;pageIndex=0&amp;doclang=et&amp;mode=req&amp;dir=&amp;occ=first&amp;part=1&amp;cid=2877901" TargetMode="External"/><Relationship Id="rId100" Type="http://schemas.openxmlformats.org/officeDocument/2006/relationships/hyperlink" Target="https://www.riigiteataja.ee/akt/103122024010?leiaKehtiv" TargetMode="External"/><Relationship Id="rId105" Type="http://schemas.openxmlformats.org/officeDocument/2006/relationships/hyperlink" Target="https://www.riigiteataja.ee/akt/102012025031" TargetMode="External"/><Relationship Id="rId126" Type="http://schemas.openxmlformats.org/officeDocument/2006/relationships/hyperlink" Target="https://www.oiguskantsler.ee/sites/default/files/field_document2/6iguskantsleri_arvamus_vordse_kohtlemise_seaduse_eelnou_kohta.pdf" TargetMode="External"/><Relationship Id="rId147" Type="http://schemas.openxmlformats.org/officeDocument/2006/relationships/hyperlink" Target="https://assets-eu.researchsquare.com/files/rs-4708168/v1_covered_2435964a-e61e-4a49-b454-8a323fceeb1d.pdf?c=1722993891" TargetMode="External"/><Relationship Id="rId168" Type="http://schemas.openxmlformats.org/officeDocument/2006/relationships/hyperlink" Target="https://eur-lex.europa.eu/legal-content/ET/TXT/?uri=CELEX:02017R0746-20170505" TargetMode="External"/><Relationship Id="rId8" Type="http://schemas.openxmlformats.org/officeDocument/2006/relationships/hyperlink" Target="https://www.riigiteataja.ee/akt/102012025075" TargetMode="External"/><Relationship Id="rId51" Type="http://schemas.openxmlformats.org/officeDocument/2006/relationships/hyperlink" Target="https://ttk.ee/public/Maailma_Arstide_Liidu_WMA_Helsingi_deklaratsioon.pdf" TargetMode="External"/><Relationship Id="rId72" Type="http://schemas.openxmlformats.org/officeDocument/2006/relationships/hyperlink" Target="https://www.stat.ee/et/avasta-statistikat/kusi-statistikat/konfidentsiaalsete-andmete-kasutamine-teaduslikul-eesmargil" TargetMode="External"/><Relationship Id="rId93" Type="http://schemas.openxmlformats.org/officeDocument/2006/relationships/hyperlink" Target="https://www.riigikohus.ee/lahendid?asjaNr=3-4-1-3-02" TargetMode="External"/><Relationship Id="rId98" Type="http://schemas.openxmlformats.org/officeDocument/2006/relationships/hyperlink" Target="https://ariregister.rik.ee/est/emtak_search?keyword=DNA&amp;version=3&amp;tree_view=hierarchy" TargetMode="External"/><Relationship Id="rId121" Type="http://schemas.openxmlformats.org/officeDocument/2006/relationships/hyperlink" Target="https://www.sm.ee/sites/default/files/documents/2024-01/Personaalmeditsiini%20pikaajaline%20programm%20aastateks%202024%E2%80%932034%20-%20l%C3%B5ppraport.pdf" TargetMode="External"/><Relationship Id="rId142" Type="http://schemas.openxmlformats.org/officeDocument/2006/relationships/hyperlink" Target="https://etag.ee/wp-content/uploads/2024/11/Ministri_2024_KK_nr_1.1-2_24_308_tulemused.pdf" TargetMode="External"/><Relationship Id="rId163" Type="http://schemas.openxmlformats.org/officeDocument/2006/relationships/hyperlink" Target="https://kardiokompassi.fi/" TargetMode="External"/><Relationship Id="rId184" Type="http://schemas.openxmlformats.org/officeDocument/2006/relationships/hyperlink" Target="https://link.springer.com/content/pdf/10.1007/BF03391689.pdf" TargetMode="External"/><Relationship Id="rId189" Type="http://schemas.openxmlformats.org/officeDocument/2006/relationships/hyperlink" Target="https://www.eppermed.eu/publications-resources/ep-permed-publications/strategic-research-innovation-agenda-for-personalised-medicine/" TargetMode="External"/><Relationship Id="rId3" Type="http://schemas.openxmlformats.org/officeDocument/2006/relationships/hyperlink" Target="https://www.riigiteataja.ee/akt/103122024010" TargetMode="External"/><Relationship Id="rId25" Type="http://schemas.openxmlformats.org/officeDocument/2006/relationships/hyperlink" Target="https://doi.org/10.3390/cancers17071056" TargetMode="External"/><Relationship Id="rId46" Type="http://schemas.openxmlformats.org/officeDocument/2006/relationships/hyperlink" Target="https://www.tai.ee/et/statistika-ja-registrid/vahiregister" TargetMode="External"/><Relationship Id="rId67" Type="http://schemas.openxmlformats.org/officeDocument/2006/relationships/hyperlink" Target="https://www.riigikogu.ee/tegevus/eelnoud/eelnou/27f4fde2-15e8-4441-adb2-813f5fc64fe1/teadus--ja-arendustegevuse-ning-innovatsiooni-korralduse-seadus/" TargetMode="External"/><Relationship Id="rId116" Type="http://schemas.openxmlformats.org/officeDocument/2006/relationships/hyperlink" Target="https://pubmed.ncbi.nlm.nih.gov/30466453/" TargetMode="External"/><Relationship Id="rId137" Type="http://schemas.openxmlformats.org/officeDocument/2006/relationships/hyperlink" Target="https://www.eppermed.eu/publications-resources/ep-permed-publications/strategic-research-innovation-agenda-for-personalised-medicine/" TargetMode="External"/><Relationship Id="rId158" Type="http://schemas.openxmlformats.org/officeDocument/2006/relationships/hyperlink" Target="https://dspace.ut.ee/handle/10062/58320" TargetMode="External"/><Relationship Id="rId20" Type="http://schemas.openxmlformats.org/officeDocument/2006/relationships/hyperlink" Target="https://www.sotsid.ee/wp-content/uploads/2024/07/Koalitsioonilepe-22.07.2024.pdf" TargetMode="External"/><Relationship Id="rId41" Type="http://schemas.openxmlformats.org/officeDocument/2006/relationships/hyperlink" Target="https://genomics.ut.ee/et/sisu/uue-sekveneerimistehnoloogia-abil-jarjestatakse-10-000-geenidoonori-taisgenoomid" TargetMode="External"/><Relationship Id="rId62" Type="http://schemas.openxmlformats.org/officeDocument/2006/relationships/hyperlink" Target="https://portaal.geenidoonor.ee/sisselogimine" TargetMode="External"/><Relationship Id="rId83" Type="http://schemas.openxmlformats.org/officeDocument/2006/relationships/hyperlink" Target="https://biobanksverige.se/en/about-biobank-sweden/" TargetMode="External"/><Relationship Id="rId88" Type="http://schemas.openxmlformats.org/officeDocument/2006/relationships/hyperlink" Target="https://www.riigiteataja.ee/akt/106042021005" TargetMode="External"/><Relationship Id="rId111" Type="http://schemas.openxmlformats.org/officeDocument/2006/relationships/hyperlink" Target="https://www.riigiteataja.ee/akt/127122024016" TargetMode="External"/><Relationship Id="rId132" Type="http://schemas.openxmlformats.org/officeDocument/2006/relationships/hyperlink" Target="https://www.riigikogu.ee/tegevus/eelnoud/eelnou/cc5e0cc0-2620-3f44-e381-%20071e238b4195/V%C3%B5rdse%20kohtlemise%20seadus" TargetMode="External"/><Relationship Id="rId153" Type="http://schemas.openxmlformats.org/officeDocument/2006/relationships/hyperlink" Target="https://www.riigiteataja.ee/akt/RKSS" TargetMode="External"/><Relationship Id="rId174" Type="http://schemas.openxmlformats.org/officeDocument/2006/relationships/hyperlink" Target="https://www.coe.int/en/web/conventions/full-list?module=treaty-detail&amp;treatynum=164" TargetMode="External"/><Relationship Id="rId179" Type="http://schemas.openxmlformats.org/officeDocument/2006/relationships/hyperlink" Target="https://www.ceub.it/events/event/basic-and-advanced-course-in-genetic-counselling-8/" TargetMode="External"/><Relationship Id="rId195" Type="http://schemas.openxmlformats.org/officeDocument/2006/relationships/hyperlink" Target="https://www.coe.int/en/web/conventions/full-list/-/conventions/rms/09000016808ac918" TargetMode="External"/><Relationship Id="rId209" Type="http://schemas.openxmlformats.org/officeDocument/2006/relationships/hyperlink" Target="https://ariregister.rik.ee/est/emtak_search__corresp_tables?correspondence=2008_EMTAK_2025&amp;emtak_code=72111" TargetMode="External"/><Relationship Id="rId190" Type="http://schemas.openxmlformats.org/officeDocument/2006/relationships/hyperlink" Target="https://mkm.ee/digiriik-ja-uhenduvus/rohedigi" TargetMode="External"/><Relationship Id="rId204" Type="http://schemas.openxmlformats.org/officeDocument/2006/relationships/hyperlink" Target="https://dspace.ut.ee/items/bf037af5-f1bf-4ca5-a9fb-8d3bfbfe4c69" TargetMode="External"/><Relationship Id="rId15" Type="http://schemas.openxmlformats.org/officeDocument/2006/relationships/hyperlink" Target="https://www.sm.ee/sites/default/files/documents/2024-01/Personaalmeditsiini%20pikaajaline%20programm%20aastateks%202024%E2%80%932034%20-%20l%C3%B5ppraport.pdf" TargetMode="External"/><Relationship Id="rId36" Type="http://schemas.openxmlformats.org/officeDocument/2006/relationships/hyperlink" Target="https://eestiarst.ee/tartu-ulikooli-eesti-geenivaramu-on-teadlaste-kasutuses/" TargetMode="External"/><Relationship Id="rId57" Type="http://schemas.openxmlformats.org/officeDocument/2006/relationships/hyperlink" Target="https://www.medrxiv.org/content/10.1101/2024.09.22.24313964v1.full.pdf" TargetMode="External"/><Relationship Id="rId106" Type="http://schemas.openxmlformats.org/officeDocument/2006/relationships/hyperlink" Target="https://www.oiguskantsler.ee/sites/default/files/field_document2/Isikuandmetele%20kehtestatud%20juurdep%C3%A4%C3%A4supiirangu%20t%C3%A4htaeg.pdf" TargetMode="External"/><Relationship Id="rId127" Type="http://schemas.openxmlformats.org/officeDocument/2006/relationships/hyperlink" Target="https://www.riigikogu.ee/tegevus/eelnoud/eelnou/cc5e0cc0-2620-3f44-e381-071e238b4195/vordse-kohtlemise-seadus/" TargetMode="External"/><Relationship Id="rId10" Type="http://schemas.openxmlformats.org/officeDocument/2006/relationships/hyperlink" Target="https://www.riigiteataja.ee/akt/102012025078" TargetMode="External"/><Relationship Id="rId31" Type="http://schemas.openxmlformats.org/officeDocument/2006/relationships/hyperlink" Target="https://etag.ee/wp-content/uploads/2024/06/Inimuuringute-hea-tava-kavand.pdf" TargetMode="External"/><Relationship Id="rId52" Type="http://schemas.openxmlformats.org/officeDocument/2006/relationships/hyperlink" Target="https://eetika.ee/et/sisu/inimuuringud" TargetMode="External"/><Relationship Id="rId73" Type="http://schemas.openxmlformats.org/officeDocument/2006/relationships/hyperlink" Target="https://www.riigiteataja.ee/akt/122122023011" TargetMode="External"/><Relationship Id="rId78" Type="http://schemas.openxmlformats.org/officeDocument/2006/relationships/hyperlink" Target="https://curia.europa.eu/juris/document/document.jsf;jsessionid=E24C155A702F4055E7C51347C23D87B8?text=&amp;docid=282469&amp;pageIndex=0&amp;doclang=et&amp;mode=req&amp;dir=&amp;occ=first&amp;part=1&amp;cid=2877901" TargetMode="External"/><Relationship Id="rId94" Type="http://schemas.openxmlformats.org/officeDocument/2006/relationships/hyperlink" Target="https://www.riigikohus.ee/lahendid?asjaNr=3-4-1-3-12" TargetMode="External"/><Relationship Id="rId99" Type="http://schemas.openxmlformats.org/officeDocument/2006/relationships/hyperlink" Target="https://abiinfo.rik.ee/sites/default/files/inline-files/EMTAK%202025%20tutvustus%20ja%20juhend_0.pdf" TargetMode="External"/><Relationship Id="rId101" Type="http://schemas.openxmlformats.org/officeDocument/2006/relationships/hyperlink" Target="https://www.riigiteataja.ee/akt/110062025006?leiaKehtiv" TargetMode="External"/><Relationship Id="rId122" Type="http://schemas.openxmlformats.org/officeDocument/2006/relationships/hyperlink" Target="https://www.riigiteataja.ee/akt/102012025078" TargetMode="External"/><Relationship Id="rId143" Type="http://schemas.openxmlformats.org/officeDocument/2006/relationships/hyperlink" Target="https://estcan.ee/wp-content/uploads/sites/845/Riigi-vahiprofiil-Eesti-2025.pdf" TargetMode="External"/><Relationship Id="rId148" Type="http://schemas.openxmlformats.org/officeDocument/2006/relationships/hyperlink" Target="https://assets-eu.researchsquare.com/files/rs-4708168/v1_covered_2435964a-e61e-4a49-b454-8a323fceeb1d.pdf?c=1722993891" TargetMode="External"/><Relationship Id="rId164" Type="http://schemas.openxmlformats.org/officeDocument/2006/relationships/hyperlink" Target="https://www.canrisk.org/" TargetMode="External"/><Relationship Id="rId169" Type="http://schemas.openxmlformats.org/officeDocument/2006/relationships/hyperlink" Target="https://tervis.ut.ee/sites/default/files/2022-04/TTH50_Geenitestid.pdf" TargetMode="External"/><Relationship Id="rId185" Type="http://schemas.openxmlformats.org/officeDocument/2006/relationships/hyperlink" Target="https://estcan.ee/wp-content/uploads/sites/845/Riigi-vahiprofiil-Eesti-2025.pdf" TargetMode="External"/><Relationship Id="rId4" Type="http://schemas.openxmlformats.org/officeDocument/2006/relationships/hyperlink" Target="https://www.riigiteataja.ee/akt/109012025014" TargetMode="External"/><Relationship Id="rId9" Type="http://schemas.openxmlformats.org/officeDocument/2006/relationships/hyperlink" Target="https://www.riigiteataja.ee/akt/102012025079" TargetMode="External"/><Relationship Id="rId180" Type="http://schemas.openxmlformats.org/officeDocument/2006/relationships/hyperlink" Target="https://coursesandconferences.wellcomeconnectingscience.org/our-events/past-events/" TargetMode="External"/><Relationship Id="rId210" Type="http://schemas.openxmlformats.org/officeDocument/2006/relationships/hyperlink" Target="https://ariregister.rik.ee/est/emtak_search?keyword=DNA&amp;version=3&amp;tree_view=hierarchy" TargetMode="External"/><Relationship Id="rId26" Type="http://schemas.openxmlformats.org/officeDocument/2006/relationships/hyperlink" Target="https://www.sm.ee/sites/default/files/documents/2024-01/Personaalmeditsiini%20pikaajaline%20programm%20aastateks%202024%E2%80%932034%20-%20l%C3%B5ppraport.pdf" TargetMode="External"/><Relationship Id="rId47" Type="http://schemas.openxmlformats.org/officeDocument/2006/relationships/hyperlink" Target="https://www.riigiteataja.ee/akt/78570" TargetMode="External"/><Relationship Id="rId68" Type="http://schemas.openxmlformats.org/officeDocument/2006/relationships/hyperlink" Target="https://genomics.ut.ee/et/eesti-geenivaramu" TargetMode="External"/><Relationship Id="rId89" Type="http://schemas.openxmlformats.org/officeDocument/2006/relationships/hyperlink" Target="https://www.riigiteataja.ee/akt/106042021005" TargetMode="External"/><Relationship Id="rId112" Type="http://schemas.openxmlformats.org/officeDocument/2006/relationships/hyperlink" Target="https://www.riigiteataja.ee/akt/104102024022" TargetMode="External"/><Relationship Id="rId133" Type="http://schemas.openxmlformats.org/officeDocument/2006/relationships/hyperlink" Target="https://www.riigikogu.ee/tegevus/eelnoud/eelnou/cc5e0cc0-2620-3f44-e381-071e238b4195/vordse-kohtlemise-seadus/" TargetMode="External"/><Relationship Id="rId154" Type="http://schemas.openxmlformats.org/officeDocument/2006/relationships/hyperlink" Target="https://www.riigiteataja.ee/akt/102042022001" TargetMode="External"/><Relationship Id="rId175" Type="http://schemas.openxmlformats.org/officeDocument/2006/relationships/hyperlink" Target="https://www.coe.int/en/web/conventions/full-list?module=treaty-detail&amp;treatynum=203" TargetMode="External"/><Relationship Id="rId196" Type="http://schemas.openxmlformats.org/officeDocument/2006/relationships/hyperlink" Target="https://unesdoc.unesco.org/ark:/48223/pf0000233258" TargetMode="External"/><Relationship Id="rId200" Type="http://schemas.openxmlformats.org/officeDocument/2006/relationships/hyperlink" Target="https://www.ohchr.org/en/calls-for-input/report-thee-protection-and-use-health-related-data" TargetMode="External"/><Relationship Id="rId16" Type="http://schemas.openxmlformats.org/officeDocument/2006/relationships/hyperlink" Target="https://valitsus.ee/vabariigi-valitsuse-tegevusprogrammi-2023-2027-taitmine" TargetMode="External"/><Relationship Id="rId37" Type="http://schemas.openxmlformats.org/officeDocument/2006/relationships/hyperlink" Target="https://www.riigiteataja.ee/akt/12799671" TargetMode="External"/><Relationship Id="rId58" Type="http://schemas.openxmlformats.org/officeDocument/2006/relationships/hyperlink" Target="https://www.riigiteataja.ee/akt/107012025006?leiaKehtiv" TargetMode="External"/><Relationship Id="rId79" Type="http://schemas.openxmlformats.org/officeDocument/2006/relationships/hyperlink" Target="https://www.riigikogu.ee/tegevus/eelnoud/eelnou/61815f7a-1025-4aea-9b0e-d9cf97337e59/" TargetMode="External"/><Relationship Id="rId102" Type="http://schemas.openxmlformats.org/officeDocument/2006/relationships/hyperlink" Target="https://eelnoud.valitsus.ee/main/mount/docList/e6136b99-2d32-4589-8099-f9e57ee5397d" TargetMode="External"/><Relationship Id="rId123" Type="http://schemas.openxmlformats.org/officeDocument/2006/relationships/hyperlink" Target="https://www.tervisekassa.ee/sites/default/files/TTL/2025/1667_taotlus_avalik.pdf" TargetMode="External"/><Relationship Id="rId144" Type="http://schemas.openxmlformats.org/officeDocument/2006/relationships/hyperlink" Target="https://estcan.ee/wp-content/uploads/sites/845/Riigi-vahiprofiil-Eesti-2025.pdf" TargetMode="External"/><Relationship Id="rId90" Type="http://schemas.openxmlformats.org/officeDocument/2006/relationships/hyperlink" Target="https://www.riigiteataja.ee/akt/106042021005" TargetMode="External"/><Relationship Id="rId165" Type="http://schemas.openxmlformats.org/officeDocument/2006/relationships/hyperlink" Target="https://brightscreening.eu/" TargetMode="External"/><Relationship Id="rId186" Type="http://schemas.openxmlformats.org/officeDocument/2006/relationships/hyperlink" Target="https://www.sm.ee/sites/default/files/documents/2024-01/Personaalmeditsiini%20pikaajaline%20programm%20aastateks%202024%E2%80%932034%20-%20l%C3%B5ppraport.pdf" TargetMode="External"/><Relationship Id="rId211" Type="http://schemas.openxmlformats.org/officeDocument/2006/relationships/hyperlink" Target="https://abiinfo.rik.ee/sites/default/files/inline-files/EMTAK%202025%20tutvustus%20ja%20juhend_0.pdf" TargetMode="External"/><Relationship Id="rId27" Type="http://schemas.openxmlformats.org/officeDocument/2006/relationships/hyperlink" Target="https://www.tervisekassa.ee/sites/default/files/TTL/2025/1667_taotlus_avalik.pdf" TargetMode="External"/><Relationship Id="rId48" Type="http://schemas.openxmlformats.org/officeDocument/2006/relationships/hyperlink" Target="https://www.digar.ee/viewer/et/nlib-digar:244/116386/page/1" TargetMode="External"/><Relationship Id="rId69" Type="http://schemas.openxmlformats.org/officeDocument/2006/relationships/hyperlink" Target="https://eur-lex.europa.eu/legal-content/ET/ALL/?uri=OJ%3AL_202500327" TargetMode="External"/><Relationship Id="rId113" Type="http://schemas.openxmlformats.org/officeDocument/2006/relationships/hyperlink" Target="https://www.tehik.ee/sites/default/files/2021-11/upTIS%20visioon%2011.06.2021.pdf" TargetMode="External"/><Relationship Id="rId134" Type="http://schemas.openxmlformats.org/officeDocument/2006/relationships/hyperlink" Target="https://pohiseadus.ee/sisu/3483/paragrahv_12" TargetMode="External"/><Relationship Id="rId80" Type="http://schemas.openxmlformats.org/officeDocument/2006/relationships/hyperlink" Target="https://eur-lex.europa.eu/legal-content/ET/TXT/HTML/?uri=CELEX:32011L0024" TargetMode="External"/><Relationship Id="rId155" Type="http://schemas.openxmlformats.org/officeDocument/2006/relationships/hyperlink" Target="https://www.kliinikum.ee/harvikhaigused/" TargetMode="External"/><Relationship Id="rId176" Type="http://schemas.openxmlformats.org/officeDocument/2006/relationships/hyperlink" Target="https://hgsa.org.au/Web/Web/HP-Resources/Australasian-Professional-Genetic-Workforce-Census-Reports.aspx" TargetMode="External"/><Relationship Id="rId197" Type="http://schemas.openxmlformats.org/officeDocument/2006/relationships/hyperlink" Target="https://search.coe.int/cm/Pages/result_details.aspx?ObjectID=09000016805c3f7a" TargetMode="External"/><Relationship Id="rId201" Type="http://schemas.openxmlformats.org/officeDocument/2006/relationships/hyperlink" Target="https://tervis.ut.ee/et/tervisetehnoloogiate-hindamine/raportid" TargetMode="External"/><Relationship Id="rId17" Type="http://schemas.openxmlformats.org/officeDocument/2006/relationships/hyperlink" Target="https://www.sm.ee/rahvastiku-tervise-arengukava-2020-2030" TargetMode="External"/><Relationship Id="rId38" Type="http://schemas.openxmlformats.org/officeDocument/2006/relationships/hyperlink" Target="https://ut.ee/en/news/world-first-genetic-study-heart-disease-prevention-kicks-estonia" TargetMode="External"/><Relationship Id="rId59" Type="http://schemas.openxmlformats.org/officeDocument/2006/relationships/hyperlink" Target="https://pohiseadus.ee/sisu/3489" TargetMode="External"/><Relationship Id="rId103" Type="http://schemas.openxmlformats.org/officeDocument/2006/relationships/hyperlink" Target="https://www.riigikogu.ee/tegevus/eelnoud/eelnou/61815f7a-1025-4aea-9b0e-d9cf97337e59/" TargetMode="External"/><Relationship Id="rId124" Type="http://schemas.openxmlformats.org/officeDocument/2006/relationships/hyperlink" Target="https://www.riigikogu.ee/download/593a1eae-3189-4c48-99fd-6030a4e8c1da" TargetMode="External"/><Relationship Id="rId70" Type="http://schemas.openxmlformats.org/officeDocument/2006/relationships/hyperlink" Target="https://eur-lex.europa.eu/legal-content/ET/TXT/?uri=celex%3A32022R0868" TargetMode="External"/><Relationship Id="rId91" Type="http://schemas.openxmlformats.org/officeDocument/2006/relationships/hyperlink" Target="https://www.riigiteataja.ee/akt/115052015002" TargetMode="External"/><Relationship Id="rId145" Type="http://schemas.openxmlformats.org/officeDocument/2006/relationships/hyperlink" Target="https://www.eppermed.eu/publications-resources/ep-permed-publications/strategic-research-innovation-agenda-for-personalised-medicine/" TargetMode="External"/><Relationship Id="rId166" Type="http://schemas.openxmlformats.org/officeDocument/2006/relationships/hyperlink" Target="https://brightscreening.eu/2024/09/19/the-bright-clinical-study-in-estonia-confirms-the-feasibility-of-risk-based-breast-cancer-screening/" TargetMode="External"/><Relationship Id="rId187" Type="http://schemas.openxmlformats.org/officeDocument/2006/relationships/hyperlink" Target="https://rito.riigikogu.ee/wordpress/wp-content/uploads/2020/12/NisuNiidas.pdf" TargetMode="External"/><Relationship Id="rId1" Type="http://schemas.openxmlformats.org/officeDocument/2006/relationships/hyperlink" Target="https://www.riigikogu.ee/tegevus/eelnoud/eelnou/27f4fde2-15e8-4441-adb2-813f5fc64fe1/teadus--ja-arendustegevuse-ning-innovatsiooni-korralduse-seadus/" TargetMode="External"/><Relationship Id="rId28" Type="http://schemas.openxmlformats.org/officeDocument/2006/relationships/hyperlink" Target="https://health.ec.europa.eu/system/files/2022-01/2021_chp_et_estonian.pdf" TargetMode="External"/><Relationship Id="rId49" Type="http://schemas.openxmlformats.org/officeDocument/2006/relationships/hyperlink" Target="https://www.riigiteataja.ee/akt/104012019011?leiaKehtiv" TargetMode="External"/><Relationship Id="rId114" Type="http://schemas.openxmlformats.org/officeDocument/2006/relationships/hyperlink" Target="https://www.sciencedirect.com/science/article/pii/S2211883718300182" TargetMode="External"/><Relationship Id="rId60" Type="http://schemas.openxmlformats.org/officeDocument/2006/relationships/hyperlink" Target="https://www.justdigi.ee/era-ja-avalik-oigus/haldusoigus/avalik-teave" TargetMode="External"/><Relationship Id="rId81" Type="http://schemas.openxmlformats.org/officeDocument/2006/relationships/hyperlink" Target="https://www.ukbiobank.ac.uk/learn-more-about-uk-biobank/about-us" TargetMode="External"/><Relationship Id="rId135" Type="http://schemas.openxmlformats.org/officeDocument/2006/relationships/hyperlink" Target="javascript:void(0)" TargetMode="External"/><Relationship Id="rId156" Type="http://schemas.openxmlformats.org/officeDocument/2006/relationships/hyperlink" Target="https://www.kliinikum.ee/patsiendiinfo-andmebaas/vastsundinute-kaasasundinud-haiguste-soeluuring/" TargetMode="External"/><Relationship Id="rId177" Type="http://schemas.openxmlformats.org/officeDocument/2006/relationships/hyperlink" Target="https://www.nsgc.org/Policy-Research-and-Publications/Professional-Status-Survey" TargetMode="External"/><Relationship Id="rId198" Type="http://schemas.openxmlformats.org/officeDocument/2006/relationships/hyperlink" Target="https://search.coe.int/cm/Pages/result_details.aspx?ObjectId=09000016806b2c5f" TargetMode="External"/><Relationship Id="rId202" Type="http://schemas.openxmlformats.org/officeDocument/2006/relationships/hyperlink" Target="https://www.etag.ee/wpcontent/uploads/2021/07/L%C3%B5pparuanne.pdf" TargetMode="External"/><Relationship Id="rId18" Type="http://schemas.openxmlformats.org/officeDocument/2006/relationships/hyperlink" Target="https://tai.ee/et/valjaanded/vahitorje-tegevuskava-2021-2030" TargetMode="External"/><Relationship Id="rId39" Type="http://schemas.openxmlformats.org/officeDocument/2006/relationships/hyperlink" Target="https://sisu.ut.ee/permedcenter/" TargetMode="External"/><Relationship Id="rId50" Type="http://schemas.openxmlformats.org/officeDocument/2006/relationships/hyperlink" Target="https://etag.ee/en/hea-teadustava-raamdokument/" TargetMode="External"/><Relationship Id="rId104" Type="http://schemas.openxmlformats.org/officeDocument/2006/relationships/hyperlink" Target="https://eelnoud.valitsus.ee/main/mount/docList/ba650195-f584-46c8-86df-14c4ac7a747c" TargetMode="External"/><Relationship Id="rId125" Type="http://schemas.openxmlformats.org/officeDocument/2006/relationships/hyperlink" Target="https://www.riigikogu.ee/tegevus/eelnoud/eelnou/385658bf-fd7f-3f51-93c1-756e12845f60/inimgeeniuuringute-seadus/" TargetMode="External"/><Relationship Id="rId146" Type="http://schemas.openxmlformats.org/officeDocument/2006/relationships/hyperlink" Target="https://www.eppermed.eu/publications-resources/ep-permed-publications/strategic-research-innovation-agenda-for-personalised-medicine/" TargetMode="External"/><Relationship Id="rId167" Type="http://schemas.openxmlformats.org/officeDocument/2006/relationships/hyperlink" Target="https://doi.org/10.1007/s40258-025-00949-w" TargetMode="External"/><Relationship Id="rId188" Type="http://schemas.openxmlformats.org/officeDocument/2006/relationships/hyperlink" Target="https://digibio.ut.ee/" TargetMode="External"/><Relationship Id="rId71" Type="http://schemas.openxmlformats.org/officeDocument/2006/relationships/hyperlink" Target="https://www.justdigi.ee/sites/default/files/documents/2025-01/AvTS%20kitsaskohtade%20analuus.pdf" TargetMode="External"/><Relationship Id="rId92" Type="http://schemas.openxmlformats.org/officeDocument/2006/relationships/hyperlink" Target="https://www.riigikohus.ee/lahendid?asjaNr=3-3-1-75-15" TargetMode="External"/><Relationship Id="rId2" Type="http://schemas.openxmlformats.org/officeDocument/2006/relationships/hyperlink" Target="https://www.riigiteataja.ee/akt/113032019064" TargetMode="External"/><Relationship Id="rId29" Type="http://schemas.openxmlformats.org/officeDocument/2006/relationships/hyperlink" Target="https://eelnoud.valitsus.ee/main/mount/docList/2ad3c4ee-e929-49d3-b5df-7be964a01384?activity=1" TargetMode="External"/><Relationship Id="rId40" Type="http://schemas.openxmlformats.org/officeDocument/2006/relationships/hyperlink" Target="https://sisu.ut.ee/permedcenter/" TargetMode="External"/><Relationship Id="rId115" Type="http://schemas.openxmlformats.org/officeDocument/2006/relationships/hyperlink" Target="https://academic.oup.com/eurpub/article/30/3/543/5680020" TargetMode="External"/><Relationship Id="rId136" Type="http://schemas.openxmlformats.org/officeDocument/2006/relationships/hyperlink" Target="https://eelnoud.valitsus.ee/main/mount/docList/e0ed57c5-9ef4-4ccc-89d4-9df3495ffb81" TargetMode="External"/><Relationship Id="rId157" Type="http://schemas.openxmlformats.org/officeDocument/2006/relationships/hyperlink" Target="https://pubmed.ncbi.nlm.nih.gov/24238947/" TargetMode="External"/><Relationship Id="rId178" Type="http://schemas.openxmlformats.org/officeDocument/2006/relationships/hyperlink" Target="https://www.nsgc.org/Professional-Status-Surve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u.ehamaa\Desktop\DOTX_failid_SoM\SELETUSKIRI%20seadus%202018.dotx"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E579B56BAECA84AA24CE2339784D7AE" ma:contentTypeVersion="13" ma:contentTypeDescription="Loo uus dokument" ma:contentTypeScope="" ma:versionID="d2fc3e46c1d7308b01d309372ba4f02d">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7a1ec343604e145ad8e68f98be908308"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B0530-ACAD-4566-B86C-44B66DA6BD1C}">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2.xml><?xml version="1.0" encoding="utf-8"?>
<ds:datastoreItem xmlns:ds="http://schemas.openxmlformats.org/officeDocument/2006/customXml" ds:itemID="{0E440CDA-7C64-4716-ADCA-D9EBB1523173}">
  <ds:schemaRefs>
    <ds:schemaRef ds:uri="http://schemas.microsoft.com/sharepoint/v3/contenttype/forms"/>
  </ds:schemaRefs>
</ds:datastoreItem>
</file>

<file path=customXml/itemProps3.xml><?xml version="1.0" encoding="utf-8"?>
<ds:datastoreItem xmlns:ds="http://schemas.openxmlformats.org/officeDocument/2006/customXml" ds:itemID="{1AE06AC2-E27C-4633-9BA2-E55B90940BB4}"/>
</file>

<file path=customXml/itemProps4.xml><?xml version="1.0" encoding="utf-8"?>
<ds:datastoreItem xmlns:ds="http://schemas.openxmlformats.org/officeDocument/2006/customXml" ds:itemID="{C3D87284-AFCB-4295-B0B5-C73A868852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SELETUSKIRI seadus 2018</Template>
  <TotalTime>166</TotalTime>
  <Pages>111</Pages>
  <Words>53777</Words>
  <Characters>311912</Characters>
  <Application>Microsoft Office Word</Application>
  <DocSecurity>0</DocSecurity>
  <Lines>2599</Lines>
  <Paragraphs>729</Paragraphs>
  <ScaleCrop>false</ScaleCrop>
  <HeadingPairs>
    <vt:vector size="2" baseType="variant">
      <vt:variant>
        <vt:lpstr>Pealkiri</vt:lpstr>
      </vt:variant>
      <vt:variant>
        <vt:i4>1</vt:i4>
      </vt:variant>
    </vt:vector>
  </HeadingPairs>
  <TitlesOfParts>
    <vt:vector size="1" baseType="lpstr">
      <vt:lpstr>SELETUSKIRI</vt:lpstr>
    </vt:vector>
  </TitlesOfParts>
  <Company>DF</Company>
  <LinksUpToDate>false</LinksUpToDate>
  <CharactersWithSpaces>364960</CharactersWithSpaces>
  <SharedDoc>false</SharedDoc>
  <HLinks>
    <vt:vector size="1656" baseType="variant">
      <vt:variant>
        <vt:i4>5898266</vt:i4>
      </vt:variant>
      <vt:variant>
        <vt:i4>174</vt:i4>
      </vt:variant>
      <vt:variant>
        <vt:i4>0</vt:i4>
      </vt:variant>
      <vt:variant>
        <vt:i4>5</vt:i4>
      </vt:variant>
      <vt:variant>
        <vt:lpwstr>https://www.riigiteataja.ee/akt/112032019045</vt:lpwstr>
      </vt:variant>
      <vt:variant>
        <vt:lpwstr/>
      </vt:variant>
      <vt:variant>
        <vt:i4>5963802</vt:i4>
      </vt:variant>
      <vt:variant>
        <vt:i4>171</vt:i4>
      </vt:variant>
      <vt:variant>
        <vt:i4>0</vt:i4>
      </vt:variant>
      <vt:variant>
        <vt:i4>5</vt:i4>
      </vt:variant>
      <vt:variant>
        <vt:lpwstr>https://www.riigiteataja.ee/akt/112032019044</vt:lpwstr>
      </vt:variant>
      <vt:variant>
        <vt:lpwstr/>
      </vt:variant>
      <vt:variant>
        <vt:i4>6029338</vt:i4>
      </vt:variant>
      <vt:variant>
        <vt:i4>168</vt:i4>
      </vt:variant>
      <vt:variant>
        <vt:i4>0</vt:i4>
      </vt:variant>
      <vt:variant>
        <vt:i4>5</vt:i4>
      </vt:variant>
      <vt:variant>
        <vt:lpwstr>https://www.riigiteataja.ee/akt/112032019043</vt:lpwstr>
      </vt:variant>
      <vt:variant>
        <vt:lpwstr/>
      </vt:variant>
      <vt:variant>
        <vt:i4>5832733</vt:i4>
      </vt:variant>
      <vt:variant>
        <vt:i4>165</vt:i4>
      </vt:variant>
      <vt:variant>
        <vt:i4>0</vt:i4>
      </vt:variant>
      <vt:variant>
        <vt:i4>5</vt:i4>
      </vt:variant>
      <vt:variant>
        <vt:lpwstr>https://www.riigiteataja.ee/akt/117042019016</vt:lpwstr>
      </vt:variant>
      <vt:variant>
        <vt:lpwstr/>
      </vt:variant>
      <vt:variant>
        <vt:i4>5767196</vt:i4>
      </vt:variant>
      <vt:variant>
        <vt:i4>162</vt:i4>
      </vt:variant>
      <vt:variant>
        <vt:i4>0</vt:i4>
      </vt:variant>
      <vt:variant>
        <vt:i4>5</vt:i4>
      </vt:variant>
      <vt:variant>
        <vt:lpwstr>https://www.riigiteataja.ee/akt/112032019027</vt:lpwstr>
      </vt:variant>
      <vt:variant>
        <vt:lpwstr/>
      </vt:variant>
      <vt:variant>
        <vt:i4>5767190</vt:i4>
      </vt:variant>
      <vt:variant>
        <vt:i4>159</vt:i4>
      </vt:variant>
      <vt:variant>
        <vt:i4>0</vt:i4>
      </vt:variant>
      <vt:variant>
        <vt:i4>5</vt:i4>
      </vt:variant>
      <vt:variant>
        <vt:lpwstr>https://www.riigiteataja.ee/akt/123052023057</vt:lpwstr>
      </vt:variant>
      <vt:variant>
        <vt:lpwstr/>
      </vt:variant>
      <vt:variant>
        <vt:i4>6094864</vt:i4>
      </vt:variant>
      <vt:variant>
        <vt:i4>156</vt:i4>
      </vt:variant>
      <vt:variant>
        <vt:i4>0</vt:i4>
      </vt:variant>
      <vt:variant>
        <vt:i4>5</vt:i4>
      </vt:variant>
      <vt:variant>
        <vt:lpwstr>https://www.riigiteataja.ee/akt/126092019001</vt:lpwstr>
      </vt:variant>
      <vt:variant>
        <vt:lpwstr/>
      </vt:variant>
      <vt:variant>
        <vt:i4>6029332</vt:i4>
      </vt:variant>
      <vt:variant>
        <vt:i4>153</vt:i4>
      </vt:variant>
      <vt:variant>
        <vt:i4>0</vt:i4>
      </vt:variant>
      <vt:variant>
        <vt:i4>5</vt:i4>
      </vt:variant>
      <vt:variant>
        <vt:lpwstr>https://www.riigiteataja.ee/akt/104102024020</vt:lpwstr>
      </vt:variant>
      <vt:variant>
        <vt:lpwstr/>
      </vt:variant>
      <vt:variant>
        <vt:i4>5701651</vt:i4>
      </vt:variant>
      <vt:variant>
        <vt:i4>150</vt:i4>
      </vt:variant>
      <vt:variant>
        <vt:i4>0</vt:i4>
      </vt:variant>
      <vt:variant>
        <vt:i4>5</vt:i4>
      </vt:variant>
      <vt:variant>
        <vt:lpwstr>https://www.riigiteataja.ee/akt/127122024049</vt:lpwstr>
      </vt:variant>
      <vt:variant>
        <vt:lpwstr/>
      </vt:variant>
      <vt:variant>
        <vt:i4>3211327</vt:i4>
      </vt:variant>
      <vt:variant>
        <vt:i4>147</vt:i4>
      </vt:variant>
      <vt:variant>
        <vt:i4>0</vt:i4>
      </vt:variant>
      <vt:variant>
        <vt:i4>5</vt:i4>
      </vt:variant>
      <vt:variant>
        <vt:lpwstr>https://www.riigiteataja.ee/akt/106122016011?leiaKehtiv</vt:lpwstr>
      </vt:variant>
      <vt:variant>
        <vt:lpwstr/>
      </vt:variant>
      <vt:variant>
        <vt:i4>5767190</vt:i4>
      </vt:variant>
      <vt:variant>
        <vt:i4>144</vt:i4>
      </vt:variant>
      <vt:variant>
        <vt:i4>0</vt:i4>
      </vt:variant>
      <vt:variant>
        <vt:i4>5</vt:i4>
      </vt:variant>
      <vt:variant>
        <vt:lpwstr>https://www.riigiteataja.ee/akt/127122024016</vt:lpwstr>
      </vt:variant>
      <vt:variant>
        <vt:lpwstr/>
      </vt:variant>
      <vt:variant>
        <vt:i4>3604542</vt:i4>
      </vt:variant>
      <vt:variant>
        <vt:i4>141</vt:i4>
      </vt:variant>
      <vt:variant>
        <vt:i4>0</vt:i4>
      </vt:variant>
      <vt:variant>
        <vt:i4>5</vt:i4>
      </vt:variant>
      <vt:variant>
        <vt:lpwstr>https://www.riigiteataja.ee/akt/107062023005?leiaKehtiv</vt:lpwstr>
      </vt:variant>
      <vt:variant>
        <vt:lpwstr/>
      </vt:variant>
      <vt:variant>
        <vt:i4>393286</vt:i4>
      </vt:variant>
      <vt:variant>
        <vt:i4>138</vt:i4>
      </vt:variant>
      <vt:variant>
        <vt:i4>0</vt:i4>
      </vt:variant>
      <vt:variant>
        <vt:i4>5</vt:i4>
      </vt:variant>
      <vt:variant>
        <vt:lpwstr>https://euc-word-edit.officeapps.live.com/we/wordeditorframe.aspx?ui=et&amp;rs=et-EE&amp;wopisrc=https%3A%2F%2Feegovg01.sharepoint.com%2Fsites%2FJAGAMINE_SOM%2FProjektid%2F1170%2F_vti_bin%2Fwopi.ashx%2Ffiles%2F41c22b2889f94932aa515b55c11beebb&amp;wdenableroaming=1&amp;mscc=1&amp;hid=69647BA1-D069-B000-5E45-DD1135B2C6C3.0&amp;uih=sharepointcom&amp;wdlcid=et&amp;jsapi=1&amp;jsapiver=v2&amp;corrid=3896ebe7-583c-908a-eca8-b42968c08a59&amp;usid=3896ebe7-583c-908a-eca8-b42968c08a59&amp;newsession=1&amp;sftc=1&amp;uihit=docaspx&amp;muv=1&amp;cac=1&amp;sams=1&amp;mtf=1&amp;sfp=1&amp;sdp=1&amp;hch=1&amp;hwfh=1&amp;dchat=1&amp;sc=%7B%22pmo%22%3A%22https%3A%2F%2Feegovg01.sharepoint.com%22%2C%22pmshare%22%3Atrue%7D&amp;ctp=LeastProtected&amp;rct=Normal&amp;wdorigin=BrowserReload&amp;csc=1&amp;instantedit=1&amp;wopicomplete=1&amp;wdredirectionreason=Unified_SingleFlush</vt:lpwstr>
      </vt:variant>
      <vt:variant>
        <vt:lpwstr>_ftn1</vt:lpwstr>
      </vt:variant>
      <vt:variant>
        <vt:i4>4522053</vt:i4>
      </vt:variant>
      <vt:variant>
        <vt:i4>135</vt:i4>
      </vt:variant>
      <vt:variant>
        <vt:i4>0</vt:i4>
      </vt:variant>
      <vt:variant>
        <vt:i4>5</vt:i4>
      </vt:variant>
      <vt:variant>
        <vt:lpwstr>https://moodle.emita.ee/course/view.php?id=80</vt:lpwstr>
      </vt:variant>
      <vt:variant>
        <vt:lpwstr>section-0</vt:lpwstr>
      </vt:variant>
      <vt:variant>
        <vt:i4>6619258</vt:i4>
      </vt:variant>
      <vt:variant>
        <vt:i4>132</vt:i4>
      </vt:variant>
      <vt:variant>
        <vt:i4>0</vt:i4>
      </vt:variant>
      <vt:variant>
        <vt:i4>5</vt:i4>
      </vt:variant>
      <vt:variant>
        <vt:lpwstr>https://meditsiiniteadused.ut.ee/et/sisu/mikrokraad-geneetika-personaalmeditsiinis</vt:lpwstr>
      </vt:variant>
      <vt:variant>
        <vt:lpwstr/>
      </vt:variant>
      <vt:variant>
        <vt:i4>2228333</vt:i4>
      </vt:variant>
      <vt:variant>
        <vt:i4>129</vt:i4>
      </vt:variant>
      <vt:variant>
        <vt:i4>0</vt:i4>
      </vt:variant>
      <vt:variant>
        <vt:i4>5</vt:i4>
      </vt:variant>
      <vt:variant>
        <vt:lpwstr>https://sm.ee/sites/default/files/documents/2024-01/Personaalmeditsiini pikaajaline programm aastateks 2024%E2%80%932034 - l%C3%B5ppraport.pdf</vt:lpwstr>
      </vt:variant>
      <vt:variant>
        <vt:lpwstr/>
      </vt:variant>
      <vt:variant>
        <vt:i4>5505064</vt:i4>
      </vt:variant>
      <vt:variant>
        <vt:i4>126</vt:i4>
      </vt:variant>
      <vt:variant>
        <vt:i4>0</vt:i4>
      </vt:variant>
      <vt:variant>
        <vt:i4>5</vt:i4>
      </vt:variant>
      <vt:variant>
        <vt:lpwstr>https://etag.ee/wp-content/uploads/2024/11/Ministri_2024_KK_nr_1.1-2_24_308_tulemused.pdf</vt:lpwstr>
      </vt:variant>
      <vt:variant>
        <vt:lpwstr/>
      </vt:variant>
      <vt:variant>
        <vt:i4>8323125</vt:i4>
      </vt:variant>
      <vt:variant>
        <vt:i4>123</vt:i4>
      </vt:variant>
      <vt:variant>
        <vt:i4>0</vt:i4>
      </vt:variant>
      <vt:variant>
        <vt:i4>5</vt:i4>
      </vt:variant>
      <vt:variant>
        <vt:lpwstr>https://defolio.com/eda/2024-minugeenivaramu-1</vt:lpwstr>
      </vt:variant>
      <vt:variant>
        <vt:lpwstr/>
      </vt:variant>
      <vt:variant>
        <vt:i4>7864370</vt:i4>
      </vt:variant>
      <vt:variant>
        <vt:i4>120</vt:i4>
      </vt:variant>
      <vt:variant>
        <vt:i4>0</vt:i4>
      </vt:variant>
      <vt:variant>
        <vt:i4>5</vt:i4>
      </vt:variant>
      <vt:variant>
        <vt:lpwstr>https://www.nature.com/articles/d41586-024-02108-y</vt:lpwstr>
      </vt:variant>
      <vt:variant>
        <vt:lpwstr/>
      </vt:variant>
      <vt:variant>
        <vt:i4>393224</vt:i4>
      </vt:variant>
      <vt:variant>
        <vt:i4>117</vt:i4>
      </vt:variant>
      <vt:variant>
        <vt:i4>0</vt:i4>
      </vt:variant>
      <vt:variant>
        <vt:i4>5</vt:i4>
      </vt:variant>
      <vt:variant>
        <vt:lpwstr>https://www.dn.se/varlden/esternas-besatthet-av-sin-egen-arvsmassa-fick-sajt-att-krascha/</vt:lpwstr>
      </vt:variant>
      <vt:variant>
        <vt:lpwstr/>
      </vt:variant>
      <vt:variant>
        <vt:i4>3276857</vt:i4>
      </vt:variant>
      <vt:variant>
        <vt:i4>114</vt:i4>
      </vt:variant>
      <vt:variant>
        <vt:i4>0</vt:i4>
      </vt:variant>
      <vt:variant>
        <vt:i4>5</vt:i4>
      </vt:variant>
      <vt:variant>
        <vt:lpwstr>https://www.riigiteataja.ee/akt/115052015002?leiaKehtiv</vt:lpwstr>
      </vt:variant>
      <vt:variant>
        <vt:lpwstr/>
      </vt:variant>
      <vt:variant>
        <vt:i4>3866733</vt:i4>
      </vt:variant>
      <vt:variant>
        <vt:i4>111</vt:i4>
      </vt:variant>
      <vt:variant>
        <vt:i4>0</vt:i4>
      </vt:variant>
      <vt:variant>
        <vt:i4>5</vt:i4>
      </vt:variant>
      <vt:variant>
        <vt:lpwstr>https://www.riigikogu.ee/download/593a1eae-3189-4c48-99fd-6030a4e8c1da</vt:lpwstr>
      </vt:variant>
      <vt:variant>
        <vt:lpwstr/>
      </vt:variant>
      <vt:variant>
        <vt:i4>5570583</vt:i4>
      </vt:variant>
      <vt:variant>
        <vt:i4>108</vt:i4>
      </vt:variant>
      <vt:variant>
        <vt:i4>0</vt:i4>
      </vt:variant>
      <vt:variant>
        <vt:i4>5</vt:i4>
      </vt:variant>
      <vt:variant>
        <vt:lpwstr>https://www.riigiteataja.ee/akt/102012025078</vt:lpwstr>
      </vt:variant>
      <vt:variant>
        <vt:lpwstr/>
      </vt:variant>
      <vt:variant>
        <vt:i4>5505047</vt:i4>
      </vt:variant>
      <vt:variant>
        <vt:i4>105</vt:i4>
      </vt:variant>
      <vt:variant>
        <vt:i4>0</vt:i4>
      </vt:variant>
      <vt:variant>
        <vt:i4>5</vt:i4>
      </vt:variant>
      <vt:variant>
        <vt:lpwstr>https://www.riigiteataja.ee/akt/102012025079</vt:lpwstr>
      </vt:variant>
      <vt:variant>
        <vt:lpwstr/>
      </vt:variant>
      <vt:variant>
        <vt:i4>5767191</vt:i4>
      </vt:variant>
      <vt:variant>
        <vt:i4>102</vt:i4>
      </vt:variant>
      <vt:variant>
        <vt:i4>0</vt:i4>
      </vt:variant>
      <vt:variant>
        <vt:i4>5</vt:i4>
      </vt:variant>
      <vt:variant>
        <vt:lpwstr>https://www.riigiteataja.ee/akt/102012025075</vt:lpwstr>
      </vt:variant>
      <vt:variant>
        <vt:lpwstr/>
      </vt:variant>
      <vt:variant>
        <vt:i4>6029331</vt:i4>
      </vt:variant>
      <vt:variant>
        <vt:i4>99</vt:i4>
      </vt:variant>
      <vt:variant>
        <vt:i4>0</vt:i4>
      </vt:variant>
      <vt:variant>
        <vt:i4>5</vt:i4>
      </vt:variant>
      <vt:variant>
        <vt:lpwstr>https://www.riigiteataja.ee/akt/102012025031</vt:lpwstr>
      </vt:variant>
      <vt:variant>
        <vt:lpwstr/>
      </vt:variant>
      <vt:variant>
        <vt:i4>6160400</vt:i4>
      </vt:variant>
      <vt:variant>
        <vt:i4>96</vt:i4>
      </vt:variant>
      <vt:variant>
        <vt:i4>0</vt:i4>
      </vt:variant>
      <vt:variant>
        <vt:i4>5</vt:i4>
      </vt:variant>
      <vt:variant>
        <vt:lpwstr>https://www.riigiteataja.ee/akt/102012025003</vt:lpwstr>
      </vt:variant>
      <vt:variant>
        <vt:lpwstr/>
      </vt:variant>
      <vt:variant>
        <vt:i4>5898268</vt:i4>
      </vt:variant>
      <vt:variant>
        <vt:i4>93</vt:i4>
      </vt:variant>
      <vt:variant>
        <vt:i4>0</vt:i4>
      </vt:variant>
      <vt:variant>
        <vt:i4>5</vt:i4>
      </vt:variant>
      <vt:variant>
        <vt:lpwstr>https://www.riigiteataja.ee/akt/129062024015</vt:lpwstr>
      </vt:variant>
      <vt:variant>
        <vt:lpwstr/>
      </vt:variant>
      <vt:variant>
        <vt:i4>6094867</vt:i4>
      </vt:variant>
      <vt:variant>
        <vt:i4>90</vt:i4>
      </vt:variant>
      <vt:variant>
        <vt:i4>0</vt:i4>
      </vt:variant>
      <vt:variant>
        <vt:i4>5</vt:i4>
      </vt:variant>
      <vt:variant>
        <vt:lpwstr>https://www.riigiteataja.ee/akt/115052015002</vt:lpwstr>
      </vt:variant>
      <vt:variant>
        <vt:lpwstr/>
      </vt:variant>
      <vt:variant>
        <vt:i4>6094864</vt:i4>
      </vt:variant>
      <vt:variant>
        <vt:i4>87</vt:i4>
      </vt:variant>
      <vt:variant>
        <vt:i4>0</vt:i4>
      </vt:variant>
      <vt:variant>
        <vt:i4>5</vt:i4>
      </vt:variant>
      <vt:variant>
        <vt:lpwstr>https://www.riigiteataja.ee/akt/126092019001</vt:lpwstr>
      </vt:variant>
      <vt:variant>
        <vt:lpwstr/>
      </vt:variant>
      <vt:variant>
        <vt:i4>458769</vt:i4>
      </vt:variant>
      <vt:variant>
        <vt:i4>84</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4063350</vt:i4>
      </vt:variant>
      <vt:variant>
        <vt:i4>81</vt:i4>
      </vt:variant>
      <vt:variant>
        <vt:i4>0</vt:i4>
      </vt:variant>
      <vt:variant>
        <vt:i4>5</vt:i4>
      </vt:variant>
      <vt:variant>
        <vt:lpwstr>https://geenidoonor.ee/infoleht</vt:lpwstr>
      </vt:variant>
      <vt:variant>
        <vt:lpwstr/>
      </vt:variant>
      <vt:variant>
        <vt:i4>5373973</vt:i4>
      </vt:variant>
      <vt:variant>
        <vt:i4>78</vt:i4>
      </vt:variant>
      <vt:variant>
        <vt:i4>0</vt:i4>
      </vt:variant>
      <vt:variant>
        <vt:i4>5</vt:i4>
      </vt:variant>
      <vt:variant>
        <vt:lpwstr>https://www.riigiteataja.ee/akt/78570</vt:lpwstr>
      </vt:variant>
      <vt:variant>
        <vt:lpwstr/>
      </vt:variant>
      <vt:variant>
        <vt:i4>3145790</vt:i4>
      </vt:variant>
      <vt:variant>
        <vt:i4>75</vt:i4>
      </vt:variant>
      <vt:variant>
        <vt:i4>0</vt:i4>
      </vt:variant>
      <vt:variant>
        <vt:i4>5</vt:i4>
      </vt:variant>
      <vt:variant>
        <vt:lpwstr>https://www.riigiteataja.ee/akt/122102021011?leiaKehtiv</vt:lpwstr>
      </vt:variant>
      <vt:variant>
        <vt:lpwstr/>
      </vt:variant>
      <vt:variant>
        <vt:i4>5570583</vt:i4>
      </vt:variant>
      <vt:variant>
        <vt:i4>72</vt:i4>
      </vt:variant>
      <vt:variant>
        <vt:i4>0</vt:i4>
      </vt:variant>
      <vt:variant>
        <vt:i4>5</vt:i4>
      </vt:variant>
      <vt:variant>
        <vt:lpwstr>https://www.riigiteataja.ee/akt/102012025078</vt:lpwstr>
      </vt:variant>
      <vt:variant>
        <vt:lpwstr/>
      </vt:variant>
      <vt:variant>
        <vt:i4>5505047</vt:i4>
      </vt:variant>
      <vt:variant>
        <vt:i4>69</vt:i4>
      </vt:variant>
      <vt:variant>
        <vt:i4>0</vt:i4>
      </vt:variant>
      <vt:variant>
        <vt:i4>5</vt:i4>
      </vt:variant>
      <vt:variant>
        <vt:lpwstr>https://www.riigiteataja.ee/akt/102012025079</vt:lpwstr>
      </vt:variant>
      <vt:variant>
        <vt:lpwstr/>
      </vt:variant>
      <vt:variant>
        <vt:i4>5767191</vt:i4>
      </vt:variant>
      <vt:variant>
        <vt:i4>66</vt:i4>
      </vt:variant>
      <vt:variant>
        <vt:i4>0</vt:i4>
      </vt:variant>
      <vt:variant>
        <vt:i4>5</vt:i4>
      </vt:variant>
      <vt:variant>
        <vt:lpwstr>https://www.riigiteataja.ee/akt/102012025075</vt:lpwstr>
      </vt:variant>
      <vt:variant>
        <vt:lpwstr/>
      </vt:variant>
      <vt:variant>
        <vt:i4>6029331</vt:i4>
      </vt:variant>
      <vt:variant>
        <vt:i4>63</vt:i4>
      </vt:variant>
      <vt:variant>
        <vt:i4>0</vt:i4>
      </vt:variant>
      <vt:variant>
        <vt:i4>5</vt:i4>
      </vt:variant>
      <vt:variant>
        <vt:lpwstr>https://www.riigiteataja.ee/akt/102012025031</vt:lpwstr>
      </vt:variant>
      <vt:variant>
        <vt:lpwstr/>
      </vt:variant>
      <vt:variant>
        <vt:i4>6160400</vt:i4>
      </vt:variant>
      <vt:variant>
        <vt:i4>60</vt:i4>
      </vt:variant>
      <vt:variant>
        <vt:i4>0</vt:i4>
      </vt:variant>
      <vt:variant>
        <vt:i4>5</vt:i4>
      </vt:variant>
      <vt:variant>
        <vt:lpwstr>https://www.riigiteataja.ee/akt/102012025003</vt:lpwstr>
      </vt:variant>
      <vt:variant>
        <vt:lpwstr/>
      </vt:variant>
      <vt:variant>
        <vt:i4>6225940</vt:i4>
      </vt:variant>
      <vt:variant>
        <vt:i4>57</vt:i4>
      </vt:variant>
      <vt:variant>
        <vt:i4>0</vt:i4>
      </vt:variant>
      <vt:variant>
        <vt:i4>5</vt:i4>
      </vt:variant>
      <vt:variant>
        <vt:lpwstr>https://www.riigiteataja.ee/akt/102012025042</vt:lpwstr>
      </vt:variant>
      <vt:variant>
        <vt:lpwstr/>
      </vt:variant>
      <vt:variant>
        <vt:i4>5832730</vt:i4>
      </vt:variant>
      <vt:variant>
        <vt:i4>54</vt:i4>
      </vt:variant>
      <vt:variant>
        <vt:i4>0</vt:i4>
      </vt:variant>
      <vt:variant>
        <vt:i4>5</vt:i4>
      </vt:variant>
      <vt:variant>
        <vt:lpwstr>https://www.riigiteataja.ee/akt/109012025014</vt:lpwstr>
      </vt:variant>
      <vt:variant>
        <vt:lpwstr/>
      </vt:variant>
      <vt:variant>
        <vt:i4>3539006</vt:i4>
      </vt:variant>
      <vt:variant>
        <vt:i4>51</vt:i4>
      </vt:variant>
      <vt:variant>
        <vt:i4>0</vt:i4>
      </vt:variant>
      <vt:variant>
        <vt:i4>5</vt:i4>
      </vt:variant>
      <vt:variant>
        <vt:lpwstr>https://www.riigiteataja.ee/akt/121062024016?leiaKehtiv</vt:lpwstr>
      </vt:variant>
      <vt:variant>
        <vt:lpwstr/>
      </vt:variant>
      <vt:variant>
        <vt:i4>6029330</vt:i4>
      </vt:variant>
      <vt:variant>
        <vt:i4>48</vt:i4>
      </vt:variant>
      <vt:variant>
        <vt:i4>0</vt:i4>
      </vt:variant>
      <vt:variant>
        <vt:i4>5</vt:i4>
      </vt:variant>
      <vt:variant>
        <vt:lpwstr>https://www.riigiteataja.ee/akt/103122024010</vt:lpwstr>
      </vt:variant>
      <vt:variant>
        <vt:lpwstr/>
      </vt:variant>
      <vt:variant>
        <vt:i4>5963801</vt:i4>
      </vt:variant>
      <vt:variant>
        <vt:i4>45</vt:i4>
      </vt:variant>
      <vt:variant>
        <vt:i4>0</vt:i4>
      </vt:variant>
      <vt:variant>
        <vt:i4>5</vt:i4>
      </vt:variant>
      <vt:variant>
        <vt:lpwstr>https://www.riigiteataja.ee/akt/113032019064</vt:lpwstr>
      </vt:variant>
      <vt:variant>
        <vt:lpwstr/>
      </vt:variant>
      <vt:variant>
        <vt:i4>6488083</vt:i4>
      </vt:variant>
      <vt:variant>
        <vt:i4>42</vt:i4>
      </vt:variant>
      <vt:variant>
        <vt:i4>0</vt:i4>
      </vt:variant>
      <vt:variant>
        <vt:i4>5</vt:i4>
      </vt:variant>
      <vt:variant>
        <vt:lpwstr>mailto:virge.tammaru@fin.ee</vt:lpwstr>
      </vt:variant>
      <vt:variant>
        <vt:lpwstr/>
      </vt:variant>
      <vt:variant>
        <vt:i4>5046370</vt:i4>
      </vt:variant>
      <vt:variant>
        <vt:i4>39</vt:i4>
      </vt:variant>
      <vt:variant>
        <vt:i4>0</vt:i4>
      </vt:variant>
      <vt:variant>
        <vt:i4>5</vt:i4>
      </vt:variant>
      <vt:variant>
        <vt:lpwstr>mailto:gerli.paat-ahi@tehik.ee</vt:lpwstr>
      </vt:variant>
      <vt:variant>
        <vt:lpwstr/>
      </vt:variant>
      <vt:variant>
        <vt:i4>8323100</vt:i4>
      </vt:variant>
      <vt:variant>
        <vt:i4>36</vt:i4>
      </vt:variant>
      <vt:variant>
        <vt:i4>0</vt:i4>
      </vt:variant>
      <vt:variant>
        <vt:i4>5</vt:i4>
      </vt:variant>
      <vt:variant>
        <vt:lpwstr>mailto:karin.raask@tehik.ee</vt:lpwstr>
      </vt:variant>
      <vt:variant>
        <vt:lpwstr/>
      </vt:variant>
      <vt:variant>
        <vt:i4>6946847</vt:i4>
      </vt:variant>
      <vt:variant>
        <vt:i4>33</vt:i4>
      </vt:variant>
      <vt:variant>
        <vt:i4>0</vt:i4>
      </vt:variant>
      <vt:variant>
        <vt:i4>5</vt:i4>
      </vt:variant>
      <vt:variant>
        <vt:lpwstr>mailto:nele.nisu@sm.ee</vt:lpwstr>
      </vt:variant>
      <vt:variant>
        <vt:lpwstr/>
      </vt:variant>
      <vt:variant>
        <vt:i4>3080278</vt:i4>
      </vt:variant>
      <vt:variant>
        <vt:i4>30</vt:i4>
      </vt:variant>
      <vt:variant>
        <vt:i4>0</vt:i4>
      </vt:variant>
      <vt:variant>
        <vt:i4>5</vt:i4>
      </vt:variant>
      <vt:variant>
        <vt:lpwstr>mailto:heilike.toiming@tervisekassa.ee</vt:lpwstr>
      </vt:variant>
      <vt:variant>
        <vt:lpwstr/>
      </vt:variant>
      <vt:variant>
        <vt:i4>3407939</vt:i4>
      </vt:variant>
      <vt:variant>
        <vt:i4>27</vt:i4>
      </vt:variant>
      <vt:variant>
        <vt:i4>0</vt:i4>
      </vt:variant>
      <vt:variant>
        <vt:i4>5</vt:i4>
      </vt:variant>
      <vt:variant>
        <vt:lpwstr>mailto:engli.smitt@tervisekassa.ee</vt:lpwstr>
      </vt:variant>
      <vt:variant>
        <vt:lpwstr/>
      </vt:variant>
      <vt:variant>
        <vt:i4>7733274</vt:i4>
      </vt:variant>
      <vt:variant>
        <vt:i4>24</vt:i4>
      </vt:variant>
      <vt:variant>
        <vt:i4>0</vt:i4>
      </vt:variant>
      <vt:variant>
        <vt:i4>5</vt:i4>
      </vt:variant>
      <vt:variant>
        <vt:lpwstr>mailto:aigi.veber@tervisekassa.ee</vt:lpwstr>
      </vt:variant>
      <vt:variant>
        <vt:lpwstr/>
      </vt:variant>
      <vt:variant>
        <vt:i4>4653119</vt:i4>
      </vt:variant>
      <vt:variant>
        <vt:i4>21</vt:i4>
      </vt:variant>
      <vt:variant>
        <vt:i4>0</vt:i4>
      </vt:variant>
      <vt:variant>
        <vt:i4>5</vt:i4>
      </vt:variant>
      <vt:variant>
        <vt:lpwstr>mailto:priit.piir@ut.ee</vt:lpwstr>
      </vt:variant>
      <vt:variant>
        <vt:lpwstr/>
      </vt:variant>
      <vt:variant>
        <vt:i4>1572973</vt:i4>
      </vt:variant>
      <vt:variant>
        <vt:i4>18</vt:i4>
      </vt:variant>
      <vt:variant>
        <vt:i4>0</vt:i4>
      </vt:variant>
      <vt:variant>
        <vt:i4>5</vt:i4>
      </vt:variant>
      <vt:variant>
        <vt:lpwstr>mailto:steven.smit@ut.ee</vt:lpwstr>
      </vt:variant>
      <vt:variant>
        <vt:lpwstr/>
      </vt:variant>
      <vt:variant>
        <vt:i4>5439522</vt:i4>
      </vt:variant>
      <vt:variant>
        <vt:i4>15</vt:i4>
      </vt:variant>
      <vt:variant>
        <vt:i4>0</vt:i4>
      </vt:variant>
      <vt:variant>
        <vt:i4>5</vt:i4>
      </vt:variant>
      <vt:variant>
        <vt:lpwstr>mailto:priit.kleemann@ut.ee</vt:lpwstr>
      </vt:variant>
      <vt:variant>
        <vt:lpwstr/>
      </vt:variant>
      <vt:variant>
        <vt:i4>4980795</vt:i4>
      </vt:variant>
      <vt:variant>
        <vt:i4>12</vt:i4>
      </vt:variant>
      <vt:variant>
        <vt:i4>0</vt:i4>
      </vt:variant>
      <vt:variant>
        <vt:i4>5</vt:i4>
      </vt:variant>
      <vt:variant>
        <vt:lpwstr>mailto:priit.palta@ut.ee</vt:lpwstr>
      </vt:variant>
      <vt:variant>
        <vt:lpwstr/>
      </vt:variant>
      <vt:variant>
        <vt:i4>1245300</vt:i4>
      </vt:variant>
      <vt:variant>
        <vt:i4>9</vt:i4>
      </vt:variant>
      <vt:variant>
        <vt:i4>0</vt:i4>
      </vt:variant>
      <vt:variant>
        <vt:i4>5</vt:i4>
      </vt:variant>
      <vt:variant>
        <vt:lpwstr>mailto:lili.milani@ut.ee</vt:lpwstr>
      </vt:variant>
      <vt:variant>
        <vt:lpwstr/>
      </vt:variant>
      <vt:variant>
        <vt:i4>6946831</vt:i4>
      </vt:variant>
      <vt:variant>
        <vt:i4>6</vt:i4>
      </vt:variant>
      <vt:variant>
        <vt:i4>0</vt:i4>
      </vt:variant>
      <vt:variant>
        <vt:i4>5</vt:i4>
      </vt:variant>
      <vt:variant>
        <vt:lpwstr>mailto:laine.mokrik@tehik.ee</vt:lpwstr>
      </vt:variant>
      <vt:variant>
        <vt:lpwstr/>
      </vt:variant>
      <vt:variant>
        <vt:i4>5439544</vt:i4>
      </vt:variant>
      <vt:variant>
        <vt:i4>3</vt:i4>
      </vt:variant>
      <vt:variant>
        <vt:i4>0</vt:i4>
      </vt:variant>
      <vt:variant>
        <vt:i4>5</vt:i4>
      </vt:variant>
      <vt:variant>
        <vt:lpwstr>mailto:gerli.podra@sm.ee</vt:lpwstr>
      </vt:variant>
      <vt:variant>
        <vt:lpwstr/>
      </vt:variant>
      <vt:variant>
        <vt:i4>2228310</vt:i4>
      </vt:variant>
      <vt:variant>
        <vt:i4>0</vt:i4>
      </vt:variant>
      <vt:variant>
        <vt:i4>0</vt:i4>
      </vt:variant>
      <vt:variant>
        <vt:i4>5</vt:i4>
      </vt:variant>
      <vt:variant>
        <vt:lpwstr>mailto:raili.sillart@sm.ee</vt:lpwstr>
      </vt:variant>
      <vt:variant>
        <vt:lpwstr/>
      </vt:variant>
      <vt:variant>
        <vt:i4>5767201</vt:i4>
      </vt:variant>
      <vt:variant>
        <vt:i4>639</vt:i4>
      </vt:variant>
      <vt:variant>
        <vt:i4>0</vt:i4>
      </vt:variant>
      <vt:variant>
        <vt:i4>5</vt:i4>
      </vt:variant>
      <vt:variant>
        <vt:lpwstr>https://abiinfo.rik.ee/sites/default/files/inline-files/EMTAK 2025 tutvustus ja juhend_0.pdf</vt:lpwstr>
      </vt:variant>
      <vt:variant>
        <vt:lpwstr/>
      </vt:variant>
      <vt:variant>
        <vt:i4>393234</vt:i4>
      </vt:variant>
      <vt:variant>
        <vt:i4>636</vt:i4>
      </vt:variant>
      <vt:variant>
        <vt:i4>0</vt:i4>
      </vt:variant>
      <vt:variant>
        <vt:i4>5</vt:i4>
      </vt:variant>
      <vt:variant>
        <vt:lpwstr>https://ariregister.rik.ee/est/emtak_search?keyword=DNA&amp;version=3&amp;tree_view=hierarchy</vt:lpwstr>
      </vt:variant>
      <vt:variant>
        <vt:lpwstr/>
      </vt:variant>
      <vt:variant>
        <vt:i4>4653099</vt:i4>
      </vt:variant>
      <vt:variant>
        <vt:i4>632</vt:i4>
      </vt:variant>
      <vt:variant>
        <vt:i4>0</vt:i4>
      </vt:variant>
      <vt:variant>
        <vt:i4>5</vt:i4>
      </vt:variant>
      <vt:variant>
        <vt:lpwstr>https://ariregister.rik.ee/est/emtak_search__corresp_tables?correspondence=2008_EMTAK_2025&amp;emtak_code=72111</vt:lpwstr>
      </vt:variant>
      <vt:variant>
        <vt:lpwstr/>
      </vt:variant>
      <vt:variant>
        <vt:i4>4653099</vt:i4>
      </vt:variant>
      <vt:variant>
        <vt:i4>630</vt:i4>
      </vt:variant>
      <vt:variant>
        <vt:i4>0</vt:i4>
      </vt:variant>
      <vt:variant>
        <vt:i4>5</vt:i4>
      </vt:variant>
      <vt:variant>
        <vt:lpwstr>https://ariregister.rik.ee/est/emtak_search__corresp_tables?correspondence=2008_EMTAK_2025&amp;emtak_code=72111</vt:lpwstr>
      </vt:variant>
      <vt:variant>
        <vt:lpwstr/>
      </vt:variant>
      <vt:variant>
        <vt:i4>8257644</vt:i4>
      </vt:variant>
      <vt:variant>
        <vt:i4>627</vt:i4>
      </vt:variant>
      <vt:variant>
        <vt:i4>0</vt:i4>
      </vt:variant>
      <vt:variant>
        <vt:i4>5</vt:i4>
      </vt:variant>
      <vt:variant>
        <vt:lpwstr>https://ariregister.rik.ee/est/emtak_search?keyword=geenivaramute&amp;version=3&amp;tree_view=hierarchy</vt:lpwstr>
      </vt:variant>
      <vt:variant>
        <vt:lpwstr/>
      </vt:variant>
      <vt:variant>
        <vt:i4>6619261</vt:i4>
      </vt:variant>
      <vt:variant>
        <vt:i4>624</vt:i4>
      </vt:variant>
      <vt:variant>
        <vt:i4>0</vt:i4>
      </vt:variant>
      <vt:variant>
        <vt:i4>5</vt:i4>
      </vt:variant>
      <vt:variant>
        <vt:lpwstr>https://www.researchgate.net/publication/384638919</vt:lpwstr>
      </vt:variant>
      <vt:variant>
        <vt:lpwstr/>
      </vt:variant>
      <vt:variant>
        <vt:i4>7602209</vt:i4>
      </vt:variant>
      <vt:variant>
        <vt:i4>621</vt:i4>
      </vt:variant>
      <vt:variant>
        <vt:i4>0</vt:i4>
      </vt:variant>
      <vt:variant>
        <vt:i4>5</vt:i4>
      </vt:variant>
      <vt:variant>
        <vt:lpwstr>https://dspace.ut.ee/items/5416b71f-8399-4e54-84ab-d819cf15f88f</vt:lpwstr>
      </vt:variant>
      <vt:variant>
        <vt:lpwstr/>
      </vt:variant>
      <vt:variant>
        <vt:i4>7602215</vt:i4>
      </vt:variant>
      <vt:variant>
        <vt:i4>618</vt:i4>
      </vt:variant>
      <vt:variant>
        <vt:i4>0</vt:i4>
      </vt:variant>
      <vt:variant>
        <vt:i4>5</vt:i4>
      </vt:variant>
      <vt:variant>
        <vt:lpwstr>https://dspace.ut.ee/items/bf037af5-f1bf-4ca5-a9fb-8d3bfbfe4c69</vt:lpwstr>
      </vt:variant>
      <vt:variant>
        <vt:lpwstr/>
      </vt:variant>
      <vt:variant>
        <vt:i4>7405687</vt:i4>
      </vt:variant>
      <vt:variant>
        <vt:i4>615</vt:i4>
      </vt:variant>
      <vt:variant>
        <vt:i4>0</vt:i4>
      </vt:variant>
      <vt:variant>
        <vt:i4>5</vt:i4>
      </vt:variant>
      <vt:variant>
        <vt:lpwstr>https://tervis.ut.ee/et/tervisetehnoloogiate-hindamine</vt:lpwstr>
      </vt:variant>
      <vt:variant>
        <vt:lpwstr/>
      </vt:variant>
      <vt:variant>
        <vt:i4>8126511</vt:i4>
      </vt:variant>
      <vt:variant>
        <vt:i4>612</vt:i4>
      </vt:variant>
      <vt:variant>
        <vt:i4>0</vt:i4>
      </vt:variant>
      <vt:variant>
        <vt:i4>5</vt:i4>
      </vt:variant>
      <vt:variant>
        <vt:lpwstr>https://www.etag.ee/wpcontent/uploads/2021/07/L%C3%B5pparuanne.pdf</vt:lpwstr>
      </vt:variant>
      <vt:variant>
        <vt:lpwstr/>
      </vt:variant>
      <vt:variant>
        <vt:i4>6815778</vt:i4>
      </vt:variant>
      <vt:variant>
        <vt:i4>609</vt:i4>
      </vt:variant>
      <vt:variant>
        <vt:i4>0</vt:i4>
      </vt:variant>
      <vt:variant>
        <vt:i4>5</vt:i4>
      </vt:variant>
      <vt:variant>
        <vt:lpwstr>https://tervis.ut.ee/et/tervisetehnoloogiate-hindamine/raportid</vt:lpwstr>
      </vt:variant>
      <vt:variant>
        <vt:lpwstr/>
      </vt:variant>
      <vt:variant>
        <vt:i4>3014754</vt:i4>
      </vt:variant>
      <vt:variant>
        <vt:i4>606</vt:i4>
      </vt:variant>
      <vt:variant>
        <vt:i4>0</vt:i4>
      </vt:variant>
      <vt:variant>
        <vt:i4>5</vt:i4>
      </vt:variant>
      <vt:variant>
        <vt:lpwstr>https://www.ohchr.org/en/calls-for-input/report-thee-protection-and-use-health-related-data</vt:lpwstr>
      </vt:variant>
      <vt:variant>
        <vt:lpwstr/>
      </vt:variant>
      <vt:variant>
        <vt:i4>1114213</vt:i4>
      </vt:variant>
      <vt:variant>
        <vt:i4>603</vt:i4>
      </vt:variant>
      <vt:variant>
        <vt:i4>0</vt:i4>
      </vt:variant>
      <vt:variant>
        <vt:i4>5</vt:i4>
      </vt:variant>
      <vt:variant>
        <vt:lpwstr>https://search.coe.int/cm/pages/result_details.aspx?objectid=090000168093b26e</vt:lpwstr>
      </vt:variant>
      <vt:variant>
        <vt:lpwstr/>
      </vt:variant>
      <vt:variant>
        <vt:i4>5046373</vt:i4>
      </vt:variant>
      <vt:variant>
        <vt:i4>600</vt:i4>
      </vt:variant>
      <vt:variant>
        <vt:i4>0</vt:i4>
      </vt:variant>
      <vt:variant>
        <vt:i4>5</vt:i4>
      </vt:variant>
      <vt:variant>
        <vt:lpwstr>https://search.coe.int/cm/Pages/result_details.aspx?ObjectId=09000016806b2c5f</vt:lpwstr>
      </vt:variant>
      <vt:variant>
        <vt:lpwstr/>
      </vt:variant>
      <vt:variant>
        <vt:i4>5046369</vt:i4>
      </vt:variant>
      <vt:variant>
        <vt:i4>597</vt:i4>
      </vt:variant>
      <vt:variant>
        <vt:i4>0</vt:i4>
      </vt:variant>
      <vt:variant>
        <vt:i4>5</vt:i4>
      </vt:variant>
      <vt:variant>
        <vt:lpwstr>https://search.coe.int/cm/Pages/result_details.aspx?ObjectID=09000016805c3f7a</vt:lpwstr>
      </vt:variant>
      <vt:variant>
        <vt:lpwstr/>
      </vt:variant>
      <vt:variant>
        <vt:i4>6815854</vt:i4>
      </vt:variant>
      <vt:variant>
        <vt:i4>594</vt:i4>
      </vt:variant>
      <vt:variant>
        <vt:i4>0</vt:i4>
      </vt:variant>
      <vt:variant>
        <vt:i4>5</vt:i4>
      </vt:variant>
      <vt:variant>
        <vt:lpwstr>https://unesdoc.unesco.org/ark:/48223/pf0000233258</vt:lpwstr>
      </vt:variant>
      <vt:variant>
        <vt:lpwstr/>
      </vt:variant>
      <vt:variant>
        <vt:i4>7733368</vt:i4>
      </vt:variant>
      <vt:variant>
        <vt:i4>591</vt:i4>
      </vt:variant>
      <vt:variant>
        <vt:i4>0</vt:i4>
      </vt:variant>
      <vt:variant>
        <vt:i4>5</vt:i4>
      </vt:variant>
      <vt:variant>
        <vt:lpwstr>https://www.coe.int/en/web/conventions/full-list/-/conventions/rms/09000016808ac918</vt:lpwstr>
      </vt:variant>
      <vt:variant>
        <vt:lpwstr/>
      </vt:variant>
      <vt:variant>
        <vt:i4>5570579</vt:i4>
      </vt:variant>
      <vt:variant>
        <vt:i4>588</vt:i4>
      </vt:variant>
      <vt:variant>
        <vt:i4>0</vt:i4>
      </vt:variant>
      <vt:variant>
        <vt:i4>5</vt:i4>
      </vt:variant>
      <vt:variant>
        <vt:lpwstr>https://www.riigiteataja.ee/akt/78300</vt:lpwstr>
      </vt:variant>
      <vt:variant>
        <vt:lpwstr/>
      </vt:variant>
      <vt:variant>
        <vt:i4>5767194</vt:i4>
      </vt:variant>
      <vt:variant>
        <vt:i4>585</vt:i4>
      </vt:variant>
      <vt:variant>
        <vt:i4>0</vt:i4>
      </vt:variant>
      <vt:variant>
        <vt:i4>5</vt:i4>
      </vt:variant>
      <vt:variant>
        <vt:lpwstr>https://rm.coe.int/1680084824</vt:lpwstr>
      </vt:variant>
      <vt:variant>
        <vt:lpwstr/>
      </vt:variant>
      <vt:variant>
        <vt:i4>6029333</vt:i4>
      </vt:variant>
      <vt:variant>
        <vt:i4>582</vt:i4>
      </vt:variant>
      <vt:variant>
        <vt:i4>0</vt:i4>
      </vt:variant>
      <vt:variant>
        <vt:i4>5</vt:i4>
      </vt:variant>
      <vt:variant>
        <vt:lpwstr>https://rm.coe.int/168008371a</vt:lpwstr>
      </vt:variant>
      <vt:variant>
        <vt:lpwstr/>
      </vt:variant>
      <vt:variant>
        <vt:i4>5373973</vt:i4>
      </vt:variant>
      <vt:variant>
        <vt:i4>579</vt:i4>
      </vt:variant>
      <vt:variant>
        <vt:i4>0</vt:i4>
      </vt:variant>
      <vt:variant>
        <vt:i4>5</vt:i4>
      </vt:variant>
      <vt:variant>
        <vt:lpwstr>https://www.riigiteataja.ee/akt/78570</vt:lpwstr>
      </vt:variant>
      <vt:variant>
        <vt:lpwstr/>
      </vt:variant>
      <vt:variant>
        <vt:i4>851973</vt:i4>
      </vt:variant>
      <vt:variant>
        <vt:i4>576</vt:i4>
      </vt:variant>
      <vt:variant>
        <vt:i4>0</vt:i4>
      </vt:variant>
      <vt:variant>
        <vt:i4>5</vt:i4>
      </vt:variant>
      <vt:variant>
        <vt:lpwstr>https://mkm.ee/digiriik-ja-uhenduvus/rohedigi</vt:lpwstr>
      </vt:variant>
      <vt:variant>
        <vt:lpwstr/>
      </vt:variant>
      <vt:variant>
        <vt:i4>4587523</vt:i4>
      </vt:variant>
      <vt:variant>
        <vt:i4>573</vt:i4>
      </vt:variant>
      <vt:variant>
        <vt:i4>0</vt:i4>
      </vt:variant>
      <vt:variant>
        <vt:i4>5</vt:i4>
      </vt:variant>
      <vt:variant>
        <vt:lpwstr>https://www.eppermed.eu/publications-resources/ep-permed-publications/strategic-research-innovation-agenda-for-personalised-medicine/</vt:lpwstr>
      </vt:variant>
      <vt:variant>
        <vt:lpwstr/>
      </vt:variant>
      <vt:variant>
        <vt:i4>6815856</vt:i4>
      </vt:variant>
      <vt:variant>
        <vt:i4>570</vt:i4>
      </vt:variant>
      <vt:variant>
        <vt:i4>0</vt:i4>
      </vt:variant>
      <vt:variant>
        <vt:i4>5</vt:i4>
      </vt:variant>
      <vt:variant>
        <vt:lpwstr>https://digibio.ut.ee/</vt:lpwstr>
      </vt:variant>
      <vt:variant>
        <vt:lpwstr/>
      </vt:variant>
      <vt:variant>
        <vt:i4>5963802</vt:i4>
      </vt:variant>
      <vt:variant>
        <vt:i4>567</vt:i4>
      </vt:variant>
      <vt:variant>
        <vt:i4>0</vt:i4>
      </vt:variant>
      <vt:variant>
        <vt:i4>5</vt:i4>
      </vt:variant>
      <vt:variant>
        <vt:lpwstr>https://rito.riigikogu.ee/wordpress/wp-content/uploads/2020/12/NisuNiidas.pdf</vt:lpwstr>
      </vt:variant>
      <vt:variant>
        <vt:lpwstr/>
      </vt:variant>
      <vt:variant>
        <vt:i4>8061037</vt:i4>
      </vt:variant>
      <vt:variant>
        <vt:i4>564</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7864357</vt:i4>
      </vt:variant>
      <vt:variant>
        <vt:i4>561</vt:i4>
      </vt:variant>
      <vt:variant>
        <vt:i4>0</vt:i4>
      </vt:variant>
      <vt:variant>
        <vt:i4>5</vt:i4>
      </vt:variant>
      <vt:variant>
        <vt:lpwstr>https://estcan.ee/wp-content/uploads/sites/845/Riigi-vahiprofiil-Eesti-2025.pdf</vt:lpwstr>
      </vt:variant>
      <vt:variant>
        <vt:lpwstr/>
      </vt:variant>
      <vt:variant>
        <vt:i4>852062</vt:i4>
      </vt:variant>
      <vt:variant>
        <vt:i4>558</vt:i4>
      </vt:variant>
      <vt:variant>
        <vt:i4>0</vt:i4>
      </vt:variant>
      <vt:variant>
        <vt:i4>5</vt:i4>
      </vt:variant>
      <vt:variant>
        <vt:lpwstr>https://link.springer.com/content/pdf/10.1007/BF03391689.pdf</vt:lpwstr>
      </vt:variant>
      <vt:variant>
        <vt:lpwstr/>
      </vt:variant>
      <vt:variant>
        <vt:i4>2621475</vt:i4>
      </vt:variant>
      <vt:variant>
        <vt:i4>555</vt:i4>
      </vt:variant>
      <vt:variant>
        <vt:i4>0</vt:i4>
      </vt:variant>
      <vt:variant>
        <vt:i4>5</vt:i4>
      </vt:variant>
      <vt:variant>
        <vt:lpwstr>https://www.ebmg.eu/471.0.html</vt:lpwstr>
      </vt:variant>
      <vt:variant>
        <vt:lpwstr/>
      </vt:variant>
      <vt:variant>
        <vt:i4>4849689</vt:i4>
      </vt:variant>
      <vt:variant>
        <vt:i4>552</vt:i4>
      </vt:variant>
      <vt:variant>
        <vt:i4>0</vt:i4>
      </vt:variant>
      <vt:variant>
        <vt:i4>5</vt:i4>
      </vt:variant>
      <vt:variant>
        <vt:lpwstr>https://coursesandconferences.wellcomeconnectingscience.org/news/online-courses/</vt:lpwstr>
      </vt:variant>
      <vt:variant>
        <vt:lpwstr/>
      </vt:variant>
      <vt:variant>
        <vt:i4>4325446</vt:i4>
      </vt:variant>
      <vt:variant>
        <vt:i4>549</vt:i4>
      </vt:variant>
      <vt:variant>
        <vt:i4>0</vt:i4>
      </vt:variant>
      <vt:variant>
        <vt:i4>5</vt:i4>
      </vt:variant>
      <vt:variant>
        <vt:lpwstr>https://www.eshg.org/courses</vt:lpwstr>
      </vt:variant>
      <vt:variant>
        <vt:lpwstr/>
      </vt:variant>
      <vt:variant>
        <vt:i4>3997820</vt:i4>
      </vt:variant>
      <vt:variant>
        <vt:i4>546</vt:i4>
      </vt:variant>
      <vt:variant>
        <vt:i4>0</vt:i4>
      </vt:variant>
      <vt:variant>
        <vt:i4>5</vt:i4>
      </vt:variant>
      <vt:variant>
        <vt:lpwstr>https://coursesandconferences.wellcomeconnectingscience.org/our-events/past-events/</vt:lpwstr>
      </vt:variant>
      <vt:variant>
        <vt:lpwstr/>
      </vt:variant>
      <vt:variant>
        <vt:i4>4980739</vt:i4>
      </vt:variant>
      <vt:variant>
        <vt:i4>543</vt:i4>
      </vt:variant>
      <vt:variant>
        <vt:i4>0</vt:i4>
      </vt:variant>
      <vt:variant>
        <vt:i4>5</vt:i4>
      </vt:variant>
      <vt:variant>
        <vt:lpwstr>https://www.ceub.it/events/event/basic-and-advanced-course-in-genetic-counselling-8/</vt:lpwstr>
      </vt:variant>
      <vt:variant>
        <vt:lpwstr/>
      </vt:variant>
      <vt:variant>
        <vt:i4>7143551</vt:i4>
      </vt:variant>
      <vt:variant>
        <vt:i4>540</vt:i4>
      </vt:variant>
      <vt:variant>
        <vt:i4>0</vt:i4>
      </vt:variant>
      <vt:variant>
        <vt:i4>5</vt:i4>
      </vt:variant>
      <vt:variant>
        <vt:lpwstr>https://www.nsgc.org/Professional-Status-Survey</vt:lpwstr>
      </vt:variant>
      <vt:variant>
        <vt:lpwstr/>
      </vt:variant>
      <vt:variant>
        <vt:i4>1245191</vt:i4>
      </vt:variant>
      <vt:variant>
        <vt:i4>537</vt:i4>
      </vt:variant>
      <vt:variant>
        <vt:i4>0</vt:i4>
      </vt:variant>
      <vt:variant>
        <vt:i4>5</vt:i4>
      </vt:variant>
      <vt:variant>
        <vt:lpwstr>https://www.nsgc.org/Policy-Research-and-Publications/Professional-Status-Survey</vt:lpwstr>
      </vt:variant>
      <vt:variant>
        <vt:lpwstr/>
      </vt:variant>
      <vt:variant>
        <vt:i4>1966097</vt:i4>
      </vt:variant>
      <vt:variant>
        <vt:i4>534</vt:i4>
      </vt:variant>
      <vt:variant>
        <vt:i4>0</vt:i4>
      </vt:variant>
      <vt:variant>
        <vt:i4>5</vt:i4>
      </vt:variant>
      <vt:variant>
        <vt:lpwstr>https://hgsa.org.au/Web/Web/HP-Resources/Australasian-Professional-Genetic-Workforce-Census-Reports.aspx</vt:lpwstr>
      </vt:variant>
      <vt:variant>
        <vt:lpwstr/>
      </vt:variant>
      <vt:variant>
        <vt:i4>7733302</vt:i4>
      </vt:variant>
      <vt:variant>
        <vt:i4>531</vt:i4>
      </vt:variant>
      <vt:variant>
        <vt:i4>0</vt:i4>
      </vt:variant>
      <vt:variant>
        <vt:i4>5</vt:i4>
      </vt:variant>
      <vt:variant>
        <vt:lpwstr>https://www.coe.int/en/web/conventions/full-list?module=treaty-detail&amp;treatynum=203</vt:lpwstr>
      </vt:variant>
      <vt:variant>
        <vt:lpwstr/>
      </vt:variant>
      <vt:variant>
        <vt:i4>7340085</vt:i4>
      </vt:variant>
      <vt:variant>
        <vt:i4>528</vt:i4>
      </vt:variant>
      <vt:variant>
        <vt:i4>0</vt:i4>
      </vt:variant>
      <vt:variant>
        <vt:i4>5</vt:i4>
      </vt:variant>
      <vt:variant>
        <vt:lpwstr>https://www.coe.int/en/web/conventions/full-list?module=treaty-detail&amp;treatynum=164</vt:lpwstr>
      </vt:variant>
      <vt:variant>
        <vt:lpwstr/>
      </vt:variant>
      <vt:variant>
        <vt:i4>2228333</vt:i4>
      </vt:variant>
      <vt:variant>
        <vt:i4>525</vt:i4>
      </vt:variant>
      <vt:variant>
        <vt:i4>0</vt:i4>
      </vt:variant>
      <vt:variant>
        <vt:i4>5</vt:i4>
      </vt:variant>
      <vt:variant>
        <vt:lpwstr>https://sm.ee/sites/default/files/documents/2024-01/Personaalmeditsiini pikaajaline programm aastateks 2024%E2%80%932034 - l%C3%B5ppraport.pdf</vt:lpwstr>
      </vt:variant>
      <vt:variant>
        <vt:lpwstr/>
      </vt:variant>
      <vt:variant>
        <vt:i4>2228333</vt:i4>
      </vt:variant>
      <vt:variant>
        <vt:i4>522</vt:i4>
      </vt:variant>
      <vt:variant>
        <vt:i4>0</vt:i4>
      </vt:variant>
      <vt:variant>
        <vt:i4>5</vt:i4>
      </vt:variant>
      <vt:variant>
        <vt:lpwstr>https://sm.ee/sites/default/files/documents/2024-01/Personaalmeditsiini pikaajaline programm aastateks 2024%E2%80%932034 - l%C3%B5ppraport.pdf</vt:lpwstr>
      </vt:variant>
      <vt:variant>
        <vt:lpwstr/>
      </vt:variant>
      <vt:variant>
        <vt:i4>4194379</vt:i4>
      </vt:variant>
      <vt:variant>
        <vt:i4>519</vt:i4>
      </vt:variant>
      <vt:variant>
        <vt:i4>0</vt:i4>
      </vt:variant>
      <vt:variant>
        <vt:i4>5</vt:i4>
      </vt:variant>
      <vt:variant>
        <vt:lpwstr>https://www.kliinikum.ee/geneetika/patsiendile/vastsundinute-soeluuring/</vt:lpwstr>
      </vt:variant>
      <vt:variant>
        <vt:lpwstr/>
      </vt:variant>
      <vt:variant>
        <vt:i4>7798837</vt:i4>
      </vt:variant>
      <vt:variant>
        <vt:i4>516</vt:i4>
      </vt:variant>
      <vt:variant>
        <vt:i4>0</vt:i4>
      </vt:variant>
      <vt:variant>
        <vt:i4>5</vt:i4>
      </vt:variant>
      <vt:variant>
        <vt:lpwstr>https://www.tai.ee/sites/default/files/2021-5/V%C3%A4hit%C3%B5rje_tegevuskava_2021%E2%80%932030.pdf</vt:lpwstr>
      </vt:variant>
      <vt:variant>
        <vt:lpwstr/>
      </vt:variant>
      <vt:variant>
        <vt:i4>8126548</vt:i4>
      </vt:variant>
      <vt:variant>
        <vt:i4>513</vt:i4>
      </vt:variant>
      <vt:variant>
        <vt:i4>0</vt:i4>
      </vt:variant>
      <vt:variant>
        <vt:i4>5</vt:i4>
      </vt:variant>
      <vt:variant>
        <vt:lpwstr>https://tervis.ut.ee/sites/default/files/2022-04/TTH50_Geenitestid.pdf</vt:lpwstr>
      </vt:variant>
      <vt:variant>
        <vt:lpwstr/>
      </vt:variant>
      <vt:variant>
        <vt:i4>852062</vt:i4>
      </vt:variant>
      <vt:variant>
        <vt:i4>510</vt:i4>
      </vt:variant>
      <vt:variant>
        <vt:i4>0</vt:i4>
      </vt:variant>
      <vt:variant>
        <vt:i4>5</vt:i4>
      </vt:variant>
      <vt:variant>
        <vt:lpwstr>https://eur-lex.europa.eu/legal-content/ET/TXT/?uri=CELEX:02017R0746-20170505</vt:lpwstr>
      </vt:variant>
      <vt:variant>
        <vt:lpwstr/>
      </vt:variant>
      <vt:variant>
        <vt:i4>7274544</vt:i4>
      </vt:variant>
      <vt:variant>
        <vt:i4>507</vt:i4>
      </vt:variant>
      <vt:variant>
        <vt:i4>0</vt:i4>
      </vt:variant>
      <vt:variant>
        <vt:i4>5</vt:i4>
      </vt:variant>
      <vt:variant>
        <vt:lpwstr>https://doi.org/10.1007/s40258-025-00949-w</vt:lpwstr>
      </vt:variant>
      <vt:variant>
        <vt:lpwstr/>
      </vt:variant>
      <vt:variant>
        <vt:i4>2818152</vt:i4>
      </vt:variant>
      <vt:variant>
        <vt:i4>504</vt:i4>
      </vt:variant>
      <vt:variant>
        <vt:i4>0</vt:i4>
      </vt:variant>
      <vt:variant>
        <vt:i4>5</vt:i4>
      </vt:variant>
      <vt:variant>
        <vt:lpwstr>https://brightscreening.eu/2024/09/19/the-bright-clinical-study-in-estonia-confirms-the-feasibility-of-risk-based-breast-cancer-screening/</vt:lpwstr>
      </vt:variant>
      <vt:variant>
        <vt:lpwstr/>
      </vt:variant>
      <vt:variant>
        <vt:i4>2949164</vt:i4>
      </vt:variant>
      <vt:variant>
        <vt:i4>501</vt:i4>
      </vt:variant>
      <vt:variant>
        <vt:i4>0</vt:i4>
      </vt:variant>
      <vt:variant>
        <vt:i4>5</vt:i4>
      </vt:variant>
      <vt:variant>
        <vt:lpwstr>https://brightscreening.eu/</vt:lpwstr>
      </vt:variant>
      <vt:variant>
        <vt:lpwstr/>
      </vt:variant>
      <vt:variant>
        <vt:i4>5963847</vt:i4>
      </vt:variant>
      <vt:variant>
        <vt:i4>498</vt:i4>
      </vt:variant>
      <vt:variant>
        <vt:i4>0</vt:i4>
      </vt:variant>
      <vt:variant>
        <vt:i4>5</vt:i4>
      </vt:variant>
      <vt:variant>
        <vt:lpwstr>https://www.canrisk.org/</vt:lpwstr>
      </vt:variant>
      <vt:variant>
        <vt:lpwstr/>
      </vt:variant>
      <vt:variant>
        <vt:i4>3604579</vt:i4>
      </vt:variant>
      <vt:variant>
        <vt:i4>495</vt:i4>
      </vt:variant>
      <vt:variant>
        <vt:i4>0</vt:i4>
      </vt:variant>
      <vt:variant>
        <vt:i4>5</vt:i4>
      </vt:variant>
      <vt:variant>
        <vt:lpwstr>https://kardiokompassi.fi/</vt:lpwstr>
      </vt:variant>
      <vt:variant>
        <vt:lpwstr/>
      </vt:variant>
      <vt:variant>
        <vt:i4>3276905</vt:i4>
      </vt:variant>
      <vt:variant>
        <vt:i4>492</vt:i4>
      </vt:variant>
      <vt:variant>
        <vt:i4>0</vt:i4>
      </vt:variant>
      <vt:variant>
        <vt:i4>5</vt:i4>
      </vt:variant>
      <vt:variant>
        <vt:lpwstr>https://www.cdc.gov/genomics/disease/polygenic.htm</vt:lpwstr>
      </vt:variant>
      <vt:variant>
        <vt:lpwstr/>
      </vt:variant>
      <vt:variant>
        <vt:i4>5898264</vt:i4>
      </vt:variant>
      <vt:variant>
        <vt:i4>489</vt:i4>
      </vt:variant>
      <vt:variant>
        <vt:i4>0</vt:i4>
      </vt:variant>
      <vt:variant>
        <vt:i4>5</vt:i4>
      </vt:variant>
      <vt:variant>
        <vt:lpwstr>https://eestiarst.ee/onkoloogilised-konsultatsioonid-meditsiinigeneetikas-naidustused-ja-kliiniline-praktika/</vt:lpwstr>
      </vt:variant>
      <vt:variant>
        <vt:lpwstr/>
      </vt:variant>
      <vt:variant>
        <vt:i4>2621547</vt:i4>
      </vt:variant>
      <vt:variant>
        <vt:i4>486</vt:i4>
      </vt:variant>
      <vt:variant>
        <vt:i4>0</vt:i4>
      </vt:variant>
      <vt:variant>
        <vt:i4>5</vt:i4>
      </vt:variant>
      <vt:variant>
        <vt:lpwstr>https://www.ncbi.nlm.nih.gov/books/NBK1247/</vt:lpwstr>
      </vt:variant>
      <vt:variant>
        <vt:lpwstr/>
      </vt:variant>
      <vt:variant>
        <vt:i4>1441857</vt:i4>
      </vt:variant>
      <vt:variant>
        <vt:i4>483</vt:i4>
      </vt:variant>
      <vt:variant>
        <vt:i4>0</vt:i4>
      </vt:variant>
      <vt:variant>
        <vt:i4>5</vt:i4>
      </vt:variant>
      <vt:variant>
        <vt:lpwstr>https://www.ncbi.nlm.nih.gov/pmc/articles/PMC4613463/</vt:lpwstr>
      </vt:variant>
      <vt:variant>
        <vt:lpwstr/>
      </vt:variant>
      <vt:variant>
        <vt:i4>4063346</vt:i4>
      </vt:variant>
      <vt:variant>
        <vt:i4>480</vt:i4>
      </vt:variant>
      <vt:variant>
        <vt:i4>0</vt:i4>
      </vt:variant>
      <vt:variant>
        <vt:i4>5</vt:i4>
      </vt:variant>
      <vt:variant>
        <vt:lpwstr>https://dspace.ut.ee/handle/10062/58320</vt:lpwstr>
      </vt:variant>
      <vt:variant>
        <vt:lpwstr/>
      </vt:variant>
      <vt:variant>
        <vt:i4>196619</vt:i4>
      </vt:variant>
      <vt:variant>
        <vt:i4>477</vt:i4>
      </vt:variant>
      <vt:variant>
        <vt:i4>0</vt:i4>
      </vt:variant>
      <vt:variant>
        <vt:i4>5</vt:i4>
      </vt:variant>
      <vt:variant>
        <vt:lpwstr>https://pubmed.ncbi.nlm.nih.gov/24238947/</vt:lpwstr>
      </vt:variant>
      <vt:variant>
        <vt:lpwstr/>
      </vt:variant>
      <vt:variant>
        <vt:i4>4653084</vt:i4>
      </vt:variant>
      <vt:variant>
        <vt:i4>474</vt:i4>
      </vt:variant>
      <vt:variant>
        <vt:i4>0</vt:i4>
      </vt:variant>
      <vt:variant>
        <vt:i4>5</vt:i4>
      </vt:variant>
      <vt:variant>
        <vt:lpwstr>https://www.kliinikum.ee/patsiendiinfo-andmebaas/vastsundinute-kaasasundinud-haiguste-soeluuring/</vt:lpwstr>
      </vt:variant>
      <vt:variant>
        <vt:lpwstr/>
      </vt:variant>
      <vt:variant>
        <vt:i4>5701645</vt:i4>
      </vt:variant>
      <vt:variant>
        <vt:i4>471</vt:i4>
      </vt:variant>
      <vt:variant>
        <vt:i4>0</vt:i4>
      </vt:variant>
      <vt:variant>
        <vt:i4>5</vt:i4>
      </vt:variant>
      <vt:variant>
        <vt:lpwstr>https://www.kliinikum.ee/harvikhaigused/</vt:lpwstr>
      </vt:variant>
      <vt:variant>
        <vt:lpwstr/>
      </vt:variant>
      <vt:variant>
        <vt:i4>6029330</vt:i4>
      </vt:variant>
      <vt:variant>
        <vt:i4>468</vt:i4>
      </vt:variant>
      <vt:variant>
        <vt:i4>0</vt:i4>
      </vt:variant>
      <vt:variant>
        <vt:i4>5</vt:i4>
      </vt:variant>
      <vt:variant>
        <vt:lpwstr>https://www.riigiteataja.ee/akt/102042022001</vt:lpwstr>
      </vt:variant>
      <vt:variant>
        <vt:lpwstr/>
      </vt:variant>
      <vt:variant>
        <vt:i4>4522006</vt:i4>
      </vt:variant>
      <vt:variant>
        <vt:i4>465</vt:i4>
      </vt:variant>
      <vt:variant>
        <vt:i4>0</vt:i4>
      </vt:variant>
      <vt:variant>
        <vt:i4>5</vt:i4>
      </vt:variant>
      <vt:variant>
        <vt:lpwstr>https://www.riigiteataja.ee/akt/RKSS</vt:lpwstr>
      </vt:variant>
      <vt:variant>
        <vt:lpwstr/>
      </vt:variant>
      <vt:variant>
        <vt:i4>1245279</vt:i4>
      </vt:variant>
      <vt:variant>
        <vt:i4>462</vt:i4>
      </vt:variant>
      <vt:variant>
        <vt:i4>0</vt:i4>
      </vt:variant>
      <vt:variant>
        <vt:i4>5</vt:i4>
      </vt:variant>
      <vt:variant>
        <vt:lpwstr>https://sisu.ut.ee/permedcenter/</vt:lpwstr>
      </vt:variant>
      <vt:variant>
        <vt:lpwstr/>
      </vt:variant>
      <vt:variant>
        <vt:i4>458844</vt:i4>
      </vt:variant>
      <vt:variant>
        <vt:i4>459</vt:i4>
      </vt:variant>
      <vt:variant>
        <vt:i4>0</vt:i4>
      </vt:variant>
      <vt:variant>
        <vt:i4>5</vt:i4>
      </vt:variant>
      <vt:variant>
        <vt:lpwstr>https://gdi.onemilliongenomes.eu/</vt:lpwstr>
      </vt:variant>
      <vt:variant>
        <vt:lpwstr/>
      </vt:variant>
      <vt:variant>
        <vt:i4>196674</vt:i4>
      </vt:variant>
      <vt:variant>
        <vt:i4>456</vt:i4>
      </vt:variant>
      <vt:variant>
        <vt:i4>0</vt:i4>
      </vt:variant>
      <vt:variant>
        <vt:i4>5</vt:i4>
      </vt:variant>
      <vt:variant>
        <vt:lpwstr>https://b1mg-project.eu/</vt:lpwstr>
      </vt:variant>
      <vt:variant>
        <vt:lpwstr/>
      </vt:variant>
      <vt:variant>
        <vt:i4>4587523</vt:i4>
      </vt:variant>
      <vt:variant>
        <vt:i4>453</vt:i4>
      </vt:variant>
      <vt:variant>
        <vt:i4>0</vt:i4>
      </vt:variant>
      <vt:variant>
        <vt:i4>5</vt:i4>
      </vt:variant>
      <vt:variant>
        <vt:lpwstr>https://www.eppermed.eu/publications-resources/ep-permed-publications/strategic-research-innovation-agenda-for-personalised-medicine/</vt:lpwstr>
      </vt:variant>
      <vt:variant>
        <vt:lpwstr/>
      </vt:variant>
      <vt:variant>
        <vt:i4>7405629</vt:i4>
      </vt:variant>
      <vt:variant>
        <vt:i4>449</vt:i4>
      </vt:variant>
      <vt:variant>
        <vt:i4>0</vt:i4>
      </vt:variant>
      <vt:variant>
        <vt:i4>5</vt:i4>
      </vt:variant>
      <vt:variant>
        <vt:lpwstr>https://assets-eu.researchsquare.com/files/rs-4708168/v1_covered_2435964a-e61e-4a49-b454-8a323fceeb1d.pdf?c=1722993891</vt:lpwstr>
      </vt:variant>
      <vt:variant>
        <vt:lpwstr/>
      </vt:variant>
      <vt:variant>
        <vt:i4>7405629</vt:i4>
      </vt:variant>
      <vt:variant>
        <vt:i4>447</vt:i4>
      </vt:variant>
      <vt:variant>
        <vt:i4>0</vt:i4>
      </vt:variant>
      <vt:variant>
        <vt:i4>5</vt:i4>
      </vt:variant>
      <vt:variant>
        <vt:lpwstr>https://assets-eu.researchsquare.com/files/rs-4708168/v1_covered_2435964a-e61e-4a49-b454-8a323fceeb1d.pdf?c=1722993891</vt:lpwstr>
      </vt:variant>
      <vt:variant>
        <vt:lpwstr/>
      </vt:variant>
      <vt:variant>
        <vt:i4>4587523</vt:i4>
      </vt:variant>
      <vt:variant>
        <vt:i4>444</vt:i4>
      </vt:variant>
      <vt:variant>
        <vt:i4>0</vt:i4>
      </vt:variant>
      <vt:variant>
        <vt:i4>5</vt:i4>
      </vt:variant>
      <vt:variant>
        <vt:lpwstr>https://www.eppermed.eu/publications-resources/ep-permed-publications/strategic-research-innovation-agenda-for-personalised-medicine/</vt:lpwstr>
      </vt:variant>
      <vt:variant>
        <vt:lpwstr/>
      </vt:variant>
      <vt:variant>
        <vt:i4>4587523</vt:i4>
      </vt:variant>
      <vt:variant>
        <vt:i4>441</vt:i4>
      </vt:variant>
      <vt:variant>
        <vt:i4>0</vt:i4>
      </vt:variant>
      <vt:variant>
        <vt:i4>5</vt:i4>
      </vt:variant>
      <vt:variant>
        <vt:lpwstr>https://www.eppermed.eu/publications-resources/ep-permed-publications/strategic-research-innovation-agenda-for-personalised-medicine/</vt:lpwstr>
      </vt:variant>
      <vt:variant>
        <vt:lpwstr/>
      </vt:variant>
      <vt:variant>
        <vt:i4>7864357</vt:i4>
      </vt:variant>
      <vt:variant>
        <vt:i4>438</vt:i4>
      </vt:variant>
      <vt:variant>
        <vt:i4>0</vt:i4>
      </vt:variant>
      <vt:variant>
        <vt:i4>5</vt:i4>
      </vt:variant>
      <vt:variant>
        <vt:lpwstr>https://estcan.ee/wp-content/uploads/sites/845/Riigi-vahiprofiil-Eesti-2025.pdf</vt:lpwstr>
      </vt:variant>
      <vt:variant>
        <vt:lpwstr/>
      </vt:variant>
      <vt:variant>
        <vt:i4>7864357</vt:i4>
      </vt:variant>
      <vt:variant>
        <vt:i4>435</vt:i4>
      </vt:variant>
      <vt:variant>
        <vt:i4>0</vt:i4>
      </vt:variant>
      <vt:variant>
        <vt:i4>5</vt:i4>
      </vt:variant>
      <vt:variant>
        <vt:lpwstr>https://estcan.ee/wp-content/uploads/sites/845/Riigi-vahiprofiil-Eesti-2025.pdf</vt:lpwstr>
      </vt:variant>
      <vt:variant>
        <vt:lpwstr/>
      </vt:variant>
      <vt:variant>
        <vt:i4>5505064</vt:i4>
      </vt:variant>
      <vt:variant>
        <vt:i4>432</vt:i4>
      </vt:variant>
      <vt:variant>
        <vt:i4>0</vt:i4>
      </vt:variant>
      <vt:variant>
        <vt:i4>5</vt:i4>
      </vt:variant>
      <vt:variant>
        <vt:lpwstr>https://etag.ee/wp-content/uploads/2024/11/Ministri_2024_KK_nr_1.1-2_24_308_tulemused.pdf</vt:lpwstr>
      </vt:variant>
      <vt:variant>
        <vt:lpwstr/>
      </vt:variant>
      <vt:variant>
        <vt:i4>8323125</vt:i4>
      </vt:variant>
      <vt:variant>
        <vt:i4>429</vt:i4>
      </vt:variant>
      <vt:variant>
        <vt:i4>0</vt:i4>
      </vt:variant>
      <vt:variant>
        <vt:i4>5</vt:i4>
      </vt:variant>
      <vt:variant>
        <vt:lpwstr>https://defolio.com/eda/2024-minugeenivaramu-1</vt:lpwstr>
      </vt:variant>
      <vt:variant>
        <vt:lpwstr/>
      </vt:variant>
      <vt:variant>
        <vt:i4>7864370</vt:i4>
      </vt:variant>
      <vt:variant>
        <vt:i4>426</vt:i4>
      </vt:variant>
      <vt:variant>
        <vt:i4>0</vt:i4>
      </vt:variant>
      <vt:variant>
        <vt:i4>5</vt:i4>
      </vt:variant>
      <vt:variant>
        <vt:lpwstr>https://www.nature.com/articles/d41586-024-02108-y</vt:lpwstr>
      </vt:variant>
      <vt:variant>
        <vt:lpwstr/>
      </vt:variant>
      <vt:variant>
        <vt:i4>393224</vt:i4>
      </vt:variant>
      <vt:variant>
        <vt:i4>423</vt:i4>
      </vt:variant>
      <vt:variant>
        <vt:i4>0</vt:i4>
      </vt:variant>
      <vt:variant>
        <vt:i4>5</vt:i4>
      </vt:variant>
      <vt:variant>
        <vt:lpwstr>https://www.dn.se/varlden/esternas-besatthet-av-sin-egen-arvsmassa-fick-sajt-att-krascha/</vt:lpwstr>
      </vt:variant>
      <vt:variant>
        <vt:lpwstr/>
      </vt:variant>
      <vt:variant>
        <vt:i4>5177392</vt:i4>
      </vt:variant>
      <vt:variant>
        <vt:i4>420</vt:i4>
      </vt:variant>
      <vt:variant>
        <vt:i4>0</vt:i4>
      </vt:variant>
      <vt:variant>
        <vt:i4>5</vt:i4>
      </vt:variant>
      <vt:variant>
        <vt:lpwstr>https://tartuulikool.sharepoint.com/:w:/r/sites/GIMGV/Shared Documents/General/UT yhiskonna tegu/MinuGeenivaramu_UT-%C3%BChiskonnategu.docx?d=w933eb564867140499426e58b0429b0b6&amp;csf=1&amp;web=1&amp;e=Xiw88Y</vt:lpwstr>
      </vt:variant>
      <vt:variant>
        <vt:lpwstr/>
      </vt:variant>
      <vt:variant>
        <vt:i4>4587523</vt:i4>
      </vt:variant>
      <vt:variant>
        <vt:i4>417</vt:i4>
      </vt:variant>
      <vt:variant>
        <vt:i4>0</vt:i4>
      </vt:variant>
      <vt:variant>
        <vt:i4>5</vt:i4>
      </vt:variant>
      <vt:variant>
        <vt:lpwstr>https://www.eppermed.eu/publications-resources/ep-permed-publications/strategic-research-innovation-agenda-for-personalised-medicine/</vt:lpwstr>
      </vt:variant>
      <vt:variant>
        <vt:lpwstr/>
      </vt:variant>
      <vt:variant>
        <vt:i4>2556023</vt:i4>
      </vt:variant>
      <vt:variant>
        <vt:i4>414</vt:i4>
      </vt:variant>
      <vt:variant>
        <vt:i4>0</vt:i4>
      </vt:variant>
      <vt:variant>
        <vt:i4>5</vt:i4>
      </vt:variant>
      <vt:variant>
        <vt:lpwstr>https://eelnoud.valitsus.ee/main/mount/docList/e0ed57c5-9ef4-4ccc-89d4-9df3495ffb81</vt:lpwstr>
      </vt:variant>
      <vt:variant>
        <vt:lpwstr/>
      </vt:variant>
      <vt:variant>
        <vt:i4>6291564</vt:i4>
      </vt:variant>
      <vt:variant>
        <vt:i4>411</vt:i4>
      </vt:variant>
      <vt:variant>
        <vt:i4>0</vt:i4>
      </vt:variant>
      <vt:variant>
        <vt:i4>5</vt:i4>
      </vt:variant>
      <vt:variant>
        <vt:lpwstr>javascript:void(0)</vt:lpwstr>
      </vt:variant>
      <vt:variant>
        <vt:lpwstr/>
      </vt:variant>
      <vt:variant>
        <vt:i4>6291487</vt:i4>
      </vt:variant>
      <vt:variant>
        <vt:i4>408</vt:i4>
      </vt:variant>
      <vt:variant>
        <vt:i4>0</vt:i4>
      </vt:variant>
      <vt:variant>
        <vt:i4>5</vt:i4>
      </vt:variant>
      <vt:variant>
        <vt:lpwstr>https://pohiseadus.ee/sisu/3483/paragrahv_12</vt:lpwstr>
      </vt:variant>
      <vt:variant>
        <vt:lpwstr/>
      </vt:variant>
      <vt:variant>
        <vt:i4>6357112</vt:i4>
      </vt:variant>
      <vt:variant>
        <vt:i4>405</vt:i4>
      </vt:variant>
      <vt:variant>
        <vt:i4>0</vt:i4>
      </vt:variant>
      <vt:variant>
        <vt:i4>5</vt:i4>
      </vt:variant>
      <vt:variant>
        <vt:lpwstr>https://www.riigikogu.ee/tegevus/eelnoud/eelnou/cc5e0cc0-2620-3f44-e381-071e238b4195/vordse-kohtlemise-seadus/</vt:lpwstr>
      </vt:variant>
      <vt:variant>
        <vt:lpwstr/>
      </vt:variant>
      <vt:variant>
        <vt:i4>7274594</vt:i4>
      </vt:variant>
      <vt:variant>
        <vt:i4>402</vt:i4>
      </vt:variant>
      <vt:variant>
        <vt:i4>0</vt:i4>
      </vt:variant>
      <vt:variant>
        <vt:i4>5</vt:i4>
      </vt:variant>
      <vt:variant>
        <vt:lpwstr>https://www.riigikogu.ee/tegevus/eelnoud/eelnou/cc5e0cc0-2620-3f44-e381- 071e238b4195/V%C3%B5rdse kohtlemise seadus</vt:lpwstr>
      </vt:variant>
      <vt:variant>
        <vt:lpwstr/>
      </vt:variant>
      <vt:variant>
        <vt:i4>4718690</vt:i4>
      </vt:variant>
      <vt:variant>
        <vt:i4>399</vt:i4>
      </vt:variant>
      <vt:variant>
        <vt:i4>0</vt:i4>
      </vt:variant>
      <vt:variant>
        <vt:i4>5</vt:i4>
      </vt:variant>
      <vt:variant>
        <vt:lpwstr>https://eur-lex.europa.eu/legal-content/ET/ALL/?uri=OJ%3AL_202500327</vt:lpwstr>
      </vt:variant>
      <vt:variant>
        <vt:lpwstr/>
      </vt:variant>
      <vt:variant>
        <vt:i4>4521999</vt:i4>
      </vt:variant>
      <vt:variant>
        <vt:i4>396</vt:i4>
      </vt:variant>
      <vt:variant>
        <vt:i4>0</vt:i4>
      </vt:variant>
      <vt:variant>
        <vt:i4>5</vt:i4>
      </vt:variant>
      <vt:variant>
        <vt:lpwstr>https://search.coe.int/cm</vt:lpwstr>
      </vt:variant>
      <vt:variant>
        <vt:lpwstr>{%22CoEReference%22:[%22CM/Rec(2016)8%22],%22sort%22:[%22CoEValidationDate%20Descending%22],%22CoEIdentifier%22:[%2209000016806b2c5f%22]}</vt:lpwstr>
      </vt:variant>
      <vt:variant>
        <vt:i4>4128771</vt:i4>
      </vt:variant>
      <vt:variant>
        <vt:i4>393</vt:i4>
      </vt:variant>
      <vt:variant>
        <vt:i4>0</vt:i4>
      </vt:variant>
      <vt:variant>
        <vt:i4>5</vt:i4>
      </vt:variant>
      <vt:variant>
        <vt:lpwstr>https://search.coe.int/cm/Pages/result_details.aspx?Reference=CM/Rec(2016)8</vt:lpwstr>
      </vt:variant>
      <vt:variant>
        <vt:lpwstr/>
      </vt:variant>
      <vt:variant>
        <vt:i4>5373973</vt:i4>
      </vt:variant>
      <vt:variant>
        <vt:i4>390</vt:i4>
      </vt:variant>
      <vt:variant>
        <vt:i4>0</vt:i4>
      </vt:variant>
      <vt:variant>
        <vt:i4>5</vt:i4>
      </vt:variant>
      <vt:variant>
        <vt:lpwstr>https://www.riigiteataja.ee/akt/78570</vt:lpwstr>
      </vt:variant>
      <vt:variant>
        <vt:lpwstr/>
      </vt:variant>
      <vt:variant>
        <vt:i4>6357112</vt:i4>
      </vt:variant>
      <vt:variant>
        <vt:i4>387</vt:i4>
      </vt:variant>
      <vt:variant>
        <vt:i4>0</vt:i4>
      </vt:variant>
      <vt:variant>
        <vt:i4>5</vt:i4>
      </vt:variant>
      <vt:variant>
        <vt:lpwstr>https://www.riigikogu.ee/tegevus/eelnoud/eelnou/cc5e0cc0-2620-3f44-e381-071e238b4195/vordse-kohtlemise-seadus/</vt:lpwstr>
      </vt:variant>
      <vt:variant>
        <vt:lpwstr/>
      </vt:variant>
      <vt:variant>
        <vt:i4>8060956</vt:i4>
      </vt:variant>
      <vt:variant>
        <vt:i4>384</vt:i4>
      </vt:variant>
      <vt:variant>
        <vt:i4>0</vt:i4>
      </vt:variant>
      <vt:variant>
        <vt:i4>5</vt:i4>
      </vt:variant>
      <vt:variant>
        <vt:lpwstr>https://www.oiguskantsler.ee/sites/default/files/field_document2/6iguskantsleri_arvamus_vordse_kohtlemise_seaduse_eelnou_kohta.pdf</vt:lpwstr>
      </vt:variant>
      <vt:variant>
        <vt:lpwstr/>
      </vt:variant>
      <vt:variant>
        <vt:i4>7012466</vt:i4>
      </vt:variant>
      <vt:variant>
        <vt:i4>381</vt:i4>
      </vt:variant>
      <vt:variant>
        <vt:i4>0</vt:i4>
      </vt:variant>
      <vt:variant>
        <vt:i4>5</vt:i4>
      </vt:variant>
      <vt:variant>
        <vt:lpwstr>https://www.riigikogu.ee/tegevus/eelnoud/eelnou/385658bf-fd7f-3f51-93c1-756e12845f60/inimgeeniuuringute-seadus/</vt:lpwstr>
      </vt:variant>
      <vt:variant>
        <vt:lpwstr/>
      </vt:variant>
      <vt:variant>
        <vt:i4>3866733</vt:i4>
      </vt:variant>
      <vt:variant>
        <vt:i4>378</vt:i4>
      </vt:variant>
      <vt:variant>
        <vt:i4>0</vt:i4>
      </vt:variant>
      <vt:variant>
        <vt:i4>5</vt:i4>
      </vt:variant>
      <vt:variant>
        <vt:lpwstr>https://www.riigikogu.ee/download/593a1eae-3189-4c48-99fd-6030a4e8c1da</vt:lpwstr>
      </vt:variant>
      <vt:variant>
        <vt:lpwstr/>
      </vt:variant>
      <vt:variant>
        <vt:i4>131084</vt:i4>
      </vt:variant>
      <vt:variant>
        <vt:i4>375</vt:i4>
      </vt:variant>
      <vt:variant>
        <vt:i4>0</vt:i4>
      </vt:variant>
      <vt:variant>
        <vt:i4>5</vt:i4>
      </vt:variant>
      <vt:variant>
        <vt:lpwstr>https://www.tervisekassa.ee/sites/default/files/TTL/2025/1667_taotlus_avalik.pdf</vt:lpwstr>
      </vt:variant>
      <vt:variant>
        <vt:lpwstr/>
      </vt:variant>
      <vt:variant>
        <vt:i4>3211367</vt:i4>
      </vt:variant>
      <vt:variant>
        <vt:i4>372</vt:i4>
      </vt:variant>
      <vt:variant>
        <vt:i4>0</vt:i4>
      </vt:variant>
      <vt:variant>
        <vt:i4>5</vt:i4>
      </vt:variant>
      <vt:variant>
        <vt:lpwstr>https://www.riigiteataja.ee/akt/102012025078</vt:lpwstr>
      </vt:variant>
      <vt:variant>
        <vt:lpwstr>:~:text=%C2%A0%203)%20isik%2C%20kes%20tegutseb%20tulenevalt%20tema%20kutse%20v%C3%B5i%20erialasest%20p%C3%A4devusest%20spetsialisti%20v%C3%B5i%20tehnikuna</vt:lpwstr>
      </vt:variant>
      <vt:variant>
        <vt:i4>8061037</vt:i4>
      </vt:variant>
      <vt:variant>
        <vt:i4>369</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6291481</vt:i4>
      </vt:variant>
      <vt:variant>
        <vt:i4>366</vt:i4>
      </vt:variant>
      <vt:variant>
        <vt:i4>0</vt:i4>
      </vt:variant>
      <vt:variant>
        <vt:i4>5</vt:i4>
      </vt:variant>
      <vt:variant>
        <vt:lpwstr>https://www.sm.ee/sites/default/files/content-editors/eesmargid_ja_tegevused/Personaalmeditsiin/personmed_moiste_arengud_5juuni2015.pdf</vt:lpwstr>
      </vt:variant>
      <vt:variant>
        <vt:lpwstr/>
      </vt:variant>
      <vt:variant>
        <vt:i4>6225923</vt:i4>
      </vt:variant>
      <vt:variant>
        <vt:i4>363</vt:i4>
      </vt:variant>
      <vt:variant>
        <vt:i4>0</vt:i4>
      </vt:variant>
      <vt:variant>
        <vt:i4>5</vt:i4>
      </vt:variant>
      <vt:variant>
        <vt:lpwstr>https://op.europa.eu/et/publication-detail/-/publication/f416ce37-a48c-11e5-b528-01aa75ed71a1</vt:lpwstr>
      </vt:variant>
      <vt:variant>
        <vt:lpwstr/>
      </vt:variant>
      <vt:variant>
        <vt:i4>8192083</vt:i4>
      </vt:variant>
      <vt:variant>
        <vt:i4>360</vt:i4>
      </vt:variant>
      <vt:variant>
        <vt:i4>0</vt:i4>
      </vt:variant>
      <vt:variant>
        <vt:i4>5</vt:i4>
      </vt:variant>
      <vt:variant>
        <vt:lpwstr>https://health.ec.europa.eu/publications/assessment-eu-member-states-rules-health-data-light-gdpr_en</vt:lpwstr>
      </vt:variant>
      <vt:variant>
        <vt:lpwstr/>
      </vt:variant>
      <vt:variant>
        <vt:i4>1507350</vt:i4>
      </vt:variant>
      <vt:variant>
        <vt:i4>357</vt:i4>
      </vt:variant>
      <vt:variant>
        <vt:i4>0</vt:i4>
      </vt:variant>
      <vt:variant>
        <vt:i4>5</vt:i4>
      </vt:variant>
      <vt:variant>
        <vt:lpwstr>https://pmc.ncbi.nlm.nih.gov/articles/PMC3419880/</vt:lpwstr>
      </vt:variant>
      <vt:variant>
        <vt:lpwstr/>
      </vt:variant>
      <vt:variant>
        <vt:i4>720899</vt:i4>
      </vt:variant>
      <vt:variant>
        <vt:i4>354</vt:i4>
      </vt:variant>
      <vt:variant>
        <vt:i4>0</vt:i4>
      </vt:variant>
      <vt:variant>
        <vt:i4>5</vt:i4>
      </vt:variant>
      <vt:variant>
        <vt:lpwstr>https://pubmed.ncbi.nlm.nih.gov/30466453/</vt:lpwstr>
      </vt:variant>
      <vt:variant>
        <vt:lpwstr/>
      </vt:variant>
      <vt:variant>
        <vt:i4>1310737</vt:i4>
      </vt:variant>
      <vt:variant>
        <vt:i4>351</vt:i4>
      </vt:variant>
      <vt:variant>
        <vt:i4>0</vt:i4>
      </vt:variant>
      <vt:variant>
        <vt:i4>5</vt:i4>
      </vt:variant>
      <vt:variant>
        <vt:lpwstr>https://academic.oup.com/eurpub/article/30/3/543/5680020</vt:lpwstr>
      </vt:variant>
      <vt:variant>
        <vt:lpwstr/>
      </vt:variant>
      <vt:variant>
        <vt:i4>6291578</vt:i4>
      </vt:variant>
      <vt:variant>
        <vt:i4>348</vt:i4>
      </vt:variant>
      <vt:variant>
        <vt:i4>0</vt:i4>
      </vt:variant>
      <vt:variant>
        <vt:i4>5</vt:i4>
      </vt:variant>
      <vt:variant>
        <vt:lpwstr>https://www.sciencedirect.com/science/article/pii/S2211883718300182</vt:lpwstr>
      </vt:variant>
      <vt:variant>
        <vt:lpwstr/>
      </vt:variant>
      <vt:variant>
        <vt:i4>524301</vt:i4>
      </vt:variant>
      <vt:variant>
        <vt:i4>345</vt:i4>
      </vt:variant>
      <vt:variant>
        <vt:i4>0</vt:i4>
      </vt:variant>
      <vt:variant>
        <vt:i4>5</vt:i4>
      </vt:variant>
      <vt:variant>
        <vt:lpwstr>https://www.tehik.ee/sites/default/files/2021-11/upTIS visioon 11.06.2021.pdf</vt:lpwstr>
      </vt:variant>
      <vt:variant>
        <vt:lpwstr/>
      </vt:variant>
      <vt:variant>
        <vt:i4>6160404</vt:i4>
      </vt:variant>
      <vt:variant>
        <vt:i4>342</vt:i4>
      </vt:variant>
      <vt:variant>
        <vt:i4>0</vt:i4>
      </vt:variant>
      <vt:variant>
        <vt:i4>5</vt:i4>
      </vt:variant>
      <vt:variant>
        <vt:lpwstr>https://www.riigiteataja.ee/akt/104102024022</vt:lpwstr>
      </vt:variant>
      <vt:variant>
        <vt:lpwstr/>
      </vt:variant>
      <vt:variant>
        <vt:i4>5767190</vt:i4>
      </vt:variant>
      <vt:variant>
        <vt:i4>339</vt:i4>
      </vt:variant>
      <vt:variant>
        <vt:i4>0</vt:i4>
      </vt:variant>
      <vt:variant>
        <vt:i4>5</vt:i4>
      </vt:variant>
      <vt:variant>
        <vt:lpwstr>https://www.riigiteataja.ee/akt/127122024016</vt:lpwstr>
      </vt:variant>
      <vt:variant>
        <vt:lpwstr/>
      </vt:variant>
      <vt:variant>
        <vt:i4>5505047</vt:i4>
      </vt:variant>
      <vt:variant>
        <vt:i4>336</vt:i4>
      </vt:variant>
      <vt:variant>
        <vt:i4>0</vt:i4>
      </vt:variant>
      <vt:variant>
        <vt:i4>5</vt:i4>
      </vt:variant>
      <vt:variant>
        <vt:lpwstr>https://www.riigiteataja.ee/akt/104102024018</vt:lpwstr>
      </vt:variant>
      <vt:variant>
        <vt:lpwstr/>
      </vt:variant>
      <vt:variant>
        <vt:i4>5177352</vt:i4>
      </vt:variant>
      <vt:variant>
        <vt:i4>333</vt:i4>
      </vt:variant>
      <vt:variant>
        <vt:i4>0</vt:i4>
      </vt:variant>
      <vt:variant>
        <vt:i4>5</vt:i4>
      </vt:variant>
      <vt:variant>
        <vt:lpwstr>https://www.sm.ee/rahvastiku-tervise-arengukava-2020-2030</vt:lpwstr>
      </vt:variant>
      <vt:variant>
        <vt:lpwstr/>
      </vt:variant>
      <vt:variant>
        <vt:i4>2687095</vt:i4>
      </vt:variant>
      <vt:variant>
        <vt:i4>330</vt:i4>
      </vt:variant>
      <vt:variant>
        <vt:i4>0</vt:i4>
      </vt:variant>
      <vt:variant>
        <vt:i4>5</vt:i4>
      </vt:variant>
      <vt:variant>
        <vt:lpwstr>https://eur-lex.europa.eu/legal-content/ET/TXT/PDF/?uri=OJ:C:2015:421:FULL&amp;from=EN</vt:lpwstr>
      </vt:variant>
      <vt:variant>
        <vt:lpwstr/>
      </vt:variant>
      <vt:variant>
        <vt:i4>5505047</vt:i4>
      </vt:variant>
      <vt:variant>
        <vt:i4>327</vt:i4>
      </vt:variant>
      <vt:variant>
        <vt:i4>0</vt:i4>
      </vt:variant>
      <vt:variant>
        <vt:i4>5</vt:i4>
      </vt:variant>
      <vt:variant>
        <vt:lpwstr>https://www.riigiteataja.ee/akt/102012025079</vt:lpwstr>
      </vt:variant>
      <vt:variant>
        <vt:lpwstr/>
      </vt:variant>
      <vt:variant>
        <vt:i4>6946842</vt:i4>
      </vt:variant>
      <vt:variant>
        <vt:i4>324</vt:i4>
      </vt:variant>
      <vt:variant>
        <vt:i4>0</vt:i4>
      </vt:variant>
      <vt:variant>
        <vt:i4>5</vt:i4>
      </vt:variant>
      <vt:variant>
        <vt:lpwstr>https://www.oiguskantsler.ee/sites/default/files/field_document2/Isikuandmetele kehtestatud juurdep%C3%A4%C3%A4supiirangu t%C3%A4htaeg.pdf</vt:lpwstr>
      </vt:variant>
      <vt:variant>
        <vt:lpwstr/>
      </vt:variant>
      <vt:variant>
        <vt:i4>6029331</vt:i4>
      </vt:variant>
      <vt:variant>
        <vt:i4>321</vt:i4>
      </vt:variant>
      <vt:variant>
        <vt:i4>0</vt:i4>
      </vt:variant>
      <vt:variant>
        <vt:i4>5</vt:i4>
      </vt:variant>
      <vt:variant>
        <vt:lpwstr>https://www.riigiteataja.ee/akt/102012025031</vt:lpwstr>
      </vt:variant>
      <vt:variant>
        <vt:lpwstr/>
      </vt:variant>
      <vt:variant>
        <vt:i4>2424866</vt:i4>
      </vt:variant>
      <vt:variant>
        <vt:i4>318</vt:i4>
      </vt:variant>
      <vt:variant>
        <vt:i4>0</vt:i4>
      </vt:variant>
      <vt:variant>
        <vt:i4>5</vt:i4>
      </vt:variant>
      <vt:variant>
        <vt:lpwstr>https://eelnoud.valitsus.ee/main/mount/docList/ba650195-f584-46c8-86df-14c4ac7a747c</vt:lpwstr>
      </vt:variant>
      <vt:variant>
        <vt:lpwstr/>
      </vt:variant>
      <vt:variant>
        <vt:i4>5636167</vt:i4>
      </vt:variant>
      <vt:variant>
        <vt:i4>315</vt:i4>
      </vt:variant>
      <vt:variant>
        <vt:i4>0</vt:i4>
      </vt:variant>
      <vt:variant>
        <vt:i4>5</vt:i4>
      </vt:variant>
      <vt:variant>
        <vt:lpwstr>https://www.riigikogu.ee/tegevus/eelnoud/eelnou/61815f7a-1025-4aea-9b0e-d9cf97337e59/</vt:lpwstr>
      </vt:variant>
      <vt:variant>
        <vt:lpwstr/>
      </vt:variant>
      <vt:variant>
        <vt:i4>2556031</vt:i4>
      </vt:variant>
      <vt:variant>
        <vt:i4>312</vt:i4>
      </vt:variant>
      <vt:variant>
        <vt:i4>0</vt:i4>
      </vt:variant>
      <vt:variant>
        <vt:i4>5</vt:i4>
      </vt:variant>
      <vt:variant>
        <vt:lpwstr>https://eelnoud.valitsus.ee/main/mount/docList/e6136b99-2d32-4589-8099-f9e57ee5397d</vt:lpwstr>
      </vt:variant>
      <vt:variant>
        <vt:lpwstr/>
      </vt:variant>
      <vt:variant>
        <vt:i4>3473471</vt:i4>
      </vt:variant>
      <vt:variant>
        <vt:i4>309</vt:i4>
      </vt:variant>
      <vt:variant>
        <vt:i4>0</vt:i4>
      </vt:variant>
      <vt:variant>
        <vt:i4>5</vt:i4>
      </vt:variant>
      <vt:variant>
        <vt:lpwstr>https://www.riigiteataja.ee/akt/110062025006?leiaKehtiv</vt:lpwstr>
      </vt:variant>
      <vt:variant>
        <vt:lpwstr/>
      </vt:variant>
      <vt:variant>
        <vt:i4>3342392</vt:i4>
      </vt:variant>
      <vt:variant>
        <vt:i4>306</vt:i4>
      </vt:variant>
      <vt:variant>
        <vt:i4>0</vt:i4>
      </vt:variant>
      <vt:variant>
        <vt:i4>5</vt:i4>
      </vt:variant>
      <vt:variant>
        <vt:lpwstr>https://www.riigiteataja.ee/akt/103122024010?leiaKehtiv</vt:lpwstr>
      </vt:variant>
      <vt:variant>
        <vt:lpwstr/>
      </vt:variant>
      <vt:variant>
        <vt:i4>5767201</vt:i4>
      </vt:variant>
      <vt:variant>
        <vt:i4>303</vt:i4>
      </vt:variant>
      <vt:variant>
        <vt:i4>0</vt:i4>
      </vt:variant>
      <vt:variant>
        <vt:i4>5</vt:i4>
      </vt:variant>
      <vt:variant>
        <vt:lpwstr>https://abiinfo.rik.ee/sites/default/files/inline-files/EMTAK 2025 tutvustus ja juhend_0.pdf</vt:lpwstr>
      </vt:variant>
      <vt:variant>
        <vt:lpwstr/>
      </vt:variant>
      <vt:variant>
        <vt:i4>393234</vt:i4>
      </vt:variant>
      <vt:variant>
        <vt:i4>300</vt:i4>
      </vt:variant>
      <vt:variant>
        <vt:i4>0</vt:i4>
      </vt:variant>
      <vt:variant>
        <vt:i4>5</vt:i4>
      </vt:variant>
      <vt:variant>
        <vt:lpwstr>https://ariregister.rik.ee/est/emtak_search?keyword=DNA&amp;version=3&amp;tree_view=hierarchy</vt:lpwstr>
      </vt:variant>
      <vt:variant>
        <vt:lpwstr/>
      </vt:variant>
      <vt:variant>
        <vt:i4>4653099</vt:i4>
      </vt:variant>
      <vt:variant>
        <vt:i4>296</vt:i4>
      </vt:variant>
      <vt:variant>
        <vt:i4>0</vt:i4>
      </vt:variant>
      <vt:variant>
        <vt:i4>5</vt:i4>
      </vt:variant>
      <vt:variant>
        <vt:lpwstr>https://ariregister.rik.ee/est/emtak_search__corresp_tables?correspondence=2008_EMTAK_2025&amp;emtak_code=72111</vt:lpwstr>
      </vt:variant>
      <vt:variant>
        <vt:lpwstr/>
      </vt:variant>
      <vt:variant>
        <vt:i4>4653099</vt:i4>
      </vt:variant>
      <vt:variant>
        <vt:i4>294</vt:i4>
      </vt:variant>
      <vt:variant>
        <vt:i4>0</vt:i4>
      </vt:variant>
      <vt:variant>
        <vt:i4>5</vt:i4>
      </vt:variant>
      <vt:variant>
        <vt:lpwstr>https://ariregister.rik.ee/est/emtak_search__corresp_tables?correspondence=2008_EMTAK_2025&amp;emtak_code=72111</vt:lpwstr>
      </vt:variant>
      <vt:variant>
        <vt:lpwstr/>
      </vt:variant>
      <vt:variant>
        <vt:i4>8257644</vt:i4>
      </vt:variant>
      <vt:variant>
        <vt:i4>291</vt:i4>
      </vt:variant>
      <vt:variant>
        <vt:i4>0</vt:i4>
      </vt:variant>
      <vt:variant>
        <vt:i4>5</vt:i4>
      </vt:variant>
      <vt:variant>
        <vt:lpwstr>https://ariregister.rik.ee/est/emtak_search?keyword=geenivaramute&amp;version=3&amp;tree_view=hierarchy</vt:lpwstr>
      </vt:variant>
      <vt:variant>
        <vt:lpwstr/>
      </vt:variant>
      <vt:variant>
        <vt:i4>1179659</vt:i4>
      </vt:variant>
      <vt:variant>
        <vt:i4>288</vt:i4>
      </vt:variant>
      <vt:variant>
        <vt:i4>0</vt:i4>
      </vt:variant>
      <vt:variant>
        <vt:i4>5</vt:i4>
      </vt:variant>
      <vt:variant>
        <vt:lpwstr>https://www.riigikohus.ee/lahendid?asjaNr=3-4-1-3-12</vt:lpwstr>
      </vt:variant>
      <vt:variant>
        <vt:lpwstr/>
      </vt:variant>
      <vt:variant>
        <vt:i4>1179658</vt:i4>
      </vt:variant>
      <vt:variant>
        <vt:i4>285</vt:i4>
      </vt:variant>
      <vt:variant>
        <vt:i4>0</vt:i4>
      </vt:variant>
      <vt:variant>
        <vt:i4>5</vt:i4>
      </vt:variant>
      <vt:variant>
        <vt:lpwstr>https://www.riigikohus.ee/lahendid?asjaNr=3-4-1-3-02</vt:lpwstr>
      </vt:variant>
      <vt:variant>
        <vt:lpwstr/>
      </vt:variant>
      <vt:variant>
        <vt:i4>589844</vt:i4>
      </vt:variant>
      <vt:variant>
        <vt:i4>282</vt:i4>
      </vt:variant>
      <vt:variant>
        <vt:i4>0</vt:i4>
      </vt:variant>
      <vt:variant>
        <vt:i4>5</vt:i4>
      </vt:variant>
      <vt:variant>
        <vt:lpwstr>https://www.riigikohus.ee/lahendid?asjaNr=3-3-1-75-15</vt:lpwstr>
      </vt:variant>
      <vt:variant>
        <vt:lpwstr/>
      </vt:variant>
      <vt:variant>
        <vt:i4>6094867</vt:i4>
      </vt:variant>
      <vt:variant>
        <vt:i4>279</vt:i4>
      </vt:variant>
      <vt:variant>
        <vt:i4>0</vt:i4>
      </vt:variant>
      <vt:variant>
        <vt:i4>5</vt:i4>
      </vt:variant>
      <vt:variant>
        <vt:lpwstr>https://www.riigiteataja.ee/akt/115052015002</vt:lpwstr>
      </vt:variant>
      <vt:variant>
        <vt:lpwstr/>
      </vt:variant>
      <vt:variant>
        <vt:i4>7077926</vt:i4>
      </vt:variant>
      <vt:variant>
        <vt:i4>276</vt:i4>
      </vt:variant>
      <vt:variant>
        <vt:i4>0</vt:i4>
      </vt:variant>
      <vt:variant>
        <vt:i4>5</vt:i4>
      </vt:variant>
      <vt:variant>
        <vt:lpwstr>https://www.riigiteataja.ee/akt/106042021005</vt:lpwstr>
      </vt:variant>
      <vt:variant>
        <vt:lpwstr>para14</vt:lpwstr>
      </vt:variant>
      <vt:variant>
        <vt:i4>5767191</vt:i4>
      </vt:variant>
      <vt:variant>
        <vt:i4>273</vt:i4>
      </vt:variant>
      <vt:variant>
        <vt:i4>0</vt:i4>
      </vt:variant>
      <vt:variant>
        <vt:i4>5</vt:i4>
      </vt:variant>
      <vt:variant>
        <vt:lpwstr>https://www.riigiteataja.ee/akt/106042021005</vt:lpwstr>
      </vt:variant>
      <vt:variant>
        <vt:lpwstr>para8</vt:lpwstr>
      </vt:variant>
      <vt:variant>
        <vt:i4>7077926</vt:i4>
      </vt:variant>
      <vt:variant>
        <vt:i4>270</vt:i4>
      </vt:variant>
      <vt:variant>
        <vt:i4>0</vt:i4>
      </vt:variant>
      <vt:variant>
        <vt:i4>5</vt:i4>
      </vt:variant>
      <vt:variant>
        <vt:lpwstr>https://www.riigiteataja.ee/akt/106042021005</vt:lpwstr>
      </vt:variant>
      <vt:variant>
        <vt:lpwstr>para14</vt:lpwstr>
      </vt:variant>
      <vt:variant>
        <vt:i4>8126485</vt:i4>
      </vt:variant>
      <vt:variant>
        <vt:i4>267</vt:i4>
      </vt:variant>
      <vt:variant>
        <vt:i4>0</vt:i4>
      </vt:variant>
      <vt:variant>
        <vt:i4>5</vt:i4>
      </vt:variant>
      <vt:variant>
        <vt:lpwstr>https://www.aki.ee/sites/default/files/ringkirjad/ringkiri_diat_registri_sulgemisest.pdf</vt:lpwstr>
      </vt:variant>
      <vt:variant>
        <vt:lpwstr/>
      </vt:variant>
      <vt:variant>
        <vt:i4>393280</vt:i4>
      </vt:variant>
      <vt:variant>
        <vt:i4>264</vt:i4>
      </vt:variant>
      <vt:variant>
        <vt:i4>0</vt:i4>
      </vt:variant>
      <vt:variant>
        <vt:i4>5</vt:i4>
      </vt:variant>
      <vt:variant>
        <vt:lpwstr>https://mtr.ttja.ee/infoleht/22?m=129</vt:lpwstr>
      </vt:variant>
      <vt:variant>
        <vt:lpwstr/>
      </vt:variant>
      <vt:variant>
        <vt:i4>5767191</vt:i4>
      </vt:variant>
      <vt:variant>
        <vt:i4>261</vt:i4>
      </vt:variant>
      <vt:variant>
        <vt:i4>0</vt:i4>
      </vt:variant>
      <vt:variant>
        <vt:i4>5</vt:i4>
      </vt:variant>
      <vt:variant>
        <vt:lpwstr>https://www.riigiteataja.ee/akt/106042021005</vt:lpwstr>
      </vt:variant>
      <vt:variant>
        <vt:lpwstr>para5</vt:lpwstr>
      </vt:variant>
      <vt:variant>
        <vt:i4>8192058</vt:i4>
      </vt:variant>
      <vt:variant>
        <vt:i4>258</vt:i4>
      </vt:variant>
      <vt:variant>
        <vt:i4>0</vt:i4>
      </vt:variant>
      <vt:variant>
        <vt:i4>5</vt:i4>
      </vt:variant>
      <vt:variant>
        <vt:lpwstr>https://www.danishnationalbiobank.com/about-dnb</vt:lpwstr>
      </vt:variant>
      <vt:variant>
        <vt:lpwstr/>
      </vt:variant>
      <vt:variant>
        <vt:i4>8192042</vt:i4>
      </vt:variant>
      <vt:variant>
        <vt:i4>255</vt:i4>
      </vt:variant>
      <vt:variant>
        <vt:i4>0</vt:i4>
      </vt:variant>
      <vt:variant>
        <vt:i4>5</vt:i4>
      </vt:variant>
      <vt:variant>
        <vt:lpwstr>https://biobanksverige.se/en/about-biobank-sweden/</vt:lpwstr>
      </vt:variant>
      <vt:variant>
        <vt:lpwstr/>
      </vt:variant>
      <vt:variant>
        <vt:i4>983118</vt:i4>
      </vt:variant>
      <vt:variant>
        <vt:i4>252</vt:i4>
      </vt:variant>
      <vt:variant>
        <vt:i4>0</vt:i4>
      </vt:variant>
      <vt:variant>
        <vt:i4>5</vt:i4>
      </vt:variant>
      <vt:variant>
        <vt:lpwstr>https://www.ukbiobank.ac.uk/media/hfnf2w0f/20220722-access-procedures-v2-1-final.pdf</vt:lpwstr>
      </vt:variant>
      <vt:variant>
        <vt:lpwstr/>
      </vt:variant>
      <vt:variant>
        <vt:i4>4194334</vt:i4>
      </vt:variant>
      <vt:variant>
        <vt:i4>249</vt:i4>
      </vt:variant>
      <vt:variant>
        <vt:i4>0</vt:i4>
      </vt:variant>
      <vt:variant>
        <vt:i4>5</vt:i4>
      </vt:variant>
      <vt:variant>
        <vt:lpwstr>https://www.ukbiobank.ac.uk/learn-more-about-uk-biobank/about-us</vt:lpwstr>
      </vt:variant>
      <vt:variant>
        <vt:lpwstr/>
      </vt:variant>
      <vt:variant>
        <vt:i4>4718690</vt:i4>
      </vt:variant>
      <vt:variant>
        <vt:i4>246</vt:i4>
      </vt:variant>
      <vt:variant>
        <vt:i4>0</vt:i4>
      </vt:variant>
      <vt:variant>
        <vt:i4>5</vt:i4>
      </vt:variant>
      <vt:variant>
        <vt:lpwstr>https://eur-lex.europa.eu/legal-content/ET/ALL/?uri=OJ%3AL_202500327</vt:lpwstr>
      </vt:variant>
      <vt:variant>
        <vt:lpwstr/>
      </vt:variant>
      <vt:variant>
        <vt:i4>7077946</vt:i4>
      </vt:variant>
      <vt:variant>
        <vt:i4>243</vt:i4>
      </vt:variant>
      <vt:variant>
        <vt:i4>0</vt:i4>
      </vt:variant>
      <vt:variant>
        <vt:i4>5</vt:i4>
      </vt:variant>
      <vt:variant>
        <vt:lpwstr>https://eur-lex.europa.eu/legal-content/ET/TXT/HTML/?uri=CELEX:32011L0024</vt:lpwstr>
      </vt:variant>
      <vt:variant>
        <vt:lpwstr>d1e978-45-1</vt:lpwstr>
      </vt:variant>
      <vt:variant>
        <vt:i4>5636167</vt:i4>
      </vt:variant>
      <vt:variant>
        <vt:i4>240</vt:i4>
      </vt:variant>
      <vt:variant>
        <vt:i4>0</vt:i4>
      </vt:variant>
      <vt:variant>
        <vt:i4>5</vt:i4>
      </vt:variant>
      <vt:variant>
        <vt:lpwstr>https://www.riigikogu.ee/tegevus/eelnoud/eelnou/61815f7a-1025-4aea-9b0e-d9cf97337e59/</vt:lpwstr>
      </vt:variant>
      <vt:variant>
        <vt:lpwstr/>
      </vt:variant>
      <vt:variant>
        <vt:i4>1048650</vt:i4>
      </vt:variant>
      <vt:variant>
        <vt:i4>237</vt:i4>
      </vt:variant>
      <vt:variant>
        <vt:i4>0</vt:i4>
      </vt:variant>
      <vt:variant>
        <vt:i4>5</vt:i4>
      </vt:variant>
      <vt:variant>
        <vt:lpwstr>https://curia.europa.eu/juris/document/document.jsf;jsessionid=E24C155A702F4055E7C51347C23D87B8?text=&amp;docid=282469&amp;pageIndex=0&amp;doclang=et&amp;mode=req&amp;dir=&amp;occ=first&amp;part=1&amp;cid=2877901</vt:lpwstr>
      </vt:variant>
      <vt:variant>
        <vt:lpwstr/>
      </vt:variant>
      <vt:variant>
        <vt:i4>1572940</vt:i4>
      </vt:variant>
      <vt:variant>
        <vt:i4>234</vt:i4>
      </vt:variant>
      <vt:variant>
        <vt:i4>0</vt:i4>
      </vt:variant>
      <vt:variant>
        <vt:i4>5</vt:i4>
      </vt:variant>
      <vt:variant>
        <vt:lpwstr>https://curia.europa.eu/juris/document/document.jsf;jsessionid=E24C155A702F4055E7C51347C23D87B8?text=&amp;docid=280623&amp;pageIndex=0&amp;doclang=et&amp;mode=req&amp;dir=&amp;occ=first&amp;part=1&amp;cid=2877901</vt:lpwstr>
      </vt:variant>
      <vt:variant>
        <vt:lpwstr/>
      </vt:variant>
      <vt:variant>
        <vt:i4>196732</vt:i4>
      </vt:variant>
      <vt:variant>
        <vt:i4>231</vt:i4>
      </vt:variant>
      <vt:variant>
        <vt:i4>0</vt:i4>
      </vt:variant>
      <vt:variant>
        <vt:i4>5</vt:i4>
      </vt:variant>
      <vt:variant>
        <vt:lpwstr>https://commission.europa.eu/law/law-topic/data-protection/reform/rules-business-and-organisations/public-administrations-and-data-protection/what-if-public-administration-fails-comply-data-protection-rules_en</vt:lpwstr>
      </vt:variant>
      <vt:variant>
        <vt:lpwstr/>
      </vt:variant>
      <vt:variant>
        <vt:i4>3276835</vt:i4>
      </vt:variant>
      <vt:variant>
        <vt:i4>228</vt:i4>
      </vt:variant>
      <vt:variant>
        <vt:i4>0</vt:i4>
      </vt:variant>
      <vt:variant>
        <vt:i4>5</vt:i4>
      </vt:variant>
      <vt:variant>
        <vt:lpwstr>https://sm.ee/sites/default/files/content-editors/Personaalmeditsiin/elanikkonna_personaalmeditsiini_uuring.pdf</vt:lpwstr>
      </vt:variant>
      <vt:variant>
        <vt:lpwstr/>
      </vt:variant>
      <vt:variant>
        <vt:i4>4522075</vt:i4>
      </vt:variant>
      <vt:variant>
        <vt:i4>225</vt:i4>
      </vt:variant>
      <vt:variant>
        <vt:i4>0</vt:i4>
      </vt:variant>
      <vt:variant>
        <vt:i4>5</vt:i4>
      </vt:variant>
      <vt:variant>
        <vt:lpwstr>https://www.riigiteataja.ee/akt/dyn=122122023011&amp;id=129122012047;129122012050</vt:lpwstr>
      </vt:variant>
      <vt:variant>
        <vt:lpwstr/>
      </vt:variant>
      <vt:variant>
        <vt:i4>5832771</vt:i4>
      </vt:variant>
      <vt:variant>
        <vt:i4>222</vt:i4>
      </vt:variant>
      <vt:variant>
        <vt:i4>0</vt:i4>
      </vt:variant>
      <vt:variant>
        <vt:i4>5</vt:i4>
      </vt:variant>
      <vt:variant>
        <vt:lpwstr>https://www.riigiteataja.ee/akt/122122023011</vt:lpwstr>
      </vt:variant>
      <vt:variant>
        <vt:lpwstr>para77b16</vt:lpwstr>
      </vt:variant>
      <vt:variant>
        <vt:i4>8126508</vt:i4>
      </vt:variant>
      <vt:variant>
        <vt:i4>219</vt:i4>
      </vt:variant>
      <vt:variant>
        <vt:i4>0</vt:i4>
      </vt:variant>
      <vt:variant>
        <vt:i4>5</vt:i4>
      </vt:variant>
      <vt:variant>
        <vt:lpwstr>https://www.stat.ee/et/avasta-statistikat/kusi-statistikat/konfidentsiaalsete-andmete-kasutamine-teaduslikul-eesmargil</vt:lpwstr>
      </vt:variant>
      <vt:variant>
        <vt:lpwstr/>
      </vt:variant>
      <vt:variant>
        <vt:i4>1441866</vt:i4>
      </vt:variant>
      <vt:variant>
        <vt:i4>216</vt:i4>
      </vt:variant>
      <vt:variant>
        <vt:i4>0</vt:i4>
      </vt:variant>
      <vt:variant>
        <vt:i4>5</vt:i4>
      </vt:variant>
      <vt:variant>
        <vt:lpwstr>https://www.justdigi.ee/sites/default/files/documents/2025-01/AvTS kitsaskohtade analuus.pdf</vt:lpwstr>
      </vt:variant>
      <vt:variant>
        <vt:lpwstr/>
      </vt:variant>
      <vt:variant>
        <vt:i4>7471222</vt:i4>
      </vt:variant>
      <vt:variant>
        <vt:i4>213</vt:i4>
      </vt:variant>
      <vt:variant>
        <vt:i4>0</vt:i4>
      </vt:variant>
      <vt:variant>
        <vt:i4>5</vt:i4>
      </vt:variant>
      <vt:variant>
        <vt:lpwstr>https://eur-lex.europa.eu/legal-content/ET/TXT/?uri=celex%3A32022R0868</vt:lpwstr>
      </vt:variant>
      <vt:variant>
        <vt:lpwstr/>
      </vt:variant>
      <vt:variant>
        <vt:i4>4718690</vt:i4>
      </vt:variant>
      <vt:variant>
        <vt:i4>210</vt:i4>
      </vt:variant>
      <vt:variant>
        <vt:i4>0</vt:i4>
      </vt:variant>
      <vt:variant>
        <vt:i4>5</vt:i4>
      </vt:variant>
      <vt:variant>
        <vt:lpwstr>https://eur-lex.europa.eu/legal-content/ET/ALL/?uri=OJ%3AL_202500327</vt:lpwstr>
      </vt:variant>
      <vt:variant>
        <vt:lpwstr/>
      </vt:variant>
      <vt:variant>
        <vt:i4>2818103</vt:i4>
      </vt:variant>
      <vt:variant>
        <vt:i4>207</vt:i4>
      </vt:variant>
      <vt:variant>
        <vt:i4>0</vt:i4>
      </vt:variant>
      <vt:variant>
        <vt:i4>5</vt:i4>
      </vt:variant>
      <vt:variant>
        <vt:lpwstr>https://genomics.ut.ee/et/eesti-geenivaramu</vt:lpwstr>
      </vt:variant>
      <vt:variant>
        <vt:lpwstr/>
      </vt:variant>
      <vt:variant>
        <vt:i4>458769</vt:i4>
      </vt:variant>
      <vt:variant>
        <vt:i4>204</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7602274</vt:i4>
      </vt:variant>
      <vt:variant>
        <vt:i4>201</vt:i4>
      </vt:variant>
      <vt:variant>
        <vt:i4>0</vt:i4>
      </vt:variant>
      <vt:variant>
        <vt:i4>5</vt:i4>
      </vt:variant>
      <vt:variant>
        <vt:lpwstr>https://www.sm.ee/eesti-bioeetika-ja-inimuuringute-noukogu</vt:lpwstr>
      </vt:variant>
      <vt:variant>
        <vt:lpwstr/>
      </vt:variant>
      <vt:variant>
        <vt:i4>6160400</vt:i4>
      </vt:variant>
      <vt:variant>
        <vt:i4>198</vt:i4>
      </vt:variant>
      <vt:variant>
        <vt:i4>0</vt:i4>
      </vt:variant>
      <vt:variant>
        <vt:i4>5</vt:i4>
      </vt:variant>
      <vt:variant>
        <vt:lpwstr>https://www.riigiteataja.ee/akt/102012025003</vt:lpwstr>
      </vt:variant>
      <vt:variant>
        <vt:lpwstr/>
      </vt:variant>
      <vt:variant>
        <vt:i4>4063350</vt:i4>
      </vt:variant>
      <vt:variant>
        <vt:i4>195</vt:i4>
      </vt:variant>
      <vt:variant>
        <vt:i4>0</vt:i4>
      </vt:variant>
      <vt:variant>
        <vt:i4>5</vt:i4>
      </vt:variant>
      <vt:variant>
        <vt:lpwstr>https://geenidoonor.ee/infoleht</vt:lpwstr>
      </vt:variant>
      <vt:variant>
        <vt:lpwstr/>
      </vt:variant>
      <vt:variant>
        <vt:i4>4063350</vt:i4>
      </vt:variant>
      <vt:variant>
        <vt:i4>192</vt:i4>
      </vt:variant>
      <vt:variant>
        <vt:i4>0</vt:i4>
      </vt:variant>
      <vt:variant>
        <vt:i4>5</vt:i4>
      </vt:variant>
      <vt:variant>
        <vt:lpwstr>https://geenidoonor.ee/infoleht</vt:lpwstr>
      </vt:variant>
      <vt:variant>
        <vt:lpwstr/>
      </vt:variant>
      <vt:variant>
        <vt:i4>917519</vt:i4>
      </vt:variant>
      <vt:variant>
        <vt:i4>189</vt:i4>
      </vt:variant>
      <vt:variant>
        <vt:i4>0</vt:i4>
      </vt:variant>
      <vt:variant>
        <vt:i4>5</vt:i4>
      </vt:variant>
      <vt:variant>
        <vt:lpwstr>https://portaal.geenidoonor.ee/sisselogimine</vt:lpwstr>
      </vt:variant>
      <vt:variant>
        <vt:lpwstr/>
      </vt:variant>
      <vt:variant>
        <vt:i4>589878</vt:i4>
      </vt:variant>
      <vt:variant>
        <vt:i4>186</vt:i4>
      </vt:variant>
      <vt:variant>
        <vt:i4>0</vt:i4>
      </vt:variant>
      <vt:variant>
        <vt:i4>5</vt:i4>
      </vt:variant>
      <vt:variant>
        <vt:lpwstr>mailto:info@geenidoonor.ee</vt:lpwstr>
      </vt:variant>
      <vt:variant>
        <vt:lpwstr/>
      </vt:variant>
      <vt:variant>
        <vt:i4>4128894</vt:i4>
      </vt:variant>
      <vt:variant>
        <vt:i4>183</vt:i4>
      </vt:variant>
      <vt:variant>
        <vt:i4>0</vt:i4>
      </vt:variant>
      <vt:variant>
        <vt:i4>5</vt:i4>
      </vt:variant>
      <vt:variant>
        <vt:lpwstr>https://www.google.com/url?sa=t&amp;rct=j&amp;q=&amp;esrc=s&amp;source=web&amp;cd=&amp;ved=2ahUKEwjy1eeR38CNAxW1ExAIHbwOARQQFnoECB0QAQ&amp;url=https%3A%2F%2Fwww.justdigi.ee%2Fsites%2Fdefault%2Ffiles%2Fdocuments%2F2025-01%2FAvTS%2520kitsaskohtade%2520analuus.pdf&amp;usg=AOvVaw1ifXDKeEakDd6RW7NfQ9_-&amp;opi=89978449</vt:lpwstr>
      </vt:variant>
      <vt:variant>
        <vt:lpwstr/>
      </vt:variant>
      <vt:variant>
        <vt:i4>917509</vt:i4>
      </vt:variant>
      <vt:variant>
        <vt:i4>180</vt:i4>
      </vt:variant>
      <vt:variant>
        <vt:i4>0</vt:i4>
      </vt:variant>
      <vt:variant>
        <vt:i4>5</vt:i4>
      </vt:variant>
      <vt:variant>
        <vt:lpwstr>https://www.justdigi.ee/era-ja-avalik-oigus/haldusoigus/avalik-teave</vt:lpwstr>
      </vt:variant>
      <vt:variant>
        <vt:lpwstr/>
      </vt:variant>
      <vt:variant>
        <vt:i4>3670127</vt:i4>
      </vt:variant>
      <vt:variant>
        <vt:i4>177</vt:i4>
      </vt:variant>
      <vt:variant>
        <vt:i4>0</vt:i4>
      </vt:variant>
      <vt:variant>
        <vt:i4>5</vt:i4>
      </vt:variant>
      <vt:variant>
        <vt:lpwstr>https://pohiseadus.ee/sisu/3489</vt:lpwstr>
      </vt:variant>
      <vt:variant>
        <vt:lpwstr/>
      </vt:variant>
      <vt:variant>
        <vt:i4>5373973</vt:i4>
      </vt:variant>
      <vt:variant>
        <vt:i4>174</vt:i4>
      </vt:variant>
      <vt:variant>
        <vt:i4>0</vt:i4>
      </vt:variant>
      <vt:variant>
        <vt:i4>5</vt:i4>
      </vt:variant>
      <vt:variant>
        <vt:lpwstr>https://www.riigiteataja.ee/akt/78570</vt:lpwstr>
      </vt:variant>
      <vt:variant>
        <vt:lpwstr/>
      </vt:variant>
      <vt:variant>
        <vt:i4>131086</vt:i4>
      </vt:variant>
      <vt:variant>
        <vt:i4>171</vt:i4>
      </vt:variant>
      <vt:variant>
        <vt:i4>0</vt:i4>
      </vt:variant>
      <vt:variant>
        <vt:i4>5</vt:i4>
      </vt:variant>
      <vt:variant>
        <vt:lpwstr>https://www.riigiteataja.ee/akt/107012025006?leiaKehtiv</vt:lpwstr>
      </vt:variant>
      <vt:variant>
        <vt:lpwstr>:~:text=%C2%A7%201381.%20%C2%A0%20Doonorlusele%20sundimine</vt:lpwstr>
      </vt:variant>
      <vt:variant>
        <vt:i4>7995454</vt:i4>
      </vt:variant>
      <vt:variant>
        <vt:i4>168</vt:i4>
      </vt:variant>
      <vt:variant>
        <vt:i4>0</vt:i4>
      </vt:variant>
      <vt:variant>
        <vt:i4>5</vt:i4>
      </vt:variant>
      <vt:variant>
        <vt:lpwstr>https://www.medrxiv.org/content/10.1101/2024.09.22.24313964v1.full.pdf</vt:lpwstr>
      </vt:variant>
      <vt:variant>
        <vt:lpwstr/>
      </vt:variant>
      <vt:variant>
        <vt:i4>2818152</vt:i4>
      </vt:variant>
      <vt:variant>
        <vt:i4>165</vt:i4>
      </vt:variant>
      <vt:variant>
        <vt:i4>0</vt:i4>
      </vt:variant>
      <vt:variant>
        <vt:i4>5</vt:i4>
      </vt:variant>
      <vt:variant>
        <vt:lpwstr>https://geenidoonor.ee/vaimnetervis</vt:lpwstr>
      </vt:variant>
      <vt:variant>
        <vt:lpwstr/>
      </vt:variant>
      <vt:variant>
        <vt:i4>3866661</vt:i4>
      </vt:variant>
      <vt:variant>
        <vt:i4>162</vt:i4>
      </vt:variant>
      <vt:variant>
        <vt:i4>0</vt:i4>
      </vt:variant>
      <vt:variant>
        <vt:i4>5</vt:i4>
      </vt:variant>
      <vt:variant>
        <vt:lpwstr>https://sapu.cs.ut.ee/index.php</vt:lpwstr>
      </vt:variant>
      <vt:variant>
        <vt:lpwstr/>
      </vt:variant>
      <vt:variant>
        <vt:i4>2818103</vt:i4>
      </vt:variant>
      <vt:variant>
        <vt:i4>159</vt:i4>
      </vt:variant>
      <vt:variant>
        <vt:i4>0</vt:i4>
      </vt:variant>
      <vt:variant>
        <vt:i4>5</vt:i4>
      </vt:variant>
      <vt:variant>
        <vt:lpwstr>https://genomics.ut.ee/et/eesti-geenivaramu</vt:lpwstr>
      </vt:variant>
      <vt:variant>
        <vt:lpwstr/>
      </vt:variant>
      <vt:variant>
        <vt:i4>1245186</vt:i4>
      </vt:variant>
      <vt:variant>
        <vt:i4>156</vt:i4>
      </vt:variant>
      <vt:variant>
        <vt:i4>0</vt:i4>
      </vt:variant>
      <vt:variant>
        <vt:i4>5</vt:i4>
      </vt:variant>
      <vt:variant>
        <vt:lpwstr>https://cioms.ch/publications/product/international-ethical-guidelines-for-health-related-research-involving-humans/</vt:lpwstr>
      </vt:variant>
      <vt:variant>
        <vt:lpwstr/>
      </vt:variant>
      <vt:variant>
        <vt:i4>7405627</vt:i4>
      </vt:variant>
      <vt:variant>
        <vt:i4>153</vt:i4>
      </vt:variant>
      <vt:variant>
        <vt:i4>0</vt:i4>
      </vt:variant>
      <vt:variant>
        <vt:i4>5</vt:i4>
      </vt:variant>
      <vt:variant>
        <vt:lpwstr>https://eetika.ee/et/sisu/inimuuringud</vt:lpwstr>
      </vt:variant>
      <vt:variant>
        <vt:lpwstr/>
      </vt:variant>
      <vt:variant>
        <vt:i4>6750208</vt:i4>
      </vt:variant>
      <vt:variant>
        <vt:i4>150</vt:i4>
      </vt:variant>
      <vt:variant>
        <vt:i4>0</vt:i4>
      </vt:variant>
      <vt:variant>
        <vt:i4>5</vt:i4>
      </vt:variant>
      <vt:variant>
        <vt:lpwstr>https://ttk.ee/public/Maailma_Arstide_Liidu_WMA_Helsingi_deklaratsioon.pdf</vt:lpwstr>
      </vt:variant>
      <vt:variant>
        <vt:lpwstr/>
      </vt:variant>
      <vt:variant>
        <vt:i4>6750304</vt:i4>
      </vt:variant>
      <vt:variant>
        <vt:i4>147</vt:i4>
      </vt:variant>
      <vt:variant>
        <vt:i4>0</vt:i4>
      </vt:variant>
      <vt:variant>
        <vt:i4>5</vt:i4>
      </vt:variant>
      <vt:variant>
        <vt:lpwstr>https://etag.ee/en/hea-teadustava-raamdokument/</vt:lpwstr>
      </vt:variant>
      <vt:variant>
        <vt:lpwstr/>
      </vt:variant>
      <vt:variant>
        <vt:i4>3145777</vt:i4>
      </vt:variant>
      <vt:variant>
        <vt:i4>144</vt:i4>
      </vt:variant>
      <vt:variant>
        <vt:i4>0</vt:i4>
      </vt:variant>
      <vt:variant>
        <vt:i4>5</vt:i4>
      </vt:variant>
      <vt:variant>
        <vt:lpwstr>https://www.riigiteataja.ee/akt/104012019011?leiaKehtiv</vt:lpwstr>
      </vt:variant>
      <vt:variant>
        <vt:lpwstr/>
      </vt:variant>
      <vt:variant>
        <vt:i4>2687024</vt:i4>
      </vt:variant>
      <vt:variant>
        <vt:i4>141</vt:i4>
      </vt:variant>
      <vt:variant>
        <vt:i4>0</vt:i4>
      </vt:variant>
      <vt:variant>
        <vt:i4>5</vt:i4>
      </vt:variant>
      <vt:variant>
        <vt:lpwstr>https://www.digar.ee/viewer/et/nlib-digar:244/116386/page/1</vt:lpwstr>
      </vt:variant>
      <vt:variant>
        <vt:lpwstr/>
      </vt:variant>
      <vt:variant>
        <vt:i4>5373973</vt:i4>
      </vt:variant>
      <vt:variant>
        <vt:i4>138</vt:i4>
      </vt:variant>
      <vt:variant>
        <vt:i4>0</vt:i4>
      </vt:variant>
      <vt:variant>
        <vt:i4>5</vt:i4>
      </vt:variant>
      <vt:variant>
        <vt:lpwstr>https://www.riigiteataja.ee/akt/78570</vt:lpwstr>
      </vt:variant>
      <vt:variant>
        <vt:lpwstr/>
      </vt:variant>
      <vt:variant>
        <vt:i4>2621478</vt:i4>
      </vt:variant>
      <vt:variant>
        <vt:i4>135</vt:i4>
      </vt:variant>
      <vt:variant>
        <vt:i4>0</vt:i4>
      </vt:variant>
      <vt:variant>
        <vt:i4>5</vt:i4>
      </vt:variant>
      <vt:variant>
        <vt:lpwstr>https://www.tai.ee/et/statistika-ja-registrid/vahiregister</vt:lpwstr>
      </vt:variant>
      <vt:variant>
        <vt:lpwstr/>
      </vt:variant>
      <vt:variant>
        <vt:i4>5963846</vt:i4>
      </vt:variant>
      <vt:variant>
        <vt:i4>132</vt:i4>
      </vt:variant>
      <vt:variant>
        <vt:i4>0</vt:i4>
      </vt:variant>
      <vt:variant>
        <vt:i4>5</vt:i4>
      </vt:variant>
      <vt:variant>
        <vt:lpwstr>https://www.tai.ee/et/uudised/sudamelihase-infarkti-haigestumus-ja-suremus-endiselt-korge</vt:lpwstr>
      </vt:variant>
      <vt:variant>
        <vt:lpwstr/>
      </vt:variant>
      <vt:variant>
        <vt:i4>7602274</vt:i4>
      </vt:variant>
      <vt:variant>
        <vt:i4>129</vt:i4>
      </vt:variant>
      <vt:variant>
        <vt:i4>0</vt:i4>
      </vt:variant>
      <vt:variant>
        <vt:i4>5</vt:i4>
      </vt:variant>
      <vt:variant>
        <vt:lpwstr>https://www.sm.ee/eesti-bioeetika-ja-inimuuringute-noukogu</vt:lpwstr>
      </vt:variant>
      <vt:variant>
        <vt:lpwstr/>
      </vt:variant>
      <vt:variant>
        <vt:i4>6946872</vt:i4>
      </vt:variant>
      <vt:variant>
        <vt:i4>126</vt:i4>
      </vt:variant>
      <vt:variant>
        <vt:i4>0</vt:i4>
      </vt:variant>
      <vt:variant>
        <vt:i4>5</vt:i4>
      </vt:variant>
      <vt:variant>
        <vt:lpwstr>https://teabekeskus.tehik.ee/et/standardid/omop-cdm</vt:lpwstr>
      </vt:variant>
      <vt:variant>
        <vt:lpwstr/>
      </vt:variant>
      <vt:variant>
        <vt:i4>7995395</vt:i4>
      </vt:variant>
      <vt:variant>
        <vt:i4>123</vt:i4>
      </vt:variant>
      <vt:variant>
        <vt:i4>0</vt:i4>
      </vt:variant>
      <vt:variant>
        <vt:i4>5</vt:i4>
      </vt:variant>
      <vt:variant>
        <vt:lpwstr>https://www.aki.ee/sites/default/files/dokumendid/andmekogude_juhend.pdf</vt:lpwstr>
      </vt:variant>
      <vt:variant>
        <vt:lpwstr/>
      </vt:variant>
      <vt:variant>
        <vt:i4>2687013</vt:i4>
      </vt:variant>
      <vt:variant>
        <vt:i4>120</vt:i4>
      </vt:variant>
      <vt:variant>
        <vt:i4>0</vt:i4>
      </vt:variant>
      <vt:variant>
        <vt:i4>5</vt:i4>
      </vt:variant>
      <vt:variant>
        <vt:lpwstr>https://genomics.ut.ee/et/sisu/uue-sekveneerimistehnoloogia-abil-jarjestatakse-10-000-geenidoonori-taisgenoomid</vt:lpwstr>
      </vt:variant>
      <vt:variant>
        <vt:lpwstr/>
      </vt:variant>
      <vt:variant>
        <vt:i4>1245279</vt:i4>
      </vt:variant>
      <vt:variant>
        <vt:i4>117</vt:i4>
      </vt:variant>
      <vt:variant>
        <vt:i4>0</vt:i4>
      </vt:variant>
      <vt:variant>
        <vt:i4>5</vt:i4>
      </vt:variant>
      <vt:variant>
        <vt:lpwstr>https://sisu.ut.ee/permedcenter/</vt:lpwstr>
      </vt:variant>
      <vt:variant>
        <vt:lpwstr/>
      </vt:variant>
      <vt:variant>
        <vt:i4>1245279</vt:i4>
      </vt:variant>
      <vt:variant>
        <vt:i4>114</vt:i4>
      </vt:variant>
      <vt:variant>
        <vt:i4>0</vt:i4>
      </vt:variant>
      <vt:variant>
        <vt:i4>5</vt:i4>
      </vt:variant>
      <vt:variant>
        <vt:lpwstr>https://sisu.ut.ee/permedcenter/</vt:lpwstr>
      </vt:variant>
      <vt:variant>
        <vt:lpwstr/>
      </vt:variant>
      <vt:variant>
        <vt:i4>7798832</vt:i4>
      </vt:variant>
      <vt:variant>
        <vt:i4>111</vt:i4>
      </vt:variant>
      <vt:variant>
        <vt:i4>0</vt:i4>
      </vt:variant>
      <vt:variant>
        <vt:i4>5</vt:i4>
      </vt:variant>
      <vt:variant>
        <vt:lpwstr>https://ut.ee/en/news/world-first-genetic-study-heart-disease-prevention-kicks-estonia</vt:lpwstr>
      </vt:variant>
      <vt:variant>
        <vt:lpwstr/>
      </vt:variant>
      <vt:variant>
        <vt:i4>5308447</vt:i4>
      </vt:variant>
      <vt:variant>
        <vt:i4>108</vt:i4>
      </vt:variant>
      <vt:variant>
        <vt:i4>0</vt:i4>
      </vt:variant>
      <vt:variant>
        <vt:i4>5</vt:i4>
      </vt:variant>
      <vt:variant>
        <vt:lpwstr>https://www.riigiteataja.ee/akt/12799671</vt:lpwstr>
      </vt:variant>
      <vt:variant>
        <vt:lpwstr/>
      </vt:variant>
      <vt:variant>
        <vt:i4>393300</vt:i4>
      </vt:variant>
      <vt:variant>
        <vt:i4>105</vt:i4>
      </vt:variant>
      <vt:variant>
        <vt:i4>0</vt:i4>
      </vt:variant>
      <vt:variant>
        <vt:i4>5</vt:i4>
      </vt:variant>
      <vt:variant>
        <vt:lpwstr>https://eestiarst.ee/tartu-ulikooli-eesti-geenivaramu-on-teadlaste-kasutuses/</vt:lpwstr>
      </vt:variant>
      <vt:variant>
        <vt:lpwstr/>
      </vt:variant>
      <vt:variant>
        <vt:i4>6225943</vt:i4>
      </vt:variant>
      <vt:variant>
        <vt:i4>102</vt:i4>
      </vt:variant>
      <vt:variant>
        <vt:i4>0</vt:i4>
      </vt:variant>
      <vt:variant>
        <vt:i4>5</vt:i4>
      </vt:variant>
      <vt:variant>
        <vt:lpwstr>https://www.riigiteataja.ee/akt/84864</vt:lpwstr>
      </vt:variant>
      <vt:variant>
        <vt:lpwstr/>
      </vt:variant>
      <vt:variant>
        <vt:i4>5701653</vt:i4>
      </vt:variant>
      <vt:variant>
        <vt:i4>99</vt:i4>
      </vt:variant>
      <vt:variant>
        <vt:i4>0</vt:i4>
      </vt:variant>
      <vt:variant>
        <vt:i4>5</vt:i4>
      </vt:variant>
      <vt:variant>
        <vt:lpwstr>https://www.riigiteataja.ee/akt/72581</vt:lpwstr>
      </vt:variant>
      <vt:variant>
        <vt:lpwstr/>
      </vt:variant>
      <vt:variant>
        <vt:i4>393300</vt:i4>
      </vt:variant>
      <vt:variant>
        <vt:i4>96</vt:i4>
      </vt:variant>
      <vt:variant>
        <vt:i4>0</vt:i4>
      </vt:variant>
      <vt:variant>
        <vt:i4>5</vt:i4>
      </vt:variant>
      <vt:variant>
        <vt:lpwstr>https://eestiarst.ee/tartu-ulikooli-eesti-geenivaramu-on-teadlaste-kasutuses/</vt:lpwstr>
      </vt:variant>
      <vt:variant>
        <vt:lpwstr/>
      </vt:variant>
      <vt:variant>
        <vt:i4>4718690</vt:i4>
      </vt:variant>
      <vt:variant>
        <vt:i4>93</vt:i4>
      </vt:variant>
      <vt:variant>
        <vt:i4>0</vt:i4>
      </vt:variant>
      <vt:variant>
        <vt:i4>5</vt:i4>
      </vt:variant>
      <vt:variant>
        <vt:lpwstr>https://eur-lex.europa.eu/legal-content/ET/ALL/?uri=OJ%3AL_202500327</vt:lpwstr>
      </vt:variant>
      <vt:variant>
        <vt:lpwstr/>
      </vt:variant>
      <vt:variant>
        <vt:i4>1769488</vt:i4>
      </vt:variant>
      <vt:variant>
        <vt:i4>90</vt:i4>
      </vt:variant>
      <vt:variant>
        <vt:i4>0</vt:i4>
      </vt:variant>
      <vt:variant>
        <vt:i4>5</vt:i4>
      </vt:variant>
      <vt:variant>
        <vt:lpwstr>https://etag.ee/wp-content/uploads/2024/06/Inimuuringute-hea-tava-kavand.pdf</vt:lpwstr>
      </vt:variant>
      <vt:variant>
        <vt:lpwstr/>
      </vt:variant>
      <vt:variant>
        <vt:i4>458769</vt:i4>
      </vt:variant>
      <vt:variant>
        <vt:i4>87</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6291578</vt:i4>
      </vt:variant>
      <vt:variant>
        <vt:i4>84</vt:i4>
      </vt:variant>
      <vt:variant>
        <vt:i4>0</vt:i4>
      </vt:variant>
      <vt:variant>
        <vt:i4>5</vt:i4>
      </vt:variant>
      <vt:variant>
        <vt:lpwstr>https://eelnoud.valitsus.ee/main/mount/docList/2ad3c4ee-e929-49d3-b5df-7be964a01384?activity=1</vt:lpwstr>
      </vt:variant>
      <vt:variant>
        <vt:lpwstr>EFL2tBeg</vt:lpwstr>
      </vt:variant>
      <vt:variant>
        <vt:i4>4653179</vt:i4>
      </vt:variant>
      <vt:variant>
        <vt:i4>81</vt:i4>
      </vt:variant>
      <vt:variant>
        <vt:i4>0</vt:i4>
      </vt:variant>
      <vt:variant>
        <vt:i4>5</vt:i4>
      </vt:variant>
      <vt:variant>
        <vt:lpwstr>https://health.ec.europa.eu/system/files/2022-01/2021_chp_et_estonian.pdf</vt:lpwstr>
      </vt:variant>
      <vt:variant>
        <vt:lpwstr/>
      </vt:variant>
      <vt:variant>
        <vt:i4>131084</vt:i4>
      </vt:variant>
      <vt:variant>
        <vt:i4>78</vt:i4>
      </vt:variant>
      <vt:variant>
        <vt:i4>0</vt:i4>
      </vt:variant>
      <vt:variant>
        <vt:i4>5</vt:i4>
      </vt:variant>
      <vt:variant>
        <vt:lpwstr>https://www.tervisekassa.ee/sites/default/files/TTL/2025/1667_taotlus_avalik.pdf</vt:lpwstr>
      </vt:variant>
      <vt:variant>
        <vt:lpwstr/>
      </vt:variant>
      <vt:variant>
        <vt:i4>8061037</vt:i4>
      </vt:variant>
      <vt:variant>
        <vt:i4>75</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7143538</vt:i4>
      </vt:variant>
      <vt:variant>
        <vt:i4>72</vt:i4>
      </vt:variant>
      <vt:variant>
        <vt:i4>0</vt:i4>
      </vt:variant>
      <vt:variant>
        <vt:i4>5</vt:i4>
      </vt:variant>
      <vt:variant>
        <vt:lpwstr>https://doi.org/10.3390/cancers17071056</vt:lpwstr>
      </vt:variant>
      <vt:variant>
        <vt:lpwstr/>
      </vt:variant>
      <vt:variant>
        <vt:i4>2687012</vt:i4>
      </vt:variant>
      <vt:variant>
        <vt:i4>69</vt:i4>
      </vt:variant>
      <vt:variant>
        <vt:i4>0</vt:i4>
      </vt:variant>
      <vt:variant>
        <vt:i4>5</vt:i4>
      </vt:variant>
      <vt:variant>
        <vt:lpwstr>https://www.tervisekassa.ee/uudised/haigekassa-avab-perearstidele-kliiniliste-otsuste-tugisusteemi</vt:lpwstr>
      </vt:variant>
      <vt:variant>
        <vt:lpwstr/>
      </vt:variant>
      <vt:variant>
        <vt:i4>5505064</vt:i4>
      </vt:variant>
      <vt:variant>
        <vt:i4>66</vt:i4>
      </vt:variant>
      <vt:variant>
        <vt:i4>0</vt:i4>
      </vt:variant>
      <vt:variant>
        <vt:i4>5</vt:i4>
      </vt:variant>
      <vt:variant>
        <vt:lpwstr>https://etag.ee/wp-content/uploads/2024/11/Ministri_2024_KK_nr_1.1-2_24_308_tulemused.pdf</vt:lpwstr>
      </vt:variant>
      <vt:variant>
        <vt:lpwstr/>
      </vt:variant>
      <vt:variant>
        <vt:i4>1769538</vt:i4>
      </vt:variant>
      <vt:variant>
        <vt:i4>63</vt:i4>
      </vt:variant>
      <vt:variant>
        <vt:i4>0</vt:i4>
      </vt:variant>
      <vt:variant>
        <vt:i4>5</vt:i4>
      </vt:variant>
      <vt:variant>
        <vt:lpwstr>https://www.sm.ee/sites/default/files/documents/2025-02/E-tervise strateegia.pdf</vt:lpwstr>
      </vt:variant>
      <vt:variant>
        <vt:lpwstr/>
      </vt:variant>
      <vt:variant>
        <vt:i4>1769538</vt:i4>
      </vt:variant>
      <vt:variant>
        <vt:i4>60</vt:i4>
      </vt:variant>
      <vt:variant>
        <vt:i4>0</vt:i4>
      </vt:variant>
      <vt:variant>
        <vt:i4>5</vt:i4>
      </vt:variant>
      <vt:variant>
        <vt:lpwstr>https://www.sm.ee/sites/default/files/documents/2025-02/E-tervise strateegia.pdf</vt:lpwstr>
      </vt:variant>
      <vt:variant>
        <vt:lpwstr/>
      </vt:variant>
      <vt:variant>
        <vt:i4>1769555</vt:i4>
      </vt:variant>
      <vt:variant>
        <vt:i4>57</vt:i4>
      </vt:variant>
      <vt:variant>
        <vt:i4>0</vt:i4>
      </vt:variant>
      <vt:variant>
        <vt:i4>5</vt:i4>
      </vt:variant>
      <vt:variant>
        <vt:lpwstr>https://www.sotsid.ee/wp-content/uploads/2024/07/Koalitsioonilepe-22.07.2024.pdf</vt:lpwstr>
      </vt:variant>
      <vt:variant>
        <vt:lpwstr/>
      </vt:variant>
      <vt:variant>
        <vt:i4>8061037</vt:i4>
      </vt:variant>
      <vt:variant>
        <vt:i4>54</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6094937</vt:i4>
      </vt:variant>
      <vt:variant>
        <vt:i4>51</vt:i4>
      </vt:variant>
      <vt:variant>
        <vt:i4>0</vt:i4>
      </vt:variant>
      <vt:variant>
        <vt:i4>5</vt:i4>
      </vt:variant>
      <vt:variant>
        <vt:lpwstr>https://tai.ee/et/valjaanded/vahitorje-tegevuskava-2021-2030</vt:lpwstr>
      </vt:variant>
      <vt:variant>
        <vt:lpwstr/>
      </vt:variant>
      <vt:variant>
        <vt:i4>5177352</vt:i4>
      </vt:variant>
      <vt:variant>
        <vt:i4>48</vt:i4>
      </vt:variant>
      <vt:variant>
        <vt:i4>0</vt:i4>
      </vt:variant>
      <vt:variant>
        <vt:i4>5</vt:i4>
      </vt:variant>
      <vt:variant>
        <vt:lpwstr>https://www.sm.ee/rahvastiku-tervise-arengukava-2020-2030</vt:lpwstr>
      </vt:variant>
      <vt:variant>
        <vt:lpwstr/>
      </vt:variant>
      <vt:variant>
        <vt:i4>8192120</vt:i4>
      </vt:variant>
      <vt:variant>
        <vt:i4>45</vt:i4>
      </vt:variant>
      <vt:variant>
        <vt:i4>0</vt:i4>
      </vt:variant>
      <vt:variant>
        <vt:i4>5</vt:i4>
      </vt:variant>
      <vt:variant>
        <vt:lpwstr>https://valitsus.ee/vabariigi-valitsuse-tegevusprogrammi-2023-2027-taitmine</vt:lpwstr>
      </vt:variant>
      <vt:variant>
        <vt:lpwstr/>
      </vt:variant>
      <vt:variant>
        <vt:i4>8061037</vt:i4>
      </vt:variant>
      <vt:variant>
        <vt:i4>42</vt:i4>
      </vt:variant>
      <vt:variant>
        <vt:i4>0</vt:i4>
      </vt:variant>
      <vt:variant>
        <vt:i4>5</vt:i4>
      </vt:variant>
      <vt:variant>
        <vt:lpwstr>https://www.sm.ee/sites/default/files/documents/2024-01/Personaalmeditsiini pikaajaline programm aastateks 2024%E2%80%932034 - l%C3%B5ppraport.pdf</vt:lpwstr>
      </vt:variant>
      <vt:variant>
        <vt:lpwstr/>
      </vt:variant>
      <vt:variant>
        <vt:i4>5242897</vt:i4>
      </vt:variant>
      <vt:variant>
        <vt:i4>39</vt:i4>
      </vt:variant>
      <vt:variant>
        <vt:i4>0</vt:i4>
      </vt:variant>
      <vt:variant>
        <vt:i4>5</vt:i4>
      </vt:variant>
      <vt:variant>
        <vt:lpwstr>https://www.fin.ee/sites/default/files/documents/2024-10/Inimkeskse tervishoiu programm 2025-2028.pdf</vt:lpwstr>
      </vt:variant>
      <vt:variant>
        <vt:lpwstr/>
      </vt:variant>
      <vt:variant>
        <vt:i4>3211326</vt:i4>
      </vt:variant>
      <vt:variant>
        <vt:i4>36</vt:i4>
      </vt:variant>
      <vt:variant>
        <vt:i4>0</vt:i4>
      </vt:variant>
      <vt:variant>
        <vt:i4>5</vt:i4>
      </vt:variant>
      <vt:variant>
        <vt:lpwstr>https://www.riigiteataja.ee/akt/127042011002?leiaKehtiv</vt:lpwstr>
      </vt:variant>
      <vt:variant>
        <vt:lpwstr/>
      </vt:variant>
      <vt:variant>
        <vt:i4>2621486</vt:i4>
      </vt:variant>
      <vt:variant>
        <vt:i4>33</vt:i4>
      </vt:variant>
      <vt:variant>
        <vt:i4>0</vt:i4>
      </vt:variant>
      <vt:variant>
        <vt:i4>5</vt:i4>
      </vt:variant>
      <vt:variant>
        <vt:lpwstr>https://eur-lex.europa.eu/LexUriServ/LexUriServ.do?uri=CELEX:12012E/TXT:ET:PDF</vt:lpwstr>
      </vt:variant>
      <vt:variant>
        <vt:lpwstr/>
      </vt:variant>
      <vt:variant>
        <vt:i4>3145790</vt:i4>
      </vt:variant>
      <vt:variant>
        <vt:i4>30</vt:i4>
      </vt:variant>
      <vt:variant>
        <vt:i4>0</vt:i4>
      </vt:variant>
      <vt:variant>
        <vt:i4>5</vt:i4>
      </vt:variant>
      <vt:variant>
        <vt:lpwstr>https://www.riigiteataja.ee/akt/122102021011?leiaKehtiv</vt:lpwstr>
      </vt:variant>
      <vt:variant>
        <vt:lpwstr/>
      </vt:variant>
      <vt:variant>
        <vt:i4>5570583</vt:i4>
      </vt:variant>
      <vt:variant>
        <vt:i4>27</vt:i4>
      </vt:variant>
      <vt:variant>
        <vt:i4>0</vt:i4>
      </vt:variant>
      <vt:variant>
        <vt:i4>5</vt:i4>
      </vt:variant>
      <vt:variant>
        <vt:lpwstr>https://www.riigiteataja.ee/akt/102012025078</vt:lpwstr>
      </vt:variant>
      <vt:variant>
        <vt:lpwstr/>
      </vt:variant>
      <vt:variant>
        <vt:i4>5505047</vt:i4>
      </vt:variant>
      <vt:variant>
        <vt:i4>24</vt:i4>
      </vt:variant>
      <vt:variant>
        <vt:i4>0</vt:i4>
      </vt:variant>
      <vt:variant>
        <vt:i4>5</vt:i4>
      </vt:variant>
      <vt:variant>
        <vt:lpwstr>https://www.riigiteataja.ee/akt/102012025079</vt:lpwstr>
      </vt:variant>
      <vt:variant>
        <vt:lpwstr/>
      </vt:variant>
      <vt:variant>
        <vt:i4>5767191</vt:i4>
      </vt:variant>
      <vt:variant>
        <vt:i4>21</vt:i4>
      </vt:variant>
      <vt:variant>
        <vt:i4>0</vt:i4>
      </vt:variant>
      <vt:variant>
        <vt:i4>5</vt:i4>
      </vt:variant>
      <vt:variant>
        <vt:lpwstr>https://www.riigiteataja.ee/akt/102012025075</vt:lpwstr>
      </vt:variant>
      <vt:variant>
        <vt:lpwstr/>
      </vt:variant>
      <vt:variant>
        <vt:i4>6029331</vt:i4>
      </vt:variant>
      <vt:variant>
        <vt:i4>18</vt:i4>
      </vt:variant>
      <vt:variant>
        <vt:i4>0</vt:i4>
      </vt:variant>
      <vt:variant>
        <vt:i4>5</vt:i4>
      </vt:variant>
      <vt:variant>
        <vt:lpwstr>https://www.riigiteataja.ee/akt/102012025031</vt:lpwstr>
      </vt:variant>
      <vt:variant>
        <vt:lpwstr/>
      </vt:variant>
      <vt:variant>
        <vt:i4>6160400</vt:i4>
      </vt:variant>
      <vt:variant>
        <vt:i4>15</vt:i4>
      </vt:variant>
      <vt:variant>
        <vt:i4>0</vt:i4>
      </vt:variant>
      <vt:variant>
        <vt:i4>5</vt:i4>
      </vt:variant>
      <vt:variant>
        <vt:lpwstr>https://www.riigiteataja.ee/akt/102012025003</vt:lpwstr>
      </vt:variant>
      <vt:variant>
        <vt:lpwstr/>
      </vt:variant>
      <vt:variant>
        <vt:i4>6225940</vt:i4>
      </vt:variant>
      <vt:variant>
        <vt:i4>12</vt:i4>
      </vt:variant>
      <vt:variant>
        <vt:i4>0</vt:i4>
      </vt:variant>
      <vt:variant>
        <vt:i4>5</vt:i4>
      </vt:variant>
      <vt:variant>
        <vt:lpwstr>https://www.riigiteataja.ee/akt/102012025042</vt:lpwstr>
      </vt:variant>
      <vt:variant>
        <vt:lpwstr/>
      </vt:variant>
      <vt:variant>
        <vt:i4>5832730</vt:i4>
      </vt:variant>
      <vt:variant>
        <vt:i4>9</vt:i4>
      </vt:variant>
      <vt:variant>
        <vt:i4>0</vt:i4>
      </vt:variant>
      <vt:variant>
        <vt:i4>5</vt:i4>
      </vt:variant>
      <vt:variant>
        <vt:lpwstr>https://www.riigiteataja.ee/akt/109012025014</vt:lpwstr>
      </vt:variant>
      <vt:variant>
        <vt:lpwstr/>
      </vt:variant>
      <vt:variant>
        <vt:i4>6029330</vt:i4>
      </vt:variant>
      <vt:variant>
        <vt:i4>6</vt:i4>
      </vt:variant>
      <vt:variant>
        <vt:i4>0</vt:i4>
      </vt:variant>
      <vt:variant>
        <vt:i4>5</vt:i4>
      </vt:variant>
      <vt:variant>
        <vt:lpwstr>https://www.riigiteataja.ee/akt/103122024010</vt:lpwstr>
      </vt:variant>
      <vt:variant>
        <vt:lpwstr/>
      </vt:variant>
      <vt:variant>
        <vt:i4>5963801</vt:i4>
      </vt:variant>
      <vt:variant>
        <vt:i4>3</vt:i4>
      </vt:variant>
      <vt:variant>
        <vt:i4>0</vt:i4>
      </vt:variant>
      <vt:variant>
        <vt:i4>5</vt:i4>
      </vt:variant>
      <vt:variant>
        <vt:lpwstr>https://www.riigiteataja.ee/akt/113032019064</vt:lpwstr>
      </vt:variant>
      <vt:variant>
        <vt:lpwstr/>
      </vt:variant>
      <vt:variant>
        <vt:i4>458769</vt:i4>
      </vt:variant>
      <vt:variant>
        <vt:i4>0</vt:i4>
      </vt:variant>
      <vt:variant>
        <vt:i4>0</vt:i4>
      </vt:variant>
      <vt:variant>
        <vt:i4>5</vt:i4>
      </vt:variant>
      <vt:variant>
        <vt:lpwstr>https://www.riigikogu.ee/tegevus/eelnoud/eelnou/27f4fde2-15e8-4441-adb2-813f5fc64fe1/teadus--ja-arendustegevuse-ning-innovatsiooni-korralduse-seadus/</vt:lpwstr>
      </vt:variant>
      <vt:variant>
        <vt:lpwstr/>
      </vt:variant>
      <vt:variant>
        <vt:i4>7274534</vt:i4>
      </vt:variant>
      <vt:variant>
        <vt:i4>6</vt:i4>
      </vt:variant>
      <vt:variant>
        <vt:i4>0</vt:i4>
      </vt:variant>
      <vt:variant>
        <vt:i4>5</vt:i4>
      </vt:variant>
      <vt:variant>
        <vt:lpwstr>https://www.riigiteataja.ee/akt/110062025006</vt:lpwstr>
      </vt:variant>
      <vt:variant>
        <vt:lpwstr>para15</vt:lpwstr>
      </vt:variant>
      <vt:variant>
        <vt:i4>1704003</vt:i4>
      </vt:variant>
      <vt:variant>
        <vt:i4>3</vt:i4>
      </vt:variant>
      <vt:variant>
        <vt:i4>0</vt:i4>
      </vt:variant>
      <vt:variant>
        <vt:i4>5</vt:i4>
      </vt:variant>
      <vt:variant>
        <vt:lpwstr>https://www.sm.ee/sites/default/files/documents/2025-01/Inimkeskse tervishoiu programm 2025-2028.pdf</vt:lpwstr>
      </vt:variant>
      <vt:variant>
        <vt:lpwstr/>
      </vt:variant>
      <vt:variant>
        <vt:i4>5701654</vt:i4>
      </vt:variant>
      <vt:variant>
        <vt:i4>0</vt:i4>
      </vt:variant>
      <vt:variant>
        <vt:i4>0</vt:i4>
      </vt:variant>
      <vt:variant>
        <vt:i4>5</vt:i4>
      </vt:variant>
      <vt:variant>
        <vt:lpwstr>https://www.riigiteataja.ee/akt/122052025008</vt:lpwstr>
      </vt:variant>
      <vt:variant>
        <vt:lpwstr>para1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SELETUSKIRI</dc:title>
  <dc:subject/>
  <dc:creator>Anu Ehamaa</dc:creator>
  <cp:keywords/>
  <dc:description/>
  <cp:lastModifiedBy>Maria Sults - JUSTDIGI</cp:lastModifiedBy>
  <cp:revision>47</cp:revision>
  <cp:lastPrinted>1900-01-02T14:00:00Z</cp:lastPrinted>
  <dcterms:created xsi:type="dcterms:W3CDTF">2025-07-08T22:55:00Z</dcterms:created>
  <dcterms:modified xsi:type="dcterms:W3CDTF">2025-08-19T14:48:00Z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0x0101003E579B56BAECA84AA24CE2339784D7AE</vt:lpwstr>
  </property>
  <property fmtid="{D5CDD505-2E9C-101B-9397-08002B2CF9AE}" pid="4" name="_dlc_DocIdItemGuid">
    <vt:lpwstr>bfa83ffe-df13-4513-8f06-8a8e05ff9a11</vt:lpwstr>
  </property>
  <property fmtid="{D5CDD505-2E9C-101B-9397-08002B2CF9AE}" pid="5" name="MSIP_Label_defa4170-0d19-0005-0004-bc88714345d2_Enabled">
    <vt:lpwstr>true</vt:lpwstr>
  </property>
  <property fmtid="{D5CDD505-2E9C-101B-9397-08002B2CF9AE}" pid="6" name="MSIP_Label_defa4170-0d19-0005-0004-bc88714345d2_SetDate">
    <vt:lpwstr>2024-10-02T05:58:26Z</vt:lpwstr>
  </property>
  <property fmtid="{D5CDD505-2E9C-101B-9397-08002B2CF9AE}" pid="7" name="MSIP_Label_defa4170-0d19-0005-0004-bc88714345d2_Method">
    <vt:lpwstr>Standard</vt:lpwstr>
  </property>
  <property fmtid="{D5CDD505-2E9C-101B-9397-08002B2CF9AE}" pid="8" name="MSIP_Label_defa4170-0d19-0005-0004-bc88714345d2_Name">
    <vt:lpwstr>defa4170-0d19-0005-0004-bc88714345d2</vt:lpwstr>
  </property>
  <property fmtid="{D5CDD505-2E9C-101B-9397-08002B2CF9AE}" pid="9" name="MSIP_Label_defa4170-0d19-0005-0004-bc88714345d2_SiteId">
    <vt:lpwstr>8fe098d2-428d-4bd4-9803-7195fe96f0e2</vt:lpwstr>
  </property>
  <property fmtid="{D5CDD505-2E9C-101B-9397-08002B2CF9AE}" pid="10" name="MSIP_Label_defa4170-0d19-0005-0004-bc88714345d2_ActionId">
    <vt:lpwstr>d67f2e31-19b0-4bc3-9d24-0219c255749f</vt:lpwstr>
  </property>
  <property fmtid="{D5CDD505-2E9C-101B-9397-08002B2CF9AE}" pid="11" name="MSIP_Label_defa4170-0d19-0005-0004-bc88714345d2_ContentBits">
    <vt:lpwstr>0</vt:lpwstr>
  </property>
  <property fmtid="{D5CDD505-2E9C-101B-9397-08002B2CF9AE}" pid="12" name="MediaServiceImageTags">
    <vt:lpwstr/>
  </property>
</Properties>
</file>